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7FAFF"/>
  <w:body>
    <w:p w14:paraId="5F16E936" w14:textId="19C5B868" w:rsidR="00B4648C" w:rsidRPr="00B4648C" w:rsidRDefault="00B4648C" w:rsidP="00B4648C">
      <w:pPr>
        <w:pStyle w:val="Tytu"/>
        <w:spacing w:after="0"/>
        <w:jc w:val="right"/>
        <w:rPr>
          <w:sz w:val="20"/>
          <w:szCs w:val="20"/>
        </w:rPr>
      </w:pPr>
      <w:r w:rsidRPr="00B4648C">
        <w:rPr>
          <w:sz w:val="20"/>
          <w:szCs w:val="20"/>
        </w:rPr>
        <w:t>Załącznik</w:t>
      </w:r>
    </w:p>
    <w:p w14:paraId="1EB53CB4" w14:textId="397B89F4" w:rsidR="00B4648C" w:rsidRPr="00B4648C" w:rsidRDefault="00B4648C" w:rsidP="00A42E1B">
      <w:pPr>
        <w:spacing w:after="0" w:line="240" w:lineRule="auto"/>
        <w:jc w:val="right"/>
      </w:pPr>
      <w:r w:rsidRPr="00B4648C">
        <w:rPr>
          <w:sz w:val="20"/>
          <w:szCs w:val="20"/>
        </w:rPr>
        <w:t>do uchwały Rady Ministrów z dnia …</w:t>
      </w:r>
      <w:bookmarkStart w:id="0" w:name="_Hlk171539085"/>
      <w:r w:rsidR="00FD51B9">
        <w:rPr>
          <w:sz w:val="20"/>
          <w:szCs w:val="20"/>
        </w:rPr>
        <w:t>(M.P. poz. …</w:t>
      </w:r>
      <w:r w:rsidR="002362BF">
        <w:rPr>
          <w:sz w:val="20"/>
          <w:szCs w:val="20"/>
        </w:rPr>
        <w:t>)</w:t>
      </w:r>
      <w:bookmarkEnd w:id="0"/>
    </w:p>
    <w:p w14:paraId="0639A132" w14:textId="77777777" w:rsidR="00A42E1B" w:rsidRDefault="00A42E1B" w:rsidP="00E5288F">
      <w:pPr>
        <w:pStyle w:val="Tytu"/>
      </w:pPr>
    </w:p>
    <w:p w14:paraId="64918258" w14:textId="3CB1A5FD" w:rsidR="0048518C" w:rsidRDefault="00600086" w:rsidP="00E5288F">
      <w:pPr>
        <w:pStyle w:val="Tytu"/>
      </w:pPr>
      <w:r>
        <w:t>Strategia</w:t>
      </w:r>
      <w:r w:rsidR="007E012A">
        <w:t xml:space="preserve"> </w:t>
      </w:r>
      <w:r w:rsidRPr="00E5288F">
        <w:t>Cyfryzacji</w:t>
      </w:r>
      <w:r>
        <w:t xml:space="preserve"> </w:t>
      </w:r>
      <w:r w:rsidR="00F5659E">
        <w:t>P</w:t>
      </w:r>
      <w:r>
        <w:t>aństwa</w:t>
      </w:r>
      <w:r w:rsidR="00EC46F9">
        <w:t xml:space="preserve"> do 2035 r.</w:t>
      </w:r>
    </w:p>
    <w:p w14:paraId="1F6F4E55" w14:textId="77777777" w:rsidR="00701258" w:rsidRDefault="00035628">
      <w:pPr>
        <w:pStyle w:val="Nagwekspisutreci"/>
      </w:pPr>
      <w:r>
        <w:br w:type="page"/>
      </w:r>
    </w:p>
    <w:p w14:paraId="12319147" w14:textId="77777777" w:rsidR="00F5659E" w:rsidRPr="005830E6" w:rsidRDefault="00F5659E" w:rsidP="005830E6"/>
    <w:sdt>
      <w:sdtPr>
        <w:rPr>
          <w:rFonts w:ascii="Arial" w:eastAsiaTheme="minorEastAsia" w:hAnsi="Arial" w:cs="Arial"/>
          <w:color w:val="auto"/>
          <w:kern w:val="2"/>
          <w:sz w:val="22"/>
          <w:szCs w:val="22"/>
          <w:lang w:eastAsia="en-US"/>
          <w14:ligatures w14:val="standardContextual"/>
        </w:rPr>
        <w:id w:val="-766004521"/>
        <w:docPartObj>
          <w:docPartGallery w:val="Table of Contents"/>
          <w:docPartUnique/>
        </w:docPartObj>
      </w:sdtPr>
      <w:sdtEndPr>
        <w:rPr>
          <w:b/>
          <w:bCs/>
        </w:rPr>
      </w:sdtEndPr>
      <w:sdtContent>
        <w:p w14:paraId="35694FAC" w14:textId="44521B9B" w:rsidR="0026116D" w:rsidRPr="00CE176B" w:rsidRDefault="0026116D">
          <w:pPr>
            <w:pStyle w:val="Nagwekspisutreci"/>
            <w:rPr>
              <w:rFonts w:ascii="Arial" w:hAnsi="Arial" w:cs="Arial"/>
              <w:color w:val="002060"/>
              <w:sz w:val="40"/>
              <w:szCs w:val="40"/>
            </w:rPr>
          </w:pPr>
          <w:r w:rsidRPr="00CE176B">
            <w:rPr>
              <w:rFonts w:ascii="Arial" w:hAnsi="Arial" w:cs="Arial"/>
              <w:color w:val="002060"/>
              <w:sz w:val="40"/>
              <w:szCs w:val="40"/>
            </w:rPr>
            <w:t>Spis treści</w:t>
          </w:r>
        </w:p>
        <w:p w14:paraId="28CEEDE8" w14:textId="3ACA5BEF" w:rsidR="00C239B0" w:rsidRDefault="0026116D">
          <w:pPr>
            <w:pStyle w:val="Spistreci1"/>
            <w:tabs>
              <w:tab w:val="left" w:pos="440"/>
              <w:tab w:val="right" w:leader="dot" w:pos="9062"/>
            </w:tabs>
            <w:rPr>
              <w:rFonts w:asciiTheme="minorHAnsi" w:eastAsiaTheme="minorEastAsia" w:hAnsiTheme="minorHAnsi"/>
              <w:noProof/>
              <w:sz w:val="24"/>
              <w:lang w:eastAsia="pl-PL"/>
            </w:rPr>
          </w:pPr>
          <w:r w:rsidRPr="00CE176B">
            <w:rPr>
              <w:rFonts w:cs="Arial"/>
              <w:szCs w:val="22"/>
            </w:rPr>
            <w:fldChar w:fldCharType="begin"/>
          </w:r>
          <w:r w:rsidRPr="00CE176B">
            <w:rPr>
              <w:rFonts w:cs="Arial"/>
              <w:szCs w:val="22"/>
            </w:rPr>
            <w:instrText xml:space="preserve"> TOC \o "1-3" \h \z \u </w:instrText>
          </w:r>
          <w:r w:rsidRPr="00CE176B">
            <w:rPr>
              <w:rFonts w:cs="Arial"/>
              <w:szCs w:val="22"/>
            </w:rPr>
            <w:fldChar w:fldCharType="separate"/>
          </w:r>
          <w:hyperlink w:anchor="_Toc221026251" w:history="1">
            <w:r w:rsidR="00C239B0" w:rsidRPr="001D6A1A">
              <w:rPr>
                <w:rStyle w:val="Hipercze"/>
                <w:rFonts w:asciiTheme="majorHAnsi" w:hAnsiTheme="majorHAnsi"/>
                <w:noProof/>
                <w:spacing w:val="-10"/>
                <w:kern w:val="28"/>
              </w:rPr>
              <w:t>I.</w:t>
            </w:r>
            <w:r w:rsidR="00C239B0">
              <w:rPr>
                <w:rFonts w:asciiTheme="minorHAnsi" w:eastAsiaTheme="minorEastAsia" w:hAnsiTheme="minorHAnsi"/>
                <w:noProof/>
                <w:sz w:val="24"/>
                <w:lang w:eastAsia="pl-PL"/>
              </w:rPr>
              <w:tab/>
            </w:r>
            <w:r w:rsidR="00C239B0" w:rsidRPr="001D6A1A">
              <w:rPr>
                <w:rStyle w:val="Hipercze"/>
                <w:rFonts w:asciiTheme="majorHAnsi" w:hAnsiTheme="majorHAnsi"/>
                <w:noProof/>
                <w:spacing w:val="-10"/>
                <w:kern w:val="28"/>
              </w:rPr>
              <w:t>Wstęp</w:t>
            </w:r>
            <w:r w:rsidR="00C239B0">
              <w:rPr>
                <w:noProof/>
                <w:webHidden/>
              </w:rPr>
              <w:tab/>
            </w:r>
            <w:r w:rsidR="00C239B0">
              <w:rPr>
                <w:noProof/>
                <w:webHidden/>
              </w:rPr>
              <w:fldChar w:fldCharType="begin"/>
            </w:r>
            <w:r w:rsidR="00C239B0">
              <w:rPr>
                <w:noProof/>
                <w:webHidden/>
              </w:rPr>
              <w:instrText xml:space="preserve"> PAGEREF _Toc221026251 \h </w:instrText>
            </w:r>
            <w:r w:rsidR="00C239B0">
              <w:rPr>
                <w:noProof/>
                <w:webHidden/>
              </w:rPr>
            </w:r>
            <w:r w:rsidR="00C239B0">
              <w:rPr>
                <w:noProof/>
                <w:webHidden/>
              </w:rPr>
              <w:fldChar w:fldCharType="separate"/>
            </w:r>
            <w:r w:rsidR="00C239B0">
              <w:rPr>
                <w:noProof/>
                <w:webHidden/>
              </w:rPr>
              <w:t>4</w:t>
            </w:r>
            <w:r w:rsidR="00C239B0">
              <w:rPr>
                <w:noProof/>
                <w:webHidden/>
              </w:rPr>
              <w:fldChar w:fldCharType="end"/>
            </w:r>
          </w:hyperlink>
        </w:p>
        <w:p w14:paraId="2589A19E" w14:textId="2706CD1B" w:rsidR="00C239B0" w:rsidRDefault="00222296">
          <w:pPr>
            <w:pStyle w:val="Spistreci1"/>
            <w:tabs>
              <w:tab w:val="left" w:pos="440"/>
              <w:tab w:val="right" w:leader="dot" w:pos="9062"/>
            </w:tabs>
            <w:rPr>
              <w:rFonts w:asciiTheme="minorHAnsi" w:eastAsiaTheme="minorEastAsia" w:hAnsiTheme="minorHAnsi"/>
              <w:noProof/>
              <w:sz w:val="24"/>
              <w:lang w:eastAsia="pl-PL"/>
            </w:rPr>
          </w:pPr>
          <w:hyperlink w:anchor="_Toc221026252" w:history="1">
            <w:r w:rsidR="00C239B0" w:rsidRPr="001D6A1A">
              <w:rPr>
                <w:rStyle w:val="Hipercze"/>
                <w:rFonts w:asciiTheme="majorHAnsi" w:hAnsiTheme="majorHAnsi"/>
                <w:noProof/>
                <w:spacing w:val="-10"/>
                <w:kern w:val="28"/>
              </w:rPr>
              <w:t>II.</w:t>
            </w:r>
            <w:r w:rsidR="00C239B0">
              <w:rPr>
                <w:rFonts w:asciiTheme="minorHAnsi" w:eastAsiaTheme="minorEastAsia" w:hAnsiTheme="minorHAnsi"/>
                <w:noProof/>
                <w:sz w:val="24"/>
                <w:lang w:eastAsia="pl-PL"/>
              </w:rPr>
              <w:tab/>
            </w:r>
            <w:r w:rsidR="00C239B0" w:rsidRPr="001D6A1A">
              <w:rPr>
                <w:rStyle w:val="Hipercze"/>
                <w:rFonts w:asciiTheme="majorHAnsi" w:hAnsiTheme="majorHAnsi"/>
                <w:noProof/>
                <w:spacing w:val="-10"/>
                <w:kern w:val="28"/>
              </w:rPr>
              <w:t>Wizja</w:t>
            </w:r>
            <w:r w:rsidR="00C239B0">
              <w:rPr>
                <w:noProof/>
                <w:webHidden/>
              </w:rPr>
              <w:tab/>
            </w:r>
            <w:r w:rsidR="00C239B0">
              <w:rPr>
                <w:noProof/>
                <w:webHidden/>
              </w:rPr>
              <w:fldChar w:fldCharType="begin"/>
            </w:r>
            <w:r w:rsidR="00C239B0">
              <w:rPr>
                <w:noProof/>
                <w:webHidden/>
              </w:rPr>
              <w:instrText xml:space="preserve"> PAGEREF _Toc221026252 \h </w:instrText>
            </w:r>
            <w:r w:rsidR="00C239B0">
              <w:rPr>
                <w:noProof/>
                <w:webHidden/>
              </w:rPr>
            </w:r>
            <w:r w:rsidR="00C239B0">
              <w:rPr>
                <w:noProof/>
                <w:webHidden/>
              </w:rPr>
              <w:fldChar w:fldCharType="separate"/>
            </w:r>
            <w:r w:rsidR="00C239B0">
              <w:rPr>
                <w:noProof/>
                <w:webHidden/>
              </w:rPr>
              <w:t>8</w:t>
            </w:r>
            <w:r w:rsidR="00C239B0">
              <w:rPr>
                <w:noProof/>
                <w:webHidden/>
              </w:rPr>
              <w:fldChar w:fldCharType="end"/>
            </w:r>
          </w:hyperlink>
        </w:p>
        <w:p w14:paraId="2C09F70D" w14:textId="0C2E0670" w:rsidR="00C239B0" w:rsidRDefault="00222296">
          <w:pPr>
            <w:pStyle w:val="Spistreci1"/>
            <w:tabs>
              <w:tab w:val="left" w:pos="440"/>
              <w:tab w:val="right" w:leader="dot" w:pos="9062"/>
            </w:tabs>
            <w:rPr>
              <w:rFonts w:asciiTheme="minorHAnsi" w:eastAsiaTheme="minorEastAsia" w:hAnsiTheme="minorHAnsi"/>
              <w:noProof/>
              <w:sz w:val="24"/>
              <w:lang w:eastAsia="pl-PL"/>
            </w:rPr>
          </w:pPr>
          <w:hyperlink w:anchor="_Toc221026253" w:history="1">
            <w:r w:rsidR="00C239B0" w:rsidRPr="001D6A1A">
              <w:rPr>
                <w:rStyle w:val="Hipercze"/>
                <w:rFonts w:asciiTheme="majorHAnsi" w:hAnsiTheme="majorHAnsi"/>
                <w:noProof/>
                <w:spacing w:val="-10"/>
                <w:kern w:val="28"/>
              </w:rPr>
              <w:t>III.</w:t>
            </w:r>
            <w:r w:rsidR="00C239B0">
              <w:rPr>
                <w:rFonts w:asciiTheme="minorHAnsi" w:eastAsiaTheme="minorEastAsia" w:hAnsiTheme="minorHAnsi"/>
                <w:noProof/>
                <w:sz w:val="24"/>
                <w:lang w:eastAsia="pl-PL"/>
              </w:rPr>
              <w:tab/>
            </w:r>
            <w:r w:rsidR="00C239B0" w:rsidRPr="001D6A1A">
              <w:rPr>
                <w:rStyle w:val="Hipercze"/>
                <w:rFonts w:asciiTheme="majorHAnsi" w:hAnsiTheme="majorHAnsi"/>
                <w:noProof/>
                <w:spacing w:val="-10"/>
                <w:kern w:val="28"/>
              </w:rPr>
              <w:t>Diagnoza</w:t>
            </w:r>
            <w:r w:rsidR="00C239B0">
              <w:rPr>
                <w:noProof/>
                <w:webHidden/>
              </w:rPr>
              <w:tab/>
            </w:r>
            <w:r w:rsidR="00C239B0">
              <w:rPr>
                <w:noProof/>
                <w:webHidden/>
              </w:rPr>
              <w:fldChar w:fldCharType="begin"/>
            </w:r>
            <w:r w:rsidR="00C239B0">
              <w:rPr>
                <w:noProof/>
                <w:webHidden/>
              </w:rPr>
              <w:instrText xml:space="preserve"> PAGEREF _Toc221026253 \h </w:instrText>
            </w:r>
            <w:r w:rsidR="00C239B0">
              <w:rPr>
                <w:noProof/>
                <w:webHidden/>
              </w:rPr>
            </w:r>
            <w:r w:rsidR="00C239B0">
              <w:rPr>
                <w:noProof/>
                <w:webHidden/>
              </w:rPr>
              <w:fldChar w:fldCharType="separate"/>
            </w:r>
            <w:r w:rsidR="00C239B0">
              <w:rPr>
                <w:noProof/>
                <w:webHidden/>
              </w:rPr>
              <w:t>9</w:t>
            </w:r>
            <w:r w:rsidR="00C239B0">
              <w:rPr>
                <w:noProof/>
                <w:webHidden/>
              </w:rPr>
              <w:fldChar w:fldCharType="end"/>
            </w:r>
          </w:hyperlink>
        </w:p>
        <w:p w14:paraId="15578099" w14:textId="5CA77D90" w:rsidR="00C239B0" w:rsidRDefault="00222296">
          <w:pPr>
            <w:pStyle w:val="Spistreci1"/>
            <w:tabs>
              <w:tab w:val="left" w:pos="720"/>
              <w:tab w:val="right" w:leader="dot" w:pos="9062"/>
            </w:tabs>
            <w:rPr>
              <w:rFonts w:asciiTheme="minorHAnsi" w:eastAsiaTheme="minorEastAsia" w:hAnsiTheme="minorHAnsi"/>
              <w:noProof/>
              <w:sz w:val="24"/>
              <w:lang w:eastAsia="pl-PL"/>
            </w:rPr>
          </w:pPr>
          <w:hyperlink w:anchor="_Toc221026254" w:history="1">
            <w:r w:rsidR="00C239B0" w:rsidRPr="001D6A1A">
              <w:rPr>
                <w:rStyle w:val="Hipercze"/>
                <w:rFonts w:asciiTheme="majorHAnsi" w:hAnsiTheme="majorHAnsi"/>
                <w:noProof/>
                <w:spacing w:val="-10"/>
                <w:kern w:val="28"/>
              </w:rPr>
              <w:t>IV.</w:t>
            </w:r>
            <w:r w:rsidR="00C239B0">
              <w:rPr>
                <w:rFonts w:asciiTheme="minorHAnsi" w:eastAsiaTheme="minorEastAsia" w:hAnsiTheme="minorHAnsi"/>
                <w:noProof/>
                <w:sz w:val="24"/>
                <w:lang w:eastAsia="pl-PL"/>
              </w:rPr>
              <w:tab/>
            </w:r>
            <w:r w:rsidR="00C239B0" w:rsidRPr="001D6A1A">
              <w:rPr>
                <w:rStyle w:val="Hipercze"/>
                <w:rFonts w:asciiTheme="majorHAnsi" w:hAnsiTheme="majorHAnsi"/>
                <w:noProof/>
                <w:spacing w:val="-10"/>
                <w:kern w:val="28"/>
              </w:rPr>
              <w:t>Wyzwania i trendy</w:t>
            </w:r>
            <w:r w:rsidR="00C239B0">
              <w:rPr>
                <w:noProof/>
                <w:webHidden/>
              </w:rPr>
              <w:tab/>
            </w:r>
            <w:r w:rsidR="00C239B0">
              <w:rPr>
                <w:noProof/>
                <w:webHidden/>
              </w:rPr>
              <w:fldChar w:fldCharType="begin"/>
            </w:r>
            <w:r w:rsidR="00C239B0">
              <w:rPr>
                <w:noProof/>
                <w:webHidden/>
              </w:rPr>
              <w:instrText xml:space="preserve"> PAGEREF _Toc221026254 \h </w:instrText>
            </w:r>
            <w:r w:rsidR="00C239B0">
              <w:rPr>
                <w:noProof/>
                <w:webHidden/>
              </w:rPr>
            </w:r>
            <w:r w:rsidR="00C239B0">
              <w:rPr>
                <w:noProof/>
                <w:webHidden/>
              </w:rPr>
              <w:fldChar w:fldCharType="separate"/>
            </w:r>
            <w:r w:rsidR="00C239B0">
              <w:rPr>
                <w:noProof/>
                <w:webHidden/>
              </w:rPr>
              <w:t>20</w:t>
            </w:r>
            <w:r w:rsidR="00C239B0">
              <w:rPr>
                <w:noProof/>
                <w:webHidden/>
              </w:rPr>
              <w:fldChar w:fldCharType="end"/>
            </w:r>
          </w:hyperlink>
        </w:p>
        <w:p w14:paraId="58ED1D03" w14:textId="3E4532BC" w:rsidR="00C239B0" w:rsidRDefault="00222296">
          <w:pPr>
            <w:pStyle w:val="Spistreci1"/>
            <w:tabs>
              <w:tab w:val="left" w:pos="440"/>
              <w:tab w:val="right" w:leader="dot" w:pos="9062"/>
            </w:tabs>
            <w:rPr>
              <w:rFonts w:asciiTheme="minorHAnsi" w:eastAsiaTheme="minorEastAsia" w:hAnsiTheme="minorHAnsi"/>
              <w:noProof/>
              <w:sz w:val="24"/>
              <w:lang w:eastAsia="pl-PL"/>
            </w:rPr>
          </w:pPr>
          <w:hyperlink w:anchor="_Toc221026255" w:history="1">
            <w:r w:rsidR="00C239B0" w:rsidRPr="001D6A1A">
              <w:rPr>
                <w:rStyle w:val="Hipercze"/>
                <w:rFonts w:asciiTheme="majorHAnsi" w:hAnsiTheme="majorHAnsi"/>
                <w:noProof/>
                <w:spacing w:val="-10"/>
                <w:kern w:val="28"/>
              </w:rPr>
              <w:t>V.</w:t>
            </w:r>
            <w:r w:rsidR="00C239B0">
              <w:rPr>
                <w:rFonts w:asciiTheme="minorHAnsi" w:eastAsiaTheme="minorEastAsia" w:hAnsiTheme="minorHAnsi"/>
                <w:noProof/>
                <w:sz w:val="24"/>
                <w:lang w:eastAsia="pl-PL"/>
              </w:rPr>
              <w:tab/>
            </w:r>
            <w:r w:rsidR="00C239B0" w:rsidRPr="001D6A1A">
              <w:rPr>
                <w:rStyle w:val="Hipercze"/>
                <w:rFonts w:asciiTheme="majorHAnsi" w:hAnsiTheme="majorHAnsi"/>
                <w:noProof/>
                <w:spacing w:val="-10"/>
                <w:kern w:val="28"/>
              </w:rPr>
              <w:t>Analiza SWOT</w:t>
            </w:r>
            <w:r w:rsidR="00C239B0">
              <w:rPr>
                <w:noProof/>
                <w:webHidden/>
              </w:rPr>
              <w:tab/>
            </w:r>
            <w:r w:rsidR="00C239B0">
              <w:rPr>
                <w:noProof/>
                <w:webHidden/>
              </w:rPr>
              <w:fldChar w:fldCharType="begin"/>
            </w:r>
            <w:r w:rsidR="00C239B0">
              <w:rPr>
                <w:noProof/>
                <w:webHidden/>
              </w:rPr>
              <w:instrText xml:space="preserve"> PAGEREF _Toc221026255 \h </w:instrText>
            </w:r>
            <w:r w:rsidR="00C239B0">
              <w:rPr>
                <w:noProof/>
                <w:webHidden/>
              </w:rPr>
            </w:r>
            <w:r w:rsidR="00C239B0">
              <w:rPr>
                <w:noProof/>
                <w:webHidden/>
              </w:rPr>
              <w:fldChar w:fldCharType="separate"/>
            </w:r>
            <w:r w:rsidR="00C239B0">
              <w:rPr>
                <w:noProof/>
                <w:webHidden/>
              </w:rPr>
              <w:t>25</w:t>
            </w:r>
            <w:r w:rsidR="00C239B0">
              <w:rPr>
                <w:noProof/>
                <w:webHidden/>
              </w:rPr>
              <w:fldChar w:fldCharType="end"/>
            </w:r>
          </w:hyperlink>
        </w:p>
        <w:p w14:paraId="1B7ED51B" w14:textId="57D0C3BF" w:rsidR="00C239B0" w:rsidRDefault="00222296">
          <w:pPr>
            <w:pStyle w:val="Spistreci1"/>
            <w:tabs>
              <w:tab w:val="left" w:pos="720"/>
              <w:tab w:val="right" w:leader="dot" w:pos="9062"/>
            </w:tabs>
            <w:rPr>
              <w:rFonts w:asciiTheme="minorHAnsi" w:eastAsiaTheme="minorEastAsia" w:hAnsiTheme="minorHAnsi"/>
              <w:noProof/>
              <w:sz w:val="24"/>
              <w:lang w:eastAsia="pl-PL"/>
            </w:rPr>
          </w:pPr>
          <w:hyperlink w:anchor="_Toc221026256" w:history="1">
            <w:r w:rsidR="00C239B0" w:rsidRPr="001D6A1A">
              <w:rPr>
                <w:rStyle w:val="Hipercze"/>
                <w:rFonts w:asciiTheme="majorHAnsi" w:hAnsiTheme="majorHAnsi"/>
                <w:noProof/>
                <w:spacing w:val="-10"/>
                <w:kern w:val="28"/>
              </w:rPr>
              <w:t>VI.</w:t>
            </w:r>
            <w:r w:rsidR="00C239B0">
              <w:rPr>
                <w:rFonts w:asciiTheme="minorHAnsi" w:eastAsiaTheme="minorEastAsia" w:hAnsiTheme="minorHAnsi"/>
                <w:noProof/>
                <w:sz w:val="24"/>
                <w:lang w:eastAsia="pl-PL"/>
              </w:rPr>
              <w:tab/>
            </w:r>
            <w:r w:rsidR="00C239B0" w:rsidRPr="001D6A1A">
              <w:rPr>
                <w:rStyle w:val="Hipercze"/>
                <w:rFonts w:asciiTheme="majorHAnsi" w:hAnsiTheme="majorHAnsi"/>
                <w:noProof/>
                <w:spacing w:val="-10"/>
                <w:kern w:val="28"/>
              </w:rPr>
              <w:t>Cele i czynniki umożliwiające ich realizację</w:t>
            </w:r>
            <w:r w:rsidR="00C239B0">
              <w:rPr>
                <w:noProof/>
                <w:webHidden/>
              </w:rPr>
              <w:tab/>
            </w:r>
            <w:r w:rsidR="00C239B0">
              <w:rPr>
                <w:noProof/>
                <w:webHidden/>
              </w:rPr>
              <w:fldChar w:fldCharType="begin"/>
            </w:r>
            <w:r w:rsidR="00C239B0">
              <w:rPr>
                <w:noProof/>
                <w:webHidden/>
              </w:rPr>
              <w:instrText xml:space="preserve"> PAGEREF _Toc221026256 \h </w:instrText>
            </w:r>
            <w:r w:rsidR="00C239B0">
              <w:rPr>
                <w:noProof/>
                <w:webHidden/>
              </w:rPr>
            </w:r>
            <w:r w:rsidR="00C239B0">
              <w:rPr>
                <w:noProof/>
                <w:webHidden/>
              </w:rPr>
              <w:fldChar w:fldCharType="separate"/>
            </w:r>
            <w:r w:rsidR="00C239B0">
              <w:rPr>
                <w:noProof/>
                <w:webHidden/>
              </w:rPr>
              <w:t>38</w:t>
            </w:r>
            <w:r w:rsidR="00C239B0">
              <w:rPr>
                <w:noProof/>
                <w:webHidden/>
              </w:rPr>
              <w:fldChar w:fldCharType="end"/>
            </w:r>
          </w:hyperlink>
        </w:p>
        <w:p w14:paraId="6BC23E8E" w14:textId="357A5F03" w:rsidR="00C239B0" w:rsidRDefault="00222296">
          <w:pPr>
            <w:pStyle w:val="Spistreci2"/>
            <w:tabs>
              <w:tab w:val="left" w:pos="720"/>
              <w:tab w:val="right" w:leader="dot" w:pos="9062"/>
            </w:tabs>
            <w:rPr>
              <w:rFonts w:asciiTheme="minorHAnsi" w:eastAsiaTheme="minorEastAsia" w:hAnsiTheme="minorHAnsi"/>
              <w:noProof/>
              <w:sz w:val="24"/>
              <w:lang w:eastAsia="pl-PL"/>
            </w:rPr>
          </w:pPr>
          <w:hyperlink w:anchor="_Toc221026257" w:history="1">
            <w:r w:rsidR="00C239B0" w:rsidRPr="001D6A1A">
              <w:rPr>
                <w:rStyle w:val="Hipercze"/>
                <w:noProof/>
              </w:rPr>
              <w:t>1.</w:t>
            </w:r>
            <w:r w:rsidR="00C239B0">
              <w:rPr>
                <w:rFonts w:asciiTheme="minorHAnsi" w:eastAsiaTheme="minorEastAsia" w:hAnsiTheme="minorHAnsi"/>
                <w:noProof/>
                <w:sz w:val="24"/>
                <w:lang w:eastAsia="pl-PL"/>
              </w:rPr>
              <w:tab/>
            </w:r>
            <w:r w:rsidR="00C239B0" w:rsidRPr="001D6A1A">
              <w:rPr>
                <w:rStyle w:val="Hipercze"/>
                <w:noProof/>
              </w:rPr>
              <w:t>Obszary horyzontalne</w:t>
            </w:r>
            <w:r w:rsidR="00C239B0">
              <w:rPr>
                <w:noProof/>
                <w:webHidden/>
              </w:rPr>
              <w:tab/>
            </w:r>
            <w:r w:rsidR="00C239B0">
              <w:rPr>
                <w:noProof/>
                <w:webHidden/>
              </w:rPr>
              <w:fldChar w:fldCharType="begin"/>
            </w:r>
            <w:r w:rsidR="00C239B0">
              <w:rPr>
                <w:noProof/>
                <w:webHidden/>
              </w:rPr>
              <w:instrText xml:space="preserve"> PAGEREF _Toc221026257 \h </w:instrText>
            </w:r>
            <w:r w:rsidR="00C239B0">
              <w:rPr>
                <w:noProof/>
                <w:webHidden/>
              </w:rPr>
            </w:r>
            <w:r w:rsidR="00C239B0">
              <w:rPr>
                <w:noProof/>
                <w:webHidden/>
              </w:rPr>
              <w:fldChar w:fldCharType="separate"/>
            </w:r>
            <w:r w:rsidR="00C239B0">
              <w:rPr>
                <w:noProof/>
                <w:webHidden/>
              </w:rPr>
              <w:t>40</w:t>
            </w:r>
            <w:r w:rsidR="00C239B0">
              <w:rPr>
                <w:noProof/>
                <w:webHidden/>
              </w:rPr>
              <w:fldChar w:fldCharType="end"/>
            </w:r>
          </w:hyperlink>
        </w:p>
        <w:p w14:paraId="15E6ADF2" w14:textId="1EA72D95"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58" w:history="1">
            <w:r w:rsidR="00C239B0" w:rsidRPr="001D6A1A">
              <w:rPr>
                <w:rStyle w:val="Hipercze"/>
                <w:noProof/>
              </w:rPr>
              <w:t>1.1</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Komunikacja elektroniczna</w:t>
            </w:r>
            <w:r w:rsidR="00C239B0">
              <w:rPr>
                <w:noProof/>
                <w:webHidden/>
              </w:rPr>
              <w:tab/>
            </w:r>
            <w:r w:rsidR="00C239B0">
              <w:rPr>
                <w:noProof/>
                <w:webHidden/>
              </w:rPr>
              <w:fldChar w:fldCharType="begin"/>
            </w:r>
            <w:r w:rsidR="00C239B0">
              <w:rPr>
                <w:noProof/>
                <w:webHidden/>
              </w:rPr>
              <w:instrText xml:space="preserve"> PAGEREF _Toc221026258 \h </w:instrText>
            </w:r>
            <w:r w:rsidR="00C239B0">
              <w:rPr>
                <w:noProof/>
                <w:webHidden/>
              </w:rPr>
            </w:r>
            <w:r w:rsidR="00C239B0">
              <w:rPr>
                <w:noProof/>
                <w:webHidden/>
              </w:rPr>
              <w:fldChar w:fldCharType="separate"/>
            </w:r>
            <w:r w:rsidR="00C239B0">
              <w:rPr>
                <w:noProof/>
                <w:webHidden/>
              </w:rPr>
              <w:t>40</w:t>
            </w:r>
            <w:r w:rsidR="00C239B0">
              <w:rPr>
                <w:noProof/>
                <w:webHidden/>
              </w:rPr>
              <w:fldChar w:fldCharType="end"/>
            </w:r>
          </w:hyperlink>
        </w:p>
        <w:p w14:paraId="4DABE72B" w14:textId="3E67FDAF"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59" w:history="1">
            <w:r w:rsidR="00C239B0" w:rsidRPr="001D6A1A">
              <w:rPr>
                <w:rStyle w:val="Hipercze"/>
                <w:noProof/>
              </w:rPr>
              <w:t>1.2</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Kompetencje przyszłości</w:t>
            </w:r>
            <w:r w:rsidR="00C239B0">
              <w:rPr>
                <w:noProof/>
                <w:webHidden/>
              </w:rPr>
              <w:tab/>
            </w:r>
            <w:r w:rsidR="00C239B0">
              <w:rPr>
                <w:noProof/>
                <w:webHidden/>
              </w:rPr>
              <w:fldChar w:fldCharType="begin"/>
            </w:r>
            <w:r w:rsidR="00C239B0">
              <w:rPr>
                <w:noProof/>
                <w:webHidden/>
              </w:rPr>
              <w:instrText xml:space="preserve"> PAGEREF _Toc221026259 \h </w:instrText>
            </w:r>
            <w:r w:rsidR="00C239B0">
              <w:rPr>
                <w:noProof/>
                <w:webHidden/>
              </w:rPr>
            </w:r>
            <w:r w:rsidR="00C239B0">
              <w:rPr>
                <w:noProof/>
                <w:webHidden/>
              </w:rPr>
              <w:fldChar w:fldCharType="separate"/>
            </w:r>
            <w:r w:rsidR="00C239B0">
              <w:rPr>
                <w:noProof/>
                <w:webHidden/>
              </w:rPr>
              <w:t>47</w:t>
            </w:r>
            <w:r w:rsidR="00C239B0">
              <w:rPr>
                <w:noProof/>
                <w:webHidden/>
              </w:rPr>
              <w:fldChar w:fldCharType="end"/>
            </w:r>
          </w:hyperlink>
        </w:p>
        <w:p w14:paraId="56D036AF" w14:textId="4ADD5F38"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0" w:history="1">
            <w:r w:rsidR="00C239B0" w:rsidRPr="001D6A1A">
              <w:rPr>
                <w:rStyle w:val="Hipercze"/>
                <w:noProof/>
              </w:rPr>
              <w:t>1.3</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Cyberbezpieczeństwo</w:t>
            </w:r>
            <w:r w:rsidR="00C239B0">
              <w:rPr>
                <w:noProof/>
                <w:webHidden/>
              </w:rPr>
              <w:tab/>
            </w:r>
            <w:r w:rsidR="00C239B0">
              <w:rPr>
                <w:noProof/>
                <w:webHidden/>
              </w:rPr>
              <w:fldChar w:fldCharType="begin"/>
            </w:r>
            <w:r w:rsidR="00C239B0">
              <w:rPr>
                <w:noProof/>
                <w:webHidden/>
              </w:rPr>
              <w:instrText xml:space="preserve"> PAGEREF _Toc221026260 \h </w:instrText>
            </w:r>
            <w:r w:rsidR="00C239B0">
              <w:rPr>
                <w:noProof/>
                <w:webHidden/>
              </w:rPr>
            </w:r>
            <w:r w:rsidR="00C239B0">
              <w:rPr>
                <w:noProof/>
                <w:webHidden/>
              </w:rPr>
              <w:fldChar w:fldCharType="separate"/>
            </w:r>
            <w:r w:rsidR="00C239B0">
              <w:rPr>
                <w:noProof/>
                <w:webHidden/>
              </w:rPr>
              <w:t>58</w:t>
            </w:r>
            <w:r w:rsidR="00C239B0">
              <w:rPr>
                <w:noProof/>
                <w:webHidden/>
              </w:rPr>
              <w:fldChar w:fldCharType="end"/>
            </w:r>
          </w:hyperlink>
        </w:p>
        <w:p w14:paraId="0CCEBE28" w14:textId="2F9EC902"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1" w:history="1">
            <w:r w:rsidR="00C239B0" w:rsidRPr="001D6A1A">
              <w:rPr>
                <w:rStyle w:val="Hipercze"/>
                <w:noProof/>
              </w:rPr>
              <w:t>1.4</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Koordynacja cyfrowej transformacji kraju</w:t>
            </w:r>
            <w:r w:rsidR="00C239B0">
              <w:rPr>
                <w:noProof/>
                <w:webHidden/>
              </w:rPr>
              <w:tab/>
            </w:r>
            <w:r w:rsidR="00C239B0">
              <w:rPr>
                <w:noProof/>
                <w:webHidden/>
              </w:rPr>
              <w:fldChar w:fldCharType="begin"/>
            </w:r>
            <w:r w:rsidR="00C239B0">
              <w:rPr>
                <w:noProof/>
                <w:webHidden/>
              </w:rPr>
              <w:instrText xml:space="preserve"> PAGEREF _Toc221026261 \h </w:instrText>
            </w:r>
            <w:r w:rsidR="00C239B0">
              <w:rPr>
                <w:noProof/>
                <w:webHidden/>
              </w:rPr>
            </w:r>
            <w:r w:rsidR="00C239B0">
              <w:rPr>
                <w:noProof/>
                <w:webHidden/>
              </w:rPr>
              <w:fldChar w:fldCharType="separate"/>
            </w:r>
            <w:r w:rsidR="00C239B0">
              <w:rPr>
                <w:noProof/>
                <w:webHidden/>
              </w:rPr>
              <w:t>67</w:t>
            </w:r>
            <w:r w:rsidR="00C239B0">
              <w:rPr>
                <w:noProof/>
                <w:webHidden/>
              </w:rPr>
              <w:fldChar w:fldCharType="end"/>
            </w:r>
          </w:hyperlink>
        </w:p>
        <w:p w14:paraId="7261AB31" w14:textId="75AFC197" w:rsidR="00C239B0" w:rsidRDefault="00222296">
          <w:pPr>
            <w:pStyle w:val="Spistreci2"/>
            <w:tabs>
              <w:tab w:val="left" w:pos="720"/>
              <w:tab w:val="right" w:leader="dot" w:pos="9062"/>
            </w:tabs>
            <w:rPr>
              <w:rFonts w:asciiTheme="minorHAnsi" w:eastAsiaTheme="minorEastAsia" w:hAnsiTheme="minorHAnsi"/>
              <w:noProof/>
              <w:sz w:val="24"/>
              <w:lang w:eastAsia="pl-PL"/>
            </w:rPr>
          </w:pPr>
          <w:hyperlink w:anchor="_Toc221026262" w:history="1">
            <w:r w:rsidR="00C239B0" w:rsidRPr="001D6A1A">
              <w:rPr>
                <w:rStyle w:val="Hipercze"/>
                <w:noProof/>
              </w:rPr>
              <w:t>2.</w:t>
            </w:r>
            <w:r w:rsidR="00C239B0">
              <w:rPr>
                <w:rFonts w:asciiTheme="minorHAnsi" w:eastAsiaTheme="minorEastAsia" w:hAnsiTheme="minorHAnsi"/>
                <w:noProof/>
                <w:sz w:val="24"/>
                <w:lang w:eastAsia="pl-PL"/>
              </w:rPr>
              <w:tab/>
            </w:r>
            <w:r w:rsidR="00C239B0" w:rsidRPr="001D6A1A">
              <w:rPr>
                <w:rStyle w:val="Hipercze"/>
                <w:noProof/>
              </w:rPr>
              <w:t>Państwo</w:t>
            </w:r>
            <w:r w:rsidR="00C239B0">
              <w:rPr>
                <w:noProof/>
                <w:webHidden/>
              </w:rPr>
              <w:tab/>
            </w:r>
            <w:r w:rsidR="00C239B0">
              <w:rPr>
                <w:noProof/>
                <w:webHidden/>
              </w:rPr>
              <w:fldChar w:fldCharType="begin"/>
            </w:r>
            <w:r w:rsidR="00C239B0">
              <w:rPr>
                <w:noProof/>
                <w:webHidden/>
              </w:rPr>
              <w:instrText xml:space="preserve"> PAGEREF _Toc221026262 \h </w:instrText>
            </w:r>
            <w:r w:rsidR="00C239B0">
              <w:rPr>
                <w:noProof/>
                <w:webHidden/>
              </w:rPr>
            </w:r>
            <w:r w:rsidR="00C239B0">
              <w:rPr>
                <w:noProof/>
                <w:webHidden/>
              </w:rPr>
              <w:fldChar w:fldCharType="separate"/>
            </w:r>
            <w:r w:rsidR="00C239B0">
              <w:rPr>
                <w:noProof/>
                <w:webHidden/>
              </w:rPr>
              <w:t>75</w:t>
            </w:r>
            <w:r w:rsidR="00C239B0">
              <w:rPr>
                <w:noProof/>
                <w:webHidden/>
              </w:rPr>
              <w:fldChar w:fldCharType="end"/>
            </w:r>
          </w:hyperlink>
        </w:p>
        <w:p w14:paraId="27F16C84" w14:textId="65543A5F"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3" w:history="1">
            <w:r w:rsidR="00C239B0" w:rsidRPr="001D6A1A">
              <w:rPr>
                <w:rStyle w:val="Hipercze"/>
                <w:noProof/>
              </w:rPr>
              <w:t>2.1</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E-usługi publiczne</w:t>
            </w:r>
            <w:r w:rsidR="00C239B0">
              <w:rPr>
                <w:noProof/>
                <w:webHidden/>
              </w:rPr>
              <w:tab/>
            </w:r>
            <w:r w:rsidR="00C239B0">
              <w:rPr>
                <w:noProof/>
                <w:webHidden/>
              </w:rPr>
              <w:fldChar w:fldCharType="begin"/>
            </w:r>
            <w:r w:rsidR="00C239B0">
              <w:rPr>
                <w:noProof/>
                <w:webHidden/>
              </w:rPr>
              <w:instrText xml:space="preserve"> PAGEREF _Toc221026263 \h </w:instrText>
            </w:r>
            <w:r w:rsidR="00C239B0">
              <w:rPr>
                <w:noProof/>
                <w:webHidden/>
              </w:rPr>
            </w:r>
            <w:r w:rsidR="00C239B0">
              <w:rPr>
                <w:noProof/>
                <w:webHidden/>
              </w:rPr>
              <w:fldChar w:fldCharType="separate"/>
            </w:r>
            <w:r w:rsidR="00C239B0">
              <w:rPr>
                <w:noProof/>
                <w:webHidden/>
              </w:rPr>
              <w:t>75</w:t>
            </w:r>
            <w:r w:rsidR="00C239B0">
              <w:rPr>
                <w:noProof/>
                <w:webHidden/>
              </w:rPr>
              <w:fldChar w:fldCharType="end"/>
            </w:r>
          </w:hyperlink>
        </w:p>
        <w:p w14:paraId="73DCC536" w14:textId="7F67BC80"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4" w:history="1">
            <w:r w:rsidR="00C239B0" w:rsidRPr="001D6A1A">
              <w:rPr>
                <w:rStyle w:val="Hipercze"/>
                <w:noProof/>
              </w:rPr>
              <w:t>2.2</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Cyfryzacja procesów administracyjnych i postępowań sądowych</w:t>
            </w:r>
            <w:r w:rsidR="00C239B0">
              <w:rPr>
                <w:noProof/>
                <w:webHidden/>
              </w:rPr>
              <w:tab/>
            </w:r>
            <w:r w:rsidR="00C239B0">
              <w:rPr>
                <w:noProof/>
                <w:webHidden/>
              </w:rPr>
              <w:fldChar w:fldCharType="begin"/>
            </w:r>
            <w:r w:rsidR="00C239B0">
              <w:rPr>
                <w:noProof/>
                <w:webHidden/>
              </w:rPr>
              <w:instrText xml:space="preserve"> PAGEREF _Toc221026264 \h </w:instrText>
            </w:r>
            <w:r w:rsidR="00C239B0">
              <w:rPr>
                <w:noProof/>
                <w:webHidden/>
              </w:rPr>
            </w:r>
            <w:r w:rsidR="00C239B0">
              <w:rPr>
                <w:noProof/>
                <w:webHidden/>
              </w:rPr>
              <w:fldChar w:fldCharType="separate"/>
            </w:r>
            <w:r w:rsidR="00C239B0">
              <w:rPr>
                <w:noProof/>
                <w:webHidden/>
              </w:rPr>
              <w:t>83</w:t>
            </w:r>
            <w:r w:rsidR="00C239B0">
              <w:rPr>
                <w:noProof/>
                <w:webHidden/>
              </w:rPr>
              <w:fldChar w:fldCharType="end"/>
            </w:r>
          </w:hyperlink>
        </w:p>
        <w:p w14:paraId="7786B0D5" w14:textId="1C16BDBB"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5" w:history="1">
            <w:r w:rsidR="00C239B0" w:rsidRPr="001D6A1A">
              <w:rPr>
                <w:rStyle w:val="Hipercze"/>
                <w:noProof/>
              </w:rPr>
              <w:t>2.3</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Publiczne systemy teleinformatyczne i rejestry publiczne</w:t>
            </w:r>
            <w:r w:rsidR="00C239B0">
              <w:rPr>
                <w:noProof/>
                <w:webHidden/>
              </w:rPr>
              <w:tab/>
            </w:r>
            <w:r w:rsidR="00C239B0">
              <w:rPr>
                <w:noProof/>
                <w:webHidden/>
              </w:rPr>
              <w:fldChar w:fldCharType="begin"/>
            </w:r>
            <w:r w:rsidR="00C239B0">
              <w:rPr>
                <w:noProof/>
                <w:webHidden/>
              </w:rPr>
              <w:instrText xml:space="preserve"> PAGEREF _Toc221026265 \h </w:instrText>
            </w:r>
            <w:r w:rsidR="00C239B0">
              <w:rPr>
                <w:noProof/>
                <w:webHidden/>
              </w:rPr>
            </w:r>
            <w:r w:rsidR="00C239B0">
              <w:rPr>
                <w:noProof/>
                <w:webHidden/>
              </w:rPr>
              <w:fldChar w:fldCharType="separate"/>
            </w:r>
            <w:r w:rsidR="00C239B0">
              <w:rPr>
                <w:noProof/>
                <w:webHidden/>
              </w:rPr>
              <w:t>90</w:t>
            </w:r>
            <w:r w:rsidR="00C239B0">
              <w:rPr>
                <w:noProof/>
                <w:webHidden/>
              </w:rPr>
              <w:fldChar w:fldCharType="end"/>
            </w:r>
          </w:hyperlink>
        </w:p>
        <w:p w14:paraId="053AE447" w14:textId="6022B7E8"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6" w:history="1">
            <w:r w:rsidR="00C239B0" w:rsidRPr="001D6A1A">
              <w:rPr>
                <w:rStyle w:val="Hipercze"/>
                <w:noProof/>
              </w:rPr>
              <w:t>2.4</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Cyfrowa tożsamość</w:t>
            </w:r>
            <w:r w:rsidR="00C239B0">
              <w:rPr>
                <w:noProof/>
                <w:webHidden/>
              </w:rPr>
              <w:tab/>
            </w:r>
            <w:r w:rsidR="00C239B0">
              <w:rPr>
                <w:noProof/>
                <w:webHidden/>
              </w:rPr>
              <w:fldChar w:fldCharType="begin"/>
            </w:r>
            <w:r w:rsidR="00C239B0">
              <w:rPr>
                <w:noProof/>
                <w:webHidden/>
              </w:rPr>
              <w:instrText xml:space="preserve"> PAGEREF _Toc221026266 \h </w:instrText>
            </w:r>
            <w:r w:rsidR="00C239B0">
              <w:rPr>
                <w:noProof/>
                <w:webHidden/>
              </w:rPr>
            </w:r>
            <w:r w:rsidR="00C239B0">
              <w:rPr>
                <w:noProof/>
                <w:webHidden/>
              </w:rPr>
              <w:fldChar w:fldCharType="separate"/>
            </w:r>
            <w:r w:rsidR="00C239B0">
              <w:rPr>
                <w:noProof/>
                <w:webHidden/>
              </w:rPr>
              <w:t>95</w:t>
            </w:r>
            <w:r w:rsidR="00C239B0">
              <w:rPr>
                <w:noProof/>
                <w:webHidden/>
              </w:rPr>
              <w:fldChar w:fldCharType="end"/>
            </w:r>
          </w:hyperlink>
        </w:p>
        <w:p w14:paraId="3F5425E0" w14:textId="36A3B898"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7" w:history="1">
            <w:r w:rsidR="00C239B0" w:rsidRPr="001D6A1A">
              <w:rPr>
                <w:rStyle w:val="Hipercze"/>
                <w:noProof/>
              </w:rPr>
              <w:t>2.5</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Chmura obliczeniowa</w:t>
            </w:r>
            <w:r w:rsidR="00C239B0">
              <w:rPr>
                <w:noProof/>
                <w:webHidden/>
              </w:rPr>
              <w:tab/>
            </w:r>
            <w:r w:rsidR="00C239B0">
              <w:rPr>
                <w:noProof/>
                <w:webHidden/>
              </w:rPr>
              <w:fldChar w:fldCharType="begin"/>
            </w:r>
            <w:r w:rsidR="00C239B0">
              <w:rPr>
                <w:noProof/>
                <w:webHidden/>
              </w:rPr>
              <w:instrText xml:space="preserve"> PAGEREF _Toc221026267 \h </w:instrText>
            </w:r>
            <w:r w:rsidR="00C239B0">
              <w:rPr>
                <w:noProof/>
                <w:webHidden/>
              </w:rPr>
            </w:r>
            <w:r w:rsidR="00C239B0">
              <w:rPr>
                <w:noProof/>
                <w:webHidden/>
              </w:rPr>
              <w:fldChar w:fldCharType="separate"/>
            </w:r>
            <w:r w:rsidR="00C239B0">
              <w:rPr>
                <w:noProof/>
                <w:webHidden/>
              </w:rPr>
              <w:t>102</w:t>
            </w:r>
            <w:r w:rsidR="00C239B0">
              <w:rPr>
                <w:noProof/>
                <w:webHidden/>
              </w:rPr>
              <w:fldChar w:fldCharType="end"/>
            </w:r>
          </w:hyperlink>
        </w:p>
        <w:p w14:paraId="1A3DD10D" w14:textId="4A8151B4"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68" w:history="1">
            <w:r w:rsidR="00C239B0" w:rsidRPr="001D6A1A">
              <w:rPr>
                <w:rStyle w:val="Hipercze"/>
                <w:noProof/>
              </w:rPr>
              <w:t>2.6</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Otwarte dane i wymiana danych</w:t>
            </w:r>
            <w:r w:rsidR="00C239B0">
              <w:rPr>
                <w:noProof/>
                <w:webHidden/>
              </w:rPr>
              <w:tab/>
            </w:r>
            <w:r w:rsidR="00C239B0">
              <w:rPr>
                <w:noProof/>
                <w:webHidden/>
              </w:rPr>
              <w:fldChar w:fldCharType="begin"/>
            </w:r>
            <w:r w:rsidR="00C239B0">
              <w:rPr>
                <w:noProof/>
                <w:webHidden/>
              </w:rPr>
              <w:instrText xml:space="preserve"> PAGEREF _Toc221026268 \h </w:instrText>
            </w:r>
            <w:r w:rsidR="00C239B0">
              <w:rPr>
                <w:noProof/>
                <w:webHidden/>
              </w:rPr>
            </w:r>
            <w:r w:rsidR="00C239B0">
              <w:rPr>
                <w:noProof/>
                <w:webHidden/>
              </w:rPr>
              <w:fldChar w:fldCharType="separate"/>
            </w:r>
            <w:r w:rsidR="00C239B0">
              <w:rPr>
                <w:noProof/>
                <w:webHidden/>
              </w:rPr>
              <w:t>107</w:t>
            </w:r>
            <w:r w:rsidR="00C239B0">
              <w:rPr>
                <w:noProof/>
                <w:webHidden/>
              </w:rPr>
              <w:fldChar w:fldCharType="end"/>
            </w:r>
          </w:hyperlink>
        </w:p>
        <w:p w14:paraId="5089AEEC" w14:textId="4A4BBC8F" w:rsidR="00C239B0" w:rsidRDefault="00222296">
          <w:pPr>
            <w:pStyle w:val="Spistreci2"/>
            <w:tabs>
              <w:tab w:val="left" w:pos="720"/>
              <w:tab w:val="right" w:leader="dot" w:pos="9062"/>
            </w:tabs>
            <w:rPr>
              <w:rFonts w:asciiTheme="minorHAnsi" w:eastAsiaTheme="minorEastAsia" w:hAnsiTheme="minorHAnsi"/>
              <w:noProof/>
              <w:sz w:val="24"/>
              <w:lang w:eastAsia="pl-PL"/>
            </w:rPr>
          </w:pPr>
          <w:hyperlink w:anchor="_Toc221026269" w:history="1">
            <w:r w:rsidR="00C239B0" w:rsidRPr="001D6A1A">
              <w:rPr>
                <w:rStyle w:val="Hipercze"/>
                <w:noProof/>
              </w:rPr>
              <w:t>3.</w:t>
            </w:r>
            <w:r w:rsidR="00C239B0">
              <w:rPr>
                <w:rFonts w:asciiTheme="minorHAnsi" w:eastAsiaTheme="minorEastAsia" w:hAnsiTheme="minorHAnsi"/>
                <w:noProof/>
                <w:sz w:val="24"/>
                <w:lang w:eastAsia="pl-PL"/>
              </w:rPr>
              <w:tab/>
            </w:r>
            <w:r w:rsidR="00C239B0" w:rsidRPr="001D6A1A">
              <w:rPr>
                <w:rStyle w:val="Hipercze"/>
                <w:noProof/>
              </w:rPr>
              <w:t>Ludzie</w:t>
            </w:r>
            <w:r w:rsidR="00C239B0">
              <w:rPr>
                <w:noProof/>
                <w:webHidden/>
              </w:rPr>
              <w:tab/>
            </w:r>
            <w:r w:rsidR="00C239B0">
              <w:rPr>
                <w:noProof/>
                <w:webHidden/>
              </w:rPr>
              <w:fldChar w:fldCharType="begin"/>
            </w:r>
            <w:r w:rsidR="00C239B0">
              <w:rPr>
                <w:noProof/>
                <w:webHidden/>
              </w:rPr>
              <w:instrText xml:space="preserve"> PAGEREF _Toc221026269 \h </w:instrText>
            </w:r>
            <w:r w:rsidR="00C239B0">
              <w:rPr>
                <w:noProof/>
                <w:webHidden/>
              </w:rPr>
            </w:r>
            <w:r w:rsidR="00C239B0">
              <w:rPr>
                <w:noProof/>
                <w:webHidden/>
              </w:rPr>
              <w:fldChar w:fldCharType="separate"/>
            </w:r>
            <w:r w:rsidR="00C239B0">
              <w:rPr>
                <w:noProof/>
                <w:webHidden/>
              </w:rPr>
              <w:t>113</w:t>
            </w:r>
            <w:r w:rsidR="00C239B0">
              <w:rPr>
                <w:noProof/>
                <w:webHidden/>
              </w:rPr>
              <w:fldChar w:fldCharType="end"/>
            </w:r>
          </w:hyperlink>
        </w:p>
        <w:p w14:paraId="4D086D59" w14:textId="13AFF86D"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0" w:history="1">
            <w:r w:rsidR="00C239B0" w:rsidRPr="001D6A1A">
              <w:rPr>
                <w:rStyle w:val="Hipercze"/>
                <w:noProof/>
              </w:rPr>
              <w:t>3.1</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Bezpieczna przestrzeń cyfrowa</w:t>
            </w:r>
            <w:r w:rsidR="00C239B0">
              <w:rPr>
                <w:noProof/>
                <w:webHidden/>
              </w:rPr>
              <w:tab/>
            </w:r>
            <w:r w:rsidR="00C239B0">
              <w:rPr>
                <w:noProof/>
                <w:webHidden/>
              </w:rPr>
              <w:fldChar w:fldCharType="begin"/>
            </w:r>
            <w:r w:rsidR="00C239B0">
              <w:rPr>
                <w:noProof/>
                <w:webHidden/>
              </w:rPr>
              <w:instrText xml:space="preserve"> PAGEREF _Toc221026270 \h </w:instrText>
            </w:r>
            <w:r w:rsidR="00C239B0">
              <w:rPr>
                <w:noProof/>
                <w:webHidden/>
              </w:rPr>
            </w:r>
            <w:r w:rsidR="00C239B0">
              <w:rPr>
                <w:noProof/>
                <w:webHidden/>
              </w:rPr>
              <w:fldChar w:fldCharType="separate"/>
            </w:r>
            <w:r w:rsidR="00C239B0">
              <w:rPr>
                <w:noProof/>
                <w:webHidden/>
              </w:rPr>
              <w:t>113</w:t>
            </w:r>
            <w:r w:rsidR="00C239B0">
              <w:rPr>
                <w:noProof/>
                <w:webHidden/>
              </w:rPr>
              <w:fldChar w:fldCharType="end"/>
            </w:r>
          </w:hyperlink>
        </w:p>
        <w:p w14:paraId="5757D276" w14:textId="29A4198D"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1" w:history="1">
            <w:r w:rsidR="00C239B0" w:rsidRPr="001D6A1A">
              <w:rPr>
                <w:rStyle w:val="Hipercze"/>
                <w:noProof/>
              </w:rPr>
              <w:t>3.2</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Cyfrowe zdrowie</w:t>
            </w:r>
            <w:r w:rsidR="00C239B0">
              <w:rPr>
                <w:noProof/>
                <w:webHidden/>
              </w:rPr>
              <w:tab/>
            </w:r>
            <w:r w:rsidR="00C239B0">
              <w:rPr>
                <w:noProof/>
                <w:webHidden/>
              </w:rPr>
              <w:fldChar w:fldCharType="begin"/>
            </w:r>
            <w:r w:rsidR="00C239B0">
              <w:rPr>
                <w:noProof/>
                <w:webHidden/>
              </w:rPr>
              <w:instrText xml:space="preserve"> PAGEREF _Toc221026271 \h </w:instrText>
            </w:r>
            <w:r w:rsidR="00C239B0">
              <w:rPr>
                <w:noProof/>
                <w:webHidden/>
              </w:rPr>
            </w:r>
            <w:r w:rsidR="00C239B0">
              <w:rPr>
                <w:noProof/>
                <w:webHidden/>
              </w:rPr>
              <w:fldChar w:fldCharType="separate"/>
            </w:r>
            <w:r w:rsidR="00C239B0">
              <w:rPr>
                <w:noProof/>
                <w:webHidden/>
              </w:rPr>
              <w:t>121</w:t>
            </w:r>
            <w:r w:rsidR="00C239B0">
              <w:rPr>
                <w:noProof/>
                <w:webHidden/>
              </w:rPr>
              <w:fldChar w:fldCharType="end"/>
            </w:r>
          </w:hyperlink>
        </w:p>
        <w:p w14:paraId="5F31DE9E" w14:textId="00802CCA"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2" w:history="1">
            <w:r w:rsidR="00C239B0" w:rsidRPr="001D6A1A">
              <w:rPr>
                <w:rStyle w:val="Hipercze"/>
                <w:noProof/>
              </w:rPr>
              <w:t>3.3</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Branże kreatywne</w:t>
            </w:r>
            <w:r w:rsidR="00C239B0">
              <w:rPr>
                <w:noProof/>
                <w:webHidden/>
              </w:rPr>
              <w:tab/>
            </w:r>
            <w:r w:rsidR="00C239B0">
              <w:rPr>
                <w:noProof/>
                <w:webHidden/>
              </w:rPr>
              <w:fldChar w:fldCharType="begin"/>
            </w:r>
            <w:r w:rsidR="00C239B0">
              <w:rPr>
                <w:noProof/>
                <w:webHidden/>
              </w:rPr>
              <w:instrText xml:space="preserve"> PAGEREF _Toc221026272 \h </w:instrText>
            </w:r>
            <w:r w:rsidR="00C239B0">
              <w:rPr>
                <w:noProof/>
                <w:webHidden/>
              </w:rPr>
            </w:r>
            <w:r w:rsidR="00C239B0">
              <w:rPr>
                <w:noProof/>
                <w:webHidden/>
              </w:rPr>
              <w:fldChar w:fldCharType="separate"/>
            </w:r>
            <w:r w:rsidR="00C239B0">
              <w:rPr>
                <w:noProof/>
                <w:webHidden/>
              </w:rPr>
              <w:t>130</w:t>
            </w:r>
            <w:r w:rsidR="00C239B0">
              <w:rPr>
                <w:noProof/>
                <w:webHidden/>
              </w:rPr>
              <w:fldChar w:fldCharType="end"/>
            </w:r>
          </w:hyperlink>
        </w:p>
        <w:p w14:paraId="173646DE" w14:textId="35FA339A"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3" w:history="1">
            <w:r w:rsidR="00C239B0" w:rsidRPr="001D6A1A">
              <w:rPr>
                <w:rStyle w:val="Hipercze"/>
                <w:noProof/>
              </w:rPr>
              <w:t>3.4</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Cyfrowy dostęp do wiedzy i kultury</w:t>
            </w:r>
            <w:r w:rsidR="00C239B0">
              <w:rPr>
                <w:noProof/>
                <w:webHidden/>
              </w:rPr>
              <w:tab/>
            </w:r>
            <w:r w:rsidR="00C239B0">
              <w:rPr>
                <w:noProof/>
                <w:webHidden/>
              </w:rPr>
              <w:fldChar w:fldCharType="begin"/>
            </w:r>
            <w:r w:rsidR="00C239B0">
              <w:rPr>
                <w:noProof/>
                <w:webHidden/>
              </w:rPr>
              <w:instrText xml:space="preserve"> PAGEREF _Toc221026273 \h </w:instrText>
            </w:r>
            <w:r w:rsidR="00C239B0">
              <w:rPr>
                <w:noProof/>
                <w:webHidden/>
              </w:rPr>
            </w:r>
            <w:r w:rsidR="00C239B0">
              <w:rPr>
                <w:noProof/>
                <w:webHidden/>
              </w:rPr>
              <w:fldChar w:fldCharType="separate"/>
            </w:r>
            <w:r w:rsidR="00C239B0">
              <w:rPr>
                <w:noProof/>
                <w:webHidden/>
              </w:rPr>
              <w:t>136</w:t>
            </w:r>
            <w:r w:rsidR="00C239B0">
              <w:rPr>
                <w:noProof/>
                <w:webHidden/>
              </w:rPr>
              <w:fldChar w:fldCharType="end"/>
            </w:r>
          </w:hyperlink>
        </w:p>
        <w:p w14:paraId="1849629B" w14:textId="70BEA8DD"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4" w:history="1">
            <w:r w:rsidR="00C239B0" w:rsidRPr="001D6A1A">
              <w:rPr>
                <w:rStyle w:val="Hipercze"/>
                <w:noProof/>
              </w:rPr>
              <w:t>3.5</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Cyfrowa akademia</w:t>
            </w:r>
            <w:r w:rsidR="00C239B0">
              <w:rPr>
                <w:noProof/>
                <w:webHidden/>
              </w:rPr>
              <w:tab/>
            </w:r>
            <w:r w:rsidR="00C239B0">
              <w:rPr>
                <w:noProof/>
                <w:webHidden/>
              </w:rPr>
              <w:fldChar w:fldCharType="begin"/>
            </w:r>
            <w:r w:rsidR="00C239B0">
              <w:rPr>
                <w:noProof/>
                <w:webHidden/>
              </w:rPr>
              <w:instrText xml:space="preserve"> PAGEREF _Toc221026274 \h </w:instrText>
            </w:r>
            <w:r w:rsidR="00C239B0">
              <w:rPr>
                <w:noProof/>
                <w:webHidden/>
              </w:rPr>
            </w:r>
            <w:r w:rsidR="00C239B0">
              <w:rPr>
                <w:noProof/>
                <w:webHidden/>
              </w:rPr>
              <w:fldChar w:fldCharType="separate"/>
            </w:r>
            <w:r w:rsidR="00C239B0">
              <w:rPr>
                <w:noProof/>
                <w:webHidden/>
              </w:rPr>
              <w:t>140</w:t>
            </w:r>
            <w:r w:rsidR="00C239B0">
              <w:rPr>
                <w:noProof/>
                <w:webHidden/>
              </w:rPr>
              <w:fldChar w:fldCharType="end"/>
            </w:r>
          </w:hyperlink>
        </w:p>
        <w:p w14:paraId="52589160" w14:textId="7198ABF7" w:rsidR="00C239B0" w:rsidRDefault="00222296">
          <w:pPr>
            <w:pStyle w:val="Spistreci2"/>
            <w:tabs>
              <w:tab w:val="left" w:pos="720"/>
              <w:tab w:val="right" w:leader="dot" w:pos="9062"/>
            </w:tabs>
            <w:rPr>
              <w:rFonts w:asciiTheme="minorHAnsi" w:eastAsiaTheme="minorEastAsia" w:hAnsiTheme="minorHAnsi"/>
              <w:noProof/>
              <w:sz w:val="24"/>
              <w:lang w:eastAsia="pl-PL"/>
            </w:rPr>
          </w:pPr>
          <w:hyperlink w:anchor="_Toc221026275" w:history="1">
            <w:r w:rsidR="00C239B0" w:rsidRPr="001D6A1A">
              <w:rPr>
                <w:rStyle w:val="Hipercze"/>
                <w:noProof/>
              </w:rPr>
              <w:t>4.</w:t>
            </w:r>
            <w:r w:rsidR="00C239B0">
              <w:rPr>
                <w:rFonts w:asciiTheme="minorHAnsi" w:eastAsiaTheme="minorEastAsia" w:hAnsiTheme="minorHAnsi"/>
                <w:noProof/>
                <w:sz w:val="24"/>
                <w:lang w:eastAsia="pl-PL"/>
              </w:rPr>
              <w:tab/>
            </w:r>
            <w:r w:rsidR="00C239B0" w:rsidRPr="001D6A1A">
              <w:rPr>
                <w:rStyle w:val="Hipercze"/>
                <w:noProof/>
              </w:rPr>
              <w:t>Gospodarka i technologie</w:t>
            </w:r>
            <w:r w:rsidR="00C239B0">
              <w:rPr>
                <w:noProof/>
                <w:webHidden/>
              </w:rPr>
              <w:tab/>
            </w:r>
            <w:r w:rsidR="00C239B0">
              <w:rPr>
                <w:noProof/>
                <w:webHidden/>
              </w:rPr>
              <w:fldChar w:fldCharType="begin"/>
            </w:r>
            <w:r w:rsidR="00C239B0">
              <w:rPr>
                <w:noProof/>
                <w:webHidden/>
              </w:rPr>
              <w:instrText xml:space="preserve"> PAGEREF _Toc221026275 \h </w:instrText>
            </w:r>
            <w:r w:rsidR="00C239B0">
              <w:rPr>
                <w:noProof/>
                <w:webHidden/>
              </w:rPr>
            </w:r>
            <w:r w:rsidR="00C239B0">
              <w:rPr>
                <w:noProof/>
                <w:webHidden/>
              </w:rPr>
              <w:fldChar w:fldCharType="separate"/>
            </w:r>
            <w:r w:rsidR="00C239B0">
              <w:rPr>
                <w:noProof/>
                <w:webHidden/>
              </w:rPr>
              <w:t>144</w:t>
            </w:r>
            <w:r w:rsidR="00C239B0">
              <w:rPr>
                <w:noProof/>
                <w:webHidden/>
              </w:rPr>
              <w:fldChar w:fldCharType="end"/>
            </w:r>
          </w:hyperlink>
        </w:p>
        <w:p w14:paraId="2ACDEB24" w14:textId="65B15392"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6" w:history="1">
            <w:r w:rsidR="00C239B0" w:rsidRPr="001D6A1A">
              <w:rPr>
                <w:rStyle w:val="Hipercze"/>
                <w:noProof/>
              </w:rPr>
              <w:t>4.1</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Cyfrowa transformacja przedsiębiorstw</w:t>
            </w:r>
            <w:r w:rsidR="00C239B0">
              <w:rPr>
                <w:noProof/>
                <w:webHidden/>
              </w:rPr>
              <w:tab/>
            </w:r>
            <w:r w:rsidR="00C239B0">
              <w:rPr>
                <w:noProof/>
                <w:webHidden/>
              </w:rPr>
              <w:fldChar w:fldCharType="begin"/>
            </w:r>
            <w:r w:rsidR="00C239B0">
              <w:rPr>
                <w:noProof/>
                <w:webHidden/>
              </w:rPr>
              <w:instrText xml:space="preserve"> PAGEREF _Toc221026276 \h </w:instrText>
            </w:r>
            <w:r w:rsidR="00C239B0">
              <w:rPr>
                <w:noProof/>
                <w:webHidden/>
              </w:rPr>
            </w:r>
            <w:r w:rsidR="00C239B0">
              <w:rPr>
                <w:noProof/>
                <w:webHidden/>
              </w:rPr>
              <w:fldChar w:fldCharType="separate"/>
            </w:r>
            <w:r w:rsidR="00C239B0">
              <w:rPr>
                <w:noProof/>
                <w:webHidden/>
              </w:rPr>
              <w:t>144</w:t>
            </w:r>
            <w:r w:rsidR="00C239B0">
              <w:rPr>
                <w:noProof/>
                <w:webHidden/>
              </w:rPr>
              <w:fldChar w:fldCharType="end"/>
            </w:r>
          </w:hyperlink>
        </w:p>
        <w:p w14:paraId="38C280B2" w14:textId="51394042"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7" w:history="1">
            <w:r w:rsidR="00C239B0" w:rsidRPr="001D6A1A">
              <w:rPr>
                <w:rStyle w:val="Hipercze"/>
                <w:noProof/>
              </w:rPr>
              <w:t>4.2</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Sztuczna inteligencja</w:t>
            </w:r>
            <w:r w:rsidR="00C239B0">
              <w:rPr>
                <w:noProof/>
                <w:webHidden/>
              </w:rPr>
              <w:tab/>
            </w:r>
            <w:r w:rsidR="00C239B0">
              <w:rPr>
                <w:noProof/>
                <w:webHidden/>
              </w:rPr>
              <w:fldChar w:fldCharType="begin"/>
            </w:r>
            <w:r w:rsidR="00C239B0">
              <w:rPr>
                <w:noProof/>
                <w:webHidden/>
              </w:rPr>
              <w:instrText xml:space="preserve"> PAGEREF _Toc221026277 \h </w:instrText>
            </w:r>
            <w:r w:rsidR="00C239B0">
              <w:rPr>
                <w:noProof/>
                <w:webHidden/>
              </w:rPr>
            </w:r>
            <w:r w:rsidR="00C239B0">
              <w:rPr>
                <w:noProof/>
                <w:webHidden/>
              </w:rPr>
              <w:fldChar w:fldCharType="separate"/>
            </w:r>
            <w:r w:rsidR="00C239B0">
              <w:rPr>
                <w:noProof/>
                <w:webHidden/>
              </w:rPr>
              <w:t>153</w:t>
            </w:r>
            <w:r w:rsidR="00C239B0">
              <w:rPr>
                <w:noProof/>
                <w:webHidden/>
              </w:rPr>
              <w:fldChar w:fldCharType="end"/>
            </w:r>
          </w:hyperlink>
        </w:p>
        <w:p w14:paraId="18D0047C" w14:textId="1E67D8D0"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8" w:history="1">
            <w:r w:rsidR="00C239B0" w:rsidRPr="001D6A1A">
              <w:rPr>
                <w:rStyle w:val="Hipercze"/>
                <w:noProof/>
              </w:rPr>
              <w:t>4.3</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Inne technologie przełomowe</w:t>
            </w:r>
            <w:r w:rsidR="00C239B0">
              <w:rPr>
                <w:noProof/>
                <w:webHidden/>
              </w:rPr>
              <w:tab/>
            </w:r>
            <w:r w:rsidR="00C239B0">
              <w:rPr>
                <w:noProof/>
                <w:webHidden/>
              </w:rPr>
              <w:fldChar w:fldCharType="begin"/>
            </w:r>
            <w:r w:rsidR="00C239B0">
              <w:rPr>
                <w:noProof/>
                <w:webHidden/>
              </w:rPr>
              <w:instrText xml:space="preserve"> PAGEREF _Toc221026278 \h </w:instrText>
            </w:r>
            <w:r w:rsidR="00C239B0">
              <w:rPr>
                <w:noProof/>
                <w:webHidden/>
              </w:rPr>
            </w:r>
            <w:r w:rsidR="00C239B0">
              <w:rPr>
                <w:noProof/>
                <w:webHidden/>
              </w:rPr>
              <w:fldChar w:fldCharType="separate"/>
            </w:r>
            <w:r w:rsidR="00C239B0">
              <w:rPr>
                <w:noProof/>
                <w:webHidden/>
              </w:rPr>
              <w:t>160</w:t>
            </w:r>
            <w:r w:rsidR="00C239B0">
              <w:rPr>
                <w:noProof/>
                <w:webHidden/>
              </w:rPr>
              <w:fldChar w:fldCharType="end"/>
            </w:r>
          </w:hyperlink>
        </w:p>
        <w:p w14:paraId="7F48B806" w14:textId="324667B5"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79" w:history="1">
            <w:r w:rsidR="00C239B0" w:rsidRPr="001D6A1A">
              <w:rPr>
                <w:rStyle w:val="Hipercze"/>
                <w:noProof/>
              </w:rPr>
              <w:t>4.4</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Technologie kosmiczne</w:t>
            </w:r>
            <w:r w:rsidR="00C239B0">
              <w:rPr>
                <w:noProof/>
                <w:webHidden/>
              </w:rPr>
              <w:tab/>
            </w:r>
            <w:r w:rsidR="00C239B0">
              <w:rPr>
                <w:noProof/>
                <w:webHidden/>
              </w:rPr>
              <w:fldChar w:fldCharType="begin"/>
            </w:r>
            <w:r w:rsidR="00C239B0">
              <w:rPr>
                <w:noProof/>
                <w:webHidden/>
              </w:rPr>
              <w:instrText xml:space="preserve"> PAGEREF _Toc221026279 \h </w:instrText>
            </w:r>
            <w:r w:rsidR="00C239B0">
              <w:rPr>
                <w:noProof/>
                <w:webHidden/>
              </w:rPr>
            </w:r>
            <w:r w:rsidR="00C239B0">
              <w:rPr>
                <w:noProof/>
                <w:webHidden/>
              </w:rPr>
              <w:fldChar w:fldCharType="separate"/>
            </w:r>
            <w:r w:rsidR="00C239B0">
              <w:rPr>
                <w:noProof/>
                <w:webHidden/>
              </w:rPr>
              <w:t>168</w:t>
            </w:r>
            <w:r w:rsidR="00C239B0">
              <w:rPr>
                <w:noProof/>
                <w:webHidden/>
              </w:rPr>
              <w:fldChar w:fldCharType="end"/>
            </w:r>
          </w:hyperlink>
        </w:p>
        <w:p w14:paraId="23C8BA1D" w14:textId="3192682E"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80" w:history="1">
            <w:r w:rsidR="00C239B0" w:rsidRPr="001D6A1A">
              <w:rPr>
                <w:rStyle w:val="Hipercze"/>
                <w:noProof/>
              </w:rPr>
              <w:t>4.5</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Finansowanie i wsparcie innowacji</w:t>
            </w:r>
            <w:r w:rsidR="00C239B0">
              <w:rPr>
                <w:noProof/>
                <w:webHidden/>
              </w:rPr>
              <w:tab/>
            </w:r>
            <w:r w:rsidR="00C239B0">
              <w:rPr>
                <w:noProof/>
                <w:webHidden/>
              </w:rPr>
              <w:fldChar w:fldCharType="begin"/>
            </w:r>
            <w:r w:rsidR="00C239B0">
              <w:rPr>
                <w:noProof/>
                <w:webHidden/>
              </w:rPr>
              <w:instrText xml:space="preserve"> PAGEREF _Toc221026280 \h </w:instrText>
            </w:r>
            <w:r w:rsidR="00C239B0">
              <w:rPr>
                <w:noProof/>
                <w:webHidden/>
              </w:rPr>
            </w:r>
            <w:r w:rsidR="00C239B0">
              <w:rPr>
                <w:noProof/>
                <w:webHidden/>
              </w:rPr>
              <w:fldChar w:fldCharType="separate"/>
            </w:r>
            <w:r w:rsidR="00C239B0">
              <w:rPr>
                <w:noProof/>
                <w:webHidden/>
              </w:rPr>
              <w:t>172</w:t>
            </w:r>
            <w:r w:rsidR="00C239B0">
              <w:rPr>
                <w:noProof/>
                <w:webHidden/>
              </w:rPr>
              <w:fldChar w:fldCharType="end"/>
            </w:r>
          </w:hyperlink>
        </w:p>
        <w:p w14:paraId="6698AECB" w14:textId="7840D7C8"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81" w:history="1">
            <w:r w:rsidR="00C239B0" w:rsidRPr="001D6A1A">
              <w:rPr>
                <w:rStyle w:val="Hipercze"/>
                <w:noProof/>
              </w:rPr>
              <w:t>4.6</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Open source</w:t>
            </w:r>
            <w:r w:rsidR="00C239B0">
              <w:rPr>
                <w:noProof/>
                <w:webHidden/>
              </w:rPr>
              <w:tab/>
            </w:r>
            <w:r w:rsidR="00C239B0">
              <w:rPr>
                <w:noProof/>
                <w:webHidden/>
              </w:rPr>
              <w:fldChar w:fldCharType="begin"/>
            </w:r>
            <w:r w:rsidR="00C239B0">
              <w:rPr>
                <w:noProof/>
                <w:webHidden/>
              </w:rPr>
              <w:instrText xml:space="preserve"> PAGEREF _Toc221026281 \h </w:instrText>
            </w:r>
            <w:r w:rsidR="00C239B0">
              <w:rPr>
                <w:noProof/>
                <w:webHidden/>
              </w:rPr>
            </w:r>
            <w:r w:rsidR="00C239B0">
              <w:rPr>
                <w:noProof/>
                <w:webHidden/>
              </w:rPr>
              <w:fldChar w:fldCharType="separate"/>
            </w:r>
            <w:r w:rsidR="00C239B0">
              <w:rPr>
                <w:noProof/>
                <w:webHidden/>
              </w:rPr>
              <w:t>178</w:t>
            </w:r>
            <w:r w:rsidR="00C239B0">
              <w:rPr>
                <w:noProof/>
                <w:webHidden/>
              </w:rPr>
              <w:fldChar w:fldCharType="end"/>
            </w:r>
          </w:hyperlink>
        </w:p>
        <w:p w14:paraId="0A768DCC" w14:textId="0D409078"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82" w:history="1">
            <w:r w:rsidR="00C239B0" w:rsidRPr="001D6A1A">
              <w:rPr>
                <w:rStyle w:val="Hipercze"/>
                <w:noProof/>
              </w:rPr>
              <w:t>4.7</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Cyfrowa i zielona transformacja</w:t>
            </w:r>
            <w:r w:rsidR="00C239B0">
              <w:rPr>
                <w:noProof/>
                <w:webHidden/>
              </w:rPr>
              <w:tab/>
            </w:r>
            <w:r w:rsidR="00C239B0">
              <w:rPr>
                <w:noProof/>
                <w:webHidden/>
              </w:rPr>
              <w:fldChar w:fldCharType="begin"/>
            </w:r>
            <w:r w:rsidR="00C239B0">
              <w:rPr>
                <w:noProof/>
                <w:webHidden/>
              </w:rPr>
              <w:instrText xml:space="preserve"> PAGEREF _Toc221026282 \h </w:instrText>
            </w:r>
            <w:r w:rsidR="00C239B0">
              <w:rPr>
                <w:noProof/>
                <w:webHidden/>
              </w:rPr>
            </w:r>
            <w:r w:rsidR="00C239B0">
              <w:rPr>
                <w:noProof/>
                <w:webHidden/>
              </w:rPr>
              <w:fldChar w:fldCharType="separate"/>
            </w:r>
            <w:r w:rsidR="00C239B0">
              <w:rPr>
                <w:noProof/>
                <w:webHidden/>
              </w:rPr>
              <w:t>181</w:t>
            </w:r>
            <w:r w:rsidR="00C239B0">
              <w:rPr>
                <w:noProof/>
                <w:webHidden/>
              </w:rPr>
              <w:fldChar w:fldCharType="end"/>
            </w:r>
          </w:hyperlink>
        </w:p>
        <w:p w14:paraId="012A7BBE" w14:textId="0480CF1B" w:rsidR="00C239B0" w:rsidRDefault="00222296">
          <w:pPr>
            <w:pStyle w:val="Spistreci3"/>
            <w:tabs>
              <w:tab w:val="left" w:pos="1200"/>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221026283" w:history="1">
            <w:r w:rsidR="00C239B0" w:rsidRPr="001D6A1A">
              <w:rPr>
                <w:rStyle w:val="Hipercze"/>
                <w:noProof/>
              </w:rPr>
              <w:t>4.8</w:t>
            </w:r>
            <w:r w:rsidR="00C239B0">
              <w:rPr>
                <w:rFonts w:asciiTheme="minorHAnsi" w:eastAsiaTheme="minorEastAsia" w:hAnsiTheme="minorHAnsi" w:cstheme="minorBidi"/>
                <w:noProof/>
                <w:kern w:val="2"/>
                <w:sz w:val="24"/>
                <w:szCs w:val="24"/>
                <w:lang w:eastAsia="pl-PL"/>
                <w14:ligatures w14:val="standardContextual"/>
              </w:rPr>
              <w:tab/>
            </w:r>
            <w:r w:rsidR="00C239B0" w:rsidRPr="001D6A1A">
              <w:rPr>
                <w:rStyle w:val="Hipercze"/>
                <w:noProof/>
              </w:rPr>
              <w:t>Cyfrowa modernizacja rolnictwa</w:t>
            </w:r>
            <w:r w:rsidR="00C239B0">
              <w:rPr>
                <w:noProof/>
                <w:webHidden/>
              </w:rPr>
              <w:tab/>
            </w:r>
            <w:r w:rsidR="00C239B0">
              <w:rPr>
                <w:noProof/>
                <w:webHidden/>
              </w:rPr>
              <w:fldChar w:fldCharType="begin"/>
            </w:r>
            <w:r w:rsidR="00C239B0">
              <w:rPr>
                <w:noProof/>
                <w:webHidden/>
              </w:rPr>
              <w:instrText xml:space="preserve"> PAGEREF _Toc221026283 \h </w:instrText>
            </w:r>
            <w:r w:rsidR="00C239B0">
              <w:rPr>
                <w:noProof/>
                <w:webHidden/>
              </w:rPr>
            </w:r>
            <w:r w:rsidR="00C239B0">
              <w:rPr>
                <w:noProof/>
                <w:webHidden/>
              </w:rPr>
              <w:fldChar w:fldCharType="separate"/>
            </w:r>
            <w:r w:rsidR="00C239B0">
              <w:rPr>
                <w:noProof/>
                <w:webHidden/>
              </w:rPr>
              <w:t>187</w:t>
            </w:r>
            <w:r w:rsidR="00C239B0">
              <w:rPr>
                <w:noProof/>
                <w:webHidden/>
              </w:rPr>
              <w:fldChar w:fldCharType="end"/>
            </w:r>
          </w:hyperlink>
        </w:p>
        <w:p w14:paraId="55D9D714" w14:textId="7CD93614" w:rsidR="00C239B0" w:rsidRDefault="00222296">
          <w:pPr>
            <w:pStyle w:val="Spistreci1"/>
            <w:tabs>
              <w:tab w:val="left" w:pos="720"/>
              <w:tab w:val="right" w:leader="dot" w:pos="9062"/>
            </w:tabs>
            <w:rPr>
              <w:rFonts w:asciiTheme="minorHAnsi" w:eastAsiaTheme="minorEastAsia" w:hAnsiTheme="minorHAnsi"/>
              <w:noProof/>
              <w:sz w:val="24"/>
              <w:lang w:eastAsia="pl-PL"/>
            </w:rPr>
          </w:pPr>
          <w:hyperlink w:anchor="_Toc221026284" w:history="1">
            <w:r w:rsidR="00C239B0" w:rsidRPr="001D6A1A">
              <w:rPr>
                <w:rStyle w:val="Hipercze"/>
                <w:noProof/>
              </w:rPr>
              <w:t>VII.</w:t>
            </w:r>
            <w:r w:rsidR="00C239B0">
              <w:rPr>
                <w:rFonts w:asciiTheme="minorHAnsi" w:eastAsiaTheme="minorEastAsia" w:hAnsiTheme="minorHAnsi"/>
                <w:noProof/>
                <w:sz w:val="24"/>
                <w:lang w:eastAsia="pl-PL"/>
              </w:rPr>
              <w:tab/>
            </w:r>
            <w:r w:rsidR="00C239B0" w:rsidRPr="001D6A1A">
              <w:rPr>
                <w:rStyle w:val="Hipercze"/>
                <w:noProof/>
              </w:rPr>
              <w:t>System wdrażania</w:t>
            </w:r>
            <w:r w:rsidR="00C239B0">
              <w:rPr>
                <w:noProof/>
                <w:webHidden/>
              </w:rPr>
              <w:tab/>
            </w:r>
            <w:r w:rsidR="00C239B0">
              <w:rPr>
                <w:noProof/>
                <w:webHidden/>
              </w:rPr>
              <w:fldChar w:fldCharType="begin"/>
            </w:r>
            <w:r w:rsidR="00C239B0">
              <w:rPr>
                <w:noProof/>
                <w:webHidden/>
              </w:rPr>
              <w:instrText xml:space="preserve"> PAGEREF _Toc221026284 \h </w:instrText>
            </w:r>
            <w:r w:rsidR="00C239B0">
              <w:rPr>
                <w:noProof/>
                <w:webHidden/>
              </w:rPr>
            </w:r>
            <w:r w:rsidR="00C239B0">
              <w:rPr>
                <w:noProof/>
                <w:webHidden/>
              </w:rPr>
              <w:fldChar w:fldCharType="separate"/>
            </w:r>
            <w:r w:rsidR="00C239B0">
              <w:rPr>
                <w:noProof/>
                <w:webHidden/>
              </w:rPr>
              <w:t>193</w:t>
            </w:r>
            <w:r w:rsidR="00C239B0">
              <w:rPr>
                <w:noProof/>
                <w:webHidden/>
              </w:rPr>
              <w:fldChar w:fldCharType="end"/>
            </w:r>
          </w:hyperlink>
        </w:p>
        <w:p w14:paraId="211CF6CE" w14:textId="79D65CEE" w:rsidR="00C239B0" w:rsidRDefault="00222296">
          <w:pPr>
            <w:pStyle w:val="Spistreci1"/>
            <w:tabs>
              <w:tab w:val="left" w:pos="720"/>
              <w:tab w:val="right" w:leader="dot" w:pos="9062"/>
            </w:tabs>
            <w:rPr>
              <w:rFonts w:asciiTheme="minorHAnsi" w:eastAsiaTheme="minorEastAsia" w:hAnsiTheme="minorHAnsi"/>
              <w:noProof/>
              <w:sz w:val="24"/>
              <w:lang w:eastAsia="pl-PL"/>
            </w:rPr>
          </w:pPr>
          <w:hyperlink w:anchor="_Toc221026285" w:history="1">
            <w:r w:rsidR="00C239B0" w:rsidRPr="001D6A1A">
              <w:rPr>
                <w:rStyle w:val="Hipercze"/>
                <w:noProof/>
              </w:rPr>
              <w:t>VIII.</w:t>
            </w:r>
            <w:r w:rsidR="00C239B0">
              <w:rPr>
                <w:rFonts w:asciiTheme="minorHAnsi" w:eastAsiaTheme="minorEastAsia" w:hAnsiTheme="minorHAnsi"/>
                <w:noProof/>
                <w:sz w:val="24"/>
                <w:lang w:eastAsia="pl-PL"/>
              </w:rPr>
              <w:tab/>
            </w:r>
            <w:r w:rsidR="00C239B0" w:rsidRPr="001D6A1A">
              <w:rPr>
                <w:rStyle w:val="Hipercze"/>
                <w:noProof/>
              </w:rPr>
              <w:t>Finansowanie</w:t>
            </w:r>
            <w:r w:rsidR="00C239B0">
              <w:rPr>
                <w:noProof/>
                <w:webHidden/>
              </w:rPr>
              <w:tab/>
            </w:r>
            <w:r w:rsidR="00C239B0">
              <w:rPr>
                <w:noProof/>
                <w:webHidden/>
              </w:rPr>
              <w:fldChar w:fldCharType="begin"/>
            </w:r>
            <w:r w:rsidR="00C239B0">
              <w:rPr>
                <w:noProof/>
                <w:webHidden/>
              </w:rPr>
              <w:instrText xml:space="preserve"> PAGEREF _Toc221026285 \h </w:instrText>
            </w:r>
            <w:r w:rsidR="00C239B0">
              <w:rPr>
                <w:noProof/>
                <w:webHidden/>
              </w:rPr>
            </w:r>
            <w:r w:rsidR="00C239B0">
              <w:rPr>
                <w:noProof/>
                <w:webHidden/>
              </w:rPr>
              <w:fldChar w:fldCharType="separate"/>
            </w:r>
            <w:r w:rsidR="00C239B0">
              <w:rPr>
                <w:noProof/>
                <w:webHidden/>
              </w:rPr>
              <w:t>210</w:t>
            </w:r>
            <w:r w:rsidR="00C239B0">
              <w:rPr>
                <w:noProof/>
                <w:webHidden/>
              </w:rPr>
              <w:fldChar w:fldCharType="end"/>
            </w:r>
          </w:hyperlink>
        </w:p>
        <w:p w14:paraId="6F350849" w14:textId="44E86277" w:rsidR="00C239B0" w:rsidRDefault="00222296">
          <w:pPr>
            <w:pStyle w:val="Spistreci1"/>
            <w:tabs>
              <w:tab w:val="left" w:pos="720"/>
              <w:tab w:val="right" w:leader="dot" w:pos="9062"/>
            </w:tabs>
            <w:rPr>
              <w:rFonts w:asciiTheme="minorHAnsi" w:eastAsiaTheme="minorEastAsia" w:hAnsiTheme="minorHAnsi"/>
              <w:noProof/>
              <w:sz w:val="24"/>
              <w:lang w:eastAsia="pl-PL"/>
            </w:rPr>
          </w:pPr>
          <w:hyperlink w:anchor="_Toc221026286" w:history="1">
            <w:r w:rsidR="00C239B0" w:rsidRPr="001D6A1A">
              <w:rPr>
                <w:rStyle w:val="Hipercze"/>
                <w:noProof/>
              </w:rPr>
              <w:t>IX.</w:t>
            </w:r>
            <w:r w:rsidR="00C239B0">
              <w:rPr>
                <w:rFonts w:asciiTheme="minorHAnsi" w:eastAsiaTheme="minorEastAsia" w:hAnsiTheme="minorHAnsi"/>
                <w:noProof/>
                <w:sz w:val="24"/>
                <w:lang w:eastAsia="pl-PL"/>
              </w:rPr>
              <w:tab/>
            </w:r>
            <w:r w:rsidR="00C239B0" w:rsidRPr="001D6A1A">
              <w:rPr>
                <w:rStyle w:val="Hipercze"/>
                <w:noProof/>
              </w:rPr>
              <w:t>Słownik</w:t>
            </w:r>
            <w:r w:rsidR="00C239B0">
              <w:rPr>
                <w:noProof/>
                <w:webHidden/>
              </w:rPr>
              <w:tab/>
            </w:r>
            <w:r w:rsidR="00C239B0">
              <w:rPr>
                <w:noProof/>
                <w:webHidden/>
              </w:rPr>
              <w:fldChar w:fldCharType="begin"/>
            </w:r>
            <w:r w:rsidR="00C239B0">
              <w:rPr>
                <w:noProof/>
                <w:webHidden/>
              </w:rPr>
              <w:instrText xml:space="preserve"> PAGEREF _Toc221026286 \h </w:instrText>
            </w:r>
            <w:r w:rsidR="00C239B0">
              <w:rPr>
                <w:noProof/>
                <w:webHidden/>
              </w:rPr>
            </w:r>
            <w:r w:rsidR="00C239B0">
              <w:rPr>
                <w:noProof/>
                <w:webHidden/>
              </w:rPr>
              <w:fldChar w:fldCharType="separate"/>
            </w:r>
            <w:r w:rsidR="00C239B0">
              <w:rPr>
                <w:noProof/>
                <w:webHidden/>
              </w:rPr>
              <w:t>213</w:t>
            </w:r>
            <w:r w:rsidR="00C239B0">
              <w:rPr>
                <w:noProof/>
                <w:webHidden/>
              </w:rPr>
              <w:fldChar w:fldCharType="end"/>
            </w:r>
          </w:hyperlink>
        </w:p>
        <w:p w14:paraId="273FE7E1" w14:textId="608BD559" w:rsidR="00602C17" w:rsidRPr="006121F1" w:rsidDel="00602C17" w:rsidRDefault="0026116D">
          <w:r w:rsidRPr="00CE176B">
            <w:rPr>
              <w:rFonts w:cs="Arial"/>
              <w:b/>
              <w:bCs/>
              <w:szCs w:val="22"/>
            </w:rPr>
            <w:fldChar w:fldCharType="end"/>
          </w:r>
        </w:p>
      </w:sdtContent>
    </w:sdt>
    <w:p w14:paraId="4F777FC7" w14:textId="3B00EA33" w:rsidR="002562E7" w:rsidRDefault="002562E7">
      <w:pPr>
        <w:rPr>
          <w:rFonts w:asciiTheme="majorHAnsi" w:eastAsiaTheme="majorEastAsia" w:hAnsiTheme="majorHAnsi" w:cstheme="majorBidi"/>
          <w:b/>
          <w:color w:val="002060"/>
          <w:spacing w:val="-10"/>
          <w:kern w:val="28"/>
          <w:sz w:val="56"/>
          <w:szCs w:val="56"/>
        </w:rPr>
      </w:pPr>
      <w:r>
        <w:rPr>
          <w:rFonts w:asciiTheme="majorHAnsi" w:hAnsiTheme="majorHAnsi"/>
          <w:spacing w:val="-10"/>
          <w:kern w:val="28"/>
          <w:szCs w:val="56"/>
        </w:rPr>
        <w:br w:type="page"/>
      </w:r>
    </w:p>
    <w:p w14:paraId="1E376F0E" w14:textId="20E6C099" w:rsidR="00BF3C06" w:rsidRDefault="00BF3C06" w:rsidP="006746F6">
      <w:pPr>
        <w:pStyle w:val="Nagwek1"/>
        <w:numPr>
          <w:ilvl w:val="0"/>
          <w:numId w:val="1"/>
        </w:numPr>
        <w:rPr>
          <w:rFonts w:asciiTheme="majorHAnsi" w:hAnsiTheme="majorHAnsi"/>
          <w:spacing w:val="-10"/>
          <w:kern w:val="28"/>
          <w:szCs w:val="56"/>
        </w:rPr>
      </w:pPr>
      <w:bookmarkStart w:id="1" w:name="_Toc221026251"/>
      <w:r>
        <w:rPr>
          <w:rFonts w:asciiTheme="majorHAnsi" w:hAnsiTheme="majorHAnsi"/>
          <w:spacing w:val="-10"/>
          <w:kern w:val="28"/>
          <w:szCs w:val="56"/>
        </w:rPr>
        <w:lastRenderedPageBreak/>
        <w:t>Wstęp</w:t>
      </w:r>
      <w:bookmarkEnd w:id="1"/>
    </w:p>
    <w:p w14:paraId="722A307F" w14:textId="77777777" w:rsidR="006C36DC" w:rsidRDefault="006C36DC" w:rsidP="006C36DC">
      <w:pPr>
        <w:pStyle w:val="Podtytu"/>
        <w:numPr>
          <w:ilvl w:val="0"/>
          <w:numId w:val="0"/>
        </w:numPr>
      </w:pPr>
    </w:p>
    <w:p w14:paraId="3C3A094D" w14:textId="6D7A8AB2" w:rsidR="00482A1E" w:rsidRPr="00B43F18" w:rsidRDefault="006C36DC" w:rsidP="00482A1E">
      <w:pPr>
        <w:rPr>
          <w:rFonts w:cs="Calibri"/>
          <w:color w:val="000000" w:themeColor="text1"/>
        </w:rPr>
      </w:pPr>
      <w:r>
        <w:rPr>
          <w:rFonts w:cs="Calibri"/>
          <w:color w:val="000000" w:themeColor="text1"/>
        </w:rPr>
        <w:t>S</w:t>
      </w:r>
      <w:r w:rsidR="00B4648C">
        <w:rPr>
          <w:rFonts w:cs="Calibri"/>
          <w:color w:val="000000" w:themeColor="text1"/>
        </w:rPr>
        <w:t xml:space="preserve">trategia </w:t>
      </w:r>
      <w:r w:rsidR="005830E6">
        <w:rPr>
          <w:rFonts w:cs="Calibri"/>
          <w:color w:val="000000" w:themeColor="text1"/>
        </w:rPr>
        <w:t>Cyfryzacji Państwa</w:t>
      </w:r>
      <w:r w:rsidR="00B4648C">
        <w:rPr>
          <w:rFonts w:cs="Calibri"/>
          <w:color w:val="000000" w:themeColor="text1"/>
        </w:rPr>
        <w:t>, zwana dalej „Strategią”,</w:t>
      </w:r>
      <w:r w:rsidR="00482A1E" w:rsidRPr="00B43F18">
        <w:rPr>
          <w:rFonts w:cs="Calibri"/>
          <w:color w:val="000000" w:themeColor="text1"/>
        </w:rPr>
        <w:t xml:space="preserve"> stanowi pierwszą w historii Polski kompleksową strategię cyfryzacji kraju. W ostatnich latach cyfryzacja stopniowo</w:t>
      </w:r>
      <w:r w:rsidR="000524F4">
        <w:rPr>
          <w:rFonts w:cs="Calibri"/>
          <w:color w:val="000000" w:themeColor="text1"/>
        </w:rPr>
        <w:t xml:space="preserve"> </w:t>
      </w:r>
      <w:r w:rsidR="00482A1E" w:rsidRPr="00B43F18">
        <w:rPr>
          <w:rFonts w:cs="Calibri"/>
          <w:color w:val="000000" w:themeColor="text1"/>
        </w:rPr>
        <w:t xml:space="preserve">przestaje być postrzegana jako odrębny obszar działalności państwa czy </w:t>
      </w:r>
      <w:r w:rsidR="00C82938">
        <w:rPr>
          <w:rFonts w:cs="Calibri"/>
          <w:color w:val="000000" w:themeColor="text1"/>
        </w:rPr>
        <w:t xml:space="preserve">wręcz </w:t>
      </w:r>
      <w:r w:rsidR="00482A1E" w:rsidRPr="00B43F18">
        <w:rPr>
          <w:rFonts w:cs="Calibri"/>
          <w:color w:val="000000" w:themeColor="text1"/>
        </w:rPr>
        <w:t xml:space="preserve">sektor gospodarki podobny do wielu innych. Coraz częściej </w:t>
      </w:r>
      <w:r w:rsidR="00E7507D">
        <w:rPr>
          <w:rFonts w:cs="Calibri"/>
          <w:color w:val="000000" w:themeColor="text1"/>
        </w:rPr>
        <w:t xml:space="preserve">jest </w:t>
      </w:r>
      <w:r w:rsidR="00482A1E" w:rsidRPr="00B43F18">
        <w:rPr>
          <w:rFonts w:cs="Calibri"/>
          <w:color w:val="000000" w:themeColor="text1"/>
        </w:rPr>
        <w:t>dostrzegany jej horyzontalny charakter, oddziałujący na niemal wszystkie obszary funkcjonowania społeczeństwa, państwa i gospodarki. Sfera technologii cyfrowych jest kluczowym polem nasilającej się rywalizacji geopolitycznej, a</w:t>
      </w:r>
      <w:r w:rsidR="007D26AF">
        <w:rPr>
          <w:rFonts w:cs="Calibri"/>
          <w:color w:val="000000" w:themeColor="text1"/>
        </w:rPr>
        <w:t> </w:t>
      </w:r>
      <w:r w:rsidR="00482A1E" w:rsidRPr="00B43F18">
        <w:rPr>
          <w:rFonts w:cs="Calibri"/>
          <w:color w:val="000000" w:themeColor="text1"/>
        </w:rPr>
        <w:t>inwestycje w tej dziedzinie pośrednio (za sprawą technologii podwójnego zastosowania) lub bezpośrednio przekładają się na poziom bezpieczeństwa państwa.</w:t>
      </w:r>
    </w:p>
    <w:p w14:paraId="68130636" w14:textId="6D7F291D" w:rsidR="00482A1E" w:rsidRPr="00B43F18" w:rsidRDefault="00482A1E" w:rsidP="00482A1E">
      <w:pPr>
        <w:rPr>
          <w:rFonts w:cs="Calibri"/>
          <w:color w:val="000000" w:themeColor="text1"/>
        </w:rPr>
      </w:pPr>
      <w:r w:rsidRPr="00B43F18">
        <w:rPr>
          <w:rFonts w:cs="Calibri"/>
          <w:color w:val="000000" w:themeColor="text1"/>
        </w:rPr>
        <w:t xml:space="preserve">Przed Polską realizacja kluczowych celów na najbliższą dekadę. Cele te muszą uwzględniać między innymi zmieniający się krajobraz bezpieczeństwa państwa i środowiska międzynarodowego, aktualne trendy i wyzwania w obszarze technologii i jej regulacji, a także specyfikę polskiego społeczeństwa i gospodarki. Polskie ambicje i działania </w:t>
      </w:r>
      <w:r w:rsidR="007D26AF" w:rsidRPr="00B43F18">
        <w:rPr>
          <w:rFonts w:cs="Calibri"/>
          <w:color w:val="000000" w:themeColor="text1"/>
        </w:rPr>
        <w:t>wpisują</w:t>
      </w:r>
      <w:r w:rsidRPr="00B43F18">
        <w:rPr>
          <w:rFonts w:cs="Calibri"/>
          <w:color w:val="000000" w:themeColor="text1"/>
        </w:rPr>
        <w:t xml:space="preserve"> się w</w:t>
      </w:r>
      <w:r w:rsidR="007D26AF">
        <w:rPr>
          <w:rFonts w:cs="Calibri"/>
          <w:color w:val="000000" w:themeColor="text1"/>
        </w:rPr>
        <w:t> </w:t>
      </w:r>
      <w:r w:rsidRPr="00B43F18">
        <w:rPr>
          <w:rFonts w:cs="Calibri"/>
          <w:color w:val="000000" w:themeColor="text1"/>
        </w:rPr>
        <w:t>kontekst zauważalnego w ostatnich latach wzrostu znaczenia cyfryzacji na liście priorytetów Unii Europejskiej.</w:t>
      </w:r>
    </w:p>
    <w:p w14:paraId="3CE22E11" w14:textId="734D24D8" w:rsidR="00482A1E" w:rsidRPr="00B43F18" w:rsidRDefault="00482A1E" w:rsidP="00482A1E">
      <w:pPr>
        <w:rPr>
          <w:color w:val="000000" w:themeColor="text1"/>
        </w:rPr>
      </w:pPr>
      <w:r w:rsidRPr="00B43F18">
        <w:rPr>
          <w:rFonts w:cs="Calibri"/>
          <w:color w:val="000000" w:themeColor="text1"/>
        </w:rPr>
        <w:t xml:space="preserve">Niniejsza strategia </w:t>
      </w:r>
      <w:r w:rsidRPr="00B43F18">
        <w:rPr>
          <w:color w:val="000000" w:themeColor="text1"/>
        </w:rPr>
        <w:t xml:space="preserve">stanowi ponadsektorowy dokument strategiczny w dziedzinie informatyzacji państwa, określający nadrzędny cel, jakim jest poprawa jakości życia obywateli przez cyfryzację do 2035 r. Jego realizacja </w:t>
      </w:r>
      <w:r w:rsidR="00E7507D">
        <w:rPr>
          <w:color w:val="000000" w:themeColor="text1"/>
        </w:rPr>
        <w:t xml:space="preserve">jest </w:t>
      </w:r>
      <w:r w:rsidRPr="00B43F18">
        <w:rPr>
          <w:color w:val="000000" w:themeColor="text1"/>
        </w:rPr>
        <w:t>możliwa</w:t>
      </w:r>
      <w:r w:rsidR="006F3684">
        <w:rPr>
          <w:color w:val="000000" w:themeColor="text1"/>
        </w:rPr>
        <w:t xml:space="preserve"> </w:t>
      </w:r>
      <w:r w:rsidRPr="00B43F18">
        <w:rPr>
          <w:color w:val="000000" w:themeColor="text1"/>
        </w:rPr>
        <w:t xml:space="preserve">tylko dzięki interwencji w szereg obszarów, wykraczających poza tradycyjnie definiowany dział administracji </w:t>
      </w:r>
      <w:r w:rsidR="00E7507D">
        <w:rPr>
          <w:color w:val="000000" w:themeColor="text1"/>
        </w:rPr>
        <w:t xml:space="preserve">rządowej </w:t>
      </w:r>
      <w:r w:rsidRPr="00B43F18">
        <w:rPr>
          <w:color w:val="000000" w:themeColor="text1"/>
        </w:rPr>
        <w:t>– informatyzacja</w:t>
      </w:r>
      <w:r w:rsidRPr="00B43F18">
        <w:rPr>
          <w:color w:val="000000" w:themeColor="text1"/>
          <w:vertAlign w:val="superscript"/>
        </w:rPr>
        <w:footnoteReference w:id="2"/>
      </w:r>
      <w:r w:rsidR="00270151">
        <w:rPr>
          <w:color w:val="000000" w:themeColor="text1"/>
        </w:rPr>
        <w:t>.</w:t>
      </w:r>
      <w:r w:rsidRPr="00B43F18">
        <w:rPr>
          <w:color w:val="000000" w:themeColor="text1"/>
        </w:rPr>
        <w:t xml:space="preserve"> </w:t>
      </w:r>
      <w:r w:rsidR="00160990">
        <w:rPr>
          <w:color w:val="000000" w:themeColor="text1"/>
        </w:rPr>
        <w:t>Cele z</w:t>
      </w:r>
      <w:r w:rsidRPr="00B43F18">
        <w:rPr>
          <w:color w:val="000000" w:themeColor="text1"/>
        </w:rPr>
        <w:t>aplanowane do realizacji</w:t>
      </w:r>
      <w:r w:rsidR="00160990">
        <w:rPr>
          <w:color w:val="000000" w:themeColor="text1"/>
        </w:rPr>
        <w:t xml:space="preserve"> </w:t>
      </w:r>
      <w:r w:rsidRPr="00B43F18">
        <w:rPr>
          <w:color w:val="000000" w:themeColor="text1"/>
        </w:rPr>
        <w:t xml:space="preserve">obejmują szerokie spektrum zagadnień, począwszy od kwestii horyzontalnych, przez płaszczyznę państwa i jego obywateli, na gospodarce i rozwoju technologii kończąc. Takie podejście pozwoliło na stworzenie nowoczesnej, przekrojowej i odpowiadającej na aktualne wyzwania wizji rozwoju cyfrowego, bazującej na aktualnych trendach europejskich i globalnych, wynikającej z diagnozy aktualnego stanu informatyzacji państwa oraz odpowiadającej na formułowane oczekiwania społeczne. </w:t>
      </w:r>
    </w:p>
    <w:p w14:paraId="4C0E23F5" w14:textId="2DA5989E" w:rsidR="00482A1E" w:rsidRPr="00B43F18" w:rsidRDefault="00482A1E" w:rsidP="00482A1E">
      <w:pPr>
        <w:rPr>
          <w:color w:val="000000" w:themeColor="text1"/>
        </w:rPr>
      </w:pPr>
      <w:r w:rsidRPr="00B43F18">
        <w:rPr>
          <w:color w:val="000000" w:themeColor="text1"/>
        </w:rPr>
        <w:t xml:space="preserve">W początkowych rozdziałach </w:t>
      </w:r>
      <w:r w:rsidR="00173E81">
        <w:rPr>
          <w:color w:val="000000" w:themeColor="text1"/>
        </w:rPr>
        <w:t>S</w:t>
      </w:r>
      <w:r w:rsidRPr="00B43F18">
        <w:rPr>
          <w:color w:val="000000" w:themeColor="text1"/>
        </w:rPr>
        <w:t>trategii zawarte zostały: diagnoza stanu informatyzacji opracowana na postawie wyników międzynarodowych wskaźników i badań</w:t>
      </w:r>
      <w:r w:rsidR="00E54F57">
        <w:rPr>
          <w:color w:val="000000" w:themeColor="text1"/>
        </w:rPr>
        <w:t>,</w:t>
      </w:r>
      <w:r w:rsidRPr="00B43F18">
        <w:rPr>
          <w:color w:val="000000" w:themeColor="text1"/>
        </w:rPr>
        <w:t xml:space="preserve"> wyzwania i</w:t>
      </w:r>
      <w:r w:rsidR="007D26AF">
        <w:rPr>
          <w:color w:val="000000" w:themeColor="text1"/>
        </w:rPr>
        <w:t> </w:t>
      </w:r>
      <w:r w:rsidRPr="00B43F18">
        <w:rPr>
          <w:color w:val="000000" w:themeColor="text1"/>
        </w:rPr>
        <w:t xml:space="preserve">trendy, które miały wpływ na określanie kierunków interwencji; </w:t>
      </w:r>
      <w:r w:rsidRPr="00B43F18">
        <w:rPr>
          <w:rFonts w:cs="Calibri"/>
          <w:color w:val="000000" w:themeColor="text1"/>
        </w:rPr>
        <w:t>analiza silnych i słabych stron, a także szans i zagrożeń dla cyfryzacji Polski</w:t>
      </w:r>
      <w:r w:rsidRPr="00B43F18">
        <w:rPr>
          <w:color w:val="000000" w:themeColor="text1"/>
        </w:rPr>
        <w:t xml:space="preserve"> oraz ambitna wizja transformacji cyfrowej do 2035 r</w:t>
      </w:r>
      <w:r w:rsidR="005351F4">
        <w:rPr>
          <w:color w:val="000000" w:themeColor="text1"/>
        </w:rPr>
        <w:t>.</w:t>
      </w:r>
      <w:r w:rsidRPr="00B43F18">
        <w:rPr>
          <w:color w:val="000000" w:themeColor="text1"/>
        </w:rPr>
        <w:t xml:space="preserve"> wraz prezentacją nadrzędnego celu </w:t>
      </w:r>
      <w:r w:rsidR="005351F4">
        <w:rPr>
          <w:color w:val="000000" w:themeColor="text1"/>
        </w:rPr>
        <w:t>S</w:t>
      </w:r>
      <w:r w:rsidRPr="00B43F18">
        <w:rPr>
          <w:color w:val="000000" w:themeColor="text1"/>
        </w:rPr>
        <w:t xml:space="preserve">trategii i uwarunkowań, niezbędnych do jego realizacji. </w:t>
      </w:r>
    </w:p>
    <w:p w14:paraId="5586496A" w14:textId="643ABE34" w:rsidR="00482A1E" w:rsidRPr="00B43F18" w:rsidRDefault="00482A1E" w:rsidP="00482A1E">
      <w:pPr>
        <w:rPr>
          <w:rFonts w:cs="Calibri"/>
          <w:color w:val="000000" w:themeColor="text1"/>
        </w:rPr>
      </w:pPr>
      <w:r w:rsidRPr="00B43F18">
        <w:rPr>
          <w:color w:val="000000" w:themeColor="text1"/>
        </w:rPr>
        <w:t>Dalsza część dokumentu obejmuje obszary horyzontalne, które</w:t>
      </w:r>
      <w:r w:rsidR="005351F4">
        <w:rPr>
          <w:color w:val="000000" w:themeColor="text1"/>
        </w:rPr>
        <w:t>,</w:t>
      </w:r>
      <w:r w:rsidRPr="00B43F18">
        <w:rPr>
          <w:color w:val="000000" w:themeColor="text1"/>
        </w:rPr>
        <w:t xml:space="preserve"> ze względu na rangę i</w:t>
      </w:r>
      <w:r w:rsidR="007D26AF">
        <w:rPr>
          <w:color w:val="000000" w:themeColor="text1"/>
        </w:rPr>
        <w:t> </w:t>
      </w:r>
      <w:r w:rsidRPr="00B43F18">
        <w:rPr>
          <w:color w:val="000000" w:themeColor="text1"/>
        </w:rPr>
        <w:t xml:space="preserve">znaczenie, istotnie wpływają na efektywność działań w innych obszarach i stanowią punkt wyjścia dla transformacji cyfrowej wielu dziedzin życia społeczno-gospodarczego. Do takich obszarów zaliczono: komunikację elektroniczną, kompetencje przyszłości, </w:t>
      </w:r>
      <w:proofErr w:type="spellStart"/>
      <w:r w:rsidRPr="00B43F18">
        <w:rPr>
          <w:rFonts w:cs="Calibri"/>
          <w:color w:val="000000" w:themeColor="text1"/>
        </w:rPr>
        <w:t>cyberbezpieczeństwo</w:t>
      </w:r>
      <w:proofErr w:type="spellEnd"/>
      <w:r w:rsidRPr="00B43F18">
        <w:rPr>
          <w:rFonts w:cs="Calibri"/>
          <w:color w:val="000000" w:themeColor="text1"/>
        </w:rPr>
        <w:t xml:space="preserve"> oraz </w:t>
      </w:r>
      <w:r w:rsidRPr="00B43F18">
        <w:rPr>
          <w:color w:val="000000" w:themeColor="text1"/>
        </w:rPr>
        <w:t>koordynację transformacji cyfrowej</w:t>
      </w:r>
      <w:r w:rsidRPr="00B43F18">
        <w:rPr>
          <w:rFonts w:cs="Calibri"/>
          <w:color w:val="000000" w:themeColor="text1"/>
        </w:rPr>
        <w:t>.</w:t>
      </w:r>
    </w:p>
    <w:p w14:paraId="1BBB586D" w14:textId="19A8E7E9" w:rsidR="00482A1E" w:rsidRPr="00B43F18" w:rsidRDefault="00482A1E" w:rsidP="00482A1E">
      <w:pPr>
        <w:tabs>
          <w:tab w:val="right" w:leader="dot" w:pos="9062"/>
        </w:tabs>
        <w:spacing w:after="100" w:line="259" w:lineRule="auto"/>
        <w:rPr>
          <w:rFonts w:cs="Calibri"/>
          <w:noProof/>
          <w:color w:val="000000" w:themeColor="text1"/>
        </w:rPr>
      </w:pPr>
      <w:r w:rsidRPr="00B43F18">
        <w:rPr>
          <w:rFonts w:cs="Calibri"/>
          <w:color w:val="000000" w:themeColor="text1"/>
        </w:rPr>
        <w:lastRenderedPageBreak/>
        <w:t xml:space="preserve">Pozostałe cele </w:t>
      </w:r>
      <w:r w:rsidR="00252C50">
        <w:rPr>
          <w:rFonts w:cs="Calibri"/>
          <w:color w:val="000000" w:themeColor="text1"/>
        </w:rPr>
        <w:t>S</w:t>
      </w:r>
      <w:r w:rsidRPr="00B43F18">
        <w:rPr>
          <w:rFonts w:cs="Calibri"/>
          <w:color w:val="000000" w:themeColor="text1"/>
        </w:rPr>
        <w:t xml:space="preserve">trategii </w:t>
      </w:r>
      <w:r w:rsidR="00252C50">
        <w:rPr>
          <w:rFonts w:cs="Calibri"/>
          <w:color w:val="000000" w:themeColor="text1"/>
        </w:rPr>
        <w:t xml:space="preserve">zostały </w:t>
      </w:r>
      <w:r w:rsidRPr="00B43F18">
        <w:rPr>
          <w:rFonts w:cs="Calibri"/>
          <w:color w:val="000000" w:themeColor="text1"/>
        </w:rPr>
        <w:t xml:space="preserve">pogrupowane w </w:t>
      </w:r>
      <w:r w:rsidR="00365B80">
        <w:rPr>
          <w:rFonts w:cs="Calibri"/>
          <w:color w:val="000000" w:themeColor="text1"/>
        </w:rPr>
        <w:t>23</w:t>
      </w:r>
      <w:r w:rsidRPr="00B43F18">
        <w:rPr>
          <w:rFonts w:cs="Calibri"/>
          <w:color w:val="000000" w:themeColor="text1"/>
        </w:rPr>
        <w:t xml:space="preserve"> obszar</w:t>
      </w:r>
      <w:r w:rsidR="000320EF">
        <w:rPr>
          <w:rFonts w:cs="Calibri"/>
          <w:color w:val="000000" w:themeColor="text1"/>
        </w:rPr>
        <w:t>y</w:t>
      </w:r>
      <w:r w:rsidRPr="00B43F18">
        <w:rPr>
          <w:rFonts w:cs="Calibri"/>
          <w:color w:val="000000" w:themeColor="text1"/>
        </w:rPr>
        <w:t>, podzielon</w:t>
      </w:r>
      <w:r w:rsidR="00C463A9">
        <w:rPr>
          <w:rFonts w:cs="Calibri"/>
          <w:color w:val="000000" w:themeColor="text1"/>
        </w:rPr>
        <w:t>e</w:t>
      </w:r>
      <w:r w:rsidRPr="00B43F18">
        <w:rPr>
          <w:rFonts w:cs="Calibri"/>
          <w:color w:val="000000" w:themeColor="text1"/>
        </w:rPr>
        <w:t xml:space="preserve"> na </w:t>
      </w:r>
      <w:r w:rsidR="00C463A9">
        <w:rPr>
          <w:rFonts w:cs="Calibri"/>
          <w:color w:val="000000" w:themeColor="text1"/>
        </w:rPr>
        <w:t>3</w:t>
      </w:r>
      <w:r w:rsidRPr="00B43F18">
        <w:rPr>
          <w:rFonts w:cs="Calibri"/>
          <w:color w:val="000000" w:themeColor="text1"/>
        </w:rPr>
        <w:t xml:space="preserve"> płaszczyzny: państwo, ludzie oraz</w:t>
      </w:r>
      <w:r w:rsidR="00365B80">
        <w:rPr>
          <w:rFonts w:cs="Calibri"/>
          <w:color w:val="000000" w:themeColor="text1"/>
        </w:rPr>
        <w:t xml:space="preserve"> gospodarka</w:t>
      </w:r>
      <w:r w:rsidRPr="00B43F18">
        <w:rPr>
          <w:rFonts w:cs="Calibri"/>
          <w:color w:val="000000" w:themeColor="text1"/>
        </w:rPr>
        <w:t xml:space="preserve"> i technologie. Cele w ramach płaszczyzny </w:t>
      </w:r>
      <w:r w:rsidR="00365B80">
        <w:rPr>
          <w:rFonts w:cs="Calibri"/>
          <w:color w:val="000000" w:themeColor="text1"/>
        </w:rPr>
        <w:t>„</w:t>
      </w:r>
      <w:r w:rsidRPr="00B43F18">
        <w:rPr>
          <w:rFonts w:cs="Calibri"/>
          <w:color w:val="000000" w:themeColor="text1"/>
        </w:rPr>
        <w:t>państwo</w:t>
      </w:r>
      <w:r w:rsidR="00365B80">
        <w:rPr>
          <w:rFonts w:cs="Calibri"/>
          <w:color w:val="000000" w:themeColor="text1"/>
        </w:rPr>
        <w:t>”</w:t>
      </w:r>
      <w:r w:rsidRPr="00B43F18">
        <w:rPr>
          <w:rFonts w:cs="Calibri"/>
          <w:color w:val="000000" w:themeColor="text1"/>
        </w:rPr>
        <w:t xml:space="preserve"> koncentrują się na zwiększeniu i popraw</w:t>
      </w:r>
      <w:r w:rsidR="00BF4174">
        <w:rPr>
          <w:rFonts w:cs="Calibri"/>
          <w:color w:val="000000" w:themeColor="text1"/>
        </w:rPr>
        <w:t>ie</w:t>
      </w:r>
      <w:r w:rsidRPr="00B43F18">
        <w:rPr>
          <w:rFonts w:cs="Calibri"/>
          <w:color w:val="000000" w:themeColor="text1"/>
        </w:rPr>
        <w:t xml:space="preserve"> jakości świadczenia e-usług publicznych, cyfryzacji procesów administracyjnych i postępowań sądowych, optymalizacji funkcjonowania systemów i rejestrów, rozwoju cyfrowej tożsamości, wykorzystaniu chmury obliczeniowej </w:t>
      </w:r>
      <w:r w:rsidR="00C12434">
        <w:rPr>
          <w:rFonts w:cs="Calibri"/>
          <w:color w:val="000000" w:themeColor="text1"/>
        </w:rPr>
        <w:t>oraz</w:t>
      </w:r>
      <w:r w:rsidR="00C12434" w:rsidRPr="00B43F18">
        <w:rPr>
          <w:rFonts w:cs="Calibri"/>
          <w:color w:val="000000" w:themeColor="text1"/>
        </w:rPr>
        <w:t xml:space="preserve"> </w:t>
      </w:r>
      <w:r w:rsidRPr="00B43F18">
        <w:rPr>
          <w:rFonts w:cs="Calibri"/>
          <w:color w:val="000000" w:themeColor="text1"/>
        </w:rPr>
        <w:t xml:space="preserve">wzmocnieniu otwartości danych i wymiany danych. Cele w ramach płaszczyzny </w:t>
      </w:r>
      <w:r w:rsidR="00233993">
        <w:rPr>
          <w:rFonts w:cs="Calibri"/>
          <w:color w:val="000000" w:themeColor="text1"/>
        </w:rPr>
        <w:t>„</w:t>
      </w:r>
      <w:r w:rsidRPr="00B43F18">
        <w:rPr>
          <w:rFonts w:cs="Calibri"/>
          <w:color w:val="000000" w:themeColor="text1"/>
        </w:rPr>
        <w:t>ludzie</w:t>
      </w:r>
      <w:r w:rsidR="00233993">
        <w:rPr>
          <w:rFonts w:cs="Calibri"/>
          <w:color w:val="000000" w:themeColor="text1"/>
        </w:rPr>
        <w:t>”</w:t>
      </w:r>
      <w:r w:rsidRPr="00B43F18">
        <w:rPr>
          <w:rFonts w:cs="Calibri"/>
          <w:color w:val="000000" w:themeColor="text1"/>
        </w:rPr>
        <w:t xml:space="preserve"> dotyczą nie tylko bezpieczeństwa przestrzeni cyfrowej, ale zgodnie ze zdefiniowanymi wyzwaniami i potrzebami, obejmują </w:t>
      </w:r>
      <w:r w:rsidR="00C463A9">
        <w:rPr>
          <w:rFonts w:cs="Calibri"/>
          <w:color w:val="000000" w:themeColor="text1"/>
        </w:rPr>
        <w:t xml:space="preserve">również </w:t>
      </w:r>
      <w:r w:rsidRPr="00B43F18">
        <w:rPr>
          <w:rFonts w:cs="Calibri"/>
          <w:color w:val="000000" w:themeColor="text1"/>
        </w:rPr>
        <w:t>działania w zakresie cyfrowego zdrowia, rozwoju branż kreatywnych</w:t>
      </w:r>
      <w:r w:rsidR="00FB367C">
        <w:rPr>
          <w:rFonts w:cs="Calibri"/>
          <w:color w:val="000000" w:themeColor="text1"/>
        </w:rPr>
        <w:t>, digitalizacji zasobów kultury i nauki</w:t>
      </w:r>
      <w:r w:rsidRPr="00B43F18">
        <w:rPr>
          <w:rFonts w:cs="Calibri"/>
          <w:color w:val="000000" w:themeColor="text1"/>
        </w:rPr>
        <w:t xml:space="preserve"> oraz rozwoju akademii i</w:t>
      </w:r>
      <w:r w:rsidR="007D26AF">
        <w:rPr>
          <w:rFonts w:cs="Calibri"/>
          <w:color w:val="000000" w:themeColor="text1"/>
        </w:rPr>
        <w:t> </w:t>
      </w:r>
      <w:r w:rsidRPr="00B43F18">
        <w:rPr>
          <w:rFonts w:cs="Calibri"/>
          <w:color w:val="000000" w:themeColor="text1"/>
        </w:rPr>
        <w:t xml:space="preserve">nauki w odniesieniu do sektora cyfrowego. Cele w ramach najbardziej </w:t>
      </w:r>
      <w:r w:rsidRPr="00B43F18">
        <w:rPr>
          <w:rFonts w:cs="Calibri"/>
          <w:noProof/>
          <w:color w:val="000000" w:themeColor="text1"/>
        </w:rPr>
        <w:t xml:space="preserve">przekrojowej płaszczyzny </w:t>
      </w:r>
      <w:r w:rsidR="00461703">
        <w:rPr>
          <w:rFonts w:cs="Calibri"/>
          <w:noProof/>
          <w:color w:val="000000" w:themeColor="text1"/>
        </w:rPr>
        <w:t>„</w:t>
      </w:r>
      <w:r w:rsidR="004F702B">
        <w:rPr>
          <w:rFonts w:cs="Calibri"/>
          <w:noProof/>
          <w:color w:val="000000" w:themeColor="text1"/>
        </w:rPr>
        <w:t>gospodark</w:t>
      </w:r>
      <w:r w:rsidR="00461703">
        <w:rPr>
          <w:rFonts w:cs="Calibri"/>
          <w:noProof/>
          <w:color w:val="000000" w:themeColor="text1"/>
        </w:rPr>
        <w:t>a</w:t>
      </w:r>
      <w:r w:rsidR="004F702B">
        <w:rPr>
          <w:rFonts w:cs="Calibri"/>
          <w:noProof/>
          <w:color w:val="000000" w:themeColor="text1"/>
        </w:rPr>
        <w:t xml:space="preserve"> </w:t>
      </w:r>
      <w:r w:rsidRPr="00B43F18">
        <w:rPr>
          <w:rFonts w:cs="Calibri"/>
          <w:noProof/>
          <w:color w:val="000000" w:themeColor="text1"/>
        </w:rPr>
        <w:t>i technologi</w:t>
      </w:r>
      <w:r w:rsidR="00461703">
        <w:rPr>
          <w:rFonts w:cs="Calibri"/>
          <w:noProof/>
          <w:color w:val="000000" w:themeColor="text1"/>
        </w:rPr>
        <w:t>e”</w:t>
      </w:r>
      <w:r w:rsidRPr="00B43F18">
        <w:rPr>
          <w:rFonts w:cs="Calibri"/>
          <w:noProof/>
          <w:color w:val="000000" w:themeColor="text1"/>
        </w:rPr>
        <w:t xml:space="preserve"> koncentrują się na: zagadnieniach cyfrowej transformacji przedsiębiorstw, w tym działaniach wspierających ten proces oraz dotyczących rozwoju e-usług dla przedsiębiorców; priorytetach w zakresie rozwoju sztucznej inteligencji i</w:t>
      </w:r>
      <w:r w:rsidR="007D26AF">
        <w:rPr>
          <w:rFonts w:cs="Calibri"/>
          <w:noProof/>
          <w:color w:val="000000" w:themeColor="text1"/>
        </w:rPr>
        <w:t> </w:t>
      </w:r>
      <w:r w:rsidRPr="00B43F18">
        <w:rPr>
          <w:rFonts w:cs="Calibri"/>
          <w:noProof/>
          <w:color w:val="000000" w:themeColor="text1"/>
        </w:rPr>
        <w:t>innych technologii przełomowych, rozwoju technologii kosmicznych, a także finansowaniu i</w:t>
      </w:r>
      <w:r w:rsidR="007D26AF">
        <w:rPr>
          <w:rFonts w:cs="Calibri"/>
          <w:noProof/>
          <w:color w:val="000000" w:themeColor="text1"/>
        </w:rPr>
        <w:t> </w:t>
      </w:r>
      <w:r w:rsidRPr="00B43F18">
        <w:rPr>
          <w:rFonts w:cs="Calibri"/>
          <w:noProof/>
          <w:color w:val="000000" w:themeColor="text1"/>
        </w:rPr>
        <w:t xml:space="preserve">wsparciu innowacji oraz open source. W tej części również zostały </w:t>
      </w:r>
      <w:r w:rsidR="00461703">
        <w:rPr>
          <w:rFonts w:cs="Calibri"/>
          <w:noProof/>
          <w:color w:val="000000" w:themeColor="text1"/>
        </w:rPr>
        <w:t xml:space="preserve">określone </w:t>
      </w:r>
      <w:r w:rsidRPr="00B43F18">
        <w:rPr>
          <w:rFonts w:cs="Calibri"/>
          <w:noProof/>
          <w:color w:val="000000" w:themeColor="text1"/>
        </w:rPr>
        <w:t>wyzwania</w:t>
      </w:r>
      <w:r>
        <w:rPr>
          <w:rFonts w:cs="Calibri"/>
          <w:noProof/>
          <w:color w:val="000000" w:themeColor="text1"/>
        </w:rPr>
        <w:t>,</w:t>
      </w:r>
      <w:r w:rsidRPr="00B43F18">
        <w:rPr>
          <w:rFonts w:cs="Calibri"/>
          <w:noProof/>
          <w:color w:val="000000" w:themeColor="text1"/>
        </w:rPr>
        <w:t xml:space="preserve"> cele i działania w obszarach cyfrowej i zielonej transf</w:t>
      </w:r>
      <w:r>
        <w:rPr>
          <w:rFonts w:cs="Calibri"/>
          <w:noProof/>
          <w:color w:val="000000" w:themeColor="text1"/>
        </w:rPr>
        <w:t>o</w:t>
      </w:r>
      <w:r w:rsidRPr="00B43F18">
        <w:rPr>
          <w:rFonts w:cs="Calibri"/>
          <w:noProof/>
          <w:color w:val="000000" w:themeColor="text1"/>
        </w:rPr>
        <w:t>rmacji</w:t>
      </w:r>
      <w:r w:rsidR="00FB367C">
        <w:rPr>
          <w:rFonts w:cs="Calibri"/>
          <w:noProof/>
          <w:color w:val="000000" w:themeColor="text1"/>
        </w:rPr>
        <w:t xml:space="preserve"> oraz przemian cyfrowych w rolnictwie</w:t>
      </w:r>
      <w:r w:rsidRPr="00B43F18">
        <w:rPr>
          <w:rFonts w:cs="Calibri"/>
          <w:noProof/>
          <w:color w:val="000000" w:themeColor="text1"/>
        </w:rPr>
        <w:t xml:space="preserve">. </w:t>
      </w:r>
    </w:p>
    <w:p w14:paraId="7D3C1D2B" w14:textId="3FA3A8CB" w:rsidR="00482A1E" w:rsidRPr="00B43F18" w:rsidRDefault="00482A1E" w:rsidP="00482A1E">
      <w:pPr>
        <w:rPr>
          <w:color w:val="000000" w:themeColor="text1"/>
        </w:rPr>
      </w:pPr>
      <w:r w:rsidRPr="00B43F18">
        <w:rPr>
          <w:color w:val="000000" w:themeColor="text1"/>
        </w:rPr>
        <w:t>Struktura wszystkich obszarów została ujednolicona i zawiera szczegółową diagnozę (jak jest</w:t>
      </w:r>
      <w:r w:rsidR="003E1A60">
        <w:rPr>
          <w:color w:val="000000" w:themeColor="text1"/>
        </w:rPr>
        <w:t>?</w:t>
      </w:r>
      <w:r w:rsidRPr="00B43F18">
        <w:rPr>
          <w:color w:val="000000" w:themeColor="text1"/>
        </w:rPr>
        <w:t xml:space="preserve">), </w:t>
      </w:r>
      <w:r w:rsidR="007317B6">
        <w:rPr>
          <w:color w:val="000000" w:themeColor="text1"/>
        </w:rPr>
        <w:t xml:space="preserve">pogłębioną w stosunku do szerszego spojrzenia z obszarów wstępnych, </w:t>
      </w:r>
      <w:r w:rsidRPr="00B43F18">
        <w:rPr>
          <w:color w:val="000000" w:themeColor="text1"/>
        </w:rPr>
        <w:t>cele odpowiadające sformułowanym problemom i deficytom (jak powinno być</w:t>
      </w:r>
      <w:r w:rsidR="003E1A60">
        <w:rPr>
          <w:color w:val="000000" w:themeColor="text1"/>
        </w:rPr>
        <w:t>?</w:t>
      </w:r>
      <w:r w:rsidRPr="00B43F18">
        <w:rPr>
          <w:color w:val="000000" w:themeColor="text1"/>
        </w:rPr>
        <w:t>) oraz konkretne środki i działania, które pozwolą na osiągni</w:t>
      </w:r>
      <w:r w:rsidR="00270151">
        <w:rPr>
          <w:color w:val="000000" w:themeColor="text1"/>
        </w:rPr>
        <w:t>ę</w:t>
      </w:r>
      <w:r w:rsidRPr="00B43F18">
        <w:rPr>
          <w:color w:val="000000" w:themeColor="text1"/>
        </w:rPr>
        <w:t>cie pożądanego stanu (co umożliwi realizację celu</w:t>
      </w:r>
      <w:r w:rsidR="003E1A60">
        <w:rPr>
          <w:color w:val="000000" w:themeColor="text1"/>
        </w:rPr>
        <w:t>?</w:t>
      </w:r>
      <w:r w:rsidRPr="00B43F18">
        <w:rPr>
          <w:color w:val="000000" w:themeColor="text1"/>
        </w:rPr>
        <w:t xml:space="preserve">). W </w:t>
      </w:r>
      <w:r w:rsidR="00EB5341">
        <w:rPr>
          <w:color w:val="000000" w:themeColor="text1"/>
        </w:rPr>
        <w:t>Strategii</w:t>
      </w:r>
      <w:r w:rsidR="00EB5341" w:rsidRPr="00B43F18">
        <w:rPr>
          <w:color w:val="000000" w:themeColor="text1"/>
        </w:rPr>
        <w:t xml:space="preserve"> </w:t>
      </w:r>
      <w:r w:rsidRPr="00B43F18">
        <w:rPr>
          <w:color w:val="000000" w:themeColor="text1"/>
        </w:rPr>
        <w:t xml:space="preserve">znaleźć można również odnotowane wymierne i realne korzyści, jakie obywatel czy przedsiębiorca </w:t>
      </w:r>
      <w:r w:rsidR="00F053FC">
        <w:rPr>
          <w:color w:val="000000" w:themeColor="text1"/>
        </w:rPr>
        <w:t>uzyska</w:t>
      </w:r>
      <w:r w:rsidR="00685514">
        <w:rPr>
          <w:color w:val="000000" w:themeColor="text1"/>
        </w:rPr>
        <w:t xml:space="preserve"> </w:t>
      </w:r>
      <w:r w:rsidRPr="00B43F18">
        <w:rPr>
          <w:color w:val="000000" w:themeColor="text1"/>
        </w:rPr>
        <w:t>po skutecznym wdrożeniu zaplanowanych działań i</w:t>
      </w:r>
      <w:r w:rsidR="00AB325B">
        <w:rPr>
          <w:color w:val="000000" w:themeColor="text1"/>
        </w:rPr>
        <w:t> </w:t>
      </w:r>
      <w:r w:rsidRPr="00B43F18">
        <w:rPr>
          <w:color w:val="000000" w:themeColor="text1"/>
        </w:rPr>
        <w:t xml:space="preserve">realizacji zamierzonych celów. Stanowią one przykłady, w jaki sposób podniesie się jakość życia, tj. nadrzędny cel </w:t>
      </w:r>
      <w:r w:rsidR="00EB5341">
        <w:rPr>
          <w:color w:val="000000" w:themeColor="text1"/>
        </w:rPr>
        <w:t>S</w:t>
      </w:r>
      <w:r w:rsidRPr="00B43F18">
        <w:rPr>
          <w:color w:val="000000" w:themeColor="text1"/>
        </w:rPr>
        <w:t xml:space="preserve">trategii. </w:t>
      </w:r>
    </w:p>
    <w:p w14:paraId="0637F715" w14:textId="718B64CE" w:rsidR="00482A1E" w:rsidRPr="00B43F18" w:rsidRDefault="00482A1E" w:rsidP="00482A1E">
      <w:pPr>
        <w:rPr>
          <w:color w:val="000000" w:themeColor="text1"/>
        </w:rPr>
      </w:pPr>
      <w:r w:rsidRPr="00B43F18">
        <w:rPr>
          <w:color w:val="000000" w:themeColor="text1"/>
        </w:rPr>
        <w:t xml:space="preserve">W ostatnim rozdziale </w:t>
      </w:r>
      <w:r w:rsidR="00EB5341">
        <w:rPr>
          <w:color w:val="000000" w:themeColor="text1"/>
        </w:rPr>
        <w:t xml:space="preserve">został </w:t>
      </w:r>
      <w:r w:rsidRPr="00B43F18">
        <w:rPr>
          <w:color w:val="000000" w:themeColor="text1"/>
        </w:rPr>
        <w:t>opisany</w:t>
      </w:r>
      <w:r w:rsidR="00EB5341">
        <w:rPr>
          <w:color w:val="000000" w:themeColor="text1"/>
        </w:rPr>
        <w:t xml:space="preserve"> </w:t>
      </w:r>
      <w:r w:rsidRPr="00B43F18">
        <w:rPr>
          <w:color w:val="000000" w:themeColor="text1"/>
        </w:rPr>
        <w:t xml:space="preserve">system wdrażania </w:t>
      </w:r>
      <w:r w:rsidR="00EB5341">
        <w:rPr>
          <w:color w:val="000000" w:themeColor="text1"/>
        </w:rPr>
        <w:t>S</w:t>
      </w:r>
      <w:r w:rsidRPr="00B43F18">
        <w:rPr>
          <w:color w:val="000000" w:themeColor="text1"/>
        </w:rPr>
        <w:t>trategii, odnoszący się do sposobu i</w:t>
      </w:r>
      <w:r w:rsidR="00AB325B">
        <w:rPr>
          <w:color w:val="000000" w:themeColor="text1"/>
        </w:rPr>
        <w:t> </w:t>
      </w:r>
      <w:r w:rsidRPr="00B43F18">
        <w:rPr>
          <w:color w:val="000000" w:themeColor="text1"/>
        </w:rPr>
        <w:t>zasad współpracy podmiotów, których dotyczy proces informatyzacji</w:t>
      </w:r>
      <w:r w:rsidR="00EB5341">
        <w:rPr>
          <w:color w:val="000000" w:themeColor="text1"/>
        </w:rPr>
        <w:t>,</w:t>
      </w:r>
      <w:r w:rsidRPr="00B43F18">
        <w:rPr>
          <w:color w:val="000000" w:themeColor="text1"/>
        </w:rPr>
        <w:t xml:space="preserve"> oraz jej koordynacji, jak również możliwości finansowania działań. Szczególna rola w tym zakresie została przypisana pełnomocnikom d</w:t>
      </w:r>
      <w:r w:rsidR="00B4648C">
        <w:rPr>
          <w:color w:val="000000" w:themeColor="text1"/>
        </w:rPr>
        <w:t>o spraw</w:t>
      </w:r>
      <w:r w:rsidRPr="00B43F18">
        <w:rPr>
          <w:color w:val="000000" w:themeColor="text1"/>
        </w:rPr>
        <w:t xml:space="preserve"> informatyzacji oraz Komitetowi do </w:t>
      </w:r>
      <w:r w:rsidR="00655F8D">
        <w:rPr>
          <w:color w:val="000000" w:themeColor="text1"/>
        </w:rPr>
        <w:t>s</w:t>
      </w:r>
      <w:r w:rsidRPr="00B43F18">
        <w:rPr>
          <w:color w:val="000000" w:themeColor="text1"/>
        </w:rPr>
        <w:t>praw Cyfryzacji, który zastąpi</w:t>
      </w:r>
      <w:r w:rsidR="001B763A">
        <w:rPr>
          <w:color w:val="000000" w:themeColor="text1"/>
        </w:rPr>
        <w:t>ł</w:t>
      </w:r>
      <w:r w:rsidRPr="00B43F18">
        <w:rPr>
          <w:color w:val="000000" w:themeColor="text1"/>
        </w:rPr>
        <w:t xml:space="preserve"> działający </w:t>
      </w:r>
      <w:r w:rsidR="001B763A">
        <w:rPr>
          <w:color w:val="000000" w:themeColor="text1"/>
        </w:rPr>
        <w:t xml:space="preserve">dotychczas </w:t>
      </w:r>
      <w:r w:rsidRPr="00B43F18">
        <w:rPr>
          <w:color w:val="000000" w:themeColor="text1"/>
        </w:rPr>
        <w:t>Komitet Rady Ministrów do Spraw Cyfryzacji</w:t>
      </w:r>
      <w:r w:rsidR="00651A12">
        <w:rPr>
          <w:color w:val="000000" w:themeColor="text1"/>
        </w:rPr>
        <w:t xml:space="preserve">. </w:t>
      </w:r>
      <w:r w:rsidR="008A5534">
        <w:rPr>
          <w:color w:val="000000" w:themeColor="text1"/>
        </w:rPr>
        <w:t>Zaplanowano także opracowanie, cyklicznie aktualizowanego, planu wdrożeniowego.</w:t>
      </w:r>
      <w:r w:rsidRPr="00B43F18">
        <w:rPr>
          <w:color w:val="000000" w:themeColor="text1"/>
        </w:rPr>
        <w:t xml:space="preserve"> Realizacja ambitnej wizji </w:t>
      </w:r>
      <w:r w:rsidR="008D4D20">
        <w:rPr>
          <w:color w:val="000000" w:themeColor="text1"/>
        </w:rPr>
        <w:t>S</w:t>
      </w:r>
      <w:r w:rsidRPr="00B43F18">
        <w:rPr>
          <w:color w:val="000000" w:themeColor="text1"/>
        </w:rPr>
        <w:t xml:space="preserve">trategii wymaga wdrożenia spójnych, zharmonizowanych i konsekwentnych działań, przy ścisłej współpracy interesariuszy. Monitorowanie strategii będzie obejmowało mierzenie postępów w realizacji określonych celów, w całym cyklu życia strategii, oraz z wykorzystaniem wskaźników efektywności ujętych w tabeli na końcu dokumentu. Zadanie to </w:t>
      </w:r>
      <w:r w:rsidR="008D4D20">
        <w:rPr>
          <w:color w:val="000000" w:themeColor="text1"/>
        </w:rPr>
        <w:t xml:space="preserve">zostanie </w:t>
      </w:r>
      <w:r w:rsidRPr="00B43F18">
        <w:rPr>
          <w:color w:val="000000" w:themeColor="text1"/>
        </w:rPr>
        <w:t>powierzone</w:t>
      </w:r>
      <w:r w:rsidR="006F3684">
        <w:rPr>
          <w:color w:val="000000" w:themeColor="text1"/>
        </w:rPr>
        <w:t xml:space="preserve"> </w:t>
      </w:r>
      <w:r w:rsidRPr="00B43F18">
        <w:rPr>
          <w:color w:val="000000" w:themeColor="text1"/>
        </w:rPr>
        <w:t>ministrowi właściwemu do spraw informatyzacji, przy zaangażowaniu pozostałych członków Rady Ministrów. Biorąc pod uwagę zasady zarządzania strategicznego oraz tempo rozwoju technologicznego,</w:t>
      </w:r>
      <w:r w:rsidR="008D4D20">
        <w:rPr>
          <w:color w:val="000000" w:themeColor="text1"/>
        </w:rPr>
        <w:t xml:space="preserve"> </w:t>
      </w:r>
      <w:r w:rsidRPr="00B43F18">
        <w:rPr>
          <w:color w:val="000000" w:themeColor="text1"/>
        </w:rPr>
        <w:t xml:space="preserve">jest również </w:t>
      </w:r>
      <w:r w:rsidR="008D4D20">
        <w:rPr>
          <w:color w:val="000000" w:themeColor="text1"/>
        </w:rPr>
        <w:t xml:space="preserve">planowana </w:t>
      </w:r>
      <w:r w:rsidRPr="00B43F18">
        <w:rPr>
          <w:color w:val="000000" w:themeColor="text1"/>
        </w:rPr>
        <w:t>regularna ewaluacja i</w:t>
      </w:r>
      <w:r w:rsidR="00AB325B">
        <w:rPr>
          <w:color w:val="000000" w:themeColor="text1"/>
        </w:rPr>
        <w:t> </w:t>
      </w:r>
      <w:r w:rsidRPr="00B43F18">
        <w:rPr>
          <w:color w:val="000000" w:themeColor="text1"/>
        </w:rPr>
        <w:t xml:space="preserve">aktualizacja </w:t>
      </w:r>
      <w:r w:rsidR="008D4D20">
        <w:rPr>
          <w:color w:val="000000" w:themeColor="text1"/>
        </w:rPr>
        <w:t>Strategii</w:t>
      </w:r>
      <w:r w:rsidRPr="00B43F18">
        <w:rPr>
          <w:color w:val="000000" w:themeColor="text1"/>
        </w:rPr>
        <w:t>.</w:t>
      </w:r>
    </w:p>
    <w:p w14:paraId="4A3B82B2" w14:textId="52F8899F" w:rsidR="009A2B29" w:rsidRDefault="00482A1E" w:rsidP="00482A1E">
      <w:pPr>
        <w:rPr>
          <w:color w:val="000000" w:themeColor="text1"/>
        </w:rPr>
      </w:pPr>
      <w:r w:rsidRPr="00B43F18">
        <w:rPr>
          <w:color w:val="000000" w:themeColor="text1"/>
        </w:rPr>
        <w:t>Wdrażanie strategii nie może</w:t>
      </w:r>
      <w:r w:rsidR="00175CDE">
        <w:rPr>
          <w:color w:val="000000" w:themeColor="text1"/>
        </w:rPr>
        <w:t xml:space="preserve"> </w:t>
      </w:r>
      <w:r w:rsidRPr="00B43F18">
        <w:rPr>
          <w:color w:val="000000" w:themeColor="text1"/>
        </w:rPr>
        <w:t xml:space="preserve">odbywać </w:t>
      </w:r>
      <w:r w:rsidR="00175CDE">
        <w:rPr>
          <w:color w:val="000000" w:themeColor="text1"/>
        </w:rPr>
        <w:t xml:space="preserve">się </w:t>
      </w:r>
      <w:r w:rsidRPr="00B43F18">
        <w:rPr>
          <w:color w:val="000000" w:themeColor="text1"/>
        </w:rPr>
        <w:t>w oderwaniu od otoczenia strategicznego, zarówno krajowego, jak i unijnego. Sformułowane w strategii cele znajdują odzwierciedlenie</w:t>
      </w:r>
      <w:r>
        <w:rPr>
          <w:color w:val="000000" w:themeColor="text1"/>
        </w:rPr>
        <w:t xml:space="preserve"> w horyzontalnych dokumentach </w:t>
      </w:r>
      <w:r w:rsidR="00AD0691">
        <w:rPr>
          <w:color w:val="000000" w:themeColor="text1"/>
        </w:rPr>
        <w:t xml:space="preserve">odnoszących się do polityki rozwoju państwa, </w:t>
      </w:r>
      <w:r>
        <w:rPr>
          <w:color w:val="000000" w:themeColor="text1"/>
        </w:rPr>
        <w:t>zarysowujących wizję kraju w długookresowej perspektywie</w:t>
      </w:r>
      <w:r w:rsidR="001F2CA6">
        <w:rPr>
          <w:color w:val="000000" w:themeColor="text1"/>
        </w:rPr>
        <w:t>:</w:t>
      </w:r>
      <w:r w:rsidR="008748AA">
        <w:rPr>
          <w:color w:val="000000" w:themeColor="text1"/>
        </w:rPr>
        <w:t xml:space="preserve"> </w:t>
      </w:r>
      <w:r>
        <w:rPr>
          <w:color w:val="000000" w:themeColor="text1"/>
        </w:rPr>
        <w:t>Koncepcj</w:t>
      </w:r>
      <w:r w:rsidR="001F2CA6">
        <w:rPr>
          <w:color w:val="000000" w:themeColor="text1"/>
        </w:rPr>
        <w:t>i</w:t>
      </w:r>
      <w:r>
        <w:rPr>
          <w:color w:val="000000" w:themeColor="text1"/>
        </w:rPr>
        <w:t xml:space="preserve"> Rozwoju Kraju</w:t>
      </w:r>
      <w:r w:rsidR="00BD699A">
        <w:rPr>
          <w:rStyle w:val="Odwoanieprzypisudolnego"/>
          <w:color w:val="000000" w:themeColor="text1"/>
        </w:rPr>
        <w:footnoteReference w:id="3"/>
      </w:r>
      <w:r>
        <w:rPr>
          <w:color w:val="000000" w:themeColor="text1"/>
        </w:rPr>
        <w:t xml:space="preserve"> czy</w:t>
      </w:r>
      <w:r w:rsidR="00C96622">
        <w:rPr>
          <w:color w:val="000000" w:themeColor="text1"/>
        </w:rPr>
        <w:t xml:space="preserve"> powstając</w:t>
      </w:r>
      <w:r w:rsidR="001F2CA6">
        <w:rPr>
          <w:color w:val="000000" w:themeColor="text1"/>
        </w:rPr>
        <w:t>ej</w:t>
      </w:r>
      <w:r>
        <w:rPr>
          <w:color w:val="000000" w:themeColor="text1"/>
        </w:rPr>
        <w:t xml:space="preserve"> </w:t>
      </w:r>
      <w:r w:rsidR="0089161D">
        <w:rPr>
          <w:color w:val="000000" w:themeColor="text1"/>
        </w:rPr>
        <w:t>ś</w:t>
      </w:r>
      <w:r>
        <w:rPr>
          <w:color w:val="000000" w:themeColor="text1"/>
        </w:rPr>
        <w:t>redniookresow</w:t>
      </w:r>
      <w:r w:rsidR="001F2CA6">
        <w:rPr>
          <w:color w:val="000000" w:themeColor="text1"/>
        </w:rPr>
        <w:t>ej</w:t>
      </w:r>
      <w:r>
        <w:rPr>
          <w:color w:val="000000" w:themeColor="text1"/>
        </w:rPr>
        <w:t xml:space="preserve"> </w:t>
      </w:r>
      <w:r w:rsidR="0051655C">
        <w:rPr>
          <w:color w:val="000000" w:themeColor="text1"/>
        </w:rPr>
        <w:t>s</w:t>
      </w:r>
      <w:r>
        <w:rPr>
          <w:color w:val="000000" w:themeColor="text1"/>
        </w:rPr>
        <w:t>trategi</w:t>
      </w:r>
      <w:r w:rsidR="001F2CA6">
        <w:rPr>
          <w:color w:val="000000" w:themeColor="text1"/>
        </w:rPr>
        <w:t>i</w:t>
      </w:r>
      <w:r>
        <w:rPr>
          <w:color w:val="000000" w:themeColor="text1"/>
        </w:rPr>
        <w:t xml:space="preserve"> </w:t>
      </w:r>
      <w:r w:rsidR="0051655C">
        <w:rPr>
          <w:color w:val="000000" w:themeColor="text1"/>
        </w:rPr>
        <w:t>r</w:t>
      </w:r>
      <w:r>
        <w:rPr>
          <w:color w:val="000000" w:themeColor="text1"/>
        </w:rPr>
        <w:t xml:space="preserve">ozwoju </w:t>
      </w:r>
      <w:r w:rsidR="0051655C">
        <w:rPr>
          <w:color w:val="000000" w:themeColor="text1"/>
        </w:rPr>
        <w:t>k</w:t>
      </w:r>
      <w:r>
        <w:rPr>
          <w:color w:val="000000" w:themeColor="text1"/>
        </w:rPr>
        <w:t>raj</w:t>
      </w:r>
      <w:r w:rsidR="008748AA">
        <w:rPr>
          <w:color w:val="000000" w:themeColor="text1"/>
        </w:rPr>
        <w:t>u</w:t>
      </w:r>
      <w:r>
        <w:rPr>
          <w:color w:val="000000" w:themeColor="text1"/>
        </w:rPr>
        <w:t>.</w:t>
      </w:r>
      <w:r w:rsidRPr="00B43F18">
        <w:rPr>
          <w:color w:val="000000" w:themeColor="text1"/>
        </w:rPr>
        <w:t xml:space="preserve"> </w:t>
      </w:r>
      <w:r>
        <w:rPr>
          <w:color w:val="000000" w:themeColor="text1"/>
        </w:rPr>
        <w:t xml:space="preserve">Natomiast </w:t>
      </w:r>
      <w:r w:rsidR="008547ED">
        <w:rPr>
          <w:color w:val="000000" w:themeColor="text1"/>
        </w:rPr>
        <w:t xml:space="preserve">zostały </w:t>
      </w:r>
      <w:r w:rsidRPr="00B43F18">
        <w:rPr>
          <w:color w:val="000000" w:themeColor="text1"/>
        </w:rPr>
        <w:t>uszczegółowione</w:t>
      </w:r>
      <w:r w:rsidR="00E80A0D">
        <w:rPr>
          <w:color w:val="000000" w:themeColor="text1"/>
        </w:rPr>
        <w:t xml:space="preserve"> (lub zostaną w nowych wersjach)</w:t>
      </w:r>
      <w:r w:rsidR="00AC746B">
        <w:rPr>
          <w:color w:val="000000" w:themeColor="text1"/>
        </w:rPr>
        <w:t xml:space="preserve"> </w:t>
      </w:r>
      <w:r w:rsidRPr="00B43F18">
        <w:rPr>
          <w:color w:val="000000" w:themeColor="text1"/>
        </w:rPr>
        <w:t xml:space="preserve">w szeregu </w:t>
      </w:r>
      <w:r w:rsidR="00F0346C">
        <w:rPr>
          <w:color w:val="000000" w:themeColor="text1"/>
        </w:rPr>
        <w:t>dokument</w:t>
      </w:r>
      <w:r w:rsidR="005962D4">
        <w:rPr>
          <w:color w:val="000000" w:themeColor="text1"/>
        </w:rPr>
        <w:t>ach</w:t>
      </w:r>
      <w:r w:rsidR="004256D8">
        <w:rPr>
          <w:color w:val="000000" w:themeColor="text1"/>
        </w:rPr>
        <w:t xml:space="preserve"> z obszaru cyfryzacji</w:t>
      </w:r>
      <w:r w:rsidR="001F2CA6">
        <w:rPr>
          <w:color w:val="000000" w:themeColor="text1"/>
        </w:rPr>
        <w:t>, takich jak</w:t>
      </w:r>
      <w:r w:rsidR="00F0346C">
        <w:rPr>
          <w:color w:val="000000" w:themeColor="text1"/>
        </w:rPr>
        <w:t xml:space="preserve"> </w:t>
      </w:r>
      <w:r w:rsidRPr="00B43F18">
        <w:rPr>
          <w:color w:val="000000" w:themeColor="text1"/>
        </w:rPr>
        <w:lastRenderedPageBreak/>
        <w:t xml:space="preserve">Strategia </w:t>
      </w:r>
      <w:proofErr w:type="spellStart"/>
      <w:r w:rsidRPr="00B43F18">
        <w:rPr>
          <w:color w:val="000000" w:themeColor="text1"/>
        </w:rPr>
        <w:t>Cyberbezpieczeństwa</w:t>
      </w:r>
      <w:proofErr w:type="spellEnd"/>
      <w:r w:rsidRPr="00B43F18">
        <w:rPr>
          <w:color w:val="000000" w:themeColor="text1"/>
        </w:rPr>
        <w:t xml:space="preserve"> R</w:t>
      </w:r>
      <w:r w:rsidR="00930417">
        <w:rPr>
          <w:color w:val="000000" w:themeColor="text1"/>
        </w:rPr>
        <w:t xml:space="preserve">zeczypospolitej </w:t>
      </w:r>
      <w:r w:rsidRPr="00B43F18">
        <w:rPr>
          <w:color w:val="000000" w:themeColor="text1"/>
        </w:rPr>
        <w:t>P</w:t>
      </w:r>
      <w:r w:rsidR="00930417">
        <w:rPr>
          <w:color w:val="000000" w:themeColor="text1"/>
        </w:rPr>
        <w:t>olskiej</w:t>
      </w:r>
      <w:r w:rsidRPr="00B43F18">
        <w:rPr>
          <w:color w:val="000000" w:themeColor="text1"/>
        </w:rPr>
        <w:t>, Narodowy Plan Szerokopasmowy</w:t>
      </w:r>
      <w:r w:rsidR="00F63E76">
        <w:rPr>
          <w:rStyle w:val="Odwoanieprzypisudolnego"/>
          <w:color w:val="000000" w:themeColor="text1"/>
        </w:rPr>
        <w:footnoteReference w:id="4"/>
      </w:r>
      <w:r w:rsidRPr="00B43F18">
        <w:rPr>
          <w:color w:val="000000" w:themeColor="text1"/>
        </w:rPr>
        <w:t xml:space="preserve"> (aktualizacja w 2026 r.), Program Rozwoju Kompetencji Cyfrowych</w:t>
      </w:r>
      <w:r w:rsidR="00D00CF7">
        <w:rPr>
          <w:rStyle w:val="Odwoanieprzypisudolnego"/>
          <w:color w:val="000000" w:themeColor="text1"/>
        </w:rPr>
        <w:footnoteReference w:id="5"/>
      </w:r>
      <w:r w:rsidR="00B14135">
        <w:rPr>
          <w:color w:val="000000" w:themeColor="text1"/>
        </w:rPr>
        <w:t xml:space="preserve"> (</w:t>
      </w:r>
      <w:r w:rsidR="00C7246D">
        <w:rPr>
          <w:color w:val="000000" w:themeColor="text1"/>
        </w:rPr>
        <w:t>aktualizacja w 2026 r.)</w:t>
      </w:r>
      <w:r w:rsidRPr="00633C5F">
        <w:rPr>
          <w:color w:val="FFFFFF" w:themeColor="background1"/>
        </w:rPr>
        <w:t xml:space="preserve">, </w:t>
      </w:r>
      <w:r w:rsidRPr="00B43F18">
        <w:rPr>
          <w:color w:val="000000" w:themeColor="text1"/>
        </w:rPr>
        <w:t>Program Otwierania Danych</w:t>
      </w:r>
      <w:r w:rsidR="009657C4">
        <w:rPr>
          <w:rStyle w:val="Odwoanieprzypisudolnego"/>
          <w:color w:val="000000" w:themeColor="text1"/>
        </w:rPr>
        <w:footnoteReference w:id="6"/>
      </w:r>
      <w:r w:rsidRPr="00B43F18">
        <w:rPr>
          <w:color w:val="000000" w:themeColor="text1"/>
        </w:rPr>
        <w:t xml:space="preserve"> (</w:t>
      </w:r>
      <w:r>
        <w:rPr>
          <w:color w:val="000000" w:themeColor="text1"/>
        </w:rPr>
        <w:t>o</w:t>
      </w:r>
      <w:r w:rsidRPr="00B43F18">
        <w:rPr>
          <w:color w:val="000000" w:themeColor="text1"/>
        </w:rPr>
        <w:t>becnie obowiązujący na lata 2021-27), Polityka Rozwoju Sztucznej Inteligencji</w:t>
      </w:r>
      <w:r w:rsidR="00170E92">
        <w:rPr>
          <w:rStyle w:val="Odwoanieprzypisudolnego"/>
          <w:color w:val="000000" w:themeColor="text1"/>
        </w:rPr>
        <w:footnoteReference w:id="7"/>
      </w:r>
      <w:r w:rsidRPr="00B43F18">
        <w:rPr>
          <w:color w:val="000000" w:themeColor="text1"/>
        </w:rPr>
        <w:t xml:space="preserve"> (obecnie obowiązująca od 2020 r., </w:t>
      </w:r>
      <w:r w:rsidRPr="009A32F7">
        <w:rPr>
          <w:color w:val="000000" w:themeColor="text1"/>
        </w:rPr>
        <w:t>planowana aktualizacja w 202</w:t>
      </w:r>
      <w:r w:rsidR="00C75145" w:rsidRPr="009A32F7">
        <w:rPr>
          <w:color w:val="000000" w:themeColor="text1"/>
        </w:rPr>
        <w:t>6</w:t>
      </w:r>
      <w:r w:rsidRPr="009A32F7">
        <w:rPr>
          <w:color w:val="000000" w:themeColor="text1"/>
        </w:rPr>
        <w:t xml:space="preserve"> r.).</w:t>
      </w:r>
    </w:p>
    <w:p w14:paraId="2BD4F433" w14:textId="0F4CA2EB" w:rsidR="009A2B29" w:rsidRPr="00DB7869" w:rsidRDefault="00822B31" w:rsidP="00482A1E">
      <w:r>
        <w:t>Na sposób sformułowania strategii przekładają się też wnioski z realizacji Programu Zintegrowanej Informatyzacji Państwa</w:t>
      </w:r>
      <w:r w:rsidR="00EB32C9">
        <w:rPr>
          <w:rStyle w:val="Odwoanieprzypisudolnego"/>
        </w:rPr>
        <w:footnoteReference w:id="8"/>
      </w:r>
      <w:r w:rsidR="00916F24">
        <w:t xml:space="preserve"> (PZIP)</w:t>
      </w:r>
      <w:r>
        <w:t>. Realizowany w latach</w:t>
      </w:r>
      <w:r w:rsidR="009A2B29">
        <w:t xml:space="preserve"> </w:t>
      </w:r>
      <w:r>
        <w:t>201</w:t>
      </w:r>
      <w:r w:rsidR="003F2108">
        <w:t>4</w:t>
      </w:r>
      <w:r>
        <w:t>-202</w:t>
      </w:r>
      <w:r w:rsidR="003F2108">
        <w:t>4 PZIP</w:t>
      </w:r>
      <w:r>
        <w:t xml:space="preserve"> był do</w:t>
      </w:r>
      <w:r w:rsidR="00F10E77">
        <w:t xml:space="preserve"> niedawna</w:t>
      </w:r>
      <w:r>
        <w:t xml:space="preserve"> </w:t>
      </w:r>
      <w:r w:rsidR="003F2108">
        <w:t>głównym dokumentem strategicznym warunkującym cyfrowy rozwój państwa.</w:t>
      </w:r>
      <w:r>
        <w:t xml:space="preserve"> </w:t>
      </w:r>
      <w:r w:rsidR="007B344F">
        <w:t xml:space="preserve">Przewidziane w PZIP </w:t>
      </w:r>
      <w:r w:rsidR="009A2B29" w:rsidRPr="00D15F70">
        <w:t xml:space="preserve">działania </w:t>
      </w:r>
      <w:r w:rsidR="007B344F">
        <w:t>przyczyniły się</w:t>
      </w:r>
      <w:r w:rsidR="009A2B29" w:rsidRPr="00D15F70">
        <w:t xml:space="preserve"> do </w:t>
      </w:r>
      <w:r w:rsidR="007B344F">
        <w:t>corocznego postępu</w:t>
      </w:r>
      <w:r w:rsidR="009A2B29" w:rsidRPr="00D15F70">
        <w:t xml:space="preserve"> w zwiększaniu jakości i zakresu komunikacji między obywatelami a państwem, wzmocnieniu dojrzałości organizacyjnej jednostek administracji publicznej oraz podniesieniu kompetencji cyfrowych obywateli, specjalistów IT i pracowników administracji. Jednak na przestrzeni lat </w:t>
      </w:r>
      <w:r w:rsidR="009A2B29">
        <w:t>obowiązywania, aktualizacja PZIP nie obejmowała wyznaczenia nowych kierunków transformacji oraz określenia nowych wskaźników (część z nich stała się bowiem nieaktualna w świetle zmian metodologii czy odstąpienia GUS od ich badania). Utrudniona była również aktualizacja planu działań będącego częścią PZIP, ze względu na konieczność przeprowadzenia procesu legislacyjnego. W</w:t>
      </w:r>
      <w:r w:rsidR="009A2B29" w:rsidRPr="00D15F70">
        <w:t xml:space="preserve"> otoczeniu strategicznym </w:t>
      </w:r>
      <w:r w:rsidR="009A2B29">
        <w:t>PZIP</w:t>
      </w:r>
      <w:r w:rsidR="009A2B29" w:rsidRPr="00D15F70">
        <w:t xml:space="preserve"> nastąpiły istotne zmiany determinujące konieczność określenia na nowo kierunków transformacji cyfrowej kraju oraz wyznaczenia ambitnych celów i wskaźników odpowiadających aktualnym wyzwaniom w obszarze cyfryzacji, w szczególności w zakresie efektywnego świadczenia dojrzałych e-usług oraz współpracy i koordynacji działań, a także skutecznego zarządzania procesem cyfryzacji na poziomie całego państwa.</w:t>
      </w:r>
    </w:p>
    <w:p w14:paraId="2C0E88DE" w14:textId="001E58DA" w:rsidR="00482A1E" w:rsidRPr="00B43F18" w:rsidRDefault="006A1E02" w:rsidP="00482A1E">
      <w:pPr>
        <w:rPr>
          <w:rFonts w:cs="Calibri"/>
          <w:color w:val="000000" w:themeColor="text1"/>
        </w:rPr>
      </w:pPr>
      <w:r>
        <w:rPr>
          <w:color w:val="000000" w:themeColor="text1"/>
        </w:rPr>
        <w:t>Co więcej</w:t>
      </w:r>
      <w:r w:rsidR="00482A1E" w:rsidRPr="00B43F18">
        <w:rPr>
          <w:color w:val="000000" w:themeColor="text1"/>
        </w:rPr>
        <w:t>, z uwagi na przekrojowy i ponadsektorowy charakter strategii, zawarte w niej kierunki transformacji należy rozpatrywać w kontekście innych sektorowych dokumentów strategicznych, w tym np. Polityki Cyfrowej Transformacji Edukacji do 2035</w:t>
      </w:r>
      <w:r w:rsidR="00D26767">
        <w:rPr>
          <w:color w:val="000000" w:themeColor="text1"/>
        </w:rPr>
        <w:t xml:space="preserve"> r.</w:t>
      </w:r>
      <w:r w:rsidR="00DC3C72">
        <w:rPr>
          <w:rStyle w:val="Odwoanieprzypisudolnego"/>
          <w:color w:val="000000" w:themeColor="text1"/>
        </w:rPr>
        <w:footnoteReference w:id="9"/>
      </w:r>
      <w:r w:rsidR="00482A1E" w:rsidRPr="00B43F18">
        <w:rPr>
          <w:color w:val="000000" w:themeColor="text1"/>
        </w:rPr>
        <w:t>, Strategii Produktywności do 2030</w:t>
      </w:r>
      <w:r w:rsidR="00354C31">
        <w:rPr>
          <w:rStyle w:val="Odwoanieprzypisudolnego"/>
          <w:color w:val="000000" w:themeColor="text1"/>
        </w:rPr>
        <w:footnoteReference w:id="10"/>
      </w:r>
      <w:r w:rsidR="00482A1E" w:rsidRPr="00B43F18">
        <w:rPr>
          <w:color w:val="000000" w:themeColor="text1"/>
        </w:rPr>
        <w:t>, Polityki Energetycznej Polski do 2040</w:t>
      </w:r>
      <w:r w:rsidR="00D26767">
        <w:rPr>
          <w:color w:val="000000" w:themeColor="text1"/>
        </w:rPr>
        <w:t xml:space="preserve"> r.</w:t>
      </w:r>
      <w:r w:rsidR="0006382E">
        <w:rPr>
          <w:rStyle w:val="Odwoanieprzypisudolnego"/>
          <w:color w:val="000000" w:themeColor="text1"/>
        </w:rPr>
        <w:footnoteReference w:id="11"/>
      </w:r>
      <w:r w:rsidR="00482A1E">
        <w:rPr>
          <w:color w:val="000000" w:themeColor="text1"/>
        </w:rPr>
        <w:t xml:space="preserve">, </w:t>
      </w:r>
      <w:r w:rsidR="00482A1E" w:rsidRPr="00CB6ABC">
        <w:rPr>
          <w:color w:val="000000" w:themeColor="text1"/>
        </w:rPr>
        <w:t>Strategii Zrównoważonego Rozwoju Transportu do 2030</w:t>
      </w:r>
      <w:r w:rsidR="00482A1E" w:rsidRPr="0078336B">
        <w:rPr>
          <w:color w:val="000000" w:themeColor="text1"/>
        </w:rPr>
        <w:t xml:space="preserve"> </w:t>
      </w:r>
      <w:r w:rsidR="00482A1E">
        <w:rPr>
          <w:color w:val="000000" w:themeColor="text1"/>
        </w:rPr>
        <w:t>roku</w:t>
      </w:r>
      <w:r w:rsidR="00405929">
        <w:rPr>
          <w:rStyle w:val="Odwoanieprzypisudolnego"/>
          <w:color w:val="000000" w:themeColor="text1"/>
        </w:rPr>
        <w:footnoteReference w:id="12"/>
      </w:r>
      <w:r w:rsidR="00006673">
        <w:rPr>
          <w:color w:val="000000" w:themeColor="text1"/>
        </w:rPr>
        <w:t>, S</w:t>
      </w:r>
      <w:r w:rsidR="00482A1E" w:rsidRPr="00B43F18">
        <w:rPr>
          <w:color w:val="000000" w:themeColor="text1"/>
        </w:rPr>
        <w:t>trategii migracyjnej na lata 2025-30</w:t>
      </w:r>
      <w:r w:rsidR="0040221B">
        <w:rPr>
          <w:rStyle w:val="Odwoanieprzypisudolnego"/>
          <w:color w:val="000000" w:themeColor="text1"/>
        </w:rPr>
        <w:footnoteReference w:id="13"/>
      </w:r>
      <w:r w:rsidR="00006673">
        <w:rPr>
          <w:color w:val="000000" w:themeColor="text1"/>
        </w:rPr>
        <w:t xml:space="preserve"> czy </w:t>
      </w:r>
      <w:r w:rsidR="00006673" w:rsidRPr="00006673">
        <w:rPr>
          <w:color w:val="000000" w:themeColor="text1"/>
        </w:rPr>
        <w:t>Strategi</w:t>
      </w:r>
      <w:r w:rsidR="00006673">
        <w:rPr>
          <w:color w:val="000000" w:themeColor="text1"/>
        </w:rPr>
        <w:t>i</w:t>
      </w:r>
      <w:r w:rsidR="00006673" w:rsidRPr="00006673">
        <w:rPr>
          <w:color w:val="000000" w:themeColor="text1"/>
        </w:rPr>
        <w:t xml:space="preserve"> na rzecz Osób z Niepełnosprawnościami 2021-2030</w:t>
      </w:r>
      <w:r w:rsidR="003457B5">
        <w:rPr>
          <w:rStyle w:val="Odwoanieprzypisudolnego"/>
          <w:color w:val="000000" w:themeColor="text1"/>
        </w:rPr>
        <w:footnoteReference w:id="14"/>
      </w:r>
      <w:r w:rsidR="00482A1E" w:rsidRPr="00B43F18">
        <w:rPr>
          <w:color w:val="000000" w:themeColor="text1"/>
        </w:rPr>
        <w:t xml:space="preserve">. Odnosząc się do </w:t>
      </w:r>
      <w:r w:rsidR="00482A1E" w:rsidRPr="00B43F18">
        <w:rPr>
          <w:color w:val="000000" w:themeColor="text1"/>
        </w:rPr>
        <w:lastRenderedPageBreak/>
        <w:t xml:space="preserve">europejskich ram strategicznych transformacji cyfrowej, dokument </w:t>
      </w:r>
      <w:r w:rsidR="00482A1E" w:rsidRPr="00B43F18">
        <w:rPr>
          <w:rFonts w:cs="Calibri"/>
          <w:color w:val="000000" w:themeColor="text1"/>
        </w:rPr>
        <w:t xml:space="preserve">uwzględnia i poszerza cele zarysowane w ramach </w:t>
      </w:r>
      <w:r w:rsidR="00482A1E" w:rsidRPr="00B43F18">
        <w:rPr>
          <w:color w:val="000000" w:themeColor="text1"/>
        </w:rPr>
        <w:t>programu polityki „Droga ku cyfrowej dekadzie do 2030 r.”</w:t>
      </w:r>
      <w:r w:rsidR="00891D8B">
        <w:rPr>
          <w:rStyle w:val="Odwoanieprzypisudolnego"/>
          <w:color w:val="000000" w:themeColor="text1"/>
        </w:rPr>
        <w:footnoteReference w:id="15"/>
      </w:r>
      <w:r w:rsidR="00482A1E" w:rsidRPr="00B43F18">
        <w:rPr>
          <w:rFonts w:cs="Calibri"/>
          <w:color w:val="000000" w:themeColor="text1"/>
        </w:rPr>
        <w:t xml:space="preserve">. </w:t>
      </w:r>
      <w:r w:rsidR="002F3268">
        <w:rPr>
          <w:rFonts w:cs="Calibri"/>
          <w:color w:val="000000" w:themeColor="text1"/>
        </w:rPr>
        <w:t>Strategia o</w:t>
      </w:r>
      <w:r w:rsidR="00482A1E" w:rsidRPr="00B43F18">
        <w:rPr>
          <w:rFonts w:cs="Calibri"/>
          <w:color w:val="000000" w:themeColor="text1"/>
        </w:rPr>
        <w:t xml:space="preserve">bejmuje </w:t>
      </w:r>
      <w:r w:rsidR="002F3268">
        <w:rPr>
          <w:rFonts w:cs="Calibri"/>
          <w:color w:val="000000" w:themeColor="text1"/>
        </w:rPr>
        <w:t xml:space="preserve">jednak </w:t>
      </w:r>
      <w:r w:rsidR="00482A1E" w:rsidRPr="00B43F18">
        <w:rPr>
          <w:rFonts w:cs="Calibri"/>
          <w:color w:val="000000" w:themeColor="text1"/>
        </w:rPr>
        <w:t>obszary nieuwzględnione w unijnych celach, ma też bardziej odległy, sięgający 2035 r., horyzont czasowy.</w:t>
      </w:r>
    </w:p>
    <w:p w14:paraId="44A574E1" w14:textId="702AD792" w:rsidR="00482A1E" w:rsidRPr="00B43F18" w:rsidRDefault="00D85CA1" w:rsidP="00482A1E">
      <w:pPr>
        <w:rPr>
          <w:rFonts w:cs="Calibri"/>
          <w:color w:val="000000" w:themeColor="text1"/>
        </w:rPr>
      </w:pPr>
      <w:r>
        <w:rPr>
          <w:rFonts w:cs="Calibri"/>
          <w:color w:val="000000" w:themeColor="text1"/>
        </w:rPr>
        <w:t>Strategię</w:t>
      </w:r>
      <w:r w:rsidR="00482A1E" w:rsidRPr="00B43F18">
        <w:rPr>
          <w:rFonts w:cs="Calibri"/>
          <w:color w:val="000000" w:themeColor="text1"/>
        </w:rPr>
        <w:t xml:space="preserve"> </w:t>
      </w:r>
      <w:r w:rsidR="00956DD6">
        <w:rPr>
          <w:rFonts w:cs="Calibri"/>
          <w:color w:val="000000" w:themeColor="text1"/>
        </w:rPr>
        <w:t>opracowano</w:t>
      </w:r>
      <w:r w:rsidR="002349DC">
        <w:rPr>
          <w:rFonts w:cs="Calibri"/>
          <w:color w:val="000000" w:themeColor="text1"/>
        </w:rPr>
        <w:t xml:space="preserve"> </w:t>
      </w:r>
      <w:r w:rsidR="00482A1E" w:rsidRPr="00B43F18">
        <w:rPr>
          <w:rFonts w:cs="Calibri"/>
          <w:color w:val="000000" w:themeColor="text1"/>
        </w:rPr>
        <w:t>w Ministerstwie Cyfryzacji we współpracy z innymi urzędami administracji rządowej oraz</w:t>
      </w:r>
      <w:r w:rsidR="00482A1E" w:rsidRPr="00B43F18" w:rsidDel="002F16FC">
        <w:rPr>
          <w:rFonts w:cs="Calibri"/>
          <w:color w:val="000000" w:themeColor="text1"/>
        </w:rPr>
        <w:t xml:space="preserve"> z </w:t>
      </w:r>
      <w:r w:rsidR="00482A1E" w:rsidRPr="00B43F18">
        <w:rPr>
          <w:rFonts w:cs="Calibri"/>
          <w:color w:val="000000" w:themeColor="text1"/>
        </w:rPr>
        <w:t>uwzględnieniem postulatów interesariuszy społecznych</w:t>
      </w:r>
      <w:r w:rsidR="00482A1E" w:rsidRPr="00B43F18" w:rsidDel="002F16FC">
        <w:rPr>
          <w:rFonts w:cs="Calibri"/>
          <w:color w:val="000000" w:themeColor="text1"/>
        </w:rPr>
        <w:t xml:space="preserve"> i </w:t>
      </w:r>
      <w:r w:rsidR="00482A1E" w:rsidRPr="00B43F18">
        <w:rPr>
          <w:rFonts w:cs="Calibri"/>
          <w:color w:val="000000" w:themeColor="text1"/>
        </w:rPr>
        <w:t>środowisk biznesowych. Zastąpi Program Zintegrowanej Informatyzacji Państwa i będzie stanowić podstawę strategiczną dla wydatkowania europejskich funduszy przeznaczonych na cyfryzację, a tym samym będzie wyznaczał</w:t>
      </w:r>
      <w:r w:rsidR="00C5418F">
        <w:rPr>
          <w:rFonts w:cs="Calibri"/>
          <w:color w:val="000000" w:themeColor="text1"/>
        </w:rPr>
        <w:t>a</w:t>
      </w:r>
      <w:r w:rsidR="00482A1E" w:rsidRPr="00B43F18">
        <w:rPr>
          <w:rFonts w:cs="Calibri"/>
          <w:color w:val="000000" w:themeColor="text1"/>
        </w:rPr>
        <w:t xml:space="preserve"> kierunek negocjacji obejmujących nadchodzącą perspektywę finansową.</w:t>
      </w:r>
    </w:p>
    <w:p w14:paraId="23AF45FB" w14:textId="56CFB897" w:rsidR="00BF3C06" w:rsidRDefault="00482A1E" w:rsidP="00482A1E">
      <w:pPr>
        <w:rPr>
          <w:sz w:val="56"/>
        </w:rPr>
      </w:pPr>
      <w:r w:rsidRPr="00B43F18">
        <w:rPr>
          <w:rFonts w:cs="Calibri"/>
          <w:color w:val="000000" w:themeColor="text1"/>
        </w:rPr>
        <w:t>Wyzwania stojące przed Polską w obszarach konkurencyjności gospodarki, demografii, bezpieczeństwa państwa i jego obywateli czy zdrowia sprawiają, że intensywne inwestowanie w cyfryzację w wielu obszarach</w:t>
      </w:r>
      <w:r w:rsidR="0093435C">
        <w:rPr>
          <w:rFonts w:cs="Calibri"/>
          <w:color w:val="000000" w:themeColor="text1"/>
        </w:rPr>
        <w:t>, a także</w:t>
      </w:r>
      <w:r w:rsidR="00595775">
        <w:rPr>
          <w:rFonts w:cs="Calibri"/>
          <w:color w:val="000000" w:themeColor="text1"/>
        </w:rPr>
        <w:t xml:space="preserve"> </w:t>
      </w:r>
      <w:r w:rsidR="00DF2A8C">
        <w:rPr>
          <w:rFonts w:cs="Calibri"/>
          <w:color w:val="000000" w:themeColor="text1"/>
        </w:rPr>
        <w:t>zwiększenie poziomu suwerenności cyfrowej</w:t>
      </w:r>
      <w:r w:rsidR="00595775">
        <w:rPr>
          <w:rFonts w:cs="Calibri"/>
          <w:color w:val="000000" w:themeColor="text1"/>
        </w:rPr>
        <w:t>,</w:t>
      </w:r>
      <w:r w:rsidRPr="00B43F18">
        <w:rPr>
          <w:rFonts w:cs="Calibri"/>
          <w:color w:val="000000" w:themeColor="text1"/>
        </w:rPr>
        <w:t xml:space="preserve"> przestaje być kwestią wyboru. Staje się koniecznością, bez której pozycja naszego kraju wyraźnie osłabnie. Je</w:t>
      </w:r>
      <w:r w:rsidR="00047B63">
        <w:rPr>
          <w:rFonts w:cs="Calibri"/>
          <w:color w:val="000000" w:themeColor="text1"/>
        </w:rPr>
        <w:t>że</w:t>
      </w:r>
      <w:r w:rsidRPr="00B43F18">
        <w:rPr>
          <w:rFonts w:cs="Calibri"/>
          <w:color w:val="000000" w:themeColor="text1"/>
        </w:rPr>
        <w:t xml:space="preserve">li jednak cyfryzacji zostanie nadany odpowiadający jej znaczeniu priorytet, zyskają nie tylko poszczególni obywatele i obywatelki – których jakość życia poprawi </w:t>
      </w:r>
      <w:r w:rsidR="009425DA">
        <w:rPr>
          <w:rFonts w:cs="Calibri"/>
          <w:color w:val="000000" w:themeColor="text1"/>
        </w:rPr>
        <w:t xml:space="preserve">się </w:t>
      </w:r>
      <w:r w:rsidRPr="00B43F18">
        <w:rPr>
          <w:rFonts w:cs="Calibri"/>
          <w:color w:val="000000" w:themeColor="text1"/>
        </w:rPr>
        <w:t>– ale i Polska jako całość.</w:t>
      </w:r>
      <w:r w:rsidR="00BF3C06">
        <w:br w:type="page"/>
      </w:r>
    </w:p>
    <w:p w14:paraId="3B875434" w14:textId="5870FD23" w:rsidR="00AD119E" w:rsidRDefault="00AD119E" w:rsidP="006746F6">
      <w:pPr>
        <w:pStyle w:val="Nagwek1"/>
        <w:numPr>
          <w:ilvl w:val="0"/>
          <w:numId w:val="1"/>
        </w:numPr>
        <w:rPr>
          <w:rFonts w:asciiTheme="majorHAnsi" w:hAnsiTheme="majorHAnsi"/>
          <w:spacing w:val="-10"/>
          <w:kern w:val="28"/>
          <w:szCs w:val="56"/>
        </w:rPr>
      </w:pPr>
      <w:bookmarkStart w:id="2" w:name="_Toc221026252"/>
      <w:r>
        <w:rPr>
          <w:rFonts w:asciiTheme="majorHAnsi" w:hAnsiTheme="majorHAnsi"/>
          <w:spacing w:val="-10"/>
          <w:kern w:val="28"/>
          <w:szCs w:val="56"/>
        </w:rPr>
        <w:lastRenderedPageBreak/>
        <w:t>Wizja</w:t>
      </w:r>
      <w:bookmarkEnd w:id="2"/>
    </w:p>
    <w:p w14:paraId="19E2DBFA" w14:textId="77777777" w:rsidR="00AD119E" w:rsidRDefault="00AD119E" w:rsidP="00AD119E">
      <w:pPr>
        <w:pStyle w:val="Podtytu"/>
      </w:pPr>
    </w:p>
    <w:p w14:paraId="1901692F" w14:textId="7ABB9BBF" w:rsidR="00355971" w:rsidRPr="00C429B0" w:rsidRDefault="00355971" w:rsidP="00355971">
      <w:pPr>
        <w:rPr>
          <w:sz w:val="21"/>
          <w:szCs w:val="21"/>
        </w:rPr>
      </w:pPr>
      <w:r w:rsidRPr="00C429B0">
        <w:rPr>
          <w:sz w:val="21"/>
          <w:szCs w:val="21"/>
        </w:rPr>
        <w:t xml:space="preserve">Nieustannie przyspieszający rozwój technologiczny sprawia, że planowanie działań w obszarze cyfryzacji w perspektywie kolejnej dekady jest zadaniem niezwykle trudnym. Tym trudniejszym, że technologie cyfrowe przenikają niemal </w:t>
      </w:r>
      <w:r w:rsidR="005962D4">
        <w:rPr>
          <w:sz w:val="21"/>
          <w:szCs w:val="21"/>
        </w:rPr>
        <w:t xml:space="preserve">każdy </w:t>
      </w:r>
      <w:r w:rsidRPr="00C429B0">
        <w:rPr>
          <w:sz w:val="21"/>
          <w:szCs w:val="21"/>
        </w:rPr>
        <w:t xml:space="preserve">aspekt ludzkiego życia, a co za tym idzie – wymagają bliskiej współpracy całej administracji. Ta współpraca jest możliwa, gdy kieruje nią wspólna wizja. Niniejszy dokument zarysowuje taką wizję dla całego państwa, a także działania prowadzące do jej realizacji. </w:t>
      </w:r>
    </w:p>
    <w:p w14:paraId="662CF9A7" w14:textId="79E954CA" w:rsidR="00355971" w:rsidRPr="00C429B0" w:rsidRDefault="00B61257" w:rsidP="00355971">
      <w:pPr>
        <w:rPr>
          <w:sz w:val="21"/>
          <w:szCs w:val="21"/>
        </w:rPr>
      </w:pPr>
      <w:r>
        <w:rPr>
          <w:sz w:val="21"/>
          <w:szCs w:val="21"/>
        </w:rPr>
        <w:t>W</w:t>
      </w:r>
      <w:r w:rsidR="00355971" w:rsidRPr="00C429B0">
        <w:rPr>
          <w:sz w:val="21"/>
          <w:szCs w:val="21"/>
        </w:rPr>
        <w:t xml:space="preserve">izja na 2035 r. koncentruje się na człowieku i tym, jak najskuteczniej poprawić jakość życia obywateli. Za dziesięć lat wizyta w urzędzie będzie czymś wyjątkowym – wszystkie kluczowe usługi będą dostępne przez telefon, z każdego miejsca w kraju. Państwowe systemy same wykryją, że jakieś działanie powinno być podjęte i zaproponują rozwiązanie. Obywatel czy przedsiębiorca nigdy nie będzie musiał dwa razy podawać tych samych danych – urzędy same się nimi wymienią dzięki pełnej interoperacyjności systemów </w:t>
      </w:r>
      <w:r w:rsidR="005704C6">
        <w:rPr>
          <w:sz w:val="21"/>
          <w:szCs w:val="21"/>
        </w:rPr>
        <w:t xml:space="preserve">teleinformatycznych </w:t>
      </w:r>
      <w:r w:rsidR="00355971" w:rsidRPr="00C429B0">
        <w:rPr>
          <w:sz w:val="21"/>
          <w:szCs w:val="21"/>
        </w:rPr>
        <w:t>i rejestrów</w:t>
      </w:r>
      <w:r w:rsidR="005704C6">
        <w:rPr>
          <w:sz w:val="21"/>
          <w:szCs w:val="21"/>
        </w:rPr>
        <w:t xml:space="preserve"> publicznych</w:t>
      </w:r>
      <w:r w:rsidR="00355971" w:rsidRPr="00C429B0">
        <w:rPr>
          <w:sz w:val="21"/>
          <w:szCs w:val="21"/>
        </w:rPr>
        <w:t xml:space="preserve">. Dzięki planowanej poprawie koordynacji między różnymi częściami administracji unikniemy dublowania rozwiązań i niespójności, a tym samym marnowania publicznych pieniędzy. </w:t>
      </w:r>
    </w:p>
    <w:p w14:paraId="4D695553" w14:textId="3193CADF" w:rsidR="00355971" w:rsidRPr="00C429B0" w:rsidRDefault="00355971" w:rsidP="00355971">
      <w:pPr>
        <w:rPr>
          <w:sz w:val="21"/>
          <w:szCs w:val="21"/>
        </w:rPr>
      </w:pPr>
      <w:r w:rsidRPr="00C429B0">
        <w:rPr>
          <w:sz w:val="21"/>
          <w:szCs w:val="21"/>
        </w:rPr>
        <w:t>Intensywny rozwój cyfrowej administracji wymaga inwestycji – w infrastrukturę, w kompetencje urzędników, i w zapewnienie najwyższego poziomu bezpieczeństwa system</w:t>
      </w:r>
      <w:r>
        <w:rPr>
          <w:sz w:val="21"/>
          <w:szCs w:val="21"/>
        </w:rPr>
        <w:t>ów</w:t>
      </w:r>
      <w:r w:rsidRPr="00C429B0">
        <w:rPr>
          <w:sz w:val="21"/>
          <w:szCs w:val="21"/>
        </w:rPr>
        <w:t xml:space="preserve"> państwowy</w:t>
      </w:r>
      <w:r>
        <w:rPr>
          <w:sz w:val="21"/>
          <w:szCs w:val="21"/>
        </w:rPr>
        <w:t>ch</w:t>
      </w:r>
      <w:r w:rsidRPr="00C429B0">
        <w:rPr>
          <w:sz w:val="21"/>
          <w:szCs w:val="21"/>
        </w:rPr>
        <w:t xml:space="preserve"> </w:t>
      </w:r>
      <w:r w:rsidR="00942617">
        <w:rPr>
          <w:sz w:val="21"/>
          <w:szCs w:val="21"/>
        </w:rPr>
        <w:t>oraz innych systemów mających</w:t>
      </w:r>
      <w:r w:rsidR="00E97905">
        <w:rPr>
          <w:sz w:val="21"/>
          <w:szCs w:val="21"/>
        </w:rPr>
        <w:t xml:space="preserve"> </w:t>
      </w:r>
      <w:r w:rsidRPr="00C429B0">
        <w:rPr>
          <w:sz w:val="21"/>
          <w:szCs w:val="21"/>
        </w:rPr>
        <w:t>dla państwa</w:t>
      </w:r>
      <w:r w:rsidR="00942617">
        <w:rPr>
          <w:sz w:val="21"/>
          <w:szCs w:val="21"/>
        </w:rPr>
        <w:t xml:space="preserve"> </w:t>
      </w:r>
      <w:r w:rsidRPr="00C429B0">
        <w:rPr>
          <w:sz w:val="21"/>
          <w:szCs w:val="21"/>
        </w:rPr>
        <w:t xml:space="preserve">istotne znaczenie. To szczególnie </w:t>
      </w:r>
      <w:r w:rsidR="00AE67D9">
        <w:rPr>
          <w:sz w:val="21"/>
          <w:szCs w:val="21"/>
        </w:rPr>
        <w:t>ważne</w:t>
      </w:r>
      <w:r w:rsidRPr="00C429B0">
        <w:rPr>
          <w:sz w:val="21"/>
          <w:szCs w:val="21"/>
        </w:rPr>
        <w:t xml:space="preserve"> wobec poważnego pogorszenia międzynarodowej sytuacji bezpieczeństwa i wzrostu cyberprzestępczości. Ale bezpieczeństwo postrzegamy znacznie szerzej – również w kontekście zdrowia psychicznego czy ochrony obywateli przed szkodliwymi treściami. Dlatego wiemy, że</w:t>
      </w:r>
      <w:r w:rsidR="00250853">
        <w:rPr>
          <w:sz w:val="21"/>
          <w:szCs w:val="21"/>
        </w:rPr>
        <w:t xml:space="preserve"> </w:t>
      </w:r>
      <w:r w:rsidRPr="00C429B0">
        <w:rPr>
          <w:sz w:val="21"/>
          <w:szCs w:val="21"/>
        </w:rPr>
        <w:t xml:space="preserve">polscy obywatele muszą mieć nie tylko wysokie kompetencje w korzystaniu z technologii cyfrowych, ale też świadomość, jak korzystać z nich w zdrowy </w:t>
      </w:r>
      <w:r w:rsidR="00DB094B">
        <w:rPr>
          <w:sz w:val="21"/>
          <w:szCs w:val="21"/>
        </w:rPr>
        <w:t xml:space="preserve">i racjonalny </w:t>
      </w:r>
      <w:r w:rsidRPr="00C429B0">
        <w:rPr>
          <w:sz w:val="21"/>
          <w:szCs w:val="21"/>
        </w:rPr>
        <w:t>sposób, a czasem – kiedy warto się po prostu odłączyć. Rozwój sfery cyfrowej musi być zrównoważony – z perspektywy psychologicznej, pracowniczej i</w:t>
      </w:r>
      <w:r w:rsidR="00FB1FCA">
        <w:rPr>
          <w:sz w:val="21"/>
          <w:szCs w:val="21"/>
        </w:rPr>
        <w:t> </w:t>
      </w:r>
      <w:r w:rsidRPr="00C429B0">
        <w:rPr>
          <w:sz w:val="21"/>
          <w:szCs w:val="21"/>
        </w:rPr>
        <w:t>klimatycznej.</w:t>
      </w:r>
      <w:r w:rsidR="00945CEE" w:rsidRPr="00945CEE">
        <w:rPr>
          <w:sz w:val="21"/>
          <w:szCs w:val="21"/>
        </w:rPr>
        <w:t xml:space="preserve"> </w:t>
      </w:r>
      <w:r w:rsidR="00945CEE">
        <w:rPr>
          <w:sz w:val="21"/>
          <w:szCs w:val="21"/>
        </w:rPr>
        <w:t xml:space="preserve">Jednocześnie </w:t>
      </w:r>
      <w:r w:rsidR="00683529">
        <w:rPr>
          <w:sz w:val="21"/>
          <w:szCs w:val="21"/>
        </w:rPr>
        <w:t>należy docenić rolę odgrywaną</w:t>
      </w:r>
      <w:r w:rsidR="00871C36">
        <w:rPr>
          <w:sz w:val="21"/>
          <w:szCs w:val="21"/>
        </w:rPr>
        <w:t xml:space="preserve"> </w:t>
      </w:r>
      <w:r w:rsidR="00362A1F">
        <w:rPr>
          <w:sz w:val="21"/>
          <w:szCs w:val="21"/>
        </w:rPr>
        <w:t xml:space="preserve">w tym obszarze przez sektor prywatny </w:t>
      </w:r>
      <w:r w:rsidR="00945CEE">
        <w:rPr>
          <w:sz w:val="21"/>
          <w:szCs w:val="21"/>
        </w:rPr>
        <w:t xml:space="preserve">i </w:t>
      </w:r>
      <w:r w:rsidR="00683529">
        <w:rPr>
          <w:sz w:val="21"/>
          <w:szCs w:val="21"/>
        </w:rPr>
        <w:t xml:space="preserve">podkreślić </w:t>
      </w:r>
      <w:r w:rsidR="00945CEE">
        <w:rPr>
          <w:sz w:val="21"/>
          <w:szCs w:val="21"/>
        </w:rPr>
        <w:t xml:space="preserve">dążenie do wzmocnienia polskiej gospodarki cyfrowej. </w:t>
      </w:r>
      <w:r w:rsidR="00683529">
        <w:rPr>
          <w:sz w:val="21"/>
          <w:szCs w:val="21"/>
        </w:rPr>
        <w:t>Na harmonijny rozwój cyfrowy kraju składają się bowiem zarówno działania państwa, jak i biznesu</w:t>
      </w:r>
      <w:r w:rsidR="00945CEE">
        <w:rPr>
          <w:sz w:val="21"/>
          <w:szCs w:val="21"/>
        </w:rPr>
        <w:t xml:space="preserve">. </w:t>
      </w:r>
      <w:r w:rsidRPr="00C429B0">
        <w:rPr>
          <w:sz w:val="21"/>
          <w:szCs w:val="21"/>
        </w:rPr>
        <w:t xml:space="preserve">Z tak postrzeganym upowszechnianiem technologii wiąże się ogrom szans na poprawę jakości życia, </w:t>
      </w:r>
      <w:r w:rsidR="009C753D">
        <w:rPr>
          <w:sz w:val="21"/>
          <w:szCs w:val="21"/>
        </w:rPr>
        <w:t xml:space="preserve">rozwój </w:t>
      </w:r>
      <w:r w:rsidRPr="00C429B0">
        <w:rPr>
          <w:sz w:val="21"/>
          <w:szCs w:val="21"/>
        </w:rPr>
        <w:t>polskiej gospodarki i pozycji międzynarodowej. Żeby to się udało, będziemy stymulować adopcję technologii – przede wszystkim sztucznej inteligencji – w administracji i wśród przedsiębiorstw z różnych branż</w:t>
      </w:r>
      <w:r w:rsidR="00B6243F">
        <w:rPr>
          <w:sz w:val="21"/>
          <w:szCs w:val="21"/>
        </w:rPr>
        <w:t xml:space="preserve">, a także </w:t>
      </w:r>
      <w:r w:rsidR="00886A38">
        <w:rPr>
          <w:sz w:val="21"/>
          <w:szCs w:val="21"/>
        </w:rPr>
        <w:t>wzmocnimy</w:t>
      </w:r>
      <w:r w:rsidR="00722BE5">
        <w:rPr>
          <w:sz w:val="21"/>
          <w:szCs w:val="21"/>
        </w:rPr>
        <w:t xml:space="preserve"> </w:t>
      </w:r>
      <w:r w:rsidR="00B174CC">
        <w:rPr>
          <w:sz w:val="21"/>
          <w:szCs w:val="21"/>
        </w:rPr>
        <w:t xml:space="preserve">konkurencyjność polskich firm technologicznych oraz </w:t>
      </w:r>
      <w:r w:rsidR="00D15485">
        <w:rPr>
          <w:sz w:val="21"/>
          <w:szCs w:val="21"/>
        </w:rPr>
        <w:t>eksport usług cyfrowych</w:t>
      </w:r>
      <w:r w:rsidRPr="00C429B0">
        <w:rPr>
          <w:sz w:val="21"/>
          <w:szCs w:val="21"/>
        </w:rPr>
        <w:t xml:space="preserve"> Zapewnimy lepsze ramy do rozwoju technologii na uczelniach i</w:t>
      </w:r>
      <w:r w:rsidR="00FB1FCA">
        <w:rPr>
          <w:sz w:val="21"/>
          <w:szCs w:val="21"/>
        </w:rPr>
        <w:t> </w:t>
      </w:r>
      <w:r w:rsidRPr="00C429B0">
        <w:rPr>
          <w:sz w:val="21"/>
          <w:szCs w:val="21"/>
        </w:rPr>
        <w:t xml:space="preserve">w gospodarce, </w:t>
      </w:r>
      <w:r>
        <w:rPr>
          <w:sz w:val="21"/>
          <w:szCs w:val="21"/>
        </w:rPr>
        <w:t xml:space="preserve">a także </w:t>
      </w:r>
      <w:r w:rsidRPr="00C429B0">
        <w:rPr>
          <w:sz w:val="21"/>
          <w:szCs w:val="21"/>
        </w:rPr>
        <w:t xml:space="preserve">będziemy stymulować procesy wymiany wiedzy i kadr między biznesem a nauką. Poprawimy </w:t>
      </w:r>
      <w:r>
        <w:rPr>
          <w:sz w:val="21"/>
          <w:szCs w:val="21"/>
        </w:rPr>
        <w:t xml:space="preserve">ponadto </w:t>
      </w:r>
      <w:r w:rsidRPr="00C429B0">
        <w:rPr>
          <w:sz w:val="21"/>
          <w:szCs w:val="21"/>
        </w:rPr>
        <w:t xml:space="preserve">jakość pracy w akademii i rozwiniemy infrastrukturę dla polskiej nauki. </w:t>
      </w:r>
    </w:p>
    <w:p w14:paraId="5CFB412B" w14:textId="5405CC4E" w:rsidR="00355971" w:rsidRDefault="00355971" w:rsidP="00355971">
      <w:pPr>
        <w:rPr>
          <w:sz w:val="21"/>
          <w:szCs w:val="21"/>
        </w:rPr>
        <w:sectPr w:rsidR="00355971" w:rsidSect="00355971">
          <w:footerReference w:type="default" r:id="rId8"/>
          <w:pgSz w:w="11906" w:h="16838"/>
          <w:pgMar w:top="1417" w:right="1417" w:bottom="1417" w:left="1417" w:header="709" w:footer="709" w:gutter="0"/>
          <w:cols w:space="708"/>
          <w:docGrid w:linePitch="360"/>
        </w:sectPr>
      </w:pPr>
      <w:r w:rsidRPr="00C429B0">
        <w:rPr>
          <w:sz w:val="21"/>
          <w:szCs w:val="21"/>
        </w:rPr>
        <w:t xml:space="preserve">Polska cyfryzacja ma wiele obszarów, z których możemy być dumni, ale nie jesteśmy jeszcze liderem Europy ani tym bardziej świata. </w:t>
      </w:r>
      <w:proofErr w:type="spellStart"/>
      <w:r w:rsidRPr="00C429B0">
        <w:rPr>
          <w:sz w:val="21"/>
          <w:szCs w:val="21"/>
        </w:rPr>
        <w:t>Uspójnienie</w:t>
      </w:r>
      <w:proofErr w:type="spellEnd"/>
      <w:r w:rsidRPr="00C429B0">
        <w:rPr>
          <w:sz w:val="21"/>
          <w:szCs w:val="21"/>
        </w:rPr>
        <w:t xml:space="preserve"> wizji, realizacja przewidzianych w niej działań i znaczne zwiększenie przeznaczanych na cyfryzację środków pozwoli zmienić ten stan rzeczy. Za dziesięć lat Polska będzie prawdziwym cyfrowym liderem</w:t>
      </w:r>
      <w:r w:rsidR="00DB7869">
        <w:rPr>
          <w:sz w:val="21"/>
          <w:szCs w:val="21"/>
        </w:rPr>
        <w:t>.</w:t>
      </w:r>
    </w:p>
    <w:p w14:paraId="50B343F0" w14:textId="77777777" w:rsidR="00355971" w:rsidRDefault="00355971" w:rsidP="00DB7869">
      <w:pPr>
        <w:sectPr w:rsidR="00355971" w:rsidSect="00355971">
          <w:type w:val="continuous"/>
          <w:pgSz w:w="11906" w:h="16838"/>
          <w:pgMar w:top="1417" w:right="1417" w:bottom="1417" w:left="1417" w:header="709" w:footer="709" w:gutter="0"/>
          <w:cols w:num="2" w:space="708"/>
          <w:docGrid w:linePitch="360"/>
        </w:sectPr>
      </w:pPr>
    </w:p>
    <w:p w14:paraId="08423E95" w14:textId="77777777" w:rsidR="00355971" w:rsidRPr="00AC76F3" w:rsidRDefault="00355971" w:rsidP="00355971"/>
    <w:p w14:paraId="7BB77312" w14:textId="0919BD7F" w:rsidR="00BF3C06" w:rsidRDefault="00BF3C06" w:rsidP="006746F6">
      <w:pPr>
        <w:pStyle w:val="Nagwek1"/>
        <w:numPr>
          <w:ilvl w:val="0"/>
          <w:numId w:val="1"/>
        </w:numPr>
        <w:rPr>
          <w:rFonts w:asciiTheme="majorHAnsi" w:hAnsiTheme="majorHAnsi"/>
          <w:spacing w:val="-10"/>
          <w:kern w:val="28"/>
          <w:szCs w:val="56"/>
        </w:rPr>
      </w:pPr>
      <w:bookmarkStart w:id="3" w:name="_Toc221026253"/>
      <w:r>
        <w:rPr>
          <w:rFonts w:asciiTheme="majorHAnsi" w:hAnsiTheme="majorHAnsi"/>
          <w:spacing w:val="-10"/>
          <w:kern w:val="28"/>
          <w:szCs w:val="56"/>
        </w:rPr>
        <w:t>Diagnoza</w:t>
      </w:r>
      <w:bookmarkEnd w:id="3"/>
    </w:p>
    <w:p w14:paraId="059B6C91" w14:textId="77777777" w:rsidR="00482A1E" w:rsidRDefault="00482A1E" w:rsidP="009A6929">
      <w:pPr>
        <w:pStyle w:val="Podtytu"/>
      </w:pPr>
    </w:p>
    <w:p w14:paraId="3BD223C5" w14:textId="41070F29" w:rsidR="00A82C62" w:rsidRPr="00DB7869" w:rsidRDefault="00A82C62" w:rsidP="00FD7C59">
      <w:pPr>
        <w:pStyle w:val="Podtytu"/>
        <w:rPr>
          <w:b/>
          <w:bCs/>
        </w:rPr>
      </w:pPr>
      <w:r w:rsidRPr="00DB7869">
        <w:rPr>
          <w:b/>
          <w:bCs/>
        </w:rPr>
        <w:t>Cyfrowe państwo</w:t>
      </w:r>
    </w:p>
    <w:p w14:paraId="1CA2288F" w14:textId="014382F2" w:rsidR="00FD7C59" w:rsidRDefault="00A82C62" w:rsidP="00DB7869">
      <w:pPr>
        <w:pStyle w:val="Podtytu"/>
      </w:pPr>
      <w:r w:rsidRPr="00DB7869">
        <w:rPr>
          <w:sz w:val="28"/>
          <w:szCs w:val="20"/>
        </w:rPr>
        <w:t xml:space="preserve">DESI (ang. </w:t>
      </w:r>
      <w:r w:rsidR="006610B5" w:rsidRPr="00DB7869">
        <w:rPr>
          <w:sz w:val="28"/>
          <w:szCs w:val="20"/>
        </w:rPr>
        <w:t xml:space="preserve">Digital </w:t>
      </w:r>
      <w:proofErr w:type="spellStart"/>
      <w:r w:rsidR="006610B5" w:rsidRPr="00DB7869">
        <w:rPr>
          <w:sz w:val="28"/>
          <w:szCs w:val="20"/>
        </w:rPr>
        <w:t>Economy</w:t>
      </w:r>
      <w:proofErr w:type="spellEnd"/>
      <w:r w:rsidR="006610B5" w:rsidRPr="00DB7869">
        <w:rPr>
          <w:sz w:val="28"/>
          <w:szCs w:val="20"/>
        </w:rPr>
        <w:t xml:space="preserve"> and </w:t>
      </w:r>
      <w:proofErr w:type="spellStart"/>
      <w:r w:rsidR="006610B5" w:rsidRPr="00DB7869">
        <w:rPr>
          <w:sz w:val="28"/>
          <w:szCs w:val="20"/>
        </w:rPr>
        <w:t>Society</w:t>
      </w:r>
      <w:proofErr w:type="spellEnd"/>
      <w:r w:rsidR="006610B5" w:rsidRPr="00DB7869">
        <w:rPr>
          <w:sz w:val="28"/>
          <w:szCs w:val="20"/>
        </w:rPr>
        <w:t xml:space="preserve"> Index,</w:t>
      </w:r>
      <w:r w:rsidRPr="00DB7869">
        <w:rPr>
          <w:sz w:val="28"/>
          <w:szCs w:val="20"/>
        </w:rPr>
        <w:t xml:space="preserve"> </w:t>
      </w:r>
      <w:r w:rsidR="00FD7C59" w:rsidRPr="00DB7869">
        <w:rPr>
          <w:i/>
          <w:sz w:val="28"/>
          <w:szCs w:val="20"/>
        </w:rPr>
        <w:t>Indeks gospodarki cyfrowej i społeczeństwa cyfrowego</w:t>
      </w:r>
      <w:r w:rsidR="00FD7C59" w:rsidRPr="00DB7869">
        <w:rPr>
          <w:sz w:val="28"/>
          <w:szCs w:val="20"/>
        </w:rPr>
        <w:t>)</w:t>
      </w:r>
    </w:p>
    <w:p w14:paraId="13FAA47C" w14:textId="1A724D94" w:rsidR="00FD7C59" w:rsidRDefault="00FD7C59" w:rsidP="00FD7C59">
      <w:pPr>
        <w:rPr>
          <w:rFonts w:cs="Calibri"/>
        </w:rPr>
      </w:pPr>
      <w:r w:rsidRPr="00B54F3E">
        <w:rPr>
          <w:rFonts w:cs="Calibri"/>
        </w:rPr>
        <w:t>Wyniki indeksu DESI</w:t>
      </w:r>
      <w:r>
        <w:rPr>
          <w:rFonts w:cs="Calibri"/>
        </w:rPr>
        <w:t xml:space="preserve"> </w:t>
      </w:r>
      <w:r w:rsidRPr="00B54F3E">
        <w:rPr>
          <w:rFonts w:cs="Calibri"/>
        </w:rPr>
        <w:t xml:space="preserve">z lat 2017-2022 wskazują, że każdego roku Polska zajmowała 24. miejsce wśród 27 państw członkowskich UE. Luka cyfrowa jest widoczna we wszystkich badanych obszarach, takich jak kompetencje cyfrowe, telekomunikacja, transformacja cyfrowa przedsiębiorstw i cyfrowe usługi publiczne. Jednak postęp w dziedzinie cyfryzacji staje się coraz bardziej widoczny. </w:t>
      </w:r>
      <w:r w:rsidRPr="350CBC2B">
        <w:rPr>
          <w:rFonts w:cs="Calibri"/>
          <w:b/>
          <w:bCs/>
        </w:rPr>
        <w:t xml:space="preserve">Na przestrzeni 5 lat Polska poprawiła swój wynik z </w:t>
      </w:r>
      <w:r w:rsidR="615D288A" w:rsidRPr="350CBC2B">
        <w:rPr>
          <w:rFonts w:cs="Calibri"/>
          <w:b/>
          <w:bCs/>
        </w:rPr>
        <w:t>25</w:t>
      </w:r>
      <w:r w:rsidRPr="350CBC2B">
        <w:rPr>
          <w:rFonts w:cs="Calibri"/>
          <w:b/>
          <w:bCs/>
        </w:rPr>
        <w:t xml:space="preserve"> pkt w 2017 r. do </w:t>
      </w:r>
      <w:r w:rsidR="5922FC0B" w:rsidRPr="350CBC2B">
        <w:rPr>
          <w:rFonts w:cs="Calibri"/>
          <w:b/>
          <w:bCs/>
        </w:rPr>
        <w:t>41</w:t>
      </w:r>
      <w:r w:rsidRPr="350CBC2B">
        <w:rPr>
          <w:rFonts w:cs="Calibri"/>
          <w:b/>
          <w:bCs/>
        </w:rPr>
        <w:t xml:space="preserve"> pkt w 2022 r</w:t>
      </w:r>
      <w:r w:rsidRPr="350CBC2B">
        <w:rPr>
          <w:rFonts w:cs="Calibri"/>
        </w:rPr>
        <w:t>.</w:t>
      </w:r>
      <w:r w:rsidRPr="350CBC2B">
        <w:rPr>
          <w:rFonts w:cs="Calibri"/>
          <w:b/>
          <w:bCs/>
        </w:rPr>
        <w:t xml:space="preserve">, tym samym będąc w czołówce państw najintensywniej nadrabiających dystans do liderów. </w:t>
      </w:r>
      <w:r w:rsidRPr="350CBC2B">
        <w:rPr>
          <w:rFonts w:cs="Calibri"/>
        </w:rPr>
        <w:t>Zgodnie z analizą Polskiego Instytutu Ekonomicznego</w:t>
      </w:r>
      <w:r w:rsidRPr="350CBC2B">
        <w:rPr>
          <w:rStyle w:val="Odwoanieprzypisudolnego"/>
          <w:rFonts w:cs="Calibri"/>
        </w:rPr>
        <w:footnoteReference w:id="16"/>
      </w:r>
      <w:r w:rsidRPr="350CBC2B">
        <w:rPr>
          <w:rFonts w:cs="Calibri"/>
        </w:rPr>
        <w:t xml:space="preserve"> punktacja Polski w indeksie DESI w tym okresie wzrosła z 52,1% do 58,3% punktacji lidera. Jednocześnie niepokoi fakt, że dystans dzielący Polskę od średniej unijnej sukcesywnie rośnie. </w:t>
      </w:r>
    </w:p>
    <w:p w14:paraId="1184D4CF" w14:textId="33A3AA33" w:rsidR="00FD7C59" w:rsidRDefault="00FD7C59" w:rsidP="00FD7C59">
      <w:pPr>
        <w:rPr>
          <w:rFonts w:cs="Calibri"/>
        </w:rPr>
      </w:pPr>
    </w:p>
    <w:p w14:paraId="790C3F95" w14:textId="3B4E29FD" w:rsidR="00B20AD7" w:rsidRPr="001457E6" w:rsidRDefault="00B20AD7" w:rsidP="00FD7C59">
      <w:pPr>
        <w:rPr>
          <w:rFonts w:cs="Calibri"/>
        </w:rPr>
      </w:pPr>
      <w:r>
        <w:rPr>
          <w:noProof/>
        </w:rPr>
        <w:drawing>
          <wp:inline distT="0" distB="0" distL="0" distR="0" wp14:anchorId="40ADB3C4" wp14:editId="62D62C69">
            <wp:extent cx="5486400" cy="3200400"/>
            <wp:effectExtent l="0" t="0" r="0" b="0"/>
            <wp:docPr id="21" name="Wykres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FE4BFAC" w14:textId="688E5016" w:rsidR="00FD7C59" w:rsidRPr="00B54F3E" w:rsidRDefault="00FD7C59" w:rsidP="00FD7C59">
      <w:pPr>
        <w:pStyle w:val="Legenda"/>
        <w:jc w:val="both"/>
        <w:rPr>
          <w:rFonts w:cs="Calibri"/>
        </w:rPr>
      </w:pPr>
      <w:r w:rsidRPr="00B54F3E">
        <w:rPr>
          <w:rFonts w:cs="Calibri"/>
        </w:rPr>
        <w:t xml:space="preserve">Wykres </w:t>
      </w:r>
      <w:r w:rsidRPr="00B54F3E">
        <w:rPr>
          <w:rFonts w:cs="Calibri"/>
        </w:rPr>
        <w:fldChar w:fldCharType="begin"/>
      </w:r>
      <w:r w:rsidRPr="00B54F3E">
        <w:rPr>
          <w:rFonts w:cs="Calibri"/>
        </w:rPr>
        <w:instrText xml:space="preserve"> SEQ Wykres \* ARABIC </w:instrText>
      </w:r>
      <w:r w:rsidRPr="00B54F3E">
        <w:rPr>
          <w:rFonts w:cs="Calibri"/>
        </w:rPr>
        <w:fldChar w:fldCharType="separate"/>
      </w:r>
      <w:r>
        <w:rPr>
          <w:rFonts w:cs="Calibri"/>
          <w:noProof/>
        </w:rPr>
        <w:t>1</w:t>
      </w:r>
      <w:r w:rsidRPr="00B54F3E">
        <w:rPr>
          <w:rFonts w:cs="Calibri"/>
        </w:rPr>
        <w:fldChar w:fldCharType="end"/>
      </w:r>
      <w:r w:rsidR="008A1448">
        <w:rPr>
          <w:rFonts w:cs="Calibri"/>
        </w:rPr>
        <w:t>.</w:t>
      </w:r>
      <w:r w:rsidRPr="00B54F3E">
        <w:rPr>
          <w:rFonts w:cs="Calibri"/>
        </w:rPr>
        <w:t xml:space="preserve"> </w:t>
      </w:r>
      <w:r w:rsidRPr="00B54F3E">
        <w:rPr>
          <w:rFonts w:cs="Calibri"/>
          <w:i w:val="0"/>
        </w:rPr>
        <w:t>DESI 2017-2022,</w:t>
      </w:r>
      <w:r w:rsidRPr="00B54F3E">
        <w:rPr>
          <w:rFonts w:cs="Calibri"/>
        </w:rPr>
        <w:t xml:space="preserve"> źródło: opracowanie własne na podstawie raportów DESI 2017-2022</w:t>
      </w:r>
    </w:p>
    <w:p w14:paraId="759A0558" w14:textId="474EDEC9" w:rsidR="00FD7C59" w:rsidRPr="00B54F3E" w:rsidRDefault="00FD7C59" w:rsidP="00FD7C59">
      <w:pPr>
        <w:rPr>
          <w:rFonts w:cs="Calibri"/>
        </w:rPr>
      </w:pPr>
      <w:r w:rsidRPr="00B54F3E">
        <w:rPr>
          <w:rFonts w:cs="Calibri"/>
        </w:rPr>
        <w:lastRenderedPageBreak/>
        <w:t>Od 2023 r., zgodnie z założeniami unijnego programu polityki „Droga ku cyfrowej dekadzie” do 2030 r., DESI jest włączany do sprawozdania na temat stanu realizacji programu</w:t>
      </w:r>
      <w:r w:rsidRPr="00B54F3E">
        <w:rPr>
          <w:rStyle w:val="Odwoanieprzypisudolnego"/>
          <w:rFonts w:cs="Calibri"/>
        </w:rPr>
        <w:footnoteReference w:id="17"/>
      </w:r>
      <w:r w:rsidRPr="00B54F3E">
        <w:rPr>
          <w:rFonts w:cs="Calibri"/>
        </w:rPr>
        <w:t>. Komisja Europejska zrezygnowała z tworzenia rankingu państw członkowskich, udostępniając jednocześnie narzędzie</w:t>
      </w:r>
      <w:r w:rsidRPr="00B54F3E">
        <w:rPr>
          <w:rStyle w:val="Odwoanieprzypisudolnego"/>
          <w:rFonts w:cs="Calibri"/>
        </w:rPr>
        <w:footnoteReference w:id="18"/>
      </w:r>
      <w:r w:rsidRPr="00B54F3E">
        <w:rPr>
          <w:rFonts w:cs="Calibri"/>
        </w:rPr>
        <w:t xml:space="preserve"> do porównywania wyników państw względem siebie i</w:t>
      </w:r>
      <w:r w:rsidR="00FB1FCA">
        <w:rPr>
          <w:rFonts w:cs="Calibri"/>
        </w:rPr>
        <w:t> </w:t>
      </w:r>
      <w:r w:rsidRPr="00B54F3E">
        <w:rPr>
          <w:rFonts w:cs="Calibri"/>
        </w:rPr>
        <w:t xml:space="preserve">średniej UE w poszczególnych wskaźnikach. W 2024 r. Polska osiągnęła wyższe wyniki niż średnia UE w </w:t>
      </w:r>
      <w:r w:rsidR="00E82261">
        <w:rPr>
          <w:rFonts w:cs="Calibri"/>
        </w:rPr>
        <w:t>8</w:t>
      </w:r>
      <w:r w:rsidRPr="00B54F3E">
        <w:rPr>
          <w:rFonts w:cs="Calibri"/>
        </w:rPr>
        <w:t xml:space="preserve"> na 3</w:t>
      </w:r>
      <w:r w:rsidR="00E82261">
        <w:rPr>
          <w:rFonts w:cs="Calibri"/>
        </w:rPr>
        <w:t>1</w:t>
      </w:r>
      <w:r w:rsidRPr="00B54F3E">
        <w:rPr>
          <w:rFonts w:cs="Calibri"/>
        </w:rPr>
        <w:t xml:space="preserve"> wskaźników: </w:t>
      </w:r>
      <w:r w:rsidR="002E3E3E">
        <w:rPr>
          <w:rFonts w:cs="Calibri"/>
        </w:rPr>
        <w:t xml:space="preserve">przedsiębiorstwa </w:t>
      </w:r>
      <w:r w:rsidR="006A0018">
        <w:rPr>
          <w:rFonts w:cs="Calibri"/>
        </w:rPr>
        <w:t>oferujące</w:t>
      </w:r>
      <w:r w:rsidR="002E3E3E">
        <w:rPr>
          <w:rFonts w:cs="Calibri"/>
        </w:rPr>
        <w:t xml:space="preserve"> szkoleni</w:t>
      </w:r>
      <w:r w:rsidR="006A0018">
        <w:rPr>
          <w:rFonts w:cs="Calibri"/>
        </w:rPr>
        <w:t>a</w:t>
      </w:r>
      <w:r w:rsidR="00A53574">
        <w:rPr>
          <w:rFonts w:cs="Calibri"/>
        </w:rPr>
        <w:t xml:space="preserve"> w zakresie</w:t>
      </w:r>
      <w:r w:rsidR="002E3E3E">
        <w:rPr>
          <w:rFonts w:cs="Calibri"/>
        </w:rPr>
        <w:t xml:space="preserve"> ICT,</w:t>
      </w:r>
      <w:r w:rsidRPr="00B54F3E">
        <w:rPr>
          <w:rFonts w:cs="Calibri"/>
        </w:rPr>
        <w:t xml:space="preserve"> łączność szerokopasmowa, </w:t>
      </w:r>
      <w:r w:rsidR="00273320">
        <w:rPr>
          <w:rFonts w:cs="Calibri"/>
        </w:rPr>
        <w:t>wykorzystywanie stałych łączy szerokopasmowych</w:t>
      </w:r>
      <w:r w:rsidRPr="00B54F3E">
        <w:rPr>
          <w:rFonts w:cs="Calibri"/>
        </w:rPr>
        <w:t xml:space="preserve"> </w:t>
      </w:r>
      <w:r w:rsidR="00111636">
        <w:rPr>
          <w:rFonts w:cs="Calibri"/>
        </w:rPr>
        <w:t>o prędkości co najmniej 100Mb/s,</w:t>
      </w:r>
      <w:r w:rsidRPr="00B54F3E">
        <w:rPr>
          <w:rFonts w:cs="Calibri"/>
        </w:rPr>
        <w:t xml:space="preserve"> zasięg stałych sieci o bardzo dużej przepływności, zasięg technologii „światłowód do lokalu” (FTTP, ang. </w:t>
      </w:r>
      <w:proofErr w:type="spellStart"/>
      <w:r w:rsidRPr="00B54F3E">
        <w:rPr>
          <w:rFonts w:cs="Calibri"/>
        </w:rPr>
        <w:t>Fibre</w:t>
      </w:r>
      <w:proofErr w:type="spellEnd"/>
      <w:r w:rsidRPr="00B54F3E">
        <w:rPr>
          <w:rFonts w:cs="Calibri"/>
        </w:rPr>
        <w:t xml:space="preserve"> to the </w:t>
      </w:r>
      <w:proofErr w:type="spellStart"/>
      <w:r w:rsidRPr="00B54F3E">
        <w:rPr>
          <w:rFonts w:cs="Calibri"/>
        </w:rPr>
        <w:t>premises</w:t>
      </w:r>
      <w:proofErr w:type="spellEnd"/>
      <w:r w:rsidRPr="00B54F3E">
        <w:rPr>
          <w:rFonts w:cs="Calibri"/>
        </w:rPr>
        <w:t xml:space="preserve">), </w:t>
      </w:r>
      <w:r w:rsidR="00AA675F">
        <w:rPr>
          <w:rFonts w:cs="Calibri"/>
        </w:rPr>
        <w:t>przedsiębiorstwa korzystające z</w:t>
      </w:r>
      <w:r w:rsidR="00FB1FCA">
        <w:rPr>
          <w:rFonts w:cs="Calibri"/>
        </w:rPr>
        <w:t> </w:t>
      </w:r>
      <w:r w:rsidRPr="00B54F3E">
        <w:rPr>
          <w:rFonts w:cs="Calibri"/>
        </w:rPr>
        <w:t>chmur</w:t>
      </w:r>
      <w:r w:rsidR="00AA675F">
        <w:rPr>
          <w:rFonts w:cs="Calibri"/>
        </w:rPr>
        <w:t>y</w:t>
      </w:r>
      <w:r w:rsidRPr="00B54F3E">
        <w:rPr>
          <w:rFonts w:cs="Calibri"/>
        </w:rPr>
        <w:t xml:space="preserve">, </w:t>
      </w:r>
      <w:r w:rsidR="00FF760A">
        <w:rPr>
          <w:rFonts w:cs="Calibri"/>
        </w:rPr>
        <w:t>przejrzystość przy świadczeniu usług, projektowaniu i danych osobowych</w:t>
      </w:r>
      <w:r w:rsidRPr="00B54F3E">
        <w:rPr>
          <w:rFonts w:cs="Calibri"/>
        </w:rPr>
        <w:t xml:space="preserve"> oraz dostęp do e-dokumentacji medycznej. </w:t>
      </w:r>
    </w:p>
    <w:p w14:paraId="1B8F9B2B" w14:textId="2E16EC60" w:rsidR="00FD7C59" w:rsidRPr="00B54F3E" w:rsidRDefault="00FD7C59" w:rsidP="00FD7C59">
      <w:pPr>
        <w:rPr>
          <w:rFonts w:cs="Calibri"/>
        </w:rPr>
      </w:pPr>
      <w:r w:rsidRPr="00B54F3E">
        <w:rPr>
          <w:rFonts w:cs="Calibri"/>
        </w:rPr>
        <w:t>W ostatnim sprawozdaniu z realizacji programu polityki „Droga ku cyfrowej dekadzie” do 2030 r.</w:t>
      </w:r>
      <w:r w:rsidRPr="00B54F3E">
        <w:rPr>
          <w:rStyle w:val="Odwoanieprzypisudolnego"/>
          <w:rFonts w:cs="Calibri"/>
        </w:rPr>
        <w:footnoteReference w:id="19"/>
      </w:r>
      <w:r w:rsidRPr="00B54F3E">
        <w:rPr>
          <w:rFonts w:cs="Calibri"/>
        </w:rPr>
        <w:t xml:space="preserve"> odnotowano znaczne postępy w obszarze łączności gigabitowej. W przypadku wskaźnika zasięgu sieci o bardzo wysokiej przepustowości </w:t>
      </w:r>
      <w:r w:rsidRPr="350CBC2B">
        <w:rPr>
          <w:rFonts w:cs="Calibri"/>
          <w:b/>
          <w:bCs/>
        </w:rPr>
        <w:t>Polska z wynikiem 8</w:t>
      </w:r>
      <w:r w:rsidR="00D053B1" w:rsidRPr="350CBC2B">
        <w:rPr>
          <w:rFonts w:cs="Calibri"/>
          <w:b/>
          <w:bCs/>
        </w:rPr>
        <w:t>3</w:t>
      </w:r>
      <w:r w:rsidRPr="350CBC2B">
        <w:rPr>
          <w:rFonts w:cs="Calibri"/>
          <w:b/>
          <w:bCs/>
        </w:rPr>
        <w:t>,</w:t>
      </w:r>
      <w:r w:rsidR="004327C5" w:rsidRPr="350CBC2B">
        <w:rPr>
          <w:rFonts w:cs="Calibri"/>
          <w:b/>
          <w:bCs/>
        </w:rPr>
        <w:t>8</w:t>
      </w:r>
      <w:r w:rsidRPr="350CBC2B">
        <w:rPr>
          <w:rFonts w:cs="Calibri"/>
          <w:b/>
          <w:bCs/>
        </w:rPr>
        <w:t>% objętych gospodarstw domowych przekracza średnią UE (wynoszącą 8</w:t>
      </w:r>
      <w:r w:rsidR="004327C5" w:rsidRPr="350CBC2B">
        <w:rPr>
          <w:rFonts w:cs="Calibri"/>
          <w:b/>
          <w:bCs/>
        </w:rPr>
        <w:t>2</w:t>
      </w:r>
      <w:r w:rsidRPr="350CBC2B">
        <w:rPr>
          <w:rFonts w:cs="Calibri"/>
          <w:b/>
          <w:bCs/>
        </w:rPr>
        <w:t>,</w:t>
      </w:r>
      <w:r w:rsidR="004327C5" w:rsidRPr="350CBC2B">
        <w:rPr>
          <w:rFonts w:cs="Calibri"/>
          <w:b/>
          <w:bCs/>
        </w:rPr>
        <w:t>5</w:t>
      </w:r>
      <w:r w:rsidRPr="350CBC2B">
        <w:rPr>
          <w:rFonts w:cs="Calibri"/>
          <w:b/>
          <w:bCs/>
        </w:rPr>
        <w:t>%)</w:t>
      </w:r>
      <w:r w:rsidRPr="00B54F3E">
        <w:rPr>
          <w:rFonts w:cs="Calibri"/>
        </w:rPr>
        <w:t xml:space="preserve"> i jest na dobrej drodze do osiągnięcia 100% zasięgu do 2030 r. </w:t>
      </w:r>
      <w:r w:rsidR="002573F5">
        <w:rPr>
          <w:rFonts w:cs="Calibri"/>
        </w:rPr>
        <w:t>W</w:t>
      </w:r>
      <w:r w:rsidRPr="00B54F3E">
        <w:rPr>
          <w:rFonts w:cs="Calibri"/>
        </w:rPr>
        <w:t xml:space="preserve">skaźniki KPI dotyczące cyfryzacji przedsiębiorstw są poniżej </w:t>
      </w:r>
      <w:r w:rsidR="0044319B" w:rsidRPr="0044319B">
        <w:rPr>
          <w:rFonts w:cs="Calibri"/>
        </w:rPr>
        <w:t>średniej</w:t>
      </w:r>
      <w:r w:rsidRPr="00B54F3E">
        <w:rPr>
          <w:rFonts w:cs="Calibri"/>
        </w:rPr>
        <w:t xml:space="preserve"> unijnej,</w:t>
      </w:r>
      <w:r w:rsidR="00B20C43" w:rsidRPr="350CBC2B">
        <w:rPr>
          <w:rFonts w:cs="Calibri"/>
          <w:b/>
          <w:bCs/>
        </w:rPr>
        <w:t xml:space="preserve"> </w:t>
      </w:r>
      <w:r w:rsidR="006E70FC" w:rsidRPr="350CBC2B">
        <w:rPr>
          <w:rFonts w:cs="Calibri"/>
          <w:b/>
          <w:bCs/>
        </w:rPr>
        <w:t>wartość wskaźnika</w:t>
      </w:r>
      <w:r w:rsidR="00097F22" w:rsidRPr="350CBC2B">
        <w:rPr>
          <w:rFonts w:cs="Calibri"/>
          <w:b/>
          <w:bCs/>
        </w:rPr>
        <w:t xml:space="preserve"> wykorzystania</w:t>
      </w:r>
      <w:r w:rsidR="003D7E9E" w:rsidRPr="350CBC2B">
        <w:rPr>
          <w:rFonts w:cs="Calibri"/>
          <w:b/>
          <w:bCs/>
        </w:rPr>
        <w:t xml:space="preserve"> sztucznej inteligencji</w:t>
      </w:r>
      <w:r w:rsidR="00EE4C88" w:rsidRPr="350CBC2B">
        <w:rPr>
          <w:rFonts w:cs="Calibri"/>
          <w:b/>
          <w:bCs/>
        </w:rPr>
        <w:t xml:space="preserve"> </w:t>
      </w:r>
      <w:r w:rsidR="00097F22" w:rsidRPr="350CBC2B">
        <w:rPr>
          <w:rFonts w:cs="Calibri"/>
          <w:b/>
          <w:bCs/>
        </w:rPr>
        <w:t xml:space="preserve">w przedsiębiorstwach wzrosła </w:t>
      </w:r>
      <w:r w:rsidR="006443B3" w:rsidRPr="350CBC2B">
        <w:rPr>
          <w:rFonts w:cs="Calibri"/>
          <w:b/>
          <w:bCs/>
        </w:rPr>
        <w:t xml:space="preserve">z 3,7% do </w:t>
      </w:r>
      <w:r w:rsidRPr="350CBC2B">
        <w:rPr>
          <w:rFonts w:cs="Calibri"/>
          <w:b/>
          <w:bCs/>
        </w:rPr>
        <w:t>5,9</w:t>
      </w:r>
      <w:r w:rsidR="00422C74" w:rsidRPr="350CBC2B">
        <w:rPr>
          <w:rFonts w:cs="Calibri"/>
          <w:b/>
          <w:bCs/>
        </w:rPr>
        <w:t>%</w:t>
      </w:r>
      <w:r w:rsidR="00422C74" w:rsidRPr="350CBC2B">
        <w:rPr>
          <w:rFonts w:cs="Calibri"/>
        </w:rPr>
        <w:t>, osiągając tempo wzrostu zbliżone do średniej UE</w:t>
      </w:r>
      <w:r w:rsidRPr="350CBC2B">
        <w:rPr>
          <w:rFonts w:cs="Calibri"/>
        </w:rPr>
        <w:t xml:space="preserve">. Utrzymywanie się wyzwań w obszarze transformacji cyfrowej przedsiębiorstw </w:t>
      </w:r>
      <w:r w:rsidR="005628D2">
        <w:rPr>
          <w:rFonts w:cs="Calibri"/>
        </w:rPr>
        <w:t xml:space="preserve">jest </w:t>
      </w:r>
      <w:r w:rsidRPr="350CBC2B">
        <w:rPr>
          <w:rFonts w:cs="Calibri"/>
        </w:rPr>
        <w:t>spowodowane niedoborem specjalistów, wysokimi kosztami</w:t>
      </w:r>
      <w:r w:rsidR="00D06A95" w:rsidRPr="350CBC2B">
        <w:rPr>
          <w:rFonts w:cs="Calibri"/>
        </w:rPr>
        <w:t>,</w:t>
      </w:r>
      <w:r w:rsidRPr="350CBC2B">
        <w:rPr>
          <w:rFonts w:cs="Calibri"/>
        </w:rPr>
        <w:t xml:space="preserve"> brakiem odpowiedniego finansowania</w:t>
      </w:r>
      <w:r w:rsidR="00D06A95" w:rsidRPr="350CBC2B">
        <w:rPr>
          <w:rFonts w:cs="Calibri"/>
        </w:rPr>
        <w:t xml:space="preserve">, czy brakiem </w:t>
      </w:r>
      <w:r w:rsidR="00353F80" w:rsidRPr="350CBC2B">
        <w:rPr>
          <w:rFonts w:cs="Calibri"/>
        </w:rPr>
        <w:t xml:space="preserve">motywacji wśród przedsiębiorców do wdrażania rozwiązań cyfrowych </w:t>
      </w:r>
      <w:r w:rsidR="006F1662" w:rsidRPr="350CBC2B">
        <w:rPr>
          <w:rFonts w:cs="Calibri"/>
        </w:rPr>
        <w:t>w połączeniu z niską świadomością potencjalnych korzyści</w:t>
      </w:r>
      <w:r w:rsidRPr="350CBC2B">
        <w:rPr>
          <w:rFonts w:cs="Calibri"/>
        </w:rPr>
        <w:t xml:space="preserve">. </w:t>
      </w:r>
      <w:r w:rsidRPr="350CBC2B">
        <w:rPr>
          <w:rFonts w:cs="Calibri"/>
          <w:color w:val="000000" w:themeColor="text1"/>
        </w:rPr>
        <w:t xml:space="preserve">Ponadto w sprawozdaniu zauważono, że </w:t>
      </w:r>
      <w:r w:rsidR="0013270D" w:rsidRPr="350CBC2B">
        <w:rPr>
          <w:rFonts w:cs="Calibri"/>
          <w:b/>
          <w:bCs/>
          <w:color w:val="000000" w:themeColor="text1"/>
        </w:rPr>
        <w:t xml:space="preserve">Polska czyni postępy w takich obszarach jak obliczenia kwantowe </w:t>
      </w:r>
      <w:r w:rsidR="008F0134" w:rsidRPr="350CBC2B">
        <w:rPr>
          <w:rFonts w:cs="Calibri"/>
          <w:b/>
          <w:bCs/>
          <w:color w:val="000000" w:themeColor="text1"/>
        </w:rPr>
        <w:t>–</w:t>
      </w:r>
      <w:r w:rsidR="0013270D" w:rsidRPr="350CBC2B">
        <w:rPr>
          <w:rFonts w:cs="Calibri"/>
          <w:b/>
          <w:bCs/>
          <w:color w:val="000000" w:themeColor="text1"/>
        </w:rPr>
        <w:t xml:space="preserve"> </w:t>
      </w:r>
      <w:r w:rsidR="008F0134" w:rsidRPr="350CBC2B">
        <w:rPr>
          <w:rFonts w:cs="Calibri"/>
          <w:b/>
          <w:bCs/>
          <w:color w:val="000000" w:themeColor="text1"/>
        </w:rPr>
        <w:t>instalacja pierwszego komputera kwantowego</w:t>
      </w:r>
      <w:r w:rsidR="00D77269" w:rsidRPr="350CBC2B">
        <w:rPr>
          <w:rFonts w:cs="Calibri"/>
          <w:b/>
          <w:bCs/>
          <w:color w:val="000000" w:themeColor="text1"/>
        </w:rPr>
        <w:t xml:space="preserve"> – i sztuczna inteligencja</w:t>
      </w:r>
      <w:r w:rsidR="00D250EC" w:rsidRPr="350CBC2B">
        <w:rPr>
          <w:rFonts w:cs="Calibri"/>
          <w:b/>
          <w:bCs/>
          <w:color w:val="000000" w:themeColor="text1"/>
        </w:rPr>
        <w:t xml:space="preserve">, gdzie w 2025 r. został udostępniony pierwszy polski </w:t>
      </w:r>
      <w:r w:rsidR="00C424B2" w:rsidRPr="350CBC2B">
        <w:rPr>
          <w:rFonts w:cs="Calibri"/>
          <w:b/>
          <w:bCs/>
          <w:color w:val="000000" w:themeColor="text1"/>
        </w:rPr>
        <w:t xml:space="preserve">duży model językowy </w:t>
      </w:r>
      <w:proofErr w:type="spellStart"/>
      <w:r w:rsidR="00C424B2" w:rsidRPr="350CBC2B">
        <w:rPr>
          <w:rFonts w:cs="Calibri"/>
          <w:b/>
          <w:bCs/>
          <w:color w:val="000000" w:themeColor="text1"/>
        </w:rPr>
        <w:t>PLLu</w:t>
      </w:r>
      <w:r w:rsidR="0070400C" w:rsidRPr="350CBC2B">
        <w:rPr>
          <w:rFonts w:cs="Calibri"/>
          <w:b/>
          <w:bCs/>
          <w:color w:val="000000" w:themeColor="text1"/>
        </w:rPr>
        <w:t>M</w:t>
      </w:r>
      <w:proofErr w:type="spellEnd"/>
      <w:r w:rsidR="0070400C" w:rsidRPr="350CBC2B">
        <w:rPr>
          <w:rFonts w:cs="Calibri"/>
          <w:b/>
          <w:bCs/>
          <w:color w:val="000000" w:themeColor="text1"/>
        </w:rPr>
        <w:t xml:space="preserve">, a kraj jest </w:t>
      </w:r>
      <w:r w:rsidR="00185F0F" w:rsidRPr="350CBC2B">
        <w:rPr>
          <w:rFonts w:cs="Calibri"/>
          <w:b/>
          <w:bCs/>
          <w:color w:val="000000" w:themeColor="text1"/>
        </w:rPr>
        <w:t>częścią konsorcjum, które zostało gospodarzem fabryki sztucznej inteligencji</w:t>
      </w:r>
      <w:r w:rsidR="007E1636">
        <w:rPr>
          <w:rStyle w:val="Odwoanieprzypisudolnego"/>
          <w:rFonts w:cs="Calibri"/>
          <w:b/>
          <w:bCs/>
          <w:color w:val="000000" w:themeColor="text1"/>
        </w:rPr>
        <w:footnoteReference w:id="20"/>
      </w:r>
      <w:r w:rsidR="00185F0F" w:rsidRPr="350CBC2B">
        <w:rPr>
          <w:rFonts w:cs="Calibri"/>
          <w:b/>
          <w:bCs/>
          <w:color w:val="000000" w:themeColor="text1"/>
        </w:rPr>
        <w:t xml:space="preserve">. </w:t>
      </w:r>
      <w:r w:rsidRPr="350CBC2B">
        <w:rPr>
          <w:rFonts w:cs="Calibri"/>
          <w:color w:val="000000" w:themeColor="text1"/>
        </w:rPr>
        <w:t xml:space="preserve">Komisja Europejska odnotowała również </w:t>
      </w:r>
      <w:r w:rsidR="004D6089" w:rsidRPr="350CBC2B">
        <w:rPr>
          <w:rFonts w:cs="Calibri"/>
          <w:color w:val="000000" w:themeColor="text1"/>
        </w:rPr>
        <w:t>priorytetowe</w:t>
      </w:r>
      <w:r w:rsidR="0024034B" w:rsidRPr="350CBC2B">
        <w:rPr>
          <w:rFonts w:cs="Calibri"/>
          <w:color w:val="000000" w:themeColor="text1"/>
        </w:rPr>
        <w:t xml:space="preserve"> znaczenie</w:t>
      </w:r>
      <w:r w:rsidR="004D6089" w:rsidRPr="350CBC2B">
        <w:rPr>
          <w:rFonts w:cs="Calibri"/>
          <w:color w:val="000000" w:themeColor="text1"/>
        </w:rPr>
        <w:t xml:space="preserve"> </w:t>
      </w:r>
      <w:proofErr w:type="spellStart"/>
      <w:r w:rsidR="004D6089" w:rsidRPr="350CBC2B">
        <w:rPr>
          <w:rFonts w:cs="Calibri"/>
          <w:color w:val="000000" w:themeColor="text1"/>
        </w:rPr>
        <w:t>cyberbezpieczeństwa</w:t>
      </w:r>
      <w:proofErr w:type="spellEnd"/>
      <w:r w:rsidR="004D6089" w:rsidRPr="350CBC2B">
        <w:rPr>
          <w:rFonts w:cs="Calibri"/>
          <w:color w:val="000000" w:themeColor="text1"/>
        </w:rPr>
        <w:t xml:space="preserve"> dla</w:t>
      </w:r>
      <w:r w:rsidR="00506DE2" w:rsidRPr="350CBC2B">
        <w:rPr>
          <w:rFonts w:cs="Calibri"/>
          <w:color w:val="000000" w:themeColor="text1"/>
        </w:rPr>
        <w:t xml:space="preserve"> polskiej administracji, która wdraża środki mające na celu</w:t>
      </w:r>
      <w:r w:rsidR="00D47D6A" w:rsidRPr="350CBC2B">
        <w:rPr>
          <w:rFonts w:cs="Calibri"/>
          <w:color w:val="000000" w:themeColor="text1"/>
        </w:rPr>
        <w:t xml:space="preserve"> zwiększenie bezpieczeństwa zarówno w</w:t>
      </w:r>
      <w:r w:rsidR="00CE5157" w:rsidRPr="350CBC2B">
        <w:rPr>
          <w:rFonts w:cs="Calibri"/>
          <w:color w:val="000000" w:themeColor="text1"/>
        </w:rPr>
        <w:t xml:space="preserve"> wymiarze</w:t>
      </w:r>
      <w:r w:rsidR="00D47D6A" w:rsidRPr="350CBC2B">
        <w:rPr>
          <w:rFonts w:cs="Calibri"/>
          <w:color w:val="000000" w:themeColor="text1"/>
        </w:rPr>
        <w:t xml:space="preserve"> technicznym, jak </w:t>
      </w:r>
      <w:r w:rsidR="00AD0FE4" w:rsidRPr="350CBC2B">
        <w:rPr>
          <w:rFonts w:cs="Calibri"/>
          <w:color w:val="000000" w:themeColor="text1"/>
        </w:rPr>
        <w:t>kompetencyjnym.</w:t>
      </w:r>
      <w:r w:rsidRPr="350CBC2B">
        <w:rPr>
          <w:rFonts w:cs="Calibri"/>
          <w:color w:val="000000" w:themeColor="text1"/>
        </w:rPr>
        <w:t xml:space="preserve"> </w:t>
      </w:r>
      <w:r w:rsidRPr="350CBC2B">
        <w:rPr>
          <w:rFonts w:cs="Calibri"/>
        </w:rPr>
        <w:t xml:space="preserve">Polska osiąga wciąż niezadowalające wyniki w zakresie umiejętności cyfrowych i wdrażania zaawansowanych technologii. Rezultat Polski </w:t>
      </w:r>
      <w:r w:rsidR="00F43A93" w:rsidRPr="007C79B8">
        <w:rPr>
          <w:rFonts w:cs="Calibri"/>
        </w:rPr>
        <w:t>w unijnym sprawozdaniu</w:t>
      </w:r>
      <w:r w:rsidR="00F43A93" w:rsidRPr="350CBC2B">
        <w:rPr>
          <w:rFonts w:cs="Calibri"/>
        </w:rPr>
        <w:t xml:space="preserve"> </w:t>
      </w:r>
      <w:r w:rsidRPr="350CBC2B">
        <w:rPr>
          <w:rFonts w:cs="Calibri"/>
        </w:rPr>
        <w:t xml:space="preserve">we wskaźniku </w:t>
      </w:r>
      <w:r w:rsidRPr="350CBC2B">
        <w:rPr>
          <w:rFonts w:cs="Calibri"/>
          <w:i/>
          <w:iCs/>
        </w:rPr>
        <w:t>co najmniej podstawowe umiejętności cyfrowe</w:t>
      </w:r>
      <w:r w:rsidRPr="350CBC2B">
        <w:rPr>
          <w:rFonts w:cs="Calibri"/>
        </w:rPr>
        <w:t xml:space="preserve"> wynosi 44</w:t>
      </w:r>
      <w:r w:rsidR="00654897">
        <w:rPr>
          <w:rFonts w:cs="Calibri"/>
        </w:rPr>
        <w:t>,3</w:t>
      </w:r>
      <w:r w:rsidRPr="350CBC2B">
        <w:rPr>
          <w:rFonts w:cs="Calibri"/>
        </w:rPr>
        <w:t>%, co jest poniżej średniej UE, równej 55,6%. Polska osiąga wartość poniżej średniej UE także we wskaźnikach takich jak p</w:t>
      </w:r>
      <w:r w:rsidRPr="350CBC2B">
        <w:rPr>
          <w:rFonts w:cs="Calibri"/>
          <w:i/>
          <w:iCs/>
        </w:rPr>
        <w:t>onadpodstawowe umiejętności cyfrowe</w:t>
      </w:r>
      <w:r w:rsidRPr="350CBC2B">
        <w:rPr>
          <w:rFonts w:cs="Calibri"/>
        </w:rPr>
        <w:t xml:space="preserve"> (PL 20%, UE 27%) i c</w:t>
      </w:r>
      <w:r w:rsidRPr="350CBC2B">
        <w:rPr>
          <w:rFonts w:cs="Calibri"/>
          <w:i/>
          <w:iCs/>
        </w:rPr>
        <w:t>o najmniej podstawowe umiejętności tworzenia treści cyfrowych</w:t>
      </w:r>
      <w:r w:rsidRPr="350CBC2B">
        <w:rPr>
          <w:rFonts w:cs="Calibri"/>
        </w:rPr>
        <w:t xml:space="preserve"> (PL 60%, UE 68%).</w:t>
      </w:r>
    </w:p>
    <w:p w14:paraId="3E129BE0" w14:textId="4076EEE6" w:rsidR="000E463D" w:rsidRDefault="00D12792" w:rsidP="00FD7C59">
      <w:pPr>
        <w:rPr>
          <w:rFonts w:cs="Calibri"/>
        </w:rPr>
      </w:pPr>
      <w:r w:rsidRPr="350CBC2B">
        <w:rPr>
          <w:rFonts w:cs="Calibri"/>
        </w:rPr>
        <w:t>Raport w kontekście europejskim</w:t>
      </w:r>
      <w:r w:rsidR="00496CB8" w:rsidRPr="350CBC2B">
        <w:rPr>
          <w:rFonts w:cs="Calibri"/>
        </w:rPr>
        <w:t xml:space="preserve"> </w:t>
      </w:r>
      <w:r w:rsidR="009A0924" w:rsidRPr="350CBC2B">
        <w:rPr>
          <w:rFonts w:cs="Calibri"/>
        </w:rPr>
        <w:t xml:space="preserve">zwraca uwagę na </w:t>
      </w:r>
      <w:r w:rsidR="0028111D" w:rsidRPr="350CBC2B">
        <w:rPr>
          <w:rFonts w:cs="Calibri"/>
        </w:rPr>
        <w:t>poczynione dotychczas postępy oraz</w:t>
      </w:r>
      <w:r w:rsidR="009A0924" w:rsidRPr="350CBC2B">
        <w:rPr>
          <w:rFonts w:cs="Calibri"/>
        </w:rPr>
        <w:t xml:space="preserve"> wzrost znaczenia</w:t>
      </w:r>
      <w:r w:rsidR="00812696" w:rsidRPr="350CBC2B">
        <w:rPr>
          <w:rFonts w:cs="Calibri"/>
        </w:rPr>
        <w:t xml:space="preserve"> strategicznego </w:t>
      </w:r>
      <w:r w:rsidR="009A0924" w:rsidRPr="350CBC2B">
        <w:rPr>
          <w:rFonts w:cs="Calibri"/>
        </w:rPr>
        <w:t>myślenia w</w:t>
      </w:r>
      <w:r w:rsidR="00812696" w:rsidRPr="350CBC2B">
        <w:rPr>
          <w:rFonts w:cs="Calibri"/>
        </w:rPr>
        <w:t xml:space="preserve"> </w:t>
      </w:r>
      <w:r w:rsidR="00526026" w:rsidRPr="350CBC2B">
        <w:rPr>
          <w:rFonts w:cs="Calibri"/>
        </w:rPr>
        <w:t>całej</w:t>
      </w:r>
      <w:r w:rsidR="000A5976" w:rsidRPr="350CBC2B">
        <w:rPr>
          <w:rFonts w:cs="Calibri"/>
        </w:rPr>
        <w:t xml:space="preserve"> Unii</w:t>
      </w:r>
      <w:r w:rsidR="00DE3C0E">
        <w:rPr>
          <w:rFonts w:cs="Calibri"/>
        </w:rPr>
        <w:t xml:space="preserve"> Europejskiej</w:t>
      </w:r>
      <w:r w:rsidR="00526026" w:rsidRPr="350CBC2B">
        <w:rPr>
          <w:rFonts w:cs="Calibri"/>
        </w:rPr>
        <w:t>.</w:t>
      </w:r>
      <w:r w:rsidR="0028111D" w:rsidRPr="350CBC2B">
        <w:rPr>
          <w:rFonts w:cs="Calibri"/>
        </w:rPr>
        <w:t xml:space="preserve"> </w:t>
      </w:r>
      <w:r w:rsidR="00D316EF" w:rsidRPr="350CBC2B">
        <w:rPr>
          <w:rFonts w:cs="Calibri"/>
        </w:rPr>
        <w:t>P</w:t>
      </w:r>
      <w:r w:rsidR="00147B69" w:rsidRPr="350CBC2B">
        <w:rPr>
          <w:rFonts w:cs="Calibri"/>
        </w:rPr>
        <w:t>ilnej uwagi wymagają</w:t>
      </w:r>
      <w:r w:rsidR="00543F5E" w:rsidRPr="350CBC2B">
        <w:rPr>
          <w:rFonts w:cs="Calibri"/>
        </w:rPr>
        <w:t xml:space="preserve"> </w:t>
      </w:r>
      <w:r w:rsidR="004B5284" w:rsidRPr="350CBC2B">
        <w:rPr>
          <w:rFonts w:cs="Calibri"/>
        </w:rPr>
        <w:t xml:space="preserve">zagrożenia związane z bezpieczeństwem i suwerennością, </w:t>
      </w:r>
      <w:r w:rsidR="00543F5E" w:rsidRPr="350CBC2B">
        <w:rPr>
          <w:rFonts w:cs="Calibri"/>
        </w:rPr>
        <w:t xml:space="preserve">niewystarczające umiejętności cyfrowe, </w:t>
      </w:r>
      <w:r w:rsidR="004B5284" w:rsidRPr="350CBC2B">
        <w:rPr>
          <w:rFonts w:cs="Calibri"/>
        </w:rPr>
        <w:t xml:space="preserve">czy </w:t>
      </w:r>
      <w:r w:rsidR="00CF7851" w:rsidRPr="350CBC2B">
        <w:rPr>
          <w:rFonts w:cs="Calibri"/>
        </w:rPr>
        <w:t>luki w infrastrukturze</w:t>
      </w:r>
      <w:r w:rsidR="004425AE" w:rsidRPr="350CBC2B">
        <w:rPr>
          <w:rFonts w:cs="Calibri"/>
        </w:rPr>
        <w:t xml:space="preserve">. </w:t>
      </w:r>
      <w:r w:rsidR="0087100C" w:rsidRPr="350CBC2B">
        <w:rPr>
          <w:rFonts w:cs="Calibri"/>
        </w:rPr>
        <w:t>Wyzwania te osłabiają tempo i odporność transformacji cyfrowej.</w:t>
      </w:r>
      <w:r w:rsidR="00526026" w:rsidRPr="350CBC2B">
        <w:rPr>
          <w:rFonts w:cs="Calibri"/>
        </w:rPr>
        <w:t xml:space="preserve"> </w:t>
      </w:r>
      <w:r>
        <w:br/>
      </w:r>
      <w:r w:rsidR="0087100C" w:rsidRPr="350CBC2B">
        <w:rPr>
          <w:rFonts w:cs="Calibri"/>
        </w:rPr>
        <w:lastRenderedPageBreak/>
        <w:t xml:space="preserve">W 2025 r. </w:t>
      </w:r>
      <w:r w:rsidR="007D0EF7" w:rsidRPr="350CBC2B">
        <w:rPr>
          <w:rFonts w:cs="Calibri"/>
        </w:rPr>
        <w:t>Komisja Europejska rozpocz</w:t>
      </w:r>
      <w:r w:rsidR="71E041B2" w:rsidRPr="350CBC2B">
        <w:rPr>
          <w:rFonts w:cs="Calibri"/>
        </w:rPr>
        <w:t>ęła</w:t>
      </w:r>
      <w:r w:rsidR="00932C81" w:rsidRPr="350CBC2B">
        <w:rPr>
          <w:rFonts w:cs="Calibri"/>
        </w:rPr>
        <w:t xml:space="preserve"> prace nad przeglądem </w:t>
      </w:r>
      <w:r w:rsidR="007D0EF7" w:rsidRPr="350CBC2B">
        <w:rPr>
          <w:rFonts w:cs="Calibri"/>
        </w:rPr>
        <w:t>programu polityki „Droga ku Cyfrowej Dekadzie” do 2030 r.</w:t>
      </w:r>
      <w:r w:rsidR="0087100C" w:rsidRPr="350CBC2B">
        <w:rPr>
          <w:rFonts w:cs="Calibri"/>
        </w:rPr>
        <w:t xml:space="preserve"> </w:t>
      </w:r>
    </w:p>
    <w:p w14:paraId="1C6CF9F0" w14:textId="77777777" w:rsidR="00FD7C59" w:rsidRDefault="00FD7C59" w:rsidP="00FD7C59">
      <w:pPr>
        <w:rPr>
          <w:rFonts w:cs="Calibri"/>
        </w:rPr>
      </w:pPr>
    </w:p>
    <w:p w14:paraId="43FB5155" w14:textId="77777777" w:rsidR="00FD7C59" w:rsidRPr="00DB7869" w:rsidRDefault="00FD7C59" w:rsidP="00DB7869">
      <w:pPr>
        <w:rPr>
          <w:sz w:val="28"/>
        </w:rPr>
      </w:pPr>
      <w:proofErr w:type="spellStart"/>
      <w:r w:rsidRPr="00DB7869">
        <w:rPr>
          <w:color w:val="002060"/>
          <w:sz w:val="28"/>
          <w:szCs w:val="28"/>
        </w:rPr>
        <w:t>eGovernment</w:t>
      </w:r>
      <w:proofErr w:type="spellEnd"/>
      <w:r w:rsidRPr="00DB7869">
        <w:rPr>
          <w:color w:val="002060"/>
          <w:sz w:val="28"/>
          <w:szCs w:val="28"/>
        </w:rPr>
        <w:t xml:space="preserve"> Benchmark</w:t>
      </w:r>
    </w:p>
    <w:p w14:paraId="1B6BFCC1" w14:textId="2DE356BE" w:rsidR="00FD7C59" w:rsidRDefault="00FD7C59" w:rsidP="350CBC2B">
      <w:pPr>
        <w:rPr>
          <w:rFonts w:cs="Calibri"/>
          <w:b/>
          <w:bCs/>
        </w:rPr>
      </w:pPr>
      <w:proofErr w:type="spellStart"/>
      <w:r w:rsidRPr="00B54F3E">
        <w:rPr>
          <w:rFonts w:cs="Calibri"/>
        </w:rPr>
        <w:t>eGovernment</w:t>
      </w:r>
      <w:proofErr w:type="spellEnd"/>
      <w:r w:rsidRPr="350CBC2B">
        <w:rPr>
          <w:rFonts w:cs="Calibri"/>
        </w:rPr>
        <w:t xml:space="preserve"> Benchmark</w:t>
      </w:r>
      <w:r w:rsidRPr="00B54F3E">
        <w:rPr>
          <w:rStyle w:val="Odwoanieprzypisudolnego"/>
          <w:rFonts w:cs="Calibri"/>
        </w:rPr>
        <w:footnoteReference w:id="21"/>
      </w:r>
      <w:r w:rsidRPr="00B54F3E">
        <w:rPr>
          <w:rFonts w:cs="Calibri"/>
        </w:rPr>
        <w:t xml:space="preserve"> jest corocznym badaniem, monitorującym wdrożenie cyfrowych usług publicznych we wszystkich krajach europejskich. W 202</w:t>
      </w:r>
      <w:r w:rsidR="00227844">
        <w:rPr>
          <w:rFonts w:cs="Calibri"/>
        </w:rPr>
        <w:t>5</w:t>
      </w:r>
      <w:r w:rsidRPr="00B54F3E">
        <w:rPr>
          <w:rFonts w:cs="Calibri"/>
        </w:rPr>
        <w:t xml:space="preserve"> r. </w:t>
      </w:r>
      <w:r>
        <w:rPr>
          <w:rFonts w:cs="Calibri"/>
        </w:rPr>
        <w:t>p</w:t>
      </w:r>
      <w:r w:rsidRPr="00B54F3E">
        <w:rPr>
          <w:rFonts w:cs="Calibri"/>
        </w:rPr>
        <w:t xml:space="preserve">olski wynik wzrósł do </w:t>
      </w:r>
      <w:r w:rsidR="00987B6D" w:rsidRPr="350CBC2B">
        <w:rPr>
          <w:rFonts w:cs="Calibri"/>
        </w:rPr>
        <w:t>73,7</w:t>
      </w:r>
      <w:r w:rsidRPr="00B54F3E">
        <w:rPr>
          <w:rFonts w:cs="Calibri"/>
        </w:rPr>
        <w:t xml:space="preserve"> </w:t>
      </w:r>
      <w:r w:rsidRPr="350CBC2B">
        <w:rPr>
          <w:rFonts w:cs="Calibri"/>
        </w:rPr>
        <w:t xml:space="preserve">pkt.; zbliżone </w:t>
      </w:r>
      <w:r w:rsidR="00E6649E">
        <w:rPr>
          <w:rFonts w:cs="Calibri"/>
        </w:rPr>
        <w:t>wyniki</w:t>
      </w:r>
      <w:r w:rsidRPr="00B54F3E">
        <w:rPr>
          <w:rFonts w:cs="Calibri"/>
        </w:rPr>
        <w:t xml:space="preserve"> osiągają państwa takie jak </w:t>
      </w:r>
      <w:r w:rsidR="00194C33">
        <w:rPr>
          <w:rFonts w:cs="Calibri"/>
        </w:rPr>
        <w:t xml:space="preserve">Belgia, </w:t>
      </w:r>
      <w:r w:rsidR="00201ECE">
        <w:rPr>
          <w:rFonts w:cs="Calibri"/>
        </w:rPr>
        <w:t>Słowenia</w:t>
      </w:r>
      <w:r w:rsidR="00587877">
        <w:rPr>
          <w:rFonts w:cs="Calibri"/>
        </w:rPr>
        <w:t xml:space="preserve">, </w:t>
      </w:r>
      <w:r w:rsidRPr="00B54F3E">
        <w:rPr>
          <w:rFonts w:cs="Calibri"/>
        </w:rPr>
        <w:t xml:space="preserve">Czechy, </w:t>
      </w:r>
      <w:r w:rsidR="00AD51DC">
        <w:rPr>
          <w:rFonts w:cs="Calibri"/>
        </w:rPr>
        <w:t>Węgry</w:t>
      </w:r>
      <w:r w:rsidR="00AD51DC" w:rsidRPr="00B54F3E">
        <w:rPr>
          <w:rFonts w:cs="Calibri"/>
        </w:rPr>
        <w:t xml:space="preserve"> </w:t>
      </w:r>
      <w:r w:rsidRPr="00B54F3E">
        <w:rPr>
          <w:rFonts w:cs="Calibri"/>
        </w:rPr>
        <w:t xml:space="preserve">czy </w:t>
      </w:r>
      <w:r w:rsidR="00AD51DC">
        <w:rPr>
          <w:rFonts w:cs="Calibri"/>
        </w:rPr>
        <w:t>Irlandia</w:t>
      </w:r>
      <w:r w:rsidRPr="00B54F3E">
        <w:rPr>
          <w:rFonts w:cs="Calibri"/>
        </w:rPr>
        <w:t xml:space="preserve">. </w:t>
      </w:r>
      <w:r w:rsidR="002104FA">
        <w:rPr>
          <w:rFonts w:cs="Calibri"/>
        </w:rPr>
        <w:t>Polska mocno zbliżyła się</w:t>
      </w:r>
      <w:r w:rsidRPr="00B54F3E">
        <w:rPr>
          <w:rFonts w:cs="Calibri"/>
        </w:rPr>
        <w:t xml:space="preserve"> do średniej UE</w:t>
      </w:r>
      <w:r w:rsidR="002104FA">
        <w:rPr>
          <w:rFonts w:cs="Calibri"/>
        </w:rPr>
        <w:t>, dystans</w:t>
      </w:r>
      <w:r w:rsidRPr="00B54F3E">
        <w:rPr>
          <w:rFonts w:cs="Calibri"/>
        </w:rPr>
        <w:t xml:space="preserve"> wynosi </w:t>
      </w:r>
      <w:r w:rsidR="00FB3643">
        <w:rPr>
          <w:rFonts w:cs="Calibri"/>
        </w:rPr>
        <w:t>0,8</w:t>
      </w:r>
      <w:r w:rsidRPr="00B54F3E">
        <w:rPr>
          <w:rFonts w:cs="Calibri"/>
        </w:rPr>
        <w:t xml:space="preserve"> </w:t>
      </w:r>
      <w:r>
        <w:rPr>
          <w:rFonts w:cs="Calibri"/>
        </w:rPr>
        <w:t>pkt</w:t>
      </w:r>
      <w:r w:rsidR="00534A93">
        <w:rPr>
          <w:rFonts w:cs="Calibri"/>
        </w:rPr>
        <w:t>.</w:t>
      </w:r>
      <w:r w:rsidR="00976458">
        <w:rPr>
          <w:rFonts w:cs="Calibri"/>
        </w:rPr>
        <w:t xml:space="preserve">  </w:t>
      </w:r>
    </w:p>
    <w:p w14:paraId="18CC278C" w14:textId="77777777" w:rsidR="00FD7C59" w:rsidRDefault="00FD7C59" w:rsidP="00FD7C59">
      <w:pPr>
        <w:rPr>
          <w:rFonts w:cs="Calibri"/>
          <w:b/>
        </w:rPr>
      </w:pPr>
    </w:p>
    <w:p w14:paraId="6B15D882" w14:textId="63EC1DD8" w:rsidR="00FD7C59" w:rsidRPr="00B54F3E" w:rsidRDefault="00FD7C59" w:rsidP="00FD7C59">
      <w:pPr>
        <w:keepNext/>
        <w:rPr>
          <w:rFonts w:cs="Calibri"/>
        </w:rPr>
      </w:pPr>
    </w:p>
    <w:p w14:paraId="68B5E96F" w14:textId="2DB7C718" w:rsidR="00F71A62" w:rsidRPr="00B54F3E" w:rsidRDefault="00F71A62" w:rsidP="00FD7C59">
      <w:pPr>
        <w:keepNext/>
        <w:rPr>
          <w:rFonts w:cs="Calibri"/>
        </w:rPr>
      </w:pPr>
    </w:p>
    <w:p w14:paraId="76BBB984" w14:textId="10BE2661" w:rsidR="00701AAC" w:rsidRDefault="00701AAC" w:rsidP="00FD7C59">
      <w:pPr>
        <w:pStyle w:val="Legenda"/>
        <w:ind w:left="113"/>
        <w:rPr>
          <w:rFonts w:cs="Calibri"/>
        </w:rPr>
      </w:pPr>
      <w:r>
        <w:rPr>
          <w:noProof/>
        </w:rPr>
        <w:drawing>
          <wp:inline distT="0" distB="0" distL="0" distR="0" wp14:anchorId="69D31FB1" wp14:editId="723FEDAD">
            <wp:extent cx="5759450" cy="3722370"/>
            <wp:effectExtent l="0" t="0" r="12700" b="11430"/>
            <wp:docPr id="957255582" name="Wykres 1">
              <a:extLst xmlns:a="http://schemas.openxmlformats.org/drawingml/2006/main">
                <a:ext uri="{FF2B5EF4-FFF2-40B4-BE49-F238E27FC236}">
                  <a16:creationId xmlns:a16="http://schemas.microsoft.com/office/drawing/2014/main" id="{EE297A8A-5721-BFCE-6702-E3B9E26FE4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01FEB56" w14:textId="71D02547" w:rsidR="00FD7C59" w:rsidRPr="00B54F3E" w:rsidRDefault="00FD7C59" w:rsidP="00FD7C59">
      <w:pPr>
        <w:pStyle w:val="Legenda"/>
        <w:ind w:left="113"/>
        <w:rPr>
          <w:rFonts w:cs="Calibri"/>
        </w:rPr>
      </w:pPr>
      <w:r w:rsidRPr="350CBC2B">
        <w:rPr>
          <w:rFonts w:cs="Calibri"/>
        </w:rPr>
        <w:t xml:space="preserve">Wykres </w:t>
      </w:r>
      <w:r w:rsidRPr="350CBC2B">
        <w:rPr>
          <w:rFonts w:cs="Calibri"/>
        </w:rPr>
        <w:fldChar w:fldCharType="begin"/>
      </w:r>
      <w:r w:rsidRPr="350CBC2B">
        <w:rPr>
          <w:rFonts w:cs="Calibri"/>
        </w:rPr>
        <w:instrText xml:space="preserve"> SEQ Wykres \* ARABIC </w:instrText>
      </w:r>
      <w:r w:rsidRPr="350CBC2B">
        <w:rPr>
          <w:rFonts w:cs="Calibri"/>
        </w:rPr>
        <w:fldChar w:fldCharType="separate"/>
      </w:r>
      <w:r w:rsidRPr="350CBC2B">
        <w:rPr>
          <w:rFonts w:cs="Calibri"/>
          <w:noProof/>
        </w:rPr>
        <w:t>2</w:t>
      </w:r>
      <w:r w:rsidRPr="350CBC2B">
        <w:rPr>
          <w:rFonts w:cs="Calibri"/>
        </w:rPr>
        <w:fldChar w:fldCharType="end"/>
      </w:r>
      <w:r w:rsidR="00AA1876">
        <w:rPr>
          <w:rFonts w:cs="Calibri"/>
        </w:rPr>
        <w:t>.</w:t>
      </w:r>
      <w:r w:rsidRPr="350CBC2B">
        <w:rPr>
          <w:rFonts w:cs="Calibri"/>
        </w:rPr>
        <w:t xml:space="preserve"> </w:t>
      </w:r>
      <w:r w:rsidRPr="350CBC2B">
        <w:rPr>
          <w:rFonts w:cs="Calibri"/>
          <w:i w:val="0"/>
          <w:iCs w:val="0"/>
        </w:rPr>
        <w:t xml:space="preserve">Wyniki </w:t>
      </w:r>
      <w:proofErr w:type="spellStart"/>
      <w:r w:rsidRPr="350CBC2B">
        <w:rPr>
          <w:rFonts w:cs="Calibri"/>
          <w:i w:val="0"/>
          <w:iCs w:val="0"/>
        </w:rPr>
        <w:t>eGovernment</w:t>
      </w:r>
      <w:proofErr w:type="spellEnd"/>
      <w:r w:rsidRPr="350CBC2B">
        <w:rPr>
          <w:rFonts w:cs="Calibri"/>
          <w:i w:val="0"/>
          <w:iCs w:val="0"/>
        </w:rPr>
        <w:t xml:space="preserve"> Benchmark 2018-202</w:t>
      </w:r>
      <w:r w:rsidR="00F71A62" w:rsidRPr="350CBC2B">
        <w:rPr>
          <w:rFonts w:cs="Calibri"/>
          <w:i w:val="0"/>
          <w:iCs w:val="0"/>
        </w:rPr>
        <w:t>5</w:t>
      </w:r>
      <w:r w:rsidRPr="350CBC2B">
        <w:rPr>
          <w:rFonts w:cs="Calibri"/>
        </w:rPr>
        <w:t>, źródło: opracowanie własne na podstawie wyników</w:t>
      </w:r>
      <w:r>
        <w:br/>
      </w:r>
      <w:r w:rsidRPr="350CBC2B">
        <w:rPr>
          <w:rFonts w:cs="Calibri"/>
        </w:rPr>
        <w:t>badania 2018-202</w:t>
      </w:r>
      <w:r w:rsidR="00F71A62" w:rsidRPr="350CBC2B">
        <w:rPr>
          <w:rFonts w:cs="Calibri"/>
        </w:rPr>
        <w:t>5</w:t>
      </w:r>
    </w:p>
    <w:p w14:paraId="239422AD" w14:textId="77777777" w:rsidR="00FD7C59" w:rsidRPr="00B54F3E" w:rsidRDefault="00FD7C59" w:rsidP="00FD7C59">
      <w:pPr>
        <w:rPr>
          <w:rFonts w:cs="Calibri"/>
        </w:rPr>
      </w:pPr>
    </w:p>
    <w:p w14:paraId="050317ED" w14:textId="61DC6A6D" w:rsidR="00FD7C59" w:rsidRPr="00B54F3E" w:rsidRDefault="00FD7C59" w:rsidP="00FD7C59">
      <w:pPr>
        <w:rPr>
          <w:rFonts w:cs="Calibri"/>
        </w:rPr>
      </w:pPr>
      <w:r w:rsidRPr="350CBC2B">
        <w:rPr>
          <w:rFonts w:cs="Calibri"/>
        </w:rPr>
        <w:t xml:space="preserve">Wskaźniki e-administracji </w:t>
      </w:r>
      <w:r w:rsidR="00A0037D">
        <w:rPr>
          <w:rFonts w:cs="Calibri"/>
        </w:rPr>
        <w:t xml:space="preserve">są </w:t>
      </w:r>
      <w:r w:rsidRPr="350CBC2B">
        <w:rPr>
          <w:rFonts w:cs="Calibri"/>
        </w:rPr>
        <w:t xml:space="preserve">zogniskowane wokół </w:t>
      </w:r>
      <w:r w:rsidR="00A82D09" w:rsidRPr="350CBC2B">
        <w:rPr>
          <w:rFonts w:cs="Calibri"/>
        </w:rPr>
        <w:t xml:space="preserve">trzech </w:t>
      </w:r>
      <w:r w:rsidRPr="350CBC2B">
        <w:rPr>
          <w:rFonts w:cs="Calibri"/>
        </w:rPr>
        <w:t xml:space="preserve">wymiarów: </w:t>
      </w:r>
      <w:r w:rsidR="00F77EB4" w:rsidRPr="350CBC2B">
        <w:rPr>
          <w:rFonts w:cs="Calibri"/>
        </w:rPr>
        <w:t>dostarczanie usług online</w:t>
      </w:r>
      <w:r w:rsidRPr="350CBC2B">
        <w:rPr>
          <w:rFonts w:cs="Calibri"/>
        </w:rPr>
        <w:t xml:space="preserve">, </w:t>
      </w:r>
      <w:r w:rsidR="00656DCA" w:rsidRPr="350CBC2B">
        <w:rPr>
          <w:rFonts w:cs="Calibri"/>
        </w:rPr>
        <w:t>wskaźniki interoperacyjności</w:t>
      </w:r>
      <w:r w:rsidRPr="350CBC2B">
        <w:rPr>
          <w:rFonts w:cs="Calibri"/>
        </w:rPr>
        <w:t xml:space="preserve"> oraz </w:t>
      </w:r>
      <w:r w:rsidR="00CF3FBB" w:rsidRPr="350CBC2B">
        <w:rPr>
          <w:rFonts w:cs="Calibri"/>
        </w:rPr>
        <w:t>portale przyjazne dla użytkownika</w:t>
      </w:r>
      <w:r w:rsidRPr="350CBC2B">
        <w:rPr>
          <w:rFonts w:cs="Calibri"/>
        </w:rPr>
        <w:t>. W raporcie z 202</w:t>
      </w:r>
      <w:r w:rsidR="00A84730" w:rsidRPr="350CBC2B">
        <w:rPr>
          <w:rFonts w:cs="Calibri"/>
        </w:rPr>
        <w:t>5</w:t>
      </w:r>
      <w:r w:rsidRPr="350CBC2B">
        <w:rPr>
          <w:rFonts w:cs="Calibri"/>
        </w:rPr>
        <w:t xml:space="preserve"> r. Polska odnotowuje wyniki na poziomie średniej europejskiej lub powyżej niej w zakresie </w:t>
      </w:r>
      <w:r w:rsidR="0063023F" w:rsidRPr="350CBC2B">
        <w:rPr>
          <w:rFonts w:cs="Calibri"/>
        </w:rPr>
        <w:t>14</w:t>
      </w:r>
      <w:r w:rsidR="00CC083A" w:rsidRPr="350CBC2B">
        <w:rPr>
          <w:rFonts w:cs="Calibri"/>
        </w:rPr>
        <w:t xml:space="preserve"> z 27</w:t>
      </w:r>
      <w:r w:rsidRPr="350CBC2B">
        <w:rPr>
          <w:rFonts w:cs="Calibri"/>
        </w:rPr>
        <w:t xml:space="preserve"> wskaźników</w:t>
      </w:r>
      <w:r w:rsidR="00C10B8E" w:rsidRPr="350CBC2B">
        <w:rPr>
          <w:rFonts w:cs="Calibri"/>
        </w:rPr>
        <w:t>. Najwyższe wyniki prezentują wskaźniki</w:t>
      </w:r>
      <w:r w:rsidRPr="350CBC2B">
        <w:rPr>
          <w:rFonts w:cs="Calibri"/>
        </w:rPr>
        <w:t>:</w:t>
      </w:r>
      <w:r w:rsidR="00FA69F6" w:rsidRPr="350CBC2B">
        <w:rPr>
          <w:rFonts w:cs="Calibri"/>
        </w:rPr>
        <w:t xml:space="preserve"> </w:t>
      </w:r>
      <w:r w:rsidR="00FA69F6" w:rsidRPr="350CBC2B">
        <w:rPr>
          <w:rFonts w:cs="Calibri"/>
          <w:i/>
          <w:iCs/>
        </w:rPr>
        <w:t>dostępność online,</w:t>
      </w:r>
      <w:r w:rsidRPr="350CBC2B">
        <w:rPr>
          <w:rFonts w:cs="Calibri"/>
        </w:rPr>
        <w:t xml:space="preserve"> </w:t>
      </w:r>
      <w:r w:rsidR="00FA69F6" w:rsidRPr="350CBC2B">
        <w:rPr>
          <w:rFonts w:cs="Calibri"/>
          <w:i/>
          <w:iCs/>
        </w:rPr>
        <w:t xml:space="preserve">przyjazność dla urządzeń mobilnych, transgraniczne </w:t>
      </w:r>
      <w:proofErr w:type="spellStart"/>
      <w:r w:rsidR="00FA69F6" w:rsidRPr="350CBC2B">
        <w:rPr>
          <w:rFonts w:cs="Calibri"/>
          <w:i/>
          <w:iCs/>
        </w:rPr>
        <w:t>ePłatności</w:t>
      </w:r>
      <w:proofErr w:type="spellEnd"/>
      <w:r w:rsidR="00FA69F6" w:rsidRPr="350CBC2B">
        <w:rPr>
          <w:rFonts w:cs="Calibri"/>
          <w:i/>
          <w:iCs/>
        </w:rPr>
        <w:t xml:space="preserve">, transgraniczne dostarczanie </w:t>
      </w:r>
      <w:r w:rsidR="00117718" w:rsidRPr="350CBC2B">
        <w:rPr>
          <w:rFonts w:cs="Calibri"/>
          <w:i/>
          <w:iCs/>
        </w:rPr>
        <w:t>rezultatów usług</w:t>
      </w:r>
      <w:r w:rsidR="00117718" w:rsidRPr="350CBC2B">
        <w:rPr>
          <w:rFonts w:cs="Calibri"/>
        </w:rPr>
        <w:t xml:space="preserve">, </w:t>
      </w:r>
      <w:r w:rsidRPr="350CBC2B">
        <w:rPr>
          <w:rFonts w:cs="Calibri"/>
        </w:rPr>
        <w:t>w</w:t>
      </w:r>
      <w:r w:rsidRPr="350CBC2B">
        <w:rPr>
          <w:rFonts w:cs="Calibri"/>
          <w:i/>
          <w:iCs/>
        </w:rPr>
        <w:t>sparcie użytkownika</w:t>
      </w:r>
      <w:r w:rsidR="00117718" w:rsidRPr="350CBC2B">
        <w:rPr>
          <w:rFonts w:cs="Calibri"/>
          <w:i/>
          <w:iCs/>
        </w:rPr>
        <w:t xml:space="preserve"> i</w:t>
      </w:r>
      <w:r w:rsidRPr="350CBC2B">
        <w:rPr>
          <w:rFonts w:cs="Calibri"/>
          <w:i/>
          <w:iCs/>
        </w:rPr>
        <w:t xml:space="preserve"> przejrzystość projektowania usług</w:t>
      </w:r>
      <w:r w:rsidRPr="350CBC2B">
        <w:rPr>
          <w:rFonts w:cs="Calibri"/>
        </w:rPr>
        <w:t xml:space="preserve">. </w:t>
      </w:r>
      <w:r w:rsidRPr="350CBC2B">
        <w:rPr>
          <w:rFonts w:cs="Calibri"/>
          <w:b/>
          <w:bCs/>
        </w:rPr>
        <w:t xml:space="preserve">Największy </w:t>
      </w:r>
      <w:r w:rsidRPr="350CBC2B">
        <w:rPr>
          <w:rFonts w:cs="Calibri"/>
          <w:b/>
          <w:bCs/>
        </w:rPr>
        <w:lastRenderedPageBreak/>
        <w:t xml:space="preserve">wzrost odnotowano we wskaźnikach </w:t>
      </w:r>
      <w:r w:rsidR="00BA7BB2" w:rsidRPr="350CBC2B">
        <w:rPr>
          <w:rFonts w:cs="Calibri"/>
          <w:b/>
          <w:bCs/>
          <w:i/>
          <w:iCs/>
        </w:rPr>
        <w:t xml:space="preserve">transgraniczna identyfikacja </w:t>
      </w:r>
      <w:r w:rsidR="00C26C16" w:rsidRPr="350CBC2B">
        <w:rPr>
          <w:rFonts w:cs="Calibri"/>
          <w:b/>
          <w:bCs/>
          <w:i/>
          <w:iCs/>
        </w:rPr>
        <w:t>elektroniczna</w:t>
      </w:r>
      <w:r w:rsidRPr="350CBC2B">
        <w:rPr>
          <w:rFonts w:cs="Calibri"/>
          <w:b/>
          <w:bCs/>
        </w:rPr>
        <w:t xml:space="preserve">, </w:t>
      </w:r>
      <w:r w:rsidR="005D4F25" w:rsidRPr="350CBC2B">
        <w:rPr>
          <w:rFonts w:cs="Calibri"/>
          <w:b/>
          <w:bCs/>
          <w:i/>
          <w:iCs/>
        </w:rPr>
        <w:t>przejrzystość projektowania usług</w:t>
      </w:r>
      <w:r w:rsidRPr="350CBC2B">
        <w:rPr>
          <w:rFonts w:cs="Calibri"/>
          <w:b/>
          <w:bCs/>
        </w:rPr>
        <w:t xml:space="preserve"> oraz </w:t>
      </w:r>
      <w:r w:rsidR="005D4F25" w:rsidRPr="350CBC2B">
        <w:rPr>
          <w:rFonts w:cs="Calibri"/>
          <w:b/>
          <w:bCs/>
          <w:i/>
          <w:iCs/>
        </w:rPr>
        <w:t>transgraniczne wsparcie użytkownika</w:t>
      </w:r>
      <w:r w:rsidRPr="350CBC2B">
        <w:rPr>
          <w:rFonts w:cs="Calibri"/>
          <w:b/>
          <w:bCs/>
        </w:rPr>
        <w:t>.</w:t>
      </w:r>
      <w:r w:rsidRPr="350CBC2B">
        <w:rPr>
          <w:rFonts w:cs="Calibri"/>
        </w:rPr>
        <w:t xml:space="preserve"> Stosunkowo najwyższe wyniki Polska osiągnęła w kategorii dot</w:t>
      </w:r>
      <w:r w:rsidR="00C66085">
        <w:rPr>
          <w:rFonts w:cs="Calibri"/>
        </w:rPr>
        <w:t>yczącej</w:t>
      </w:r>
      <w:r w:rsidRPr="350CBC2B">
        <w:rPr>
          <w:rFonts w:cs="Calibri"/>
        </w:rPr>
        <w:t xml:space="preserve"> </w:t>
      </w:r>
      <w:r w:rsidR="00270F70" w:rsidRPr="350CBC2B">
        <w:rPr>
          <w:rFonts w:cs="Calibri"/>
        </w:rPr>
        <w:t>wskaźników interoperacyjności</w:t>
      </w:r>
      <w:r w:rsidRPr="350CBC2B">
        <w:rPr>
          <w:rFonts w:cs="Calibri"/>
        </w:rPr>
        <w:t xml:space="preserve">, a także </w:t>
      </w:r>
      <w:r w:rsidR="00270F70" w:rsidRPr="350CBC2B">
        <w:rPr>
          <w:rFonts w:cs="Calibri"/>
        </w:rPr>
        <w:t>portali przyjaznych dla użytkownika</w:t>
      </w:r>
      <w:r w:rsidRPr="350CBC2B">
        <w:rPr>
          <w:rFonts w:cs="Calibri"/>
          <w:i/>
          <w:iCs/>
        </w:rPr>
        <w:t xml:space="preserve">. </w:t>
      </w:r>
      <w:r w:rsidRPr="350CBC2B">
        <w:rPr>
          <w:rFonts w:cs="Calibri"/>
        </w:rPr>
        <w:t>Pod względem klasyfikacji w odniesieniu do tzw. zdarzeń życiowych, największy wzrost punktowy w 202</w:t>
      </w:r>
      <w:r w:rsidR="000F4B72" w:rsidRPr="350CBC2B">
        <w:rPr>
          <w:rFonts w:cs="Calibri"/>
        </w:rPr>
        <w:t>5</w:t>
      </w:r>
      <w:r w:rsidRPr="350CBC2B">
        <w:rPr>
          <w:rFonts w:cs="Calibri"/>
        </w:rPr>
        <w:t xml:space="preserve"> r. odnotowano w zdarzeniu życiowym </w:t>
      </w:r>
      <w:r w:rsidR="00351D02" w:rsidRPr="350CBC2B">
        <w:rPr>
          <w:rFonts w:cs="Calibri"/>
          <w:i/>
          <w:iCs/>
        </w:rPr>
        <w:t>transport</w:t>
      </w:r>
      <w:r w:rsidR="00351D02" w:rsidRPr="350CBC2B">
        <w:rPr>
          <w:rFonts w:cs="Calibri"/>
        </w:rPr>
        <w:t xml:space="preserve"> </w:t>
      </w:r>
      <w:r w:rsidRPr="350CBC2B">
        <w:rPr>
          <w:rFonts w:cs="Calibri"/>
        </w:rPr>
        <w:t xml:space="preserve">(wzrost o </w:t>
      </w:r>
      <w:r w:rsidR="00351D02" w:rsidRPr="350CBC2B">
        <w:rPr>
          <w:rFonts w:cs="Calibri"/>
        </w:rPr>
        <w:t>19,1</w:t>
      </w:r>
      <w:r w:rsidRPr="350CBC2B">
        <w:rPr>
          <w:rFonts w:cs="Calibri"/>
        </w:rPr>
        <w:t xml:space="preserve"> pkt) i </w:t>
      </w:r>
      <w:r w:rsidR="00351D02" w:rsidRPr="350CBC2B">
        <w:rPr>
          <w:rFonts w:cs="Calibri"/>
        </w:rPr>
        <w:t>przeprowadzka</w:t>
      </w:r>
      <w:r w:rsidRPr="350CBC2B">
        <w:rPr>
          <w:rFonts w:cs="Calibri"/>
          <w:i/>
          <w:iCs/>
        </w:rPr>
        <w:t xml:space="preserve"> (</w:t>
      </w:r>
      <w:r w:rsidRPr="350CBC2B">
        <w:rPr>
          <w:rFonts w:cs="Calibri"/>
        </w:rPr>
        <w:t>wzrost o 1</w:t>
      </w:r>
      <w:r w:rsidR="00351D02" w:rsidRPr="350CBC2B">
        <w:rPr>
          <w:rFonts w:cs="Calibri"/>
        </w:rPr>
        <w:t>7</w:t>
      </w:r>
      <w:r w:rsidRPr="350CBC2B">
        <w:rPr>
          <w:rFonts w:cs="Calibri"/>
        </w:rPr>
        <w:t xml:space="preserve"> p</w:t>
      </w:r>
      <w:r w:rsidR="006C1CE4" w:rsidRPr="350CBC2B">
        <w:rPr>
          <w:rFonts w:cs="Calibri"/>
        </w:rPr>
        <w:t>kt</w:t>
      </w:r>
      <w:r w:rsidRPr="350CBC2B">
        <w:rPr>
          <w:rFonts w:cs="Calibri"/>
        </w:rPr>
        <w:t xml:space="preserve">). Mimo rosnących wyników Polski w </w:t>
      </w:r>
      <w:r w:rsidR="0091599F" w:rsidRPr="350CBC2B">
        <w:rPr>
          <w:rFonts w:cs="Calibri"/>
        </w:rPr>
        <w:t xml:space="preserve">większości </w:t>
      </w:r>
      <w:r w:rsidRPr="350CBC2B">
        <w:rPr>
          <w:rFonts w:cs="Calibri"/>
        </w:rPr>
        <w:t>zdarze</w:t>
      </w:r>
      <w:r w:rsidR="0091599F" w:rsidRPr="350CBC2B">
        <w:rPr>
          <w:rFonts w:cs="Calibri"/>
        </w:rPr>
        <w:t>ń</w:t>
      </w:r>
      <w:r w:rsidRPr="350CBC2B">
        <w:rPr>
          <w:rFonts w:cs="Calibri"/>
        </w:rPr>
        <w:t xml:space="preserve"> życiowy</w:t>
      </w:r>
      <w:r w:rsidR="0091599F" w:rsidRPr="350CBC2B">
        <w:rPr>
          <w:rFonts w:cs="Calibri"/>
        </w:rPr>
        <w:t>ch</w:t>
      </w:r>
      <w:r w:rsidRPr="350CBC2B">
        <w:rPr>
          <w:rFonts w:cs="Calibri"/>
        </w:rPr>
        <w:t xml:space="preserve">, nadal pozostaje przestrzeń do poprawy, szczególnie w zdarzeniach życiowych </w:t>
      </w:r>
      <w:r w:rsidRPr="350CBC2B">
        <w:rPr>
          <w:rFonts w:cs="Calibri"/>
          <w:i/>
          <w:iCs/>
        </w:rPr>
        <w:t>sprawiedliwość</w:t>
      </w:r>
      <w:r w:rsidRPr="350CBC2B">
        <w:rPr>
          <w:rFonts w:cs="Calibri"/>
        </w:rPr>
        <w:t xml:space="preserve"> i </w:t>
      </w:r>
      <w:r w:rsidR="00351D02" w:rsidRPr="350CBC2B">
        <w:rPr>
          <w:rFonts w:cs="Calibri"/>
          <w:i/>
          <w:iCs/>
        </w:rPr>
        <w:t>edukacja</w:t>
      </w:r>
      <w:r w:rsidRPr="350CBC2B">
        <w:rPr>
          <w:rFonts w:cs="Calibri"/>
        </w:rPr>
        <w:t>, gdzie wyniki są poniżej średniej unijnej.</w:t>
      </w:r>
    </w:p>
    <w:p w14:paraId="1C6E1DB0" w14:textId="5FEBB09C" w:rsidR="00E01A5E" w:rsidRDefault="00FD7C59" w:rsidP="00FD7C59">
      <w:pPr>
        <w:rPr>
          <w:rFonts w:cs="Calibri"/>
        </w:rPr>
      </w:pPr>
      <w:r w:rsidRPr="00B54F3E">
        <w:rPr>
          <w:rFonts w:cs="Calibri"/>
        </w:rPr>
        <w:t xml:space="preserve">Wnioski z raportu sugerują, że kluczowe w osiągnięciu celów transformacji cyfrowej UE jest </w:t>
      </w:r>
      <w:r w:rsidRPr="00B54F3E">
        <w:rPr>
          <w:rFonts w:cs="Calibri"/>
          <w:b/>
        </w:rPr>
        <w:t xml:space="preserve">działanie na rzecz wyrównania dysproporcji </w:t>
      </w:r>
      <w:r w:rsidRPr="00B54F3E">
        <w:rPr>
          <w:rFonts w:cs="Calibri"/>
        </w:rPr>
        <w:t xml:space="preserve">pomiędzy krajami, grupami użytkowników i szczeblami rządowymi </w:t>
      </w:r>
      <w:r w:rsidRPr="00B54F3E">
        <w:rPr>
          <w:rFonts w:cs="Calibri"/>
          <w:b/>
        </w:rPr>
        <w:t>w zakresie integracji i wydajności świadczenia usług cyfrowych</w:t>
      </w:r>
      <w:r w:rsidRPr="00B54F3E">
        <w:rPr>
          <w:rFonts w:cs="Calibri"/>
        </w:rPr>
        <w:t xml:space="preserve">. Ponadto państwa europejskie powinny dążyć do ich </w:t>
      </w:r>
      <w:r w:rsidRPr="00B54F3E">
        <w:rPr>
          <w:rFonts w:cs="Calibri"/>
          <w:b/>
        </w:rPr>
        <w:t>proaktywnego świadczenia</w:t>
      </w:r>
      <w:r w:rsidRPr="00B54F3E">
        <w:rPr>
          <w:rFonts w:cs="Calibri"/>
        </w:rPr>
        <w:t xml:space="preserve">, co oznacza, że obywatel uzyskuje efekt usługi w wyniku automatycznego działania administracji. </w:t>
      </w:r>
    </w:p>
    <w:p w14:paraId="018CC1DC" w14:textId="77777777" w:rsidR="00FD7C59" w:rsidRPr="00B54F3E" w:rsidRDefault="00FD7C59" w:rsidP="00FD7C59">
      <w:pPr>
        <w:rPr>
          <w:rFonts w:cs="Calibri"/>
        </w:rPr>
      </w:pPr>
    </w:p>
    <w:p w14:paraId="0FF5B751" w14:textId="733515C0" w:rsidR="00FD7C59" w:rsidRPr="00DB7869" w:rsidRDefault="00717A80" w:rsidP="00FD7C59">
      <w:pPr>
        <w:pStyle w:val="Podtytu"/>
        <w:rPr>
          <w:sz w:val="28"/>
          <w:lang w:val="en-GB"/>
        </w:rPr>
      </w:pPr>
      <w:r w:rsidRPr="00DB7869">
        <w:rPr>
          <w:sz w:val="28"/>
          <w:lang w:val="en-GB"/>
        </w:rPr>
        <w:t>DPA (ang.</w:t>
      </w:r>
      <w:r w:rsidR="00FD7C59" w:rsidRPr="00DB7869">
        <w:rPr>
          <w:sz w:val="28"/>
          <w:lang w:val="en-GB"/>
        </w:rPr>
        <w:t xml:space="preserve"> Digital Public Administration Factsheet)</w:t>
      </w:r>
    </w:p>
    <w:p w14:paraId="60866036" w14:textId="05C276E3" w:rsidR="00FD7C59" w:rsidRPr="00B54F3E" w:rsidRDefault="00FD7C59" w:rsidP="00FD7C59">
      <w:pPr>
        <w:rPr>
          <w:rFonts w:cs="Calibri"/>
        </w:rPr>
      </w:pPr>
      <w:r w:rsidRPr="00B54F3E">
        <w:rPr>
          <w:rFonts w:cs="Calibri"/>
        </w:rPr>
        <w:t xml:space="preserve">Digital Public Administration </w:t>
      </w:r>
      <w:proofErr w:type="spellStart"/>
      <w:r w:rsidRPr="00B54F3E">
        <w:rPr>
          <w:rFonts w:cs="Calibri"/>
        </w:rPr>
        <w:t>Factsheet</w:t>
      </w:r>
      <w:proofErr w:type="spellEnd"/>
      <w:r w:rsidRPr="00B54F3E">
        <w:rPr>
          <w:rStyle w:val="Odwoanieprzypisudolnego"/>
          <w:rFonts w:cs="Calibri"/>
        </w:rPr>
        <w:footnoteReference w:id="22"/>
      </w:r>
      <w:r w:rsidRPr="00B54F3E">
        <w:rPr>
          <w:rFonts w:cs="Calibri"/>
        </w:rPr>
        <w:t xml:space="preserve"> to unijny raport przedstawiający stan transformacji cyfrowej administracji publicznej ze szczególnym uwzględnieniem aspektów interoperacyjności. Raport jest publikowany corocznie i bazuje na danych przekaz</w:t>
      </w:r>
      <w:r w:rsidR="008F77E4">
        <w:rPr>
          <w:rFonts w:cs="Calibri"/>
        </w:rPr>
        <w:t>yw</w:t>
      </w:r>
      <w:r w:rsidRPr="00B54F3E">
        <w:rPr>
          <w:rFonts w:cs="Calibri"/>
        </w:rPr>
        <w:t xml:space="preserve">anych przez państwa UE, wskaźnikach Eurostatu, </w:t>
      </w:r>
      <w:proofErr w:type="spellStart"/>
      <w:r w:rsidRPr="00B54F3E">
        <w:rPr>
          <w:rFonts w:cs="Calibri"/>
        </w:rPr>
        <w:t>eGoverment</w:t>
      </w:r>
      <w:proofErr w:type="spellEnd"/>
      <w:r w:rsidRPr="00B54F3E">
        <w:rPr>
          <w:rFonts w:cs="Calibri"/>
        </w:rPr>
        <w:t xml:space="preserve"> Benchmark oraz wynikach uzyskanych w ramach mechanizmu monitorowania Europejskich Ram Interoperacyjności (EIF, ang. </w:t>
      </w:r>
      <w:proofErr w:type="spellStart"/>
      <w:r w:rsidRPr="00B54F3E">
        <w:rPr>
          <w:rFonts w:cs="Calibri"/>
        </w:rPr>
        <w:t>European</w:t>
      </w:r>
      <w:proofErr w:type="spellEnd"/>
      <w:r w:rsidRPr="00B54F3E">
        <w:rPr>
          <w:rFonts w:cs="Calibri"/>
        </w:rPr>
        <w:t xml:space="preserve"> </w:t>
      </w:r>
      <w:proofErr w:type="spellStart"/>
      <w:r w:rsidRPr="00B54F3E">
        <w:rPr>
          <w:rFonts w:cs="Calibri"/>
        </w:rPr>
        <w:t>Interoperability</w:t>
      </w:r>
      <w:proofErr w:type="spellEnd"/>
      <w:r w:rsidRPr="00B54F3E">
        <w:rPr>
          <w:rFonts w:cs="Calibri"/>
          <w:b/>
        </w:rPr>
        <w:t xml:space="preserve"> </w:t>
      </w:r>
      <w:r w:rsidRPr="00B54F3E">
        <w:rPr>
          <w:rFonts w:cs="Calibri"/>
        </w:rPr>
        <w:t xml:space="preserve">Framework). </w:t>
      </w:r>
    </w:p>
    <w:p w14:paraId="135811FF" w14:textId="6FE348C8" w:rsidR="00FD7C59" w:rsidRPr="00B54F3E" w:rsidRDefault="00FD7C59" w:rsidP="350CBC2B">
      <w:pPr>
        <w:rPr>
          <w:rFonts w:cs="Calibri"/>
        </w:rPr>
      </w:pPr>
      <w:r w:rsidRPr="350CBC2B">
        <w:rPr>
          <w:rFonts w:cs="Calibri"/>
        </w:rPr>
        <w:t xml:space="preserve">Na przestrzeni lat 2018-2022 nastąpił stopniowy wzrost we wszystkich wskaźnikach dotyczących cyfrowej administracji publicznej w Polsce. Największy, blisko dwukrotny wzrost (z 21% w 2018 r. do 40% w 2022 r.) dotyczył odsetka osób korzystających z </w:t>
      </w:r>
      <w:proofErr w:type="spellStart"/>
      <w:r w:rsidRPr="350CBC2B">
        <w:rPr>
          <w:rFonts w:cs="Calibri"/>
        </w:rPr>
        <w:t>internetu</w:t>
      </w:r>
      <w:proofErr w:type="spellEnd"/>
      <w:r w:rsidRPr="350CBC2B">
        <w:rPr>
          <w:rFonts w:cs="Calibri"/>
        </w:rPr>
        <w:t xml:space="preserve"> do wysyłania wypełnionych formularzy w kontaktach z administracją publiczną, Zarazem najniższy poziom osiągnął wskaźnik odsetka osób korzystających z </w:t>
      </w:r>
      <w:proofErr w:type="spellStart"/>
      <w:r w:rsidR="00780CF2" w:rsidRPr="350CBC2B">
        <w:rPr>
          <w:rFonts w:cs="Calibri"/>
        </w:rPr>
        <w:t>i</w:t>
      </w:r>
      <w:r w:rsidRPr="350CBC2B">
        <w:rPr>
          <w:rFonts w:cs="Calibri"/>
        </w:rPr>
        <w:t>nternetu</w:t>
      </w:r>
      <w:proofErr w:type="spellEnd"/>
      <w:r w:rsidRPr="350CBC2B">
        <w:rPr>
          <w:rFonts w:cs="Calibri"/>
        </w:rPr>
        <w:t xml:space="preserve"> w celu pobierania oficjalnych formularzy od administracji publicznej. W 2022 r. zanotowano wzrost jedynie o 7 pkt w stosunku do 2018 r., kiedy odsetek ten wynosił 20%.</w:t>
      </w:r>
    </w:p>
    <w:p w14:paraId="34B718D6" w14:textId="32516D2B" w:rsidR="00FD7C59" w:rsidRPr="00B54F3E" w:rsidRDefault="00FD7C59" w:rsidP="00FD7C59">
      <w:pPr>
        <w:keepNext/>
        <w:rPr>
          <w:rFonts w:cs="Calibri"/>
        </w:rPr>
      </w:pPr>
    </w:p>
    <w:p w14:paraId="074D4F2B" w14:textId="6CB90384" w:rsidR="00066181" w:rsidRPr="00B54F3E" w:rsidRDefault="00066181" w:rsidP="00FD7C59">
      <w:pPr>
        <w:keepNext/>
        <w:rPr>
          <w:rFonts w:cs="Calibri"/>
        </w:rPr>
      </w:pPr>
      <w:r>
        <w:rPr>
          <w:noProof/>
        </w:rPr>
        <w:drawing>
          <wp:inline distT="0" distB="0" distL="0" distR="0" wp14:anchorId="10C8E155" wp14:editId="5AED6678">
            <wp:extent cx="6522720" cy="3901440"/>
            <wp:effectExtent l="0" t="0" r="11430" b="3810"/>
            <wp:docPr id="1863111320"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D9C9F22" w14:textId="478E1416" w:rsidR="00FD7C59" w:rsidRPr="00B54F3E" w:rsidRDefault="00FD7C59" w:rsidP="00DB7869">
      <w:pPr>
        <w:pStyle w:val="Legenda"/>
        <w:ind w:left="113"/>
      </w:pPr>
      <w:r w:rsidRPr="00B54F3E">
        <w:rPr>
          <w:rFonts w:cs="Calibri"/>
        </w:rPr>
        <w:t xml:space="preserve">Wykres </w:t>
      </w:r>
      <w:r w:rsidRPr="00B54F3E">
        <w:rPr>
          <w:rFonts w:cs="Calibri"/>
          <w:iCs w:val="0"/>
        </w:rPr>
        <w:fldChar w:fldCharType="begin"/>
      </w:r>
      <w:r w:rsidRPr="00B54F3E">
        <w:rPr>
          <w:rFonts w:cs="Calibri"/>
        </w:rPr>
        <w:instrText xml:space="preserve"> SEQ Wykres \* ARABIC </w:instrText>
      </w:r>
      <w:r w:rsidRPr="00B54F3E">
        <w:rPr>
          <w:rFonts w:cs="Calibri"/>
          <w:iCs w:val="0"/>
        </w:rPr>
        <w:fldChar w:fldCharType="separate"/>
      </w:r>
      <w:r>
        <w:rPr>
          <w:rFonts w:cs="Calibri"/>
          <w:noProof/>
        </w:rPr>
        <w:t>3</w:t>
      </w:r>
      <w:r w:rsidRPr="00B54F3E">
        <w:rPr>
          <w:rFonts w:cs="Calibri"/>
          <w:iCs w:val="0"/>
        </w:rPr>
        <w:fldChar w:fldCharType="end"/>
      </w:r>
      <w:r w:rsidR="00357964">
        <w:rPr>
          <w:rFonts w:cs="Calibri"/>
          <w:iCs w:val="0"/>
        </w:rPr>
        <w:t>.</w:t>
      </w:r>
      <w:r w:rsidRPr="00B54F3E">
        <w:rPr>
          <w:rFonts w:cs="Calibri"/>
        </w:rPr>
        <w:t xml:space="preserve"> </w:t>
      </w:r>
      <w:r w:rsidRPr="00B54F3E">
        <w:rPr>
          <w:rFonts w:cs="Calibri"/>
          <w:i w:val="0"/>
        </w:rPr>
        <w:t>Europejskie Ramy Interoperacyjności, Tablica wyników 1 - Zasady interoperacyjności,</w:t>
      </w:r>
      <w:r w:rsidRPr="00B54F3E">
        <w:rPr>
          <w:rFonts w:cs="Calibri"/>
        </w:rPr>
        <w:t xml:space="preserve"> źródło: opracowanie własne na podstawie Digital Public Administration </w:t>
      </w:r>
      <w:proofErr w:type="spellStart"/>
      <w:r w:rsidRPr="00B54F3E">
        <w:rPr>
          <w:rFonts w:cs="Calibri"/>
        </w:rPr>
        <w:t>Factsheet</w:t>
      </w:r>
      <w:proofErr w:type="spellEnd"/>
      <w:r w:rsidRPr="00B54F3E">
        <w:rPr>
          <w:rFonts w:cs="Calibri"/>
        </w:rPr>
        <w:t xml:space="preserve"> 2024</w:t>
      </w:r>
    </w:p>
    <w:p w14:paraId="16AE31DD" w14:textId="7D6C0103" w:rsidR="00FD7C59" w:rsidRPr="00B54F3E" w:rsidRDefault="00FD7C59" w:rsidP="00DB7869">
      <w:pPr>
        <w:rPr>
          <w:rFonts w:cs="Calibri"/>
        </w:rPr>
      </w:pPr>
      <w:r w:rsidRPr="00EA7F28">
        <w:rPr>
          <w:rFonts w:cs="Calibri"/>
        </w:rPr>
        <w:t xml:space="preserve">Według raportu Digital Public Administration </w:t>
      </w:r>
      <w:proofErr w:type="spellStart"/>
      <w:r w:rsidRPr="00EA7F28">
        <w:rPr>
          <w:rFonts w:cs="Calibri"/>
        </w:rPr>
        <w:t>Factsheet</w:t>
      </w:r>
      <w:proofErr w:type="spellEnd"/>
      <w:r w:rsidRPr="00EA7F28">
        <w:rPr>
          <w:rFonts w:cs="Calibri"/>
        </w:rPr>
        <w:t xml:space="preserve"> 2024, Polska poczyniła znaczne postępy w zakresie cyfrowej transformacji administracji publicznej. Wzrost </w:t>
      </w:r>
      <w:r w:rsidR="00FA539F">
        <w:rPr>
          <w:rFonts w:cs="Calibri"/>
        </w:rPr>
        <w:t xml:space="preserve">jest </w:t>
      </w:r>
      <w:r w:rsidRPr="00EA7F28">
        <w:rPr>
          <w:rFonts w:cs="Calibri"/>
        </w:rPr>
        <w:t>widoczny we wszystkich badanych obszarach. W zakresie zasad interoperacyjności, Polska osiągnęła wyniki na poziomie średniej unijnej z wyjątkiem zasady 3</w:t>
      </w:r>
      <w:r w:rsidRPr="00EA7F28">
        <w:rPr>
          <w:rFonts w:cs="Calibri"/>
          <w:i/>
        </w:rPr>
        <w:t xml:space="preserve"> przejrzystość</w:t>
      </w:r>
      <w:r w:rsidRPr="00EA7F28">
        <w:rPr>
          <w:rFonts w:cs="Calibri"/>
        </w:rPr>
        <w:t xml:space="preserve">, zasady 9 </w:t>
      </w:r>
      <w:r w:rsidRPr="00EA7F28">
        <w:rPr>
          <w:rFonts w:cs="Calibri"/>
          <w:i/>
        </w:rPr>
        <w:t>wielojęzyczność</w:t>
      </w:r>
      <w:r w:rsidRPr="00EA7F28">
        <w:rPr>
          <w:rFonts w:cs="Calibri"/>
        </w:rPr>
        <w:t xml:space="preserve">, oraz zasady 12 </w:t>
      </w:r>
      <w:r w:rsidRPr="00EA7F28">
        <w:rPr>
          <w:rFonts w:cs="Calibri"/>
          <w:i/>
        </w:rPr>
        <w:t>ocena skuteczności i wydajności</w:t>
      </w:r>
      <w:r w:rsidRPr="00EA7F28">
        <w:rPr>
          <w:rFonts w:cs="Calibri"/>
        </w:rPr>
        <w:t xml:space="preserve">. Zawarte w raporcie rekomendacje wskazują, że Polska powinna przeznaczać więcej wysiłków na </w:t>
      </w:r>
      <w:r>
        <w:rPr>
          <w:rFonts w:cs="Calibri"/>
        </w:rPr>
        <w:t xml:space="preserve">zapewnienie </w:t>
      </w:r>
      <w:r w:rsidRPr="00EA7F28">
        <w:rPr>
          <w:rFonts w:cs="Calibri"/>
        </w:rPr>
        <w:t>interoperacyjnoś</w:t>
      </w:r>
      <w:r>
        <w:rPr>
          <w:rFonts w:cs="Calibri"/>
        </w:rPr>
        <w:t>ci</w:t>
      </w:r>
      <w:r w:rsidRPr="00EA7F28">
        <w:rPr>
          <w:rFonts w:cs="Calibri"/>
        </w:rPr>
        <w:t xml:space="preserve"> systemów teleinformatycznych i techniczną infrastrukturę oraz uwzględniać wielojęzyczność przy ustanawianiu europejskich usług użyteczności publicznej. Należy zauważyć, że w 2023 r. zarekomendowano Polsce implementację nowych rozwiązań cyfrowych i optymalizację procesów administracyjnych, a w 2024 r. wynik Polski we wskaźniku </w:t>
      </w:r>
      <w:r w:rsidRPr="00EA7F28">
        <w:rPr>
          <w:rFonts w:cs="Calibri"/>
          <w:i/>
        </w:rPr>
        <w:t>uproszczenia administracyjne</w:t>
      </w:r>
      <w:r w:rsidRPr="00EA7F28">
        <w:rPr>
          <w:rFonts w:cs="Calibri"/>
        </w:rPr>
        <w:t xml:space="preserve"> (zasada 10) wzrósł do maksymalnego możliwego poziomu.</w:t>
      </w:r>
    </w:p>
    <w:p w14:paraId="5251C99D" w14:textId="778F50B6" w:rsidR="009212A9" w:rsidRPr="00B54F3E" w:rsidRDefault="009212A9" w:rsidP="00FD7C59">
      <w:pPr>
        <w:keepNext/>
        <w:rPr>
          <w:rFonts w:cs="Calibri"/>
        </w:rPr>
      </w:pPr>
      <w:r>
        <w:rPr>
          <w:rFonts w:cs="Calibri"/>
          <w:noProof/>
        </w:rPr>
        <w:lastRenderedPageBreak/>
        <w:drawing>
          <wp:inline distT="0" distB="0" distL="0" distR="0" wp14:anchorId="50184BFB" wp14:editId="73566F17">
            <wp:extent cx="5486400" cy="3079630"/>
            <wp:effectExtent l="0" t="0" r="0" b="6985"/>
            <wp:docPr id="1428012719"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3BBA9B4" w14:textId="0C19D80E" w:rsidR="00FD7C59" w:rsidRPr="00B54F3E" w:rsidRDefault="00FD7C59" w:rsidP="00FD7C59">
      <w:pPr>
        <w:pStyle w:val="Legenda"/>
        <w:ind w:left="113"/>
        <w:rPr>
          <w:rFonts w:cs="Calibri"/>
        </w:rPr>
      </w:pPr>
      <w:r w:rsidRPr="00B54F3E">
        <w:rPr>
          <w:rFonts w:cs="Calibri"/>
        </w:rPr>
        <w:t xml:space="preserve">Wykres </w:t>
      </w:r>
      <w:r w:rsidRPr="00B54F3E">
        <w:rPr>
          <w:rFonts w:cs="Calibri"/>
        </w:rPr>
        <w:fldChar w:fldCharType="begin"/>
      </w:r>
      <w:r w:rsidRPr="00B54F3E">
        <w:rPr>
          <w:rFonts w:cs="Calibri"/>
        </w:rPr>
        <w:instrText xml:space="preserve"> SEQ Wykres \* ARABIC </w:instrText>
      </w:r>
      <w:r w:rsidRPr="00B54F3E">
        <w:rPr>
          <w:rFonts w:cs="Calibri"/>
        </w:rPr>
        <w:fldChar w:fldCharType="separate"/>
      </w:r>
      <w:r>
        <w:rPr>
          <w:rFonts w:cs="Calibri"/>
          <w:noProof/>
        </w:rPr>
        <w:t>4</w:t>
      </w:r>
      <w:r w:rsidRPr="00B54F3E">
        <w:rPr>
          <w:rFonts w:cs="Calibri"/>
        </w:rPr>
        <w:fldChar w:fldCharType="end"/>
      </w:r>
      <w:r w:rsidR="00732C81">
        <w:rPr>
          <w:rFonts w:cs="Calibri"/>
        </w:rPr>
        <w:t>.</w:t>
      </w:r>
      <w:r w:rsidRPr="00B54F3E">
        <w:rPr>
          <w:rFonts w:cs="Calibri"/>
        </w:rPr>
        <w:t xml:space="preserve"> </w:t>
      </w:r>
      <w:r w:rsidRPr="00B54F3E">
        <w:rPr>
          <w:rFonts w:cs="Calibri"/>
          <w:i w:val="0"/>
        </w:rPr>
        <w:t>Europejskie Ramy Interoperacyjności, Tablica wyników 4 - Interoperacyjność transgraniczna</w:t>
      </w:r>
      <w:r w:rsidRPr="00B54F3E">
        <w:rPr>
          <w:rFonts w:cs="Calibri"/>
        </w:rPr>
        <w:t xml:space="preserve">, źródło: opracowanie własne na postawie Digital Public Administration </w:t>
      </w:r>
      <w:proofErr w:type="spellStart"/>
      <w:r w:rsidRPr="00B54F3E">
        <w:rPr>
          <w:rFonts w:cs="Calibri"/>
        </w:rPr>
        <w:t>Factsheet</w:t>
      </w:r>
      <w:proofErr w:type="spellEnd"/>
      <w:r w:rsidRPr="00B54F3E">
        <w:rPr>
          <w:rFonts w:cs="Calibri"/>
        </w:rPr>
        <w:t xml:space="preserve"> 2024</w:t>
      </w:r>
    </w:p>
    <w:p w14:paraId="1EFF8F05" w14:textId="48515840" w:rsidR="00FD7C59" w:rsidRPr="00B54F3E" w:rsidRDefault="00FD7C59" w:rsidP="00FD7C59">
      <w:pPr>
        <w:rPr>
          <w:rFonts w:cs="Calibri"/>
        </w:rPr>
      </w:pPr>
      <w:r w:rsidRPr="00B54F3E">
        <w:rPr>
          <w:rFonts w:cs="Calibri"/>
        </w:rPr>
        <w:t>W zakresie interoperacyjności transgranicznej Polska powinna poprawić wyniki we wskaźnikach związanych ze zintegrowanym zarządzaniem usługami publicznymi, a także interoperacyjnością semantyczną, które w obu przypadkach uzyskały wyniki poniżej średniej UE.</w:t>
      </w:r>
    </w:p>
    <w:p w14:paraId="4D1E6B03" w14:textId="73B3766C" w:rsidR="00FD7C59" w:rsidRPr="00DB7869" w:rsidRDefault="00717A80" w:rsidP="00FD7C59">
      <w:pPr>
        <w:pStyle w:val="Podtytu"/>
        <w:rPr>
          <w:sz w:val="28"/>
        </w:rPr>
      </w:pPr>
      <w:r w:rsidRPr="00DB7869">
        <w:rPr>
          <w:sz w:val="28"/>
        </w:rPr>
        <w:t>DGI (</w:t>
      </w:r>
      <w:r w:rsidR="00FD7C59" w:rsidRPr="00DB7869">
        <w:rPr>
          <w:sz w:val="28"/>
        </w:rPr>
        <w:t xml:space="preserve">Digital </w:t>
      </w:r>
      <w:proofErr w:type="spellStart"/>
      <w:r w:rsidR="00FD7C59" w:rsidRPr="00DB7869">
        <w:rPr>
          <w:sz w:val="28"/>
        </w:rPr>
        <w:t>Government</w:t>
      </w:r>
      <w:proofErr w:type="spellEnd"/>
      <w:r w:rsidR="00FD7C59" w:rsidRPr="00DB7869">
        <w:rPr>
          <w:sz w:val="28"/>
        </w:rPr>
        <w:t xml:space="preserve"> Index)</w:t>
      </w:r>
    </w:p>
    <w:p w14:paraId="40814BDF" w14:textId="0D5AAA3C" w:rsidR="00FD7C59" w:rsidRPr="00B54F3E" w:rsidRDefault="00FD7C59" w:rsidP="00FD7C59">
      <w:pPr>
        <w:rPr>
          <w:rFonts w:cs="Calibri"/>
          <w:highlight w:val="yellow"/>
        </w:rPr>
      </w:pPr>
      <w:r w:rsidRPr="00B54F3E">
        <w:rPr>
          <w:rFonts w:cs="Calibri"/>
        </w:rPr>
        <w:t>W raporcie OECD (Organizacji Współpracy Gospodarczej i Rozwoju, ang.</w:t>
      </w:r>
      <w:r>
        <w:rPr>
          <w:rFonts w:cs="Calibri"/>
        </w:rPr>
        <w:t xml:space="preserve"> </w:t>
      </w:r>
      <w:proofErr w:type="spellStart"/>
      <w:r w:rsidRPr="00B54F3E">
        <w:rPr>
          <w:rFonts w:cs="Calibri"/>
        </w:rPr>
        <w:t>Organisation</w:t>
      </w:r>
      <w:proofErr w:type="spellEnd"/>
      <w:r w:rsidRPr="350CBC2B">
        <w:rPr>
          <w:rFonts w:cs="Calibri"/>
        </w:rPr>
        <w:t xml:space="preserve"> for </w:t>
      </w:r>
      <w:proofErr w:type="spellStart"/>
      <w:r w:rsidRPr="350CBC2B">
        <w:rPr>
          <w:rFonts w:cs="Calibri"/>
        </w:rPr>
        <w:t>Economic</w:t>
      </w:r>
      <w:proofErr w:type="spellEnd"/>
      <w:r w:rsidRPr="350CBC2B">
        <w:rPr>
          <w:rFonts w:cs="Calibri"/>
        </w:rPr>
        <w:t xml:space="preserve"> </w:t>
      </w:r>
      <w:proofErr w:type="spellStart"/>
      <w:r w:rsidRPr="350CBC2B">
        <w:rPr>
          <w:rFonts w:cs="Calibri"/>
        </w:rPr>
        <w:t>Cooperation</w:t>
      </w:r>
      <w:proofErr w:type="spellEnd"/>
      <w:r w:rsidRPr="350CBC2B">
        <w:rPr>
          <w:rFonts w:cs="Calibri"/>
        </w:rPr>
        <w:t xml:space="preserve"> and Development) Digital </w:t>
      </w:r>
      <w:proofErr w:type="spellStart"/>
      <w:r w:rsidRPr="350CBC2B">
        <w:rPr>
          <w:rFonts w:cs="Calibri"/>
        </w:rPr>
        <w:t>Government</w:t>
      </w:r>
      <w:proofErr w:type="spellEnd"/>
      <w:r w:rsidRPr="350CBC2B">
        <w:rPr>
          <w:rFonts w:cs="Calibri"/>
        </w:rPr>
        <w:t xml:space="preserve"> Index z 2023 r.</w:t>
      </w:r>
      <w:r w:rsidRPr="00B54F3E">
        <w:rPr>
          <w:rStyle w:val="Odwoanieprzypisudolnego"/>
          <w:rFonts w:cs="Calibri"/>
        </w:rPr>
        <w:footnoteReference w:id="23"/>
      </w:r>
      <w:r w:rsidRPr="00B54F3E">
        <w:rPr>
          <w:rFonts w:cs="Calibri"/>
        </w:rPr>
        <w:t>, oceniającym postępy transformacji cyfrowej sektora publicznego za lata 2020-2022, Polska uplasowała się na 20. miejscu wśród 33 państw członkowskich</w:t>
      </w:r>
      <w:r>
        <w:rPr>
          <w:rFonts w:cs="Calibri"/>
        </w:rPr>
        <w:t xml:space="preserve"> Organizacji.</w:t>
      </w:r>
      <w:r w:rsidRPr="350CBC2B">
        <w:rPr>
          <w:rFonts w:cs="Calibri"/>
        </w:rPr>
        <w:t xml:space="preserve"> Wynik wyniósł 57,1%, przy średniej OECD na poziomie 60,5%.</w:t>
      </w:r>
      <w:r w:rsidRPr="00B54F3E">
        <w:rPr>
          <w:rFonts w:cs="Calibri"/>
        </w:rPr>
        <w:t xml:space="preserve"> </w:t>
      </w:r>
      <w:r w:rsidRPr="350CBC2B">
        <w:rPr>
          <w:rFonts w:cs="Calibri"/>
        </w:rPr>
        <w:t>Najlepszy wynik</w:t>
      </w:r>
      <w:r w:rsidR="00FF7E9C">
        <w:rPr>
          <w:rFonts w:cs="Calibri"/>
        </w:rPr>
        <w:t>,</w:t>
      </w:r>
      <w:r w:rsidRPr="00B54F3E">
        <w:rPr>
          <w:rFonts w:cs="Calibri"/>
        </w:rPr>
        <w:t xml:space="preserve"> 11 pozycję</w:t>
      </w:r>
      <w:r w:rsidR="00FF7E9C">
        <w:rPr>
          <w:rFonts w:cs="Calibri"/>
        </w:rPr>
        <w:t>,</w:t>
      </w:r>
      <w:r w:rsidRPr="00B54F3E">
        <w:rPr>
          <w:rFonts w:cs="Calibri"/>
        </w:rPr>
        <w:t xml:space="preserve"> Polska osiągnęła w kategorii </w:t>
      </w:r>
      <w:r w:rsidRPr="350CBC2B">
        <w:rPr>
          <w:rFonts w:cs="Calibri"/>
          <w:i/>
          <w:iCs/>
        </w:rPr>
        <w:t xml:space="preserve">rząd jako platforma, </w:t>
      </w:r>
      <w:r w:rsidRPr="0CF04DCB">
        <w:rPr>
          <w:rFonts w:cs="Calibri"/>
        </w:rPr>
        <w:t>w</w:t>
      </w:r>
      <w:r w:rsidRPr="350CBC2B">
        <w:rPr>
          <w:rFonts w:cs="Calibri"/>
          <w:i/>
          <w:iCs/>
        </w:rPr>
        <w:t xml:space="preserve"> </w:t>
      </w:r>
      <w:r w:rsidRPr="5DF85247">
        <w:rPr>
          <w:rFonts w:cs="Calibri"/>
        </w:rPr>
        <w:t>której mierzone jest funkcjonowanie wspólnych elementów t</w:t>
      </w:r>
      <w:r w:rsidR="0081716F">
        <w:rPr>
          <w:rFonts w:cs="Calibri"/>
        </w:rPr>
        <w:t>akich jak</w:t>
      </w:r>
      <w:r w:rsidRPr="5DF85247">
        <w:rPr>
          <w:rFonts w:cs="Calibri"/>
        </w:rPr>
        <w:t xml:space="preserve"> wytyczne, </w:t>
      </w:r>
      <w:r w:rsidRPr="3F635049">
        <w:rPr>
          <w:rFonts w:cs="Calibri"/>
        </w:rPr>
        <w:t xml:space="preserve">narzędzia, </w:t>
      </w:r>
      <w:r w:rsidRPr="4D2CFDE9">
        <w:rPr>
          <w:rFonts w:cs="Calibri"/>
        </w:rPr>
        <w:t>dane, tożsamość</w:t>
      </w:r>
      <w:r w:rsidRPr="501909C2">
        <w:rPr>
          <w:rFonts w:cs="Calibri"/>
        </w:rPr>
        <w:t xml:space="preserve"> cyfrowa i oprogramowanie, które umożliwią </w:t>
      </w:r>
      <w:r w:rsidRPr="11FCDC26">
        <w:rPr>
          <w:rFonts w:cs="Calibri"/>
        </w:rPr>
        <w:t>transformację</w:t>
      </w:r>
      <w:r w:rsidRPr="501909C2">
        <w:rPr>
          <w:rFonts w:cs="Calibri"/>
        </w:rPr>
        <w:t xml:space="preserve"> procesów i usług </w:t>
      </w:r>
      <w:r w:rsidRPr="11FCDC26">
        <w:rPr>
          <w:rFonts w:cs="Calibri"/>
        </w:rPr>
        <w:t>publicznych</w:t>
      </w:r>
      <w:r w:rsidRPr="78B430FD">
        <w:rPr>
          <w:rFonts w:cs="Calibri"/>
          <w:b/>
          <w:bCs/>
        </w:rPr>
        <w:t>.</w:t>
      </w:r>
      <w:r w:rsidRPr="350CBC2B">
        <w:rPr>
          <w:rFonts w:cs="Calibri"/>
          <w:b/>
          <w:bCs/>
        </w:rPr>
        <w:t xml:space="preserve"> </w:t>
      </w:r>
      <w:r w:rsidRPr="00B54F3E">
        <w:rPr>
          <w:rFonts w:cs="Calibri"/>
        </w:rPr>
        <w:t xml:space="preserve">Obszarem, w którym Polska osiągnęła najsłabszy wynik, 29. miejsce, jest </w:t>
      </w:r>
      <w:proofErr w:type="spellStart"/>
      <w:r w:rsidRPr="350CBC2B">
        <w:rPr>
          <w:rFonts w:cs="Calibri"/>
          <w:i/>
          <w:iCs/>
        </w:rPr>
        <w:t>proaktywność</w:t>
      </w:r>
      <w:proofErr w:type="spellEnd"/>
      <w:r w:rsidRPr="350CBC2B">
        <w:rPr>
          <w:rFonts w:cs="Calibri"/>
          <w:i/>
          <w:iCs/>
        </w:rPr>
        <w:t>,</w:t>
      </w:r>
      <w:r w:rsidRPr="00B54F3E">
        <w:rPr>
          <w:rFonts w:cs="Calibri"/>
        </w:rPr>
        <w:t xml:space="preserve"> definiowana jako </w:t>
      </w:r>
      <w:r w:rsidRPr="350CBC2B">
        <w:rPr>
          <w:rFonts w:cs="Calibri"/>
          <w:i/>
          <w:iCs/>
        </w:rPr>
        <w:t xml:space="preserve">zdolność rządów do przewidywania potrzeb użytkowników i dostawców w celu świadczenia usług publicznych. </w:t>
      </w:r>
    </w:p>
    <w:p w14:paraId="6F20715F" w14:textId="77777777" w:rsidR="00DB7869" w:rsidRDefault="00DB7869" w:rsidP="00FD7C59">
      <w:pPr>
        <w:keepNext/>
        <w:rPr>
          <w:rFonts w:eastAsiaTheme="majorEastAsia" w:cstheme="majorBidi"/>
          <w:color w:val="002060"/>
          <w:spacing w:val="15"/>
          <w:sz w:val="28"/>
          <w:szCs w:val="20"/>
        </w:rPr>
      </w:pPr>
    </w:p>
    <w:p w14:paraId="7EDE25A0" w14:textId="77777777" w:rsidR="00DB7869" w:rsidRDefault="00FD7C59" w:rsidP="00FD7C59">
      <w:pPr>
        <w:keepNext/>
        <w:rPr>
          <w:rFonts w:eastAsiaTheme="majorEastAsia" w:cstheme="majorBidi"/>
          <w:color w:val="002060"/>
          <w:spacing w:val="15"/>
          <w:sz w:val="28"/>
          <w:szCs w:val="20"/>
        </w:rPr>
      </w:pPr>
      <w:r w:rsidRPr="00DB7869">
        <w:rPr>
          <w:rFonts w:eastAsiaTheme="majorEastAsia" w:cstheme="majorBidi"/>
          <w:color w:val="002060"/>
          <w:spacing w:val="15"/>
          <w:sz w:val="28"/>
          <w:szCs w:val="20"/>
        </w:rPr>
        <w:t>Deklaracja Berlińska</w:t>
      </w:r>
    </w:p>
    <w:p w14:paraId="305B44B7" w14:textId="336FC0B5" w:rsidR="00FD7C59" w:rsidRPr="00B54F3E" w:rsidRDefault="00FD7C59" w:rsidP="00FD7C59">
      <w:pPr>
        <w:keepNext/>
        <w:rPr>
          <w:rFonts w:cs="Calibri"/>
        </w:rPr>
      </w:pPr>
      <w:r w:rsidRPr="00B54F3E">
        <w:rPr>
          <w:rFonts w:cs="Calibri"/>
        </w:rPr>
        <w:t>Deklaracja Berlińska w sprawie społeczeństwa cyfrowego i administracji cyfrowej opartej na wartościach określa szereg kluczowych zasad i towarzyszących im obszarów polityki wskazanych, aby zapewnić zgodność transformacji cyfrowej ze wspólnymi europejskimi prawami podstawowymi oraz wartościami. Raport z monitoringu Deklaracji Berlińskiej</w:t>
      </w:r>
      <w:r w:rsidRPr="00B54F3E">
        <w:rPr>
          <w:rStyle w:val="Odwoanieprzypisudolnego"/>
          <w:rFonts w:cs="Calibri"/>
        </w:rPr>
        <w:footnoteReference w:id="24"/>
      </w:r>
      <w:r w:rsidRPr="00B54F3E">
        <w:rPr>
          <w:rFonts w:cs="Calibri"/>
        </w:rPr>
        <w:t xml:space="preserve"> to narzędzie dokumentujące postępy w realizacji działań w ramach deklaracji dla państw </w:t>
      </w:r>
      <w:r w:rsidRPr="00B54F3E">
        <w:rPr>
          <w:rFonts w:cs="Calibri"/>
        </w:rPr>
        <w:lastRenderedPageBreak/>
        <w:t xml:space="preserve">sygnatariuszy. Mechanizm monitorowania opiera się na kluczowych wskaźnikach efektywności, do których ewaluacji wykorzystano dane zapewnione przez państwa członkowskie, </w:t>
      </w:r>
      <w:proofErr w:type="spellStart"/>
      <w:r w:rsidRPr="00B54F3E">
        <w:rPr>
          <w:rFonts w:cs="Calibri"/>
        </w:rPr>
        <w:t>eGovernement</w:t>
      </w:r>
      <w:proofErr w:type="spellEnd"/>
      <w:r w:rsidRPr="00B54F3E">
        <w:rPr>
          <w:rFonts w:cs="Calibri"/>
        </w:rPr>
        <w:t xml:space="preserve"> Benchmark, EIF oraz DESI.</w:t>
      </w:r>
    </w:p>
    <w:p w14:paraId="76B9ABA7" w14:textId="5128730D" w:rsidR="005841A3" w:rsidRPr="00B54F3E" w:rsidRDefault="005841A3" w:rsidP="00FD7C59">
      <w:pPr>
        <w:keepNext/>
        <w:rPr>
          <w:rFonts w:cs="Calibri"/>
        </w:rPr>
      </w:pPr>
      <w:r>
        <w:rPr>
          <w:rFonts w:cs="Calibri"/>
          <w:noProof/>
        </w:rPr>
        <w:drawing>
          <wp:inline distT="0" distB="0" distL="0" distR="0" wp14:anchorId="17D2A5D9" wp14:editId="1DC607AC">
            <wp:extent cx="6671733" cy="4360333"/>
            <wp:effectExtent l="0" t="0" r="15240" b="2540"/>
            <wp:docPr id="1938432247"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867EEDB" w14:textId="12D44A27" w:rsidR="00FD7C59" w:rsidRPr="00B54F3E" w:rsidRDefault="00FD7C59" w:rsidP="00FD7C59">
      <w:pPr>
        <w:pStyle w:val="Legenda"/>
        <w:rPr>
          <w:rFonts w:cs="Calibri"/>
        </w:rPr>
      </w:pPr>
      <w:r w:rsidRPr="00B54F3E">
        <w:rPr>
          <w:rFonts w:cs="Calibri"/>
        </w:rPr>
        <w:t xml:space="preserve">Wykres </w:t>
      </w:r>
      <w:r w:rsidRPr="00B54F3E">
        <w:rPr>
          <w:rFonts w:cs="Calibri"/>
        </w:rPr>
        <w:fldChar w:fldCharType="begin"/>
      </w:r>
      <w:r w:rsidRPr="00B54F3E">
        <w:rPr>
          <w:rFonts w:cs="Calibri"/>
        </w:rPr>
        <w:instrText xml:space="preserve"> SEQ Wykres \* ARABIC </w:instrText>
      </w:r>
      <w:r w:rsidRPr="00B54F3E">
        <w:rPr>
          <w:rFonts w:cs="Calibri"/>
        </w:rPr>
        <w:fldChar w:fldCharType="separate"/>
      </w:r>
      <w:r>
        <w:rPr>
          <w:rFonts w:cs="Calibri"/>
          <w:noProof/>
        </w:rPr>
        <w:t>5</w:t>
      </w:r>
      <w:r w:rsidRPr="00B54F3E">
        <w:rPr>
          <w:rFonts w:cs="Calibri"/>
        </w:rPr>
        <w:fldChar w:fldCharType="end"/>
      </w:r>
      <w:r w:rsidR="00256224">
        <w:rPr>
          <w:rFonts w:cs="Calibri"/>
        </w:rPr>
        <w:t>.</w:t>
      </w:r>
      <w:r w:rsidRPr="00B54F3E">
        <w:rPr>
          <w:rFonts w:cs="Calibri"/>
        </w:rPr>
        <w:t xml:space="preserve"> </w:t>
      </w:r>
      <w:r w:rsidRPr="00B54F3E">
        <w:rPr>
          <w:rStyle w:val="cf01"/>
        </w:rPr>
        <w:t>Monitoring Deklaracji Berlińskiej 2023, Poziom realizacji obszarów polityki - Polska w porównaniu ze średnią UE</w:t>
      </w:r>
      <w:r w:rsidRPr="00B54F3E">
        <w:rPr>
          <w:rFonts w:cs="Calibri"/>
        </w:rPr>
        <w:t>, źródło: opracowanie własne na podstawie Raportu z monitorowania Deklaracji Berlińskiej 2024</w:t>
      </w:r>
    </w:p>
    <w:p w14:paraId="06432140" w14:textId="22208BB3" w:rsidR="00FD7C59" w:rsidRPr="00B54F3E" w:rsidRDefault="00FD7C59" w:rsidP="00FD7C59">
      <w:pPr>
        <w:rPr>
          <w:rFonts w:cs="Calibri"/>
        </w:rPr>
      </w:pPr>
      <w:r w:rsidRPr="00B54F3E">
        <w:rPr>
          <w:rFonts w:cs="Calibri"/>
        </w:rPr>
        <w:t xml:space="preserve">W raporcie wydanym w 2024 roku zauważono, że na ogół wyniki Polski wykazały stabilność i niewielkie wahania względem ubiegłorocznego podsumowania. </w:t>
      </w:r>
      <w:r w:rsidRPr="00B54F3E">
        <w:rPr>
          <w:rFonts w:cs="Calibri"/>
          <w:b/>
        </w:rPr>
        <w:t xml:space="preserve">Największy wzrost, o 9 </w:t>
      </w:r>
      <w:r>
        <w:rPr>
          <w:rFonts w:cs="Calibri"/>
          <w:b/>
        </w:rPr>
        <w:t>pkt</w:t>
      </w:r>
      <w:r w:rsidRPr="00B54F3E">
        <w:rPr>
          <w:rFonts w:cs="Calibri"/>
          <w:b/>
        </w:rPr>
        <w:t xml:space="preserve">, odnotowano w obszarze pierwszym </w:t>
      </w:r>
      <w:r w:rsidRPr="00B54F3E">
        <w:rPr>
          <w:rFonts w:cs="Calibri"/>
          <w:b/>
          <w:i/>
        </w:rPr>
        <w:t>ważność i poszanowanie praw podstawowych oraz wartości demokratycznych</w:t>
      </w:r>
      <w:r>
        <w:rPr>
          <w:rFonts w:cs="Calibri"/>
          <w:b/>
          <w:i/>
        </w:rPr>
        <w:t>.</w:t>
      </w:r>
      <w:r>
        <w:rPr>
          <w:rFonts w:cs="Calibri"/>
          <w:b/>
        </w:rPr>
        <w:t xml:space="preserve"> Na kolejnym miejscu usytuował się obszar czwarty, </w:t>
      </w:r>
      <w:r w:rsidRPr="00B54F3E">
        <w:rPr>
          <w:rFonts w:cs="Calibri"/>
          <w:b/>
        </w:rPr>
        <w:t>z</w:t>
      </w:r>
      <w:r w:rsidRPr="00B54F3E">
        <w:rPr>
          <w:rFonts w:cs="Calibri"/>
          <w:b/>
          <w:i/>
        </w:rPr>
        <w:t>aufanie i bezpieczeństwo w interakcjach z administracją cyfrową</w:t>
      </w:r>
      <w:r>
        <w:rPr>
          <w:rFonts w:cs="Calibri"/>
          <w:b/>
        </w:rPr>
        <w:t>, w którym wynik wzrósł</w:t>
      </w:r>
      <w:r w:rsidRPr="00B54F3E">
        <w:rPr>
          <w:rFonts w:cs="Calibri"/>
          <w:b/>
          <w:i/>
        </w:rPr>
        <w:t xml:space="preserve"> </w:t>
      </w:r>
      <w:r w:rsidRPr="00B54F3E">
        <w:rPr>
          <w:rFonts w:cs="Calibri"/>
          <w:b/>
        </w:rPr>
        <w:t xml:space="preserve">o 4 </w:t>
      </w:r>
      <w:r>
        <w:rPr>
          <w:rFonts w:cs="Calibri"/>
          <w:b/>
        </w:rPr>
        <w:t>pkt.</w:t>
      </w:r>
      <w:r w:rsidRPr="00B54F3E">
        <w:rPr>
          <w:rFonts w:cs="Calibri"/>
        </w:rPr>
        <w:t xml:space="preserve"> Niewielki spadek, o 2 </w:t>
      </w:r>
      <w:r>
        <w:rPr>
          <w:rFonts w:cs="Calibri"/>
        </w:rPr>
        <w:t>pkt</w:t>
      </w:r>
      <w:r w:rsidR="00C65718">
        <w:rPr>
          <w:rFonts w:cs="Calibri"/>
        </w:rPr>
        <w:t>,</w:t>
      </w:r>
      <w:r w:rsidRPr="00B54F3E">
        <w:rPr>
          <w:rFonts w:cs="Calibri"/>
        </w:rPr>
        <w:t xml:space="preserve"> odnotowano w obszarze drugim</w:t>
      </w:r>
      <w:r w:rsidRPr="00B54F3E">
        <w:rPr>
          <w:rFonts w:cs="Calibri"/>
          <w:i/>
        </w:rPr>
        <w:t xml:space="preserve"> rola partycypacji społecznej i integracji cyfrowej w kształtowaniu cyfrowego świata</w:t>
      </w:r>
      <w:r w:rsidRPr="00B54F3E">
        <w:rPr>
          <w:rFonts w:cs="Calibri"/>
        </w:rPr>
        <w:t xml:space="preserve">. Polska uzyskała wynik wyższy od średniej UE w czterech z siedmiu obszarów. </w:t>
      </w:r>
      <w:r w:rsidRPr="00B54F3E">
        <w:rPr>
          <w:rFonts w:cs="Calibri"/>
          <w:b/>
        </w:rPr>
        <w:t xml:space="preserve">Największą różnicę, o 13 </w:t>
      </w:r>
      <w:r>
        <w:rPr>
          <w:rFonts w:cs="Calibri"/>
          <w:b/>
        </w:rPr>
        <w:t>pkt,</w:t>
      </w:r>
      <w:r w:rsidRPr="00B54F3E">
        <w:rPr>
          <w:rFonts w:cs="Calibri"/>
          <w:b/>
        </w:rPr>
        <w:t xml:space="preserve"> odnotowano w obszarze szóstym </w:t>
      </w:r>
      <w:r w:rsidRPr="00B54F3E">
        <w:rPr>
          <w:rFonts w:cs="Calibri"/>
          <w:b/>
          <w:i/>
        </w:rPr>
        <w:t>systemy zorientowane na człowieka i innowacyjne technologie w sektorze publicznym.</w:t>
      </w:r>
      <w:r w:rsidRPr="00B54F3E">
        <w:rPr>
          <w:rFonts w:cs="Calibri"/>
        </w:rPr>
        <w:t xml:space="preserve"> Następnie o 10 i 9 </w:t>
      </w:r>
      <w:r>
        <w:rPr>
          <w:rFonts w:cs="Calibri"/>
        </w:rPr>
        <w:t>pkt</w:t>
      </w:r>
      <w:r w:rsidRPr="00B54F3E">
        <w:rPr>
          <w:rFonts w:cs="Calibri"/>
        </w:rPr>
        <w:t xml:space="preserve"> w obszarze czwartym i obszarze siódmym </w:t>
      </w:r>
      <w:r w:rsidRPr="00B54F3E">
        <w:rPr>
          <w:rFonts w:cs="Calibri"/>
          <w:i/>
        </w:rPr>
        <w:t>kształtowanie odpornego i zrównoważonego społeczeństwa cyfrowego</w:t>
      </w:r>
      <w:r w:rsidRPr="00B54F3E">
        <w:rPr>
          <w:rFonts w:cs="Calibri"/>
        </w:rPr>
        <w:t>. Obszarami</w:t>
      </w:r>
      <w:r>
        <w:rPr>
          <w:rFonts w:cs="Calibri"/>
        </w:rPr>
        <w:t>,</w:t>
      </w:r>
      <w:r w:rsidRPr="00B54F3E">
        <w:rPr>
          <w:rFonts w:cs="Calibri"/>
        </w:rPr>
        <w:t xml:space="preserve"> w których Polska wypada poniżej średniej UE</w:t>
      </w:r>
      <w:r w:rsidR="00D127DE">
        <w:rPr>
          <w:rFonts w:cs="Calibri"/>
        </w:rPr>
        <w:t>,</w:t>
      </w:r>
      <w:r w:rsidRPr="00B54F3E">
        <w:rPr>
          <w:rFonts w:cs="Calibri"/>
        </w:rPr>
        <w:t xml:space="preserve"> jest obszar trzeci </w:t>
      </w:r>
      <w:r w:rsidRPr="00B54F3E">
        <w:rPr>
          <w:rFonts w:cs="Calibri"/>
          <w:i/>
        </w:rPr>
        <w:t>kompetencje i umiejętności cyfrowe</w:t>
      </w:r>
      <w:r w:rsidRPr="00B54F3E">
        <w:rPr>
          <w:rFonts w:cs="Calibri"/>
        </w:rPr>
        <w:t xml:space="preserve">, w którym różnica wynosi 6 </w:t>
      </w:r>
      <w:r>
        <w:rPr>
          <w:rFonts w:cs="Calibri"/>
        </w:rPr>
        <w:t>pkt</w:t>
      </w:r>
      <w:r w:rsidRPr="00B54F3E">
        <w:rPr>
          <w:rFonts w:cs="Calibri"/>
        </w:rPr>
        <w:t xml:space="preserve">, a także obszar piąty </w:t>
      </w:r>
      <w:r w:rsidRPr="00B54F3E">
        <w:rPr>
          <w:rFonts w:cs="Calibri"/>
          <w:i/>
        </w:rPr>
        <w:t>cyfrowa suwerenność i interoperacyjność</w:t>
      </w:r>
      <w:r w:rsidRPr="00B54F3E">
        <w:rPr>
          <w:rFonts w:cs="Calibri"/>
        </w:rPr>
        <w:t xml:space="preserve"> z różnicą wynoszącą 4 </w:t>
      </w:r>
      <w:r>
        <w:rPr>
          <w:rFonts w:cs="Calibri"/>
        </w:rPr>
        <w:t>pkt.</w:t>
      </w:r>
    </w:p>
    <w:p w14:paraId="585F57FC" w14:textId="6140B9E4" w:rsidR="00FD7C59" w:rsidRPr="00B54F3E" w:rsidRDefault="00FD7C59" w:rsidP="00FD7C59">
      <w:pPr>
        <w:rPr>
          <w:rFonts w:cs="Calibri"/>
        </w:rPr>
      </w:pPr>
      <w:r w:rsidRPr="00B54F3E">
        <w:rPr>
          <w:rFonts w:cs="Calibri"/>
        </w:rPr>
        <w:t xml:space="preserve">Polska została wyróżniona na tle Unii Europejskiej w obszarze siódmym </w:t>
      </w:r>
      <w:r w:rsidRPr="00B54F3E">
        <w:rPr>
          <w:rFonts w:cs="Calibri"/>
          <w:i/>
        </w:rPr>
        <w:t>odporność i zrównoważony rozwój</w:t>
      </w:r>
      <w:r w:rsidRPr="00B54F3E">
        <w:rPr>
          <w:rFonts w:cs="Calibri"/>
        </w:rPr>
        <w:t xml:space="preserve"> za inicjatywy na rzecz rozwoju cyfrowych usług zdrowotnych, takich jak Internetowe Konto Pacjenta, aplikacja </w:t>
      </w:r>
      <w:proofErr w:type="spellStart"/>
      <w:r w:rsidRPr="00B54F3E">
        <w:rPr>
          <w:rFonts w:cs="Calibri"/>
        </w:rPr>
        <w:t>mojeIKP</w:t>
      </w:r>
      <w:proofErr w:type="spellEnd"/>
      <w:r w:rsidRPr="00B54F3E">
        <w:rPr>
          <w:rFonts w:cs="Calibri"/>
        </w:rPr>
        <w:t xml:space="preserve">, e-recepta czy uruchomienie na portalu </w:t>
      </w:r>
      <w:r w:rsidRPr="00B54F3E">
        <w:rPr>
          <w:rFonts w:cs="Calibri"/>
        </w:rPr>
        <w:lastRenderedPageBreak/>
        <w:t xml:space="preserve">pacjent.gov.pl </w:t>
      </w:r>
      <w:proofErr w:type="spellStart"/>
      <w:r>
        <w:rPr>
          <w:rFonts w:cs="Calibri"/>
        </w:rPr>
        <w:t>chatbota</w:t>
      </w:r>
      <w:proofErr w:type="spellEnd"/>
      <w:r>
        <w:rPr>
          <w:rFonts w:cs="Calibri"/>
        </w:rPr>
        <w:t xml:space="preserve"> </w:t>
      </w:r>
      <w:r w:rsidRPr="00B54F3E">
        <w:rPr>
          <w:rFonts w:cs="Calibri"/>
        </w:rPr>
        <w:t xml:space="preserve">informującego pacjentów o e-usługach w systemie ochrony zdrowia. </w:t>
      </w:r>
      <w:r w:rsidRPr="00B54F3E">
        <w:rPr>
          <w:rFonts w:cs="Calibri"/>
          <w:b/>
        </w:rPr>
        <w:t xml:space="preserve">W obszarze czwartym </w:t>
      </w:r>
      <w:r w:rsidRPr="00B54F3E">
        <w:rPr>
          <w:rFonts w:cs="Calibri"/>
          <w:b/>
          <w:i/>
        </w:rPr>
        <w:t>zaufanie poprzez bezpieczeństwo w sferze cyfrowej</w:t>
      </w:r>
      <w:r w:rsidRPr="00B54F3E">
        <w:rPr>
          <w:rFonts w:cs="Calibri"/>
          <w:b/>
        </w:rPr>
        <w:t xml:space="preserve"> dobrze oceniono rozwój mobilnej aplikacji </w:t>
      </w:r>
      <w:proofErr w:type="spellStart"/>
      <w:r w:rsidRPr="00B54F3E">
        <w:rPr>
          <w:rFonts w:cs="Calibri"/>
          <w:b/>
        </w:rPr>
        <w:t>mObywatel</w:t>
      </w:r>
      <w:proofErr w:type="spellEnd"/>
      <w:r w:rsidRPr="00B54F3E">
        <w:rPr>
          <w:rFonts w:cs="Calibri"/>
          <w:b/>
        </w:rPr>
        <w:t xml:space="preserve">, a w obszarze szóstym </w:t>
      </w:r>
      <w:r w:rsidRPr="00B54F3E">
        <w:rPr>
          <w:rFonts w:cs="Calibri"/>
          <w:b/>
          <w:i/>
        </w:rPr>
        <w:t>systemy sztucznej inteligencji oparte na wartościach i zorientowane na człowieka</w:t>
      </w:r>
      <w:r w:rsidRPr="00B54F3E">
        <w:rPr>
          <w:rFonts w:cs="Calibri"/>
          <w:b/>
        </w:rPr>
        <w:t xml:space="preserve"> efektywną koordynację działań związanych z rozwojem polskiego ekosystemu AI (m.in. strategiczne działania w Komitecie Rady Ministrów d</w:t>
      </w:r>
      <w:r w:rsidR="0021537F">
        <w:rPr>
          <w:rFonts w:cs="Calibri"/>
          <w:b/>
        </w:rPr>
        <w:t>o spraw</w:t>
      </w:r>
      <w:r w:rsidRPr="00B54F3E">
        <w:rPr>
          <w:rFonts w:cs="Calibri"/>
          <w:b/>
        </w:rPr>
        <w:t xml:space="preserve"> Cyfryzacji).</w:t>
      </w:r>
      <w:r w:rsidRPr="00B54F3E">
        <w:rPr>
          <w:rFonts w:cs="Calibri"/>
        </w:rPr>
        <w:t xml:space="preserve"> </w:t>
      </w:r>
    </w:p>
    <w:p w14:paraId="5CBF402D" w14:textId="37C5A78D" w:rsidR="00FD7C59" w:rsidRPr="00DB7869" w:rsidRDefault="00FD7C59" w:rsidP="00FD7C59">
      <w:pPr>
        <w:pStyle w:val="Podtytu"/>
        <w:rPr>
          <w:sz w:val="28"/>
        </w:rPr>
      </w:pPr>
      <w:r w:rsidRPr="00DB7869">
        <w:rPr>
          <w:sz w:val="28"/>
        </w:rPr>
        <w:t>Specjalne badanie Eurobarometru: obywatele europejscy i</w:t>
      </w:r>
      <w:r w:rsidR="00FB1FCA">
        <w:rPr>
          <w:sz w:val="28"/>
        </w:rPr>
        <w:t> </w:t>
      </w:r>
      <w:r w:rsidRPr="00DB7869">
        <w:rPr>
          <w:sz w:val="28"/>
        </w:rPr>
        <w:t>cyfrowa dekada</w:t>
      </w:r>
    </w:p>
    <w:p w14:paraId="300DF230" w14:textId="65E8705D" w:rsidR="00FD7C59" w:rsidRPr="00B54F3E" w:rsidRDefault="00FD7C59" w:rsidP="00FD7C59">
      <w:pPr>
        <w:rPr>
          <w:rFonts w:cs="Calibri"/>
        </w:rPr>
      </w:pPr>
      <w:r w:rsidRPr="00B54F3E">
        <w:rPr>
          <w:rFonts w:cs="Calibri"/>
        </w:rPr>
        <w:t xml:space="preserve">Na potrzeby wsparcia monitoringu programu polityki „Droga ku cyfrowej dekadzie” do 2030 r. oraz założeń Europejskiej Deklaracji Praw i Zasad Cyfrowych na zlecenie Komisji Europejskiej przeprowadzono </w:t>
      </w:r>
      <w:r>
        <w:rPr>
          <w:rFonts w:cs="Calibri"/>
        </w:rPr>
        <w:t xml:space="preserve">badanie sprawdzające, </w:t>
      </w:r>
      <w:r w:rsidRPr="00B54F3E">
        <w:rPr>
          <w:rFonts w:cs="Calibri"/>
        </w:rPr>
        <w:t>czy i w jakim stopniu ewoluują postawy obywateli Unii Europejskiej wobec technologii cyfrowych. Wnioski z wydanego w 202</w:t>
      </w:r>
      <w:r w:rsidR="00464B76">
        <w:rPr>
          <w:rFonts w:cs="Calibri"/>
        </w:rPr>
        <w:t>5</w:t>
      </w:r>
      <w:r w:rsidRPr="00B54F3E">
        <w:rPr>
          <w:rFonts w:cs="Calibri"/>
        </w:rPr>
        <w:t xml:space="preserve"> r. raportu</w:t>
      </w:r>
      <w:r w:rsidRPr="00B54F3E">
        <w:rPr>
          <w:rStyle w:val="Odwoanieprzypisudolnego"/>
          <w:rFonts w:cs="Calibri"/>
        </w:rPr>
        <w:footnoteReference w:id="25"/>
      </w:r>
      <w:r w:rsidRPr="00B54F3E">
        <w:rPr>
          <w:rFonts w:cs="Calibri"/>
        </w:rPr>
        <w:t xml:space="preserve"> wskazują na to, że prawie trzy czwarte Europejczyków (73%) uważa, że cyfryzacja codziennych usług publicznych i prywatnych ułatwia im życie, w tym 1</w:t>
      </w:r>
      <w:r w:rsidR="00F80CD8">
        <w:rPr>
          <w:rFonts w:cs="Calibri"/>
        </w:rPr>
        <w:t>7</w:t>
      </w:r>
      <w:r w:rsidRPr="00B54F3E">
        <w:rPr>
          <w:rFonts w:cs="Calibri"/>
        </w:rPr>
        <w:t>% twierdzi, że „znacznie ułatwia”. Nieco mniej niż jedna czwarta (23%) twierdzi, że cyfryzacja codziennych usług publicznych i prywatnych utrudnia im życie.</w:t>
      </w:r>
    </w:p>
    <w:p w14:paraId="2210EE3C" w14:textId="0B284D60" w:rsidR="00FD7C59" w:rsidRDefault="00FD7C59" w:rsidP="00FD7C59">
      <w:pPr>
        <w:rPr>
          <w:rFonts w:cs="Calibri"/>
        </w:rPr>
      </w:pPr>
      <w:r w:rsidRPr="00B54F3E">
        <w:rPr>
          <w:rFonts w:cs="Calibri"/>
        </w:rPr>
        <w:t xml:space="preserve">Przedstawione wyniki wskazują na to, iż </w:t>
      </w:r>
      <w:r w:rsidRPr="00B54F3E">
        <w:rPr>
          <w:rFonts w:cs="Calibri"/>
          <w:b/>
        </w:rPr>
        <w:t>na ogół postawy i postrzeganie technologii cyfrowych przez Polaków jest pozytywne i oceniane na tym samym poziomie lub wyższym niż średni</w:t>
      </w:r>
      <w:r>
        <w:rPr>
          <w:rFonts w:cs="Calibri"/>
          <w:b/>
        </w:rPr>
        <w:t>o wśród</w:t>
      </w:r>
      <w:r w:rsidRPr="00B54F3E">
        <w:rPr>
          <w:rFonts w:cs="Calibri"/>
          <w:b/>
        </w:rPr>
        <w:t xml:space="preserve"> </w:t>
      </w:r>
      <w:r>
        <w:rPr>
          <w:rFonts w:cs="Calibri"/>
          <w:b/>
        </w:rPr>
        <w:t>obywateli Unii</w:t>
      </w:r>
      <w:r w:rsidRPr="00B54F3E">
        <w:rPr>
          <w:rFonts w:cs="Calibri"/>
        </w:rPr>
        <w:t xml:space="preserve">. W zakresie wyobrażeń dotyczących przyszłości technologii cyfrowych aż </w:t>
      </w:r>
      <w:r w:rsidR="00232406">
        <w:rPr>
          <w:rFonts w:cs="Calibri"/>
        </w:rPr>
        <w:t>7</w:t>
      </w:r>
      <w:r w:rsidRPr="00B54F3E">
        <w:rPr>
          <w:rFonts w:cs="Calibri"/>
        </w:rPr>
        <w:t>8% (</w:t>
      </w:r>
      <w:r w:rsidR="00232406">
        <w:rPr>
          <w:rFonts w:cs="Calibri"/>
        </w:rPr>
        <w:t>-2</w:t>
      </w:r>
      <w:r w:rsidRPr="00B54F3E">
        <w:rPr>
          <w:rFonts w:cs="Calibri"/>
        </w:rPr>
        <w:t xml:space="preserve"> </w:t>
      </w:r>
      <w:r>
        <w:rPr>
          <w:rFonts w:cs="Calibri"/>
        </w:rPr>
        <w:t>pkt</w:t>
      </w:r>
      <w:r w:rsidRPr="00B54F3E">
        <w:rPr>
          <w:rFonts w:cs="Calibri"/>
        </w:rPr>
        <w:t xml:space="preserve"> względem 202</w:t>
      </w:r>
      <w:r w:rsidR="00232406">
        <w:rPr>
          <w:rFonts w:cs="Calibri"/>
        </w:rPr>
        <w:t>4</w:t>
      </w:r>
      <w:r w:rsidRPr="00B54F3E">
        <w:rPr>
          <w:rFonts w:cs="Calibri"/>
        </w:rPr>
        <w:t xml:space="preserve"> r.) Polaków myśli, że do 2030 r. technologie cyfrowe będą istotne w dostępie do usług opieki zdrowotnej lub korzystania z nich, tego samego zdania jest </w:t>
      </w:r>
      <w:r w:rsidR="00232406">
        <w:rPr>
          <w:rFonts w:cs="Calibri"/>
        </w:rPr>
        <w:t>80</w:t>
      </w:r>
      <w:r w:rsidRPr="00B54F3E">
        <w:rPr>
          <w:rFonts w:cs="Calibri"/>
        </w:rPr>
        <w:t>% obywateli UE. W porównaniu do 73% Europejczyków</w:t>
      </w:r>
      <w:r w:rsidR="004B21A2">
        <w:rPr>
          <w:rFonts w:cs="Calibri"/>
        </w:rPr>
        <w:t xml:space="preserve"> -</w:t>
      </w:r>
      <w:r w:rsidRPr="00B54F3E">
        <w:rPr>
          <w:rFonts w:cs="Calibri"/>
        </w:rPr>
        <w:t xml:space="preserve"> </w:t>
      </w:r>
      <w:r w:rsidR="00DA0B2A">
        <w:rPr>
          <w:rFonts w:cs="Calibri"/>
          <w:b/>
        </w:rPr>
        <w:t>78</w:t>
      </w:r>
      <w:r w:rsidRPr="00B54F3E">
        <w:rPr>
          <w:rFonts w:cs="Calibri"/>
          <w:b/>
        </w:rPr>
        <w:t>% Polaków uważa, że cyfryzacja codziennych usług publicznych i prywatnych ułatwia im życie</w:t>
      </w:r>
      <w:r w:rsidRPr="00B54F3E">
        <w:rPr>
          <w:rFonts w:cs="Calibri"/>
        </w:rPr>
        <w:t xml:space="preserve">. </w:t>
      </w:r>
    </w:p>
    <w:p w14:paraId="7E90429E" w14:textId="07A74516" w:rsidR="00FD7C59" w:rsidRPr="00B54F3E" w:rsidRDefault="00FD7C59" w:rsidP="00FD7C59">
      <w:pPr>
        <w:rPr>
          <w:rFonts w:cs="Calibri"/>
        </w:rPr>
      </w:pPr>
    </w:p>
    <w:p w14:paraId="7F58AAE5" w14:textId="4A22AA9E" w:rsidR="00FD7C59" w:rsidRPr="00B54F3E" w:rsidRDefault="00393A9A" w:rsidP="00DB7869">
      <w:pPr>
        <w:rPr>
          <w:rFonts w:cs="Calibri"/>
        </w:rPr>
      </w:pPr>
      <w:r>
        <w:rPr>
          <w:rFonts w:cs="Calibri"/>
          <w:noProof/>
        </w:rPr>
        <w:lastRenderedPageBreak/>
        <w:drawing>
          <wp:inline distT="0" distB="0" distL="0" distR="0" wp14:anchorId="2A2F333F" wp14:editId="6CD0E581">
            <wp:extent cx="5759450" cy="3249868"/>
            <wp:effectExtent l="0" t="0" r="12700" b="8255"/>
            <wp:docPr id="2078665725"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A10B01" w14:textId="29682F32" w:rsidR="00FD7C59" w:rsidRPr="00B54F3E" w:rsidRDefault="00FD7C59" w:rsidP="00FD7C59">
      <w:pPr>
        <w:pStyle w:val="Legenda"/>
        <w:rPr>
          <w:rFonts w:cs="Calibri"/>
        </w:rPr>
      </w:pPr>
      <w:r w:rsidRPr="00B54F3E">
        <w:rPr>
          <w:rFonts w:cs="Calibri"/>
        </w:rPr>
        <w:t xml:space="preserve">Wykres </w:t>
      </w:r>
      <w:r w:rsidRPr="00B54F3E">
        <w:rPr>
          <w:rFonts w:cs="Calibri"/>
        </w:rPr>
        <w:fldChar w:fldCharType="begin"/>
      </w:r>
      <w:r w:rsidRPr="00B54F3E">
        <w:rPr>
          <w:rFonts w:cs="Calibri"/>
        </w:rPr>
        <w:instrText xml:space="preserve"> SEQ Wykres \* ARABIC </w:instrText>
      </w:r>
      <w:r w:rsidRPr="00B54F3E">
        <w:rPr>
          <w:rFonts w:cs="Calibri"/>
        </w:rPr>
        <w:fldChar w:fldCharType="separate"/>
      </w:r>
      <w:r>
        <w:rPr>
          <w:rFonts w:cs="Calibri"/>
          <w:noProof/>
        </w:rPr>
        <w:t>6</w:t>
      </w:r>
      <w:r w:rsidRPr="00B54F3E">
        <w:rPr>
          <w:rFonts w:cs="Calibri"/>
        </w:rPr>
        <w:fldChar w:fldCharType="end"/>
      </w:r>
      <w:r w:rsidRPr="00B54F3E">
        <w:rPr>
          <w:rFonts w:cs="Calibri"/>
        </w:rPr>
        <w:t xml:space="preserve"> </w:t>
      </w:r>
      <w:r w:rsidRPr="00B54F3E">
        <w:rPr>
          <w:rFonts w:cs="Calibri"/>
          <w:i w:val="0"/>
        </w:rPr>
        <w:t xml:space="preserve">Specjalne badanie Eurobarometru 551, pytanie QC7, </w:t>
      </w:r>
      <w:r w:rsidRPr="00B54F3E">
        <w:rPr>
          <w:rFonts w:cs="Calibri"/>
        </w:rPr>
        <w:t>źródło: opracowanie własne na podstawie Arkusza informacyjnego dla Polski</w:t>
      </w:r>
    </w:p>
    <w:p w14:paraId="55E8E1F3" w14:textId="242D24C8" w:rsidR="00E01A5E" w:rsidRDefault="00FD7C59" w:rsidP="00FD7C59">
      <w:pPr>
        <w:rPr>
          <w:rFonts w:cs="Calibri"/>
        </w:rPr>
      </w:pPr>
      <w:r w:rsidRPr="00B54F3E">
        <w:rPr>
          <w:rFonts w:cs="Calibri"/>
        </w:rPr>
        <w:t>Jedynie 4</w:t>
      </w:r>
      <w:r w:rsidR="0072748B">
        <w:rPr>
          <w:rFonts w:cs="Calibri"/>
        </w:rPr>
        <w:t>4</w:t>
      </w:r>
      <w:r w:rsidRPr="00B54F3E">
        <w:rPr>
          <w:rFonts w:cs="Calibri"/>
        </w:rPr>
        <w:t xml:space="preserve">% obywateli UE sądzi, że Unia dobrze chroni ich prawa w środowisku cyfrowym, podczas gdy tego samego zdania jest </w:t>
      </w:r>
      <w:r w:rsidR="0072748B">
        <w:rPr>
          <w:rFonts w:cs="Calibri"/>
        </w:rPr>
        <w:t>57</w:t>
      </w:r>
      <w:r w:rsidRPr="00B54F3E">
        <w:rPr>
          <w:rFonts w:cs="Calibri"/>
        </w:rPr>
        <w:t xml:space="preserve">% obywateli Polski. W zakresie postrzegania stosowania zasad cyfrowych w kraju </w:t>
      </w:r>
      <w:r w:rsidRPr="00B54F3E">
        <w:rPr>
          <w:rFonts w:cs="Calibri"/>
          <w:b/>
        </w:rPr>
        <w:t>najniższy wynik dotyczy zapewnienia bezpiecznego środowiska cyfrowego i treści dla dzieci i młodzieży</w:t>
      </w:r>
      <w:r w:rsidR="00B30B39">
        <w:rPr>
          <w:rFonts w:cs="Calibri"/>
          <w:b/>
        </w:rPr>
        <w:t xml:space="preserve"> </w:t>
      </w:r>
      <w:r w:rsidR="007663DF">
        <w:rPr>
          <w:rFonts w:cs="Calibri"/>
          <w:b/>
        </w:rPr>
        <w:t>(</w:t>
      </w:r>
      <w:r w:rsidR="00B30B39" w:rsidRPr="00B54F3E">
        <w:rPr>
          <w:rFonts w:cs="Calibri"/>
          <w:b/>
        </w:rPr>
        <w:t>5</w:t>
      </w:r>
      <w:r w:rsidR="00B30B39">
        <w:rPr>
          <w:rFonts w:cs="Calibri"/>
          <w:b/>
        </w:rPr>
        <w:t>6</w:t>
      </w:r>
      <w:r w:rsidR="00B30B39" w:rsidRPr="00B54F3E">
        <w:rPr>
          <w:rFonts w:cs="Calibri"/>
          <w:b/>
        </w:rPr>
        <w:t xml:space="preserve">% Polaków sądzi, że </w:t>
      </w:r>
      <w:r w:rsidR="008D5089">
        <w:rPr>
          <w:rFonts w:cs="Calibri"/>
          <w:b/>
        </w:rPr>
        <w:t xml:space="preserve">są one </w:t>
      </w:r>
      <w:r w:rsidR="00B30B39" w:rsidRPr="00B54F3E">
        <w:rPr>
          <w:rFonts w:cs="Calibri"/>
          <w:b/>
        </w:rPr>
        <w:t>zapewniane ogó</w:t>
      </w:r>
      <w:r w:rsidR="00B30B39">
        <w:rPr>
          <w:rFonts w:cs="Calibri"/>
          <w:b/>
        </w:rPr>
        <w:t>lnie</w:t>
      </w:r>
      <w:r w:rsidR="00B30B39" w:rsidRPr="00B54F3E">
        <w:rPr>
          <w:rFonts w:cs="Calibri"/>
          <w:b/>
        </w:rPr>
        <w:t xml:space="preserve"> dobrze, natomiast 3</w:t>
      </w:r>
      <w:r w:rsidR="007822B1">
        <w:rPr>
          <w:rFonts w:cs="Calibri"/>
          <w:b/>
        </w:rPr>
        <w:t>5</w:t>
      </w:r>
      <w:r w:rsidR="00B30B39" w:rsidRPr="00B54F3E">
        <w:rPr>
          <w:rFonts w:cs="Calibri"/>
          <w:b/>
        </w:rPr>
        <w:t>%, że ogó</w:t>
      </w:r>
      <w:r w:rsidR="00B30B39">
        <w:rPr>
          <w:rFonts w:cs="Calibri"/>
          <w:b/>
        </w:rPr>
        <w:t>lnie</w:t>
      </w:r>
      <w:r w:rsidR="00B30B39" w:rsidRPr="00B54F3E">
        <w:rPr>
          <w:rFonts w:cs="Calibri"/>
          <w:b/>
        </w:rPr>
        <w:t xml:space="preserve"> niezbyt dobrze</w:t>
      </w:r>
      <w:r w:rsidR="007663DF">
        <w:rPr>
          <w:rFonts w:cs="Calibri"/>
          <w:b/>
        </w:rPr>
        <w:t xml:space="preserve">; </w:t>
      </w:r>
      <w:r w:rsidR="00B30B39" w:rsidRPr="00B54F3E">
        <w:rPr>
          <w:rFonts w:cs="Calibri"/>
        </w:rPr>
        <w:t xml:space="preserve">średnia UE </w:t>
      </w:r>
      <w:r w:rsidR="007822B1">
        <w:rPr>
          <w:rFonts w:cs="Calibri"/>
        </w:rPr>
        <w:t>42</w:t>
      </w:r>
      <w:r w:rsidR="00B30B39" w:rsidRPr="00B54F3E">
        <w:rPr>
          <w:rFonts w:cs="Calibri"/>
        </w:rPr>
        <w:t xml:space="preserve">% - ogółem dobrze, </w:t>
      </w:r>
      <w:r w:rsidR="007822B1">
        <w:rPr>
          <w:rFonts w:cs="Calibri"/>
        </w:rPr>
        <w:t>48</w:t>
      </w:r>
      <w:r w:rsidR="00B30B39" w:rsidRPr="00B54F3E">
        <w:rPr>
          <w:rFonts w:cs="Calibri"/>
        </w:rPr>
        <w:t>% - ogółem niezbyt dobrze)</w:t>
      </w:r>
      <w:r w:rsidR="00810520">
        <w:rPr>
          <w:rFonts w:cs="Calibri"/>
          <w:b/>
        </w:rPr>
        <w:t xml:space="preserve"> oraz</w:t>
      </w:r>
      <w:r w:rsidR="00A737AC">
        <w:rPr>
          <w:rFonts w:cs="Calibri"/>
          <w:b/>
        </w:rPr>
        <w:t xml:space="preserve"> uzyskania kontroli nad swoim cyfrowym</w:t>
      </w:r>
      <w:r w:rsidR="002E2840">
        <w:rPr>
          <w:rFonts w:cs="Calibri"/>
          <w:b/>
        </w:rPr>
        <w:t xml:space="preserve"> dorobkiem </w:t>
      </w:r>
      <w:r w:rsidR="002E2840">
        <w:rPr>
          <w:rFonts w:cs="Calibri"/>
          <w:bCs/>
        </w:rPr>
        <w:t>(np. decydowanie o tym, co się stanie z osobistymi kontami i informacjami po śmie</w:t>
      </w:r>
      <w:r w:rsidR="00053811">
        <w:rPr>
          <w:rFonts w:cs="Calibri"/>
          <w:bCs/>
        </w:rPr>
        <w:t>r</w:t>
      </w:r>
      <w:r w:rsidR="002E2840">
        <w:rPr>
          <w:rFonts w:cs="Calibri"/>
          <w:bCs/>
        </w:rPr>
        <w:t>ci)</w:t>
      </w:r>
      <w:r w:rsidRPr="00B54F3E">
        <w:rPr>
          <w:rFonts w:cs="Calibri"/>
        </w:rPr>
        <w:t>.</w:t>
      </w:r>
    </w:p>
    <w:p w14:paraId="712DE44A" w14:textId="7B61BCD0" w:rsidR="00FD7C59" w:rsidRDefault="00FD7C59" w:rsidP="00FD7C59">
      <w:pPr>
        <w:rPr>
          <w:rFonts w:cs="Calibri"/>
        </w:rPr>
      </w:pPr>
    </w:p>
    <w:p w14:paraId="089BD7C2" w14:textId="77777777" w:rsidR="00FD7C59" w:rsidRPr="00B54F3E" w:rsidRDefault="00FD7C59" w:rsidP="00FD7C59">
      <w:pPr>
        <w:pStyle w:val="Podtytu"/>
      </w:pPr>
      <w:r>
        <w:t>Gospodarka cyfrowa</w:t>
      </w:r>
    </w:p>
    <w:p w14:paraId="75402533" w14:textId="088D5486" w:rsidR="007400F4" w:rsidRDefault="00AE61BD" w:rsidP="00066C53">
      <w:pPr>
        <w:rPr>
          <w:rFonts w:cs="Calibri"/>
        </w:rPr>
      </w:pPr>
      <w:r>
        <w:rPr>
          <w:rFonts w:cs="Calibri"/>
        </w:rPr>
        <w:t>Jak</w:t>
      </w:r>
      <w:r w:rsidR="00793F29">
        <w:rPr>
          <w:rFonts w:cs="Calibri"/>
        </w:rPr>
        <w:t xml:space="preserve"> </w:t>
      </w:r>
      <w:r>
        <w:rPr>
          <w:rFonts w:cs="Calibri"/>
        </w:rPr>
        <w:t>już podkreślon</w:t>
      </w:r>
      <w:r w:rsidR="00E8110A">
        <w:rPr>
          <w:rFonts w:cs="Calibri"/>
        </w:rPr>
        <w:t>o</w:t>
      </w:r>
      <w:r>
        <w:rPr>
          <w:rFonts w:cs="Calibri"/>
        </w:rPr>
        <w:t>, kluczowym</w:t>
      </w:r>
      <w:r w:rsidR="00B84D03">
        <w:rPr>
          <w:rFonts w:cs="Calibri"/>
        </w:rPr>
        <w:t>i</w:t>
      </w:r>
      <w:r>
        <w:rPr>
          <w:rFonts w:cs="Calibri"/>
        </w:rPr>
        <w:t xml:space="preserve"> komponent</w:t>
      </w:r>
      <w:r w:rsidR="00B84D03">
        <w:rPr>
          <w:rFonts w:cs="Calibri"/>
        </w:rPr>
        <w:t>a</w:t>
      </w:r>
      <w:r>
        <w:rPr>
          <w:rFonts w:cs="Calibri"/>
        </w:rPr>
        <w:t>m</w:t>
      </w:r>
      <w:r w:rsidR="00B84D03">
        <w:rPr>
          <w:rFonts w:cs="Calibri"/>
        </w:rPr>
        <w:t>i</w:t>
      </w:r>
      <w:r>
        <w:rPr>
          <w:rFonts w:cs="Calibri"/>
        </w:rPr>
        <w:t xml:space="preserve"> transformacji cyfrowej kraju </w:t>
      </w:r>
      <w:r w:rsidR="00FB3051">
        <w:rPr>
          <w:rFonts w:cs="Calibri"/>
        </w:rPr>
        <w:t xml:space="preserve">są działania sektora prywatnego i rozwój cyfrowej gospodarki. </w:t>
      </w:r>
      <w:r w:rsidR="00B84D03">
        <w:rPr>
          <w:rFonts w:cs="Calibri"/>
        </w:rPr>
        <w:t>Ta g</w:t>
      </w:r>
      <w:r w:rsidR="00A75EE5">
        <w:rPr>
          <w:rFonts w:cs="Calibri"/>
        </w:rPr>
        <w:t xml:space="preserve">ałąź </w:t>
      </w:r>
      <w:r w:rsidR="001210F1">
        <w:rPr>
          <w:rFonts w:cs="Calibri"/>
        </w:rPr>
        <w:t>opiera się na</w:t>
      </w:r>
      <w:r w:rsidR="00A00186">
        <w:rPr>
          <w:rFonts w:cs="Calibri"/>
        </w:rPr>
        <w:t xml:space="preserve"> technologi</w:t>
      </w:r>
      <w:r w:rsidR="00FC5B9D">
        <w:rPr>
          <w:rFonts w:cs="Calibri"/>
        </w:rPr>
        <w:t>ach</w:t>
      </w:r>
      <w:r w:rsidR="00A00186">
        <w:rPr>
          <w:rFonts w:cs="Calibri"/>
        </w:rPr>
        <w:t xml:space="preserve"> </w:t>
      </w:r>
      <w:r w:rsidR="00184135">
        <w:rPr>
          <w:rFonts w:cs="Calibri"/>
        </w:rPr>
        <w:t>i innowac</w:t>
      </w:r>
      <w:r w:rsidR="001210F1">
        <w:rPr>
          <w:rFonts w:cs="Calibri"/>
        </w:rPr>
        <w:t>jac</w:t>
      </w:r>
      <w:r w:rsidR="00FA069E">
        <w:rPr>
          <w:rFonts w:cs="Calibri"/>
        </w:rPr>
        <w:t xml:space="preserve">h, a </w:t>
      </w:r>
      <w:r w:rsidR="00773984">
        <w:rPr>
          <w:rFonts w:cs="Calibri"/>
        </w:rPr>
        <w:t>jej główne komponenty</w:t>
      </w:r>
      <w:r w:rsidR="00517D9F">
        <w:rPr>
          <w:rStyle w:val="Odwoanieprzypisudolnego"/>
          <w:rFonts w:cs="Calibri"/>
        </w:rPr>
        <w:footnoteReference w:id="26"/>
      </w:r>
      <w:r w:rsidR="00773984">
        <w:rPr>
          <w:rFonts w:cs="Calibri"/>
        </w:rPr>
        <w:t xml:space="preserve"> to </w:t>
      </w:r>
      <w:r w:rsidR="00FE4C69">
        <w:rPr>
          <w:rFonts w:cs="Calibri"/>
        </w:rPr>
        <w:t xml:space="preserve">wykorzystanie </w:t>
      </w:r>
      <w:r w:rsidR="00517D9F">
        <w:rPr>
          <w:rFonts w:cs="Calibri"/>
        </w:rPr>
        <w:t>ICT</w:t>
      </w:r>
      <w:r w:rsidR="008D3CD6">
        <w:rPr>
          <w:rFonts w:cs="Calibri"/>
        </w:rPr>
        <w:t xml:space="preserve"> do wymiany danych, automatyzacji procesów konta</w:t>
      </w:r>
      <w:r w:rsidR="00FD67DC">
        <w:rPr>
          <w:rFonts w:cs="Calibri"/>
        </w:rPr>
        <w:t>któw</w:t>
      </w:r>
      <w:r w:rsidR="008D3CD6">
        <w:rPr>
          <w:rFonts w:cs="Calibri"/>
        </w:rPr>
        <w:t xml:space="preserve"> biznesowych, u</w:t>
      </w:r>
      <w:r w:rsidR="00794258">
        <w:rPr>
          <w:rFonts w:cs="Calibri"/>
        </w:rPr>
        <w:t>dostępnianie usług cyfrowych</w:t>
      </w:r>
      <w:r w:rsidR="00517D9F">
        <w:rPr>
          <w:rFonts w:cs="Calibri"/>
        </w:rPr>
        <w:t xml:space="preserve">, handel </w:t>
      </w:r>
      <w:r w:rsidR="00794258">
        <w:rPr>
          <w:rFonts w:cs="Calibri"/>
        </w:rPr>
        <w:t>elektroniczny</w:t>
      </w:r>
      <w:r w:rsidR="00517D9F">
        <w:rPr>
          <w:rFonts w:cs="Calibri"/>
        </w:rPr>
        <w:t xml:space="preserve"> oraz </w:t>
      </w:r>
      <w:r w:rsidR="005F5E65">
        <w:rPr>
          <w:rFonts w:cs="Calibri"/>
        </w:rPr>
        <w:t>płatności bezgotówkowe</w:t>
      </w:r>
      <w:r w:rsidR="00EB4FE6">
        <w:rPr>
          <w:rFonts w:cs="Calibri"/>
        </w:rPr>
        <w:t xml:space="preserve">, wspierane przez infrastrukturę </w:t>
      </w:r>
      <w:r w:rsidR="00FE2DAE">
        <w:rPr>
          <w:rFonts w:cs="Calibri"/>
        </w:rPr>
        <w:t>obliczeniową</w:t>
      </w:r>
      <w:r w:rsidR="00765833">
        <w:rPr>
          <w:rFonts w:cs="Calibri"/>
        </w:rPr>
        <w:t>.</w:t>
      </w:r>
      <w:r w:rsidR="0022704C">
        <w:rPr>
          <w:rFonts w:cs="Calibri"/>
        </w:rPr>
        <w:t xml:space="preserve"> </w:t>
      </w:r>
    </w:p>
    <w:p w14:paraId="22C03D7C" w14:textId="0596EA50" w:rsidR="0021637E" w:rsidRDefault="00591DE2" w:rsidP="350CBC2B">
      <w:pPr>
        <w:rPr>
          <w:rFonts w:cs="Calibri"/>
        </w:rPr>
      </w:pPr>
      <w:r w:rsidRPr="350CBC2B">
        <w:rPr>
          <w:rFonts w:cs="Calibri"/>
        </w:rPr>
        <w:t>W 2022 r. w</w:t>
      </w:r>
      <w:r w:rsidR="00FE1522" w:rsidRPr="350CBC2B">
        <w:rPr>
          <w:rFonts w:cs="Calibri"/>
        </w:rPr>
        <w:t>artość dodana sektora ICT</w:t>
      </w:r>
      <w:r w:rsidR="002F48FD" w:rsidRPr="001E1BA7">
        <w:rPr>
          <w:rStyle w:val="Odwoanieprzypisudolnego"/>
          <w:rFonts w:cs="Calibri"/>
        </w:rPr>
        <w:footnoteReference w:id="27"/>
      </w:r>
      <w:r w:rsidR="00FE1522" w:rsidRPr="350CBC2B">
        <w:rPr>
          <w:rFonts w:cs="Calibri"/>
        </w:rPr>
        <w:t xml:space="preserve"> </w:t>
      </w:r>
      <w:r w:rsidR="005F64F2" w:rsidRPr="350CBC2B">
        <w:rPr>
          <w:rFonts w:cs="Calibri"/>
        </w:rPr>
        <w:t xml:space="preserve">w UE </w:t>
      </w:r>
      <w:r w:rsidR="00B84D03" w:rsidRPr="350CBC2B">
        <w:rPr>
          <w:rFonts w:cs="Calibri"/>
        </w:rPr>
        <w:t>stanowiła</w:t>
      </w:r>
      <w:r w:rsidR="00B42911" w:rsidRPr="350CBC2B">
        <w:rPr>
          <w:rFonts w:cs="Calibri"/>
        </w:rPr>
        <w:t xml:space="preserve"> równowartość 5,5% </w:t>
      </w:r>
      <w:r w:rsidR="001D5A7E" w:rsidRPr="350CBC2B">
        <w:rPr>
          <w:rFonts w:cs="Calibri"/>
        </w:rPr>
        <w:t xml:space="preserve">całkowitej </w:t>
      </w:r>
      <w:r w:rsidR="00B42911" w:rsidRPr="350CBC2B">
        <w:rPr>
          <w:rFonts w:cs="Calibri"/>
        </w:rPr>
        <w:t>wartości dodanej brutto</w:t>
      </w:r>
      <w:r w:rsidR="006839C6" w:rsidRPr="350CBC2B">
        <w:rPr>
          <w:rFonts w:cs="Calibri"/>
        </w:rPr>
        <w:t xml:space="preserve">, </w:t>
      </w:r>
      <w:r w:rsidR="001D5A7E" w:rsidRPr="350CBC2B">
        <w:rPr>
          <w:rFonts w:cs="Calibri"/>
        </w:rPr>
        <w:t>co odpowiadało</w:t>
      </w:r>
      <w:r w:rsidR="006839C6" w:rsidRPr="350CBC2B">
        <w:rPr>
          <w:rFonts w:cs="Calibri"/>
        </w:rPr>
        <w:t xml:space="preserve"> </w:t>
      </w:r>
      <w:r w:rsidR="00B50A4F" w:rsidRPr="350CBC2B">
        <w:rPr>
          <w:rFonts w:cs="Calibri"/>
        </w:rPr>
        <w:t>791 mld EUR</w:t>
      </w:r>
      <w:r w:rsidR="00B42911" w:rsidRPr="350CBC2B">
        <w:rPr>
          <w:rFonts w:cs="Calibri"/>
        </w:rPr>
        <w:t>.</w:t>
      </w:r>
      <w:r w:rsidR="00E06536" w:rsidRPr="350CBC2B">
        <w:rPr>
          <w:rFonts w:cs="Calibri"/>
        </w:rPr>
        <w:t xml:space="preserve"> </w:t>
      </w:r>
      <w:r w:rsidR="002C496C" w:rsidRPr="350CBC2B">
        <w:rPr>
          <w:rFonts w:cs="Calibri"/>
        </w:rPr>
        <w:t>W latach</w:t>
      </w:r>
      <w:r w:rsidR="006F2E0F" w:rsidRPr="350CBC2B">
        <w:rPr>
          <w:rFonts w:cs="Calibri"/>
        </w:rPr>
        <w:t xml:space="preserve"> 2012 </w:t>
      </w:r>
      <w:r w:rsidR="002C496C" w:rsidRPr="350CBC2B">
        <w:rPr>
          <w:rFonts w:cs="Calibri"/>
        </w:rPr>
        <w:t>–</w:t>
      </w:r>
      <w:r w:rsidR="006F2E0F" w:rsidRPr="350CBC2B">
        <w:rPr>
          <w:rFonts w:cs="Calibri"/>
        </w:rPr>
        <w:t xml:space="preserve"> 2022 </w:t>
      </w:r>
      <w:r w:rsidR="001E3FD7" w:rsidRPr="350CBC2B">
        <w:rPr>
          <w:rFonts w:cs="Calibri"/>
        </w:rPr>
        <w:t>udział usług ICT w wartości dodanej brutto</w:t>
      </w:r>
      <w:r w:rsidR="002F48FD" w:rsidRPr="001E1BA7">
        <w:rPr>
          <w:rStyle w:val="Odwoanieprzypisudolnego"/>
          <w:rFonts w:cs="Calibri"/>
        </w:rPr>
        <w:footnoteReference w:id="28"/>
      </w:r>
      <w:r w:rsidR="00A12A7D" w:rsidRPr="350CBC2B">
        <w:rPr>
          <w:rFonts w:cs="Calibri"/>
        </w:rPr>
        <w:t xml:space="preserve"> w </w:t>
      </w:r>
      <w:r w:rsidR="00D80DC8" w:rsidRPr="350CBC2B">
        <w:rPr>
          <w:rFonts w:cs="Calibri"/>
        </w:rPr>
        <w:t>UE wzr</w:t>
      </w:r>
      <w:r w:rsidR="008C4102" w:rsidRPr="350CBC2B">
        <w:rPr>
          <w:rFonts w:cs="Calibri"/>
        </w:rPr>
        <w:t>ósł o 24,8</w:t>
      </w:r>
      <w:r w:rsidR="001E36B8" w:rsidRPr="350CBC2B">
        <w:rPr>
          <w:rFonts w:cs="Calibri"/>
        </w:rPr>
        <w:t>%</w:t>
      </w:r>
      <w:r w:rsidR="001E2EF3" w:rsidRPr="350CBC2B">
        <w:rPr>
          <w:rFonts w:cs="Calibri"/>
        </w:rPr>
        <w:t xml:space="preserve">, </w:t>
      </w:r>
      <w:r w:rsidR="001D5A7E" w:rsidRPr="350CBC2B">
        <w:rPr>
          <w:rFonts w:cs="Calibri"/>
        </w:rPr>
        <w:t>natomiast</w:t>
      </w:r>
      <w:r w:rsidR="00242CA6" w:rsidRPr="350CBC2B">
        <w:rPr>
          <w:rFonts w:cs="Calibri"/>
        </w:rPr>
        <w:t xml:space="preserve"> </w:t>
      </w:r>
      <w:r w:rsidR="004D4301" w:rsidRPr="350CBC2B">
        <w:rPr>
          <w:rFonts w:cs="Calibri"/>
        </w:rPr>
        <w:t xml:space="preserve">w Polsce </w:t>
      </w:r>
      <w:r w:rsidR="005F37F8" w:rsidRPr="350CBC2B">
        <w:rPr>
          <w:rFonts w:cs="Calibri"/>
        </w:rPr>
        <w:t>o</w:t>
      </w:r>
      <w:r w:rsidR="004770C9" w:rsidRPr="350CBC2B">
        <w:rPr>
          <w:rFonts w:cs="Calibri"/>
        </w:rPr>
        <w:t xml:space="preserve"> 28</w:t>
      </w:r>
      <w:r w:rsidR="00087D29" w:rsidRPr="350CBC2B">
        <w:rPr>
          <w:rFonts w:cs="Calibri"/>
        </w:rPr>
        <w:t>,7%</w:t>
      </w:r>
      <w:r w:rsidR="00AC54AB" w:rsidRPr="350CBC2B">
        <w:rPr>
          <w:rFonts w:cs="Calibri"/>
        </w:rPr>
        <w:t>.</w:t>
      </w:r>
      <w:r w:rsidR="00AC54AB">
        <w:rPr>
          <w:rFonts w:cs="Calibri"/>
        </w:rPr>
        <w:t xml:space="preserve"> </w:t>
      </w:r>
    </w:p>
    <w:p w14:paraId="3AD559D7" w14:textId="6764BED2" w:rsidR="009F12E1" w:rsidRDefault="00364753" w:rsidP="00151F56">
      <w:pPr>
        <w:keepNext/>
      </w:pPr>
      <w:r>
        <w:lastRenderedPageBreak/>
        <w:t>￼</w:t>
      </w:r>
    </w:p>
    <w:p w14:paraId="1E557167" w14:textId="72E8DC61" w:rsidR="00364753" w:rsidRDefault="00364753" w:rsidP="00DB7869">
      <w:pPr>
        <w:keepNext/>
      </w:pPr>
    </w:p>
    <w:p w14:paraId="14E89B58" w14:textId="3CD29037" w:rsidR="00A255E7" w:rsidRDefault="0004085A" w:rsidP="00DB7869">
      <w:pPr>
        <w:pStyle w:val="Legenda"/>
      </w:pPr>
      <w:r>
        <w:rPr>
          <w:noProof/>
        </w:rPr>
        <w:drawing>
          <wp:inline distT="0" distB="0" distL="0" distR="0" wp14:anchorId="74F3754E" wp14:editId="100EDB7F">
            <wp:extent cx="5505451" cy="2824163"/>
            <wp:effectExtent l="0" t="0" r="0" b="14605"/>
            <wp:docPr id="2124223257" name="Wykres 1">
              <a:extLst xmlns:a="http://schemas.openxmlformats.org/drawingml/2006/main">
                <a:ext uri="{FF2B5EF4-FFF2-40B4-BE49-F238E27FC236}">
                  <a16:creationId xmlns:a16="http://schemas.microsoft.com/office/drawing/2014/main" id="{2976060C-3E61-77AD-CA9B-C9A2644D55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41923B2" w14:textId="534D2DBE" w:rsidR="004D2440" w:rsidRPr="009F5482" w:rsidRDefault="00151F56" w:rsidP="00DB7869">
      <w:pPr>
        <w:pStyle w:val="Legenda"/>
        <w:rPr>
          <w:rFonts w:cs="Calibri"/>
        </w:rPr>
      </w:pPr>
      <w:r>
        <w:t xml:space="preserve">Wykres </w:t>
      </w:r>
      <w:r>
        <w:fldChar w:fldCharType="begin"/>
      </w:r>
      <w:r>
        <w:instrText xml:space="preserve"> SEQ Wykres \* ARABIC </w:instrText>
      </w:r>
      <w:r>
        <w:fldChar w:fldCharType="separate"/>
      </w:r>
      <w:r>
        <w:rPr>
          <w:noProof/>
        </w:rPr>
        <w:t>7</w:t>
      </w:r>
      <w:r>
        <w:rPr>
          <w:noProof/>
        </w:rPr>
        <w:fldChar w:fldCharType="end"/>
      </w:r>
      <w:r w:rsidR="00141CE9">
        <w:rPr>
          <w:noProof/>
        </w:rPr>
        <w:t>.</w:t>
      </w:r>
      <w:r>
        <w:t xml:space="preserve"> </w:t>
      </w:r>
      <w:r>
        <w:rPr>
          <w:i w:val="0"/>
          <w:iCs w:val="0"/>
        </w:rPr>
        <w:t xml:space="preserve">Procentowy udział sektora ICT w </w:t>
      </w:r>
      <w:r w:rsidR="00B467DF">
        <w:rPr>
          <w:i w:val="0"/>
          <w:iCs w:val="0"/>
        </w:rPr>
        <w:t xml:space="preserve">wartości dodanej brutto w </w:t>
      </w:r>
      <w:r w:rsidR="009F5482">
        <w:rPr>
          <w:i w:val="0"/>
          <w:iCs w:val="0"/>
        </w:rPr>
        <w:t xml:space="preserve">wybranych państwach Unii Europejskiej w 2022 r., </w:t>
      </w:r>
      <w:r w:rsidR="009F5482">
        <w:t>źródło: opracowanie własne na podstawie danych Eurostatu</w:t>
      </w:r>
    </w:p>
    <w:p w14:paraId="479A8547" w14:textId="0F3EF673" w:rsidR="005E343C" w:rsidRPr="005650C9" w:rsidRDefault="00982F3E" w:rsidP="00FD7C59">
      <w:pPr>
        <w:rPr>
          <w:rFonts w:cs="Calibri"/>
        </w:rPr>
      </w:pPr>
      <w:r w:rsidRPr="005650C9">
        <w:rPr>
          <w:rFonts w:cs="Calibri"/>
        </w:rPr>
        <w:t xml:space="preserve">Polska </w:t>
      </w:r>
      <w:r w:rsidR="00B769E1" w:rsidRPr="005650C9">
        <w:rPr>
          <w:rFonts w:cs="Calibri"/>
        </w:rPr>
        <w:t xml:space="preserve">z wynikiem </w:t>
      </w:r>
      <w:r w:rsidR="00F555F9" w:rsidRPr="005650C9">
        <w:rPr>
          <w:rFonts w:cs="Calibri"/>
        </w:rPr>
        <w:t>4</w:t>
      </w:r>
      <w:r w:rsidR="005650C9">
        <w:rPr>
          <w:rFonts w:cs="Calibri"/>
        </w:rPr>
        <w:t>,0</w:t>
      </w:r>
      <w:r w:rsidR="00F555F9" w:rsidRPr="005650C9">
        <w:rPr>
          <w:rFonts w:cs="Calibri"/>
        </w:rPr>
        <w:t xml:space="preserve">% </w:t>
      </w:r>
      <w:r w:rsidRPr="005650C9">
        <w:rPr>
          <w:rFonts w:cs="Calibri"/>
        </w:rPr>
        <w:t>znajduje się znacznie poniżej średniej UE</w:t>
      </w:r>
      <w:r w:rsidR="00B769E1" w:rsidRPr="005650C9">
        <w:rPr>
          <w:rFonts w:cs="Calibri"/>
        </w:rPr>
        <w:t xml:space="preserve"> </w:t>
      </w:r>
      <w:r w:rsidR="00F555F9" w:rsidRPr="005650C9">
        <w:rPr>
          <w:rFonts w:cs="Calibri"/>
        </w:rPr>
        <w:t>wynoszącej</w:t>
      </w:r>
      <w:r w:rsidR="00BD60E0" w:rsidRPr="005650C9">
        <w:rPr>
          <w:rFonts w:cs="Calibri"/>
        </w:rPr>
        <w:t xml:space="preserve"> 5,5%.</w:t>
      </w:r>
      <w:r w:rsidR="00CF4746" w:rsidRPr="005650C9">
        <w:rPr>
          <w:rFonts w:cs="Calibri"/>
        </w:rPr>
        <w:t xml:space="preserve"> </w:t>
      </w:r>
      <w:r w:rsidR="0024101F" w:rsidRPr="005650C9">
        <w:rPr>
          <w:rFonts w:cs="Calibri"/>
        </w:rPr>
        <w:t>Radzi sobie jednak lepiej niż Grecja (3</w:t>
      </w:r>
      <w:r w:rsidR="00B64625">
        <w:rPr>
          <w:rFonts w:cs="Calibri"/>
        </w:rPr>
        <w:t>,0</w:t>
      </w:r>
      <w:r w:rsidR="0024101F" w:rsidRPr="005650C9">
        <w:rPr>
          <w:rFonts w:cs="Calibri"/>
        </w:rPr>
        <w:t>%), czy Włochy (3,2%)</w:t>
      </w:r>
      <w:r w:rsidR="00664761" w:rsidRPr="005650C9">
        <w:rPr>
          <w:rFonts w:cs="Calibri"/>
        </w:rPr>
        <w:t xml:space="preserve">, a </w:t>
      </w:r>
      <w:r w:rsidR="00BD1D40" w:rsidRPr="005650C9">
        <w:rPr>
          <w:rFonts w:cs="Calibri"/>
        </w:rPr>
        <w:t>jej wynik zbliżony jest do wyniku Belgii (</w:t>
      </w:r>
      <w:r w:rsidR="00702D75" w:rsidRPr="005650C9">
        <w:rPr>
          <w:rFonts w:cs="Calibri"/>
        </w:rPr>
        <w:t>4,1%).</w:t>
      </w:r>
      <w:r w:rsidR="00AF4915" w:rsidRPr="005650C9">
        <w:rPr>
          <w:rFonts w:cs="Calibri"/>
        </w:rPr>
        <w:t xml:space="preserve"> </w:t>
      </w:r>
      <w:r w:rsidR="005E1728" w:rsidRPr="005650C9">
        <w:rPr>
          <w:rFonts w:cs="Calibri"/>
        </w:rPr>
        <w:t xml:space="preserve">W 2022 r. największy </w:t>
      </w:r>
      <w:r w:rsidR="00297C42" w:rsidRPr="005650C9">
        <w:rPr>
          <w:rFonts w:cs="Calibri"/>
        </w:rPr>
        <w:t xml:space="preserve">w Unii Europejskiej </w:t>
      </w:r>
      <w:r w:rsidR="005E1728" w:rsidRPr="005650C9">
        <w:rPr>
          <w:rFonts w:cs="Calibri"/>
        </w:rPr>
        <w:t xml:space="preserve">udział </w:t>
      </w:r>
      <w:r w:rsidR="00297C42" w:rsidRPr="005650C9">
        <w:rPr>
          <w:rFonts w:cs="Calibri"/>
        </w:rPr>
        <w:t xml:space="preserve">sektora ICT w wartości dodanej brutto </w:t>
      </w:r>
      <w:r w:rsidR="00CA7C12" w:rsidRPr="005650C9">
        <w:rPr>
          <w:rFonts w:cs="Calibri"/>
        </w:rPr>
        <w:t xml:space="preserve">zaprezentowały Irlandia </w:t>
      </w:r>
      <w:r w:rsidRPr="005650C9">
        <w:rPr>
          <w:rFonts w:cs="Calibri"/>
        </w:rPr>
        <w:t>(34,</w:t>
      </w:r>
      <w:r w:rsidR="00B64625">
        <w:rPr>
          <w:rFonts w:cs="Calibri"/>
        </w:rPr>
        <w:t>8</w:t>
      </w:r>
      <w:r w:rsidRPr="005650C9">
        <w:rPr>
          <w:rFonts w:cs="Calibri"/>
        </w:rPr>
        <w:t xml:space="preserve">%) i Malta (10,1%). </w:t>
      </w:r>
    </w:p>
    <w:p w14:paraId="6BE1EF41" w14:textId="7D816274" w:rsidR="00EC3688" w:rsidRDefault="00EC3688" w:rsidP="00FD7C59">
      <w:pPr>
        <w:rPr>
          <w:rFonts w:cs="Calibri"/>
        </w:rPr>
      </w:pPr>
      <w:r>
        <w:rPr>
          <w:rFonts w:cs="Calibri"/>
        </w:rPr>
        <w:t>W 2023 r. na zlecenie Komisji Europejskiej Bank Światowy przygotował raport</w:t>
      </w:r>
      <w:r>
        <w:rPr>
          <w:rStyle w:val="Odwoanieprzypisudolnego"/>
          <w:rFonts w:cs="Calibri"/>
        </w:rPr>
        <w:footnoteReference w:id="29"/>
      </w:r>
      <w:r>
        <w:rPr>
          <w:rFonts w:cs="Calibri"/>
        </w:rPr>
        <w:t xml:space="preserve"> odpowiadający na pojawiające się nowe wyzwania w zakresie tworzenia polityk cyfryzacji w Unii Europejskiej. Zwrócono w nim uwagę na fakt, że podstawą europejskiej gospodarki są mikroprzedsiębiorstwa oraz małe i średnie przedsiębiorstwa (MŚP), które stanowią ponad 95% firm w UE. Odpowiadają za więcej niż połowę PKB brutto i </w:t>
      </w:r>
      <w:r w:rsidR="00667726">
        <w:rPr>
          <w:rFonts w:cs="Calibri"/>
        </w:rPr>
        <w:t xml:space="preserve">za </w:t>
      </w:r>
      <w:r>
        <w:rPr>
          <w:rFonts w:cs="Calibri"/>
        </w:rPr>
        <w:t>zatrudnienie ponad 100 mln osób. Tempo adaptacji nowych technologii w MŚP warunkuje więc rozwój gospodarki cyfrowej. W 2024 r. wskaźnik intensywności cyfrowej dla przedsiębiorstw zatrudniających od 10 do 249 osób wyniósł dla Polski 68,9% wobec średniej UE 72,9%</w:t>
      </w:r>
      <w:r>
        <w:rPr>
          <w:rStyle w:val="Odwoanieprzypisudolnego"/>
          <w:rFonts w:cs="Calibri"/>
        </w:rPr>
        <w:footnoteReference w:id="30"/>
      </w:r>
      <w:r w:rsidR="00283ECF">
        <w:rPr>
          <w:rFonts w:cs="Calibri"/>
        </w:rPr>
        <w:t xml:space="preserve"> (Polska znalazła się na 19. miejscu w UE)</w:t>
      </w:r>
      <w:r>
        <w:rPr>
          <w:rFonts w:cs="Calibri"/>
        </w:rPr>
        <w:t>. Państwa, które osiągnęły najwyższy wynik to m.in. Finlandia (92,5%), Dania (90,4%) i Szwecja (86,5%). Z kolei państwa prezentujące najniższe wyniki to Bułgaria (49,9%) i Grecja (53,4%).</w:t>
      </w:r>
    </w:p>
    <w:p w14:paraId="7FEA705C" w14:textId="705D7DFA" w:rsidR="008C4776" w:rsidRDefault="00792020" w:rsidP="00FD7C59">
      <w:pPr>
        <w:rPr>
          <w:rFonts w:cs="Calibri"/>
        </w:rPr>
      </w:pPr>
      <w:r>
        <w:rPr>
          <w:rFonts w:cs="Calibri"/>
        </w:rPr>
        <w:t xml:space="preserve">Rozwój gospodarki cyfrowej to również </w:t>
      </w:r>
      <w:r w:rsidR="00AD4427">
        <w:rPr>
          <w:rFonts w:cs="Calibri"/>
        </w:rPr>
        <w:t xml:space="preserve">działalność badawczo-rozwojowa, a </w:t>
      </w:r>
      <w:r w:rsidR="002A5779">
        <w:rPr>
          <w:rFonts w:cs="Calibri"/>
        </w:rPr>
        <w:t>wydatki</w:t>
      </w:r>
      <w:r w:rsidR="009E47BA">
        <w:rPr>
          <w:rFonts w:cs="Calibri"/>
        </w:rPr>
        <w:t xml:space="preserve"> na B+R</w:t>
      </w:r>
      <w:r w:rsidR="00AD4427">
        <w:rPr>
          <w:rFonts w:cs="Calibri"/>
        </w:rPr>
        <w:t xml:space="preserve"> </w:t>
      </w:r>
      <w:r w:rsidR="00CD2ABD">
        <w:rPr>
          <w:rFonts w:cs="Calibri"/>
        </w:rPr>
        <w:t>zyskują coraz większe znaczenie</w:t>
      </w:r>
      <w:r w:rsidR="003127E5">
        <w:rPr>
          <w:rStyle w:val="Odwoanieprzypisudolnego"/>
          <w:rFonts w:cs="Calibri"/>
        </w:rPr>
        <w:footnoteReference w:id="31"/>
      </w:r>
      <w:r w:rsidR="00CD2ABD">
        <w:rPr>
          <w:rFonts w:cs="Calibri"/>
        </w:rPr>
        <w:t>.</w:t>
      </w:r>
      <w:r w:rsidR="00DC4A7A">
        <w:rPr>
          <w:rFonts w:cs="Calibri"/>
        </w:rPr>
        <w:t xml:space="preserve"> </w:t>
      </w:r>
      <w:r w:rsidR="00CD2ABD">
        <w:rPr>
          <w:rFonts w:cs="Calibri"/>
        </w:rPr>
        <w:t>W</w:t>
      </w:r>
      <w:r w:rsidR="00DC4A7A">
        <w:rPr>
          <w:rFonts w:cs="Calibri"/>
        </w:rPr>
        <w:t xml:space="preserve"> latach </w:t>
      </w:r>
      <w:r w:rsidR="002E1662">
        <w:rPr>
          <w:rFonts w:cs="Calibri"/>
        </w:rPr>
        <w:t>2</w:t>
      </w:r>
      <w:r w:rsidR="005073D8">
        <w:rPr>
          <w:rFonts w:cs="Calibri"/>
        </w:rPr>
        <w:t xml:space="preserve">000 </w:t>
      </w:r>
      <w:r w:rsidR="001A1A5B">
        <w:rPr>
          <w:rFonts w:cs="Calibri"/>
        </w:rPr>
        <w:t>–</w:t>
      </w:r>
      <w:r w:rsidR="005073D8">
        <w:rPr>
          <w:rFonts w:cs="Calibri"/>
        </w:rPr>
        <w:t xml:space="preserve"> </w:t>
      </w:r>
      <w:r w:rsidR="001A1A5B">
        <w:rPr>
          <w:rFonts w:cs="Calibri"/>
        </w:rPr>
        <w:t xml:space="preserve">2023 </w:t>
      </w:r>
      <w:r w:rsidR="00BD15AC">
        <w:rPr>
          <w:rFonts w:cs="Calibri"/>
        </w:rPr>
        <w:t xml:space="preserve">średnie europejskie wydatki na ten obszar </w:t>
      </w:r>
      <w:r w:rsidR="007562C3">
        <w:rPr>
          <w:rFonts w:cs="Calibri"/>
        </w:rPr>
        <w:t>wzrosł</w:t>
      </w:r>
      <w:r w:rsidR="00133D13">
        <w:rPr>
          <w:rFonts w:cs="Calibri"/>
        </w:rPr>
        <w:t>y</w:t>
      </w:r>
      <w:r w:rsidR="007562C3">
        <w:rPr>
          <w:rFonts w:cs="Calibri"/>
        </w:rPr>
        <w:t xml:space="preserve"> </w:t>
      </w:r>
      <w:r w:rsidR="00082DE5">
        <w:rPr>
          <w:rFonts w:cs="Calibri"/>
        </w:rPr>
        <w:t>z 1,</w:t>
      </w:r>
      <w:r w:rsidR="00883D8B">
        <w:rPr>
          <w:rFonts w:cs="Calibri"/>
        </w:rPr>
        <w:t>8% PKB do 2,2% PKB</w:t>
      </w:r>
      <w:r w:rsidR="00DC4A7A">
        <w:rPr>
          <w:rFonts w:cs="Calibri"/>
        </w:rPr>
        <w:t>.</w:t>
      </w:r>
      <w:r w:rsidR="00660F28">
        <w:rPr>
          <w:rFonts w:cs="Calibri"/>
        </w:rPr>
        <w:t xml:space="preserve"> Spośród </w:t>
      </w:r>
      <w:r w:rsidR="003127E5">
        <w:rPr>
          <w:rFonts w:cs="Calibri"/>
        </w:rPr>
        <w:t>p</w:t>
      </w:r>
      <w:r w:rsidR="00660F28">
        <w:rPr>
          <w:rFonts w:cs="Calibri"/>
        </w:rPr>
        <w:t xml:space="preserve">aństw </w:t>
      </w:r>
      <w:r w:rsidR="00A9081A">
        <w:rPr>
          <w:rFonts w:cs="Calibri"/>
        </w:rPr>
        <w:t>c</w:t>
      </w:r>
      <w:r w:rsidR="00660F28">
        <w:rPr>
          <w:rFonts w:cs="Calibri"/>
        </w:rPr>
        <w:t xml:space="preserve">złonkowskich </w:t>
      </w:r>
      <w:r w:rsidR="00BE57FE">
        <w:rPr>
          <w:rFonts w:cs="Calibri"/>
        </w:rPr>
        <w:t>w latach 2013 -2023</w:t>
      </w:r>
      <w:r w:rsidR="00D40BA3">
        <w:rPr>
          <w:rStyle w:val="Odwoanieprzypisudolnego"/>
          <w:rFonts w:cs="Calibri"/>
        </w:rPr>
        <w:footnoteReference w:id="32"/>
      </w:r>
      <w:r w:rsidR="00BE57FE">
        <w:rPr>
          <w:rFonts w:cs="Calibri"/>
        </w:rPr>
        <w:t xml:space="preserve"> </w:t>
      </w:r>
      <w:r w:rsidR="00004293">
        <w:rPr>
          <w:rFonts w:cs="Calibri"/>
        </w:rPr>
        <w:t>największy</w:t>
      </w:r>
      <w:r w:rsidR="009E47BA">
        <w:rPr>
          <w:rFonts w:cs="Calibri"/>
        </w:rPr>
        <w:t xml:space="preserve"> wzrost </w:t>
      </w:r>
      <w:r w:rsidR="00004293">
        <w:rPr>
          <w:rFonts w:cs="Calibri"/>
        </w:rPr>
        <w:t>nakładów na badania i rozwój odnotowano w Belgii (</w:t>
      </w:r>
      <w:r w:rsidR="0039233B">
        <w:rPr>
          <w:rFonts w:cs="Calibri"/>
        </w:rPr>
        <w:t xml:space="preserve">+1 </w:t>
      </w:r>
      <w:r w:rsidR="000C7A27">
        <w:rPr>
          <w:rFonts w:cs="Calibri"/>
        </w:rPr>
        <w:t>pkt proc.</w:t>
      </w:r>
      <w:r w:rsidR="0039233B">
        <w:rPr>
          <w:rFonts w:cs="Calibri"/>
        </w:rPr>
        <w:t xml:space="preserve">), </w:t>
      </w:r>
      <w:r w:rsidR="0039233B">
        <w:rPr>
          <w:rFonts w:cs="Calibri"/>
        </w:rPr>
        <w:lastRenderedPageBreak/>
        <w:t xml:space="preserve">Polsce (+0,68 </w:t>
      </w:r>
      <w:r w:rsidR="000C7A27">
        <w:rPr>
          <w:rFonts w:cs="Calibri"/>
        </w:rPr>
        <w:t>pkt proc.</w:t>
      </w:r>
      <w:r w:rsidR="0039233B">
        <w:rPr>
          <w:rFonts w:cs="Calibri"/>
        </w:rPr>
        <w:t xml:space="preserve">), Grecji (+0,67 </w:t>
      </w:r>
      <w:r w:rsidR="000C7A27">
        <w:rPr>
          <w:rFonts w:cs="Calibri"/>
        </w:rPr>
        <w:t>pkt proc.</w:t>
      </w:r>
      <w:r w:rsidR="0039233B">
        <w:rPr>
          <w:rFonts w:cs="Calibri"/>
        </w:rPr>
        <w:t>)</w:t>
      </w:r>
      <w:r w:rsidR="00970716">
        <w:rPr>
          <w:rFonts w:cs="Calibri"/>
        </w:rPr>
        <w:t>, czy Chorwacji (</w:t>
      </w:r>
      <w:r w:rsidR="00802FF5">
        <w:rPr>
          <w:rFonts w:cs="Calibri"/>
        </w:rPr>
        <w:t>+0,60 p</w:t>
      </w:r>
      <w:r w:rsidR="000C7A27">
        <w:rPr>
          <w:rFonts w:cs="Calibri"/>
        </w:rPr>
        <w:t>kt</w:t>
      </w:r>
      <w:r w:rsidR="00942404">
        <w:rPr>
          <w:rFonts w:cs="Calibri"/>
        </w:rPr>
        <w:t xml:space="preserve"> </w:t>
      </w:r>
      <w:r w:rsidR="00802FF5">
        <w:rPr>
          <w:rFonts w:cs="Calibri"/>
        </w:rPr>
        <w:t>proc</w:t>
      </w:r>
      <w:r w:rsidR="000C7A27">
        <w:rPr>
          <w:rFonts w:cs="Calibri"/>
        </w:rPr>
        <w:t>.</w:t>
      </w:r>
      <w:r w:rsidR="00802FF5">
        <w:rPr>
          <w:rFonts w:cs="Calibri"/>
        </w:rPr>
        <w:t xml:space="preserve">). </w:t>
      </w:r>
      <w:r w:rsidR="00DC4A7A">
        <w:rPr>
          <w:rFonts w:cs="Calibri"/>
        </w:rPr>
        <w:t>W</w:t>
      </w:r>
      <w:r w:rsidR="002D02BF">
        <w:rPr>
          <w:rFonts w:cs="Calibri"/>
        </w:rPr>
        <w:t xml:space="preserve"> 2023 r. liderem</w:t>
      </w:r>
      <w:r w:rsidR="009E47BA">
        <w:rPr>
          <w:rFonts w:cs="Calibri"/>
        </w:rPr>
        <w:t xml:space="preserve"> w</w:t>
      </w:r>
      <w:r w:rsidR="00D24BD5">
        <w:rPr>
          <w:rFonts w:cs="Calibri"/>
        </w:rPr>
        <w:t xml:space="preserve"> Europie</w:t>
      </w:r>
      <w:r w:rsidR="009E47BA">
        <w:rPr>
          <w:rFonts w:cs="Calibri"/>
        </w:rPr>
        <w:t xml:space="preserve"> </w:t>
      </w:r>
      <w:r w:rsidR="002D02BF">
        <w:rPr>
          <w:rFonts w:cs="Calibri"/>
        </w:rPr>
        <w:t>była</w:t>
      </w:r>
      <w:r w:rsidR="009E47BA">
        <w:rPr>
          <w:rFonts w:cs="Calibri"/>
        </w:rPr>
        <w:t xml:space="preserve"> </w:t>
      </w:r>
      <w:r w:rsidR="00D24BD5">
        <w:rPr>
          <w:rFonts w:cs="Calibri"/>
        </w:rPr>
        <w:t>Szwecja</w:t>
      </w:r>
      <w:r w:rsidR="00CB54A9">
        <w:rPr>
          <w:rFonts w:cs="Calibri"/>
        </w:rPr>
        <w:t xml:space="preserve">, która </w:t>
      </w:r>
      <w:r w:rsidR="008C4776">
        <w:rPr>
          <w:rFonts w:cs="Calibri"/>
        </w:rPr>
        <w:t xml:space="preserve">przeznacza na </w:t>
      </w:r>
      <w:r w:rsidR="00F01271">
        <w:rPr>
          <w:rFonts w:cs="Calibri"/>
        </w:rPr>
        <w:t>B+R</w:t>
      </w:r>
      <w:r w:rsidR="006C0413">
        <w:rPr>
          <w:rFonts w:cs="Calibri"/>
        </w:rPr>
        <w:t xml:space="preserve"> 3,6% PKB</w:t>
      </w:r>
      <w:r w:rsidR="00A30431">
        <w:rPr>
          <w:rFonts w:cs="Calibri"/>
        </w:rPr>
        <w:t xml:space="preserve">, </w:t>
      </w:r>
      <w:r w:rsidR="00031539">
        <w:rPr>
          <w:rFonts w:cs="Calibri"/>
        </w:rPr>
        <w:t xml:space="preserve">następnie Belgia </w:t>
      </w:r>
      <w:r w:rsidR="000C7A27">
        <w:rPr>
          <w:rFonts w:cs="Calibri"/>
        </w:rPr>
        <w:t>i</w:t>
      </w:r>
      <w:r w:rsidR="002D02BF">
        <w:rPr>
          <w:rFonts w:cs="Calibri"/>
        </w:rPr>
        <w:t xml:space="preserve"> Austria</w:t>
      </w:r>
      <w:r w:rsidR="00532233">
        <w:rPr>
          <w:rFonts w:cs="Calibri"/>
        </w:rPr>
        <w:t xml:space="preserve"> </w:t>
      </w:r>
      <w:r w:rsidR="00BF3F18">
        <w:rPr>
          <w:rFonts w:cs="Calibri"/>
        </w:rPr>
        <w:t>(</w:t>
      </w:r>
      <w:r w:rsidR="000C7A27">
        <w:rPr>
          <w:rFonts w:cs="Calibri"/>
        </w:rPr>
        <w:t xml:space="preserve">po </w:t>
      </w:r>
      <w:r w:rsidR="00532233">
        <w:rPr>
          <w:rFonts w:cs="Calibri"/>
        </w:rPr>
        <w:t>3,3% PKB</w:t>
      </w:r>
      <w:r w:rsidR="00BF3F18">
        <w:rPr>
          <w:rFonts w:cs="Calibri"/>
        </w:rPr>
        <w:t>)</w:t>
      </w:r>
      <w:r w:rsidR="00532233">
        <w:rPr>
          <w:rFonts w:cs="Calibri"/>
        </w:rPr>
        <w:t>.</w:t>
      </w:r>
      <w:r w:rsidR="00015CE2">
        <w:rPr>
          <w:rFonts w:cs="Calibri"/>
        </w:rPr>
        <w:t xml:space="preserve"> Polska na innowacje</w:t>
      </w:r>
      <w:r w:rsidR="000C7A27">
        <w:rPr>
          <w:rFonts w:cs="Calibri"/>
        </w:rPr>
        <w:t xml:space="preserve"> wydaje</w:t>
      </w:r>
      <w:r w:rsidR="00015CE2">
        <w:rPr>
          <w:rFonts w:cs="Calibri"/>
        </w:rPr>
        <w:t xml:space="preserve"> </w:t>
      </w:r>
      <w:r w:rsidR="004E4398">
        <w:rPr>
          <w:rFonts w:cs="Calibri"/>
        </w:rPr>
        <w:t>1,6% PKB</w:t>
      </w:r>
      <w:r w:rsidR="00464832">
        <w:rPr>
          <w:rFonts w:cs="Calibri"/>
        </w:rPr>
        <w:t xml:space="preserve">, więc dzieli ją duży dystans do liderów. </w:t>
      </w:r>
    </w:p>
    <w:p w14:paraId="1B8787A4" w14:textId="5870C43F" w:rsidR="00EB6957" w:rsidRDefault="00FD7C59">
      <w:pPr>
        <w:rPr>
          <w:rFonts w:asciiTheme="majorHAnsi" w:eastAsiaTheme="majorEastAsia" w:hAnsiTheme="majorHAnsi" w:cstheme="majorBidi"/>
          <w:b/>
          <w:color w:val="002060"/>
          <w:spacing w:val="-10"/>
          <w:kern w:val="28"/>
          <w:sz w:val="56"/>
          <w:szCs w:val="56"/>
        </w:rPr>
      </w:pPr>
      <w:r>
        <w:rPr>
          <w:rFonts w:cs="Calibri"/>
        </w:rPr>
        <w:t>Chociaż wynik Polski w Europejskim Indeksie Innowacji</w:t>
      </w:r>
      <w:r w:rsidR="00441E5F">
        <w:rPr>
          <w:rFonts w:cs="Calibri"/>
        </w:rPr>
        <w:t xml:space="preserve"> (EIS, ang. </w:t>
      </w:r>
      <w:proofErr w:type="spellStart"/>
      <w:r w:rsidR="00441E5F" w:rsidRPr="00DB7869">
        <w:rPr>
          <w:rFonts w:cs="Calibri"/>
          <w:i/>
          <w:iCs/>
        </w:rPr>
        <w:t>European</w:t>
      </w:r>
      <w:proofErr w:type="spellEnd"/>
      <w:r w:rsidR="00441E5F" w:rsidRPr="00DB7869">
        <w:rPr>
          <w:rFonts w:cs="Calibri"/>
          <w:i/>
          <w:iCs/>
        </w:rPr>
        <w:t xml:space="preserve"> </w:t>
      </w:r>
      <w:proofErr w:type="spellStart"/>
      <w:r w:rsidR="00441E5F" w:rsidRPr="00DB7869">
        <w:rPr>
          <w:rFonts w:cs="Calibri"/>
          <w:i/>
          <w:iCs/>
        </w:rPr>
        <w:t>Innovation</w:t>
      </w:r>
      <w:proofErr w:type="spellEnd"/>
      <w:r w:rsidR="00441E5F" w:rsidRPr="00DB7869">
        <w:rPr>
          <w:rFonts w:cs="Calibri"/>
          <w:i/>
          <w:iCs/>
        </w:rPr>
        <w:t xml:space="preserve"> </w:t>
      </w:r>
      <w:proofErr w:type="spellStart"/>
      <w:r w:rsidR="00441E5F" w:rsidRPr="00DB7869">
        <w:rPr>
          <w:rFonts w:cs="Calibri"/>
          <w:i/>
          <w:iCs/>
        </w:rPr>
        <w:t>Scorebo</w:t>
      </w:r>
      <w:r w:rsidR="00545289" w:rsidRPr="00DB7869">
        <w:rPr>
          <w:rFonts w:cs="Calibri"/>
          <w:i/>
          <w:iCs/>
        </w:rPr>
        <w:t>ard</w:t>
      </w:r>
      <w:proofErr w:type="spellEnd"/>
      <w:r w:rsidR="00441E5F">
        <w:rPr>
          <w:rFonts w:cs="Calibri"/>
        </w:rPr>
        <w:t>)</w:t>
      </w:r>
      <w:r>
        <w:rPr>
          <w:rStyle w:val="Odwoanieprzypisudolnego"/>
          <w:rFonts w:cs="Calibri"/>
        </w:rPr>
        <w:footnoteReference w:id="33"/>
      </w:r>
      <w:r w:rsidR="00BD627E">
        <w:rPr>
          <w:rFonts w:cs="Calibri"/>
        </w:rPr>
        <w:t xml:space="preserve">, czyli prowadzonym od 2017 r. </w:t>
      </w:r>
      <w:r w:rsidR="001464BD">
        <w:rPr>
          <w:rFonts w:cs="Calibri"/>
        </w:rPr>
        <w:t xml:space="preserve">badaniu porównawczym </w:t>
      </w:r>
      <w:r w:rsidR="004977E2">
        <w:rPr>
          <w:rFonts w:cs="Calibri"/>
        </w:rPr>
        <w:t xml:space="preserve">poziomu </w:t>
      </w:r>
      <w:r w:rsidR="00421533">
        <w:rPr>
          <w:rFonts w:cs="Calibri"/>
        </w:rPr>
        <w:t xml:space="preserve">innowacyjności </w:t>
      </w:r>
      <w:r w:rsidR="004836E3">
        <w:rPr>
          <w:rFonts w:cs="Calibri"/>
        </w:rPr>
        <w:t>p</w:t>
      </w:r>
      <w:r w:rsidR="006F4AE1">
        <w:rPr>
          <w:rFonts w:cs="Calibri"/>
        </w:rPr>
        <w:t xml:space="preserve">aństw </w:t>
      </w:r>
      <w:r w:rsidR="004836E3">
        <w:rPr>
          <w:rFonts w:cs="Calibri"/>
        </w:rPr>
        <w:t>c</w:t>
      </w:r>
      <w:r w:rsidR="006F4AE1">
        <w:rPr>
          <w:rFonts w:cs="Calibri"/>
        </w:rPr>
        <w:t>złonkowskich UE</w:t>
      </w:r>
      <w:r>
        <w:rPr>
          <w:rFonts w:cs="Calibri"/>
        </w:rPr>
        <w:t xml:space="preserve"> </w:t>
      </w:r>
      <w:r w:rsidR="00BB12D1">
        <w:rPr>
          <w:rFonts w:cs="Calibri"/>
        </w:rPr>
        <w:t xml:space="preserve">- </w:t>
      </w:r>
      <w:r w:rsidR="00D30A1D">
        <w:rPr>
          <w:rFonts w:cs="Calibri"/>
        </w:rPr>
        <w:t>systematycznie rośnie</w:t>
      </w:r>
      <w:r>
        <w:rPr>
          <w:rFonts w:cs="Calibri"/>
        </w:rPr>
        <w:t xml:space="preserve">, to nadal wyzwaniem pozostaje nadrobienie luki wobec średniej </w:t>
      </w:r>
      <w:r w:rsidR="00240BD9">
        <w:rPr>
          <w:rFonts w:cs="Calibri"/>
        </w:rPr>
        <w:t>unijnej</w:t>
      </w:r>
      <w:r>
        <w:rPr>
          <w:rFonts w:cs="Calibri"/>
        </w:rPr>
        <w:t xml:space="preserve"> (110 pkt) </w:t>
      </w:r>
      <w:r w:rsidR="00240BD9">
        <w:rPr>
          <w:rFonts w:cs="Calibri"/>
        </w:rPr>
        <w:t>oraz</w:t>
      </w:r>
      <w:r>
        <w:rPr>
          <w:rFonts w:cs="Calibri"/>
        </w:rPr>
        <w:t xml:space="preserve"> liderów</w:t>
      </w:r>
      <w:r w:rsidR="00240BD9">
        <w:rPr>
          <w:rFonts w:cs="Calibri"/>
        </w:rPr>
        <w:t xml:space="preserve"> rankingu</w:t>
      </w:r>
      <w:r>
        <w:rPr>
          <w:rFonts w:cs="Calibri"/>
        </w:rPr>
        <w:t xml:space="preserve">. </w:t>
      </w:r>
      <w:r w:rsidR="004B47FB">
        <w:rPr>
          <w:rFonts w:cs="Calibri"/>
        </w:rPr>
        <w:t xml:space="preserve">Wśród </w:t>
      </w:r>
      <w:r w:rsidR="00261376">
        <w:rPr>
          <w:rFonts w:cs="Calibri"/>
        </w:rPr>
        <w:t>wskaźników EIS znaj</w:t>
      </w:r>
      <w:r w:rsidR="0006656B">
        <w:rPr>
          <w:rFonts w:cs="Calibri"/>
        </w:rPr>
        <w:t xml:space="preserve">dują się </w:t>
      </w:r>
      <w:r w:rsidR="00240BD9">
        <w:rPr>
          <w:rFonts w:cs="Calibri"/>
        </w:rPr>
        <w:t xml:space="preserve">m.in. </w:t>
      </w:r>
      <w:r w:rsidR="00DC7A05">
        <w:rPr>
          <w:rFonts w:cs="Calibri"/>
        </w:rPr>
        <w:t>zasoby ludzkie dla nauki i techniki, edukacja, patenty,</w:t>
      </w:r>
      <w:r w:rsidR="005B0404">
        <w:rPr>
          <w:rFonts w:cs="Calibri"/>
        </w:rPr>
        <w:t xml:space="preserve"> czy nakłady na działalności i</w:t>
      </w:r>
      <w:r w:rsidR="00F51A7E">
        <w:rPr>
          <w:rFonts w:cs="Calibri"/>
        </w:rPr>
        <w:t xml:space="preserve">nnowacyjną i efekty tej działalności. </w:t>
      </w:r>
      <w:r w:rsidR="00BF0ACF">
        <w:rPr>
          <w:rFonts w:cs="Calibri"/>
        </w:rPr>
        <w:t>W</w:t>
      </w:r>
      <w:r w:rsidR="00157E04">
        <w:rPr>
          <w:rFonts w:cs="Calibri"/>
        </w:rPr>
        <w:t xml:space="preserve"> </w:t>
      </w:r>
      <w:r>
        <w:rPr>
          <w:rFonts w:cs="Calibri"/>
        </w:rPr>
        <w:t xml:space="preserve">2024 r. </w:t>
      </w:r>
      <w:r w:rsidR="00863166">
        <w:rPr>
          <w:rFonts w:cs="Calibri"/>
        </w:rPr>
        <w:t xml:space="preserve">wynik Polski </w:t>
      </w:r>
      <w:r>
        <w:rPr>
          <w:rFonts w:cs="Calibri"/>
        </w:rPr>
        <w:t>wyniósł 72,5 pkt</w:t>
      </w:r>
      <w:r w:rsidR="003D36F7">
        <w:rPr>
          <w:rFonts w:cs="Calibri"/>
        </w:rPr>
        <w:t>;</w:t>
      </w:r>
      <w:r w:rsidR="00863166">
        <w:rPr>
          <w:rFonts w:cs="Calibri"/>
        </w:rPr>
        <w:t xml:space="preserve"> </w:t>
      </w:r>
      <w:r>
        <w:rPr>
          <w:rFonts w:cs="Calibri"/>
        </w:rPr>
        <w:t>to</w:t>
      </w:r>
      <w:r w:rsidR="00157E04">
        <w:rPr>
          <w:rFonts w:cs="Calibri"/>
        </w:rPr>
        <w:t xml:space="preserve"> ok.</w:t>
      </w:r>
      <w:r>
        <w:rPr>
          <w:rFonts w:cs="Calibri"/>
        </w:rPr>
        <w:t xml:space="preserve"> połow</w:t>
      </w:r>
      <w:r w:rsidR="00011CF1">
        <w:rPr>
          <w:rFonts w:cs="Calibri"/>
        </w:rPr>
        <w:t>a</w:t>
      </w:r>
      <w:r>
        <w:rPr>
          <w:rFonts w:cs="Calibri"/>
        </w:rPr>
        <w:t xml:space="preserve"> wyniku liderów, którym</w:t>
      </w:r>
      <w:r w:rsidR="00157E04">
        <w:rPr>
          <w:rFonts w:cs="Calibri"/>
        </w:rPr>
        <w:t>i</w:t>
      </w:r>
      <w:r>
        <w:rPr>
          <w:rFonts w:cs="Calibri"/>
        </w:rPr>
        <w:t xml:space="preserve"> są Dani</w:t>
      </w:r>
      <w:r w:rsidR="00157E04">
        <w:rPr>
          <w:rFonts w:cs="Calibri"/>
        </w:rPr>
        <w:t>a</w:t>
      </w:r>
      <w:r>
        <w:rPr>
          <w:rFonts w:cs="Calibri"/>
        </w:rPr>
        <w:t xml:space="preserve"> (149,3 pkt), Szwecja (146,2 pkt) i Finlandia (140,6 pkt). </w:t>
      </w:r>
      <w:r w:rsidR="00B43F87">
        <w:rPr>
          <w:rFonts w:cs="Calibri"/>
        </w:rPr>
        <w:t xml:space="preserve">W </w:t>
      </w:r>
      <w:r w:rsidR="002B5326">
        <w:rPr>
          <w:rFonts w:cs="Calibri"/>
        </w:rPr>
        <w:t>porównaniu z rokiem poprzednim</w:t>
      </w:r>
      <w:r w:rsidR="00B43F87">
        <w:rPr>
          <w:rFonts w:cs="Calibri"/>
        </w:rPr>
        <w:t xml:space="preserve"> </w:t>
      </w:r>
      <w:r w:rsidR="002147D2">
        <w:rPr>
          <w:rFonts w:cs="Calibri"/>
        </w:rPr>
        <w:t>wskaźnik dla</w:t>
      </w:r>
      <w:r w:rsidR="00CE68BC">
        <w:rPr>
          <w:rFonts w:cs="Calibri"/>
        </w:rPr>
        <w:t xml:space="preserve"> Polski wzrósł </w:t>
      </w:r>
      <w:r w:rsidR="002147D2">
        <w:rPr>
          <w:rFonts w:cs="Calibri"/>
        </w:rPr>
        <w:t>o 3 pkt</w:t>
      </w:r>
      <w:r w:rsidR="00625A0F">
        <w:rPr>
          <w:rFonts w:cs="Calibri"/>
        </w:rPr>
        <w:t>.</w:t>
      </w:r>
      <w:r w:rsidR="00247286">
        <w:rPr>
          <w:rFonts w:cs="Calibri"/>
        </w:rPr>
        <w:t>,</w:t>
      </w:r>
      <w:r w:rsidR="002147D2">
        <w:rPr>
          <w:rFonts w:cs="Calibri"/>
        </w:rPr>
        <w:t xml:space="preserve"> </w:t>
      </w:r>
      <w:r w:rsidR="002B5326">
        <w:rPr>
          <w:rFonts w:cs="Calibri"/>
        </w:rPr>
        <w:t xml:space="preserve">co stanowi </w:t>
      </w:r>
      <w:r w:rsidR="00105B80">
        <w:rPr>
          <w:rFonts w:cs="Calibri"/>
        </w:rPr>
        <w:t xml:space="preserve">jeden z </w:t>
      </w:r>
      <w:r w:rsidR="002147D2">
        <w:rPr>
          <w:rFonts w:cs="Calibri"/>
        </w:rPr>
        <w:t>naj</w:t>
      </w:r>
      <w:r w:rsidR="002B5326">
        <w:rPr>
          <w:rFonts w:cs="Calibri"/>
        </w:rPr>
        <w:t>wyższych</w:t>
      </w:r>
      <w:r w:rsidR="002147D2">
        <w:rPr>
          <w:rFonts w:cs="Calibri"/>
        </w:rPr>
        <w:t xml:space="preserve"> wzrostów w Europie.</w:t>
      </w:r>
      <w:r w:rsidR="00960115">
        <w:rPr>
          <w:rFonts w:cs="Calibri"/>
        </w:rPr>
        <w:t xml:space="preserve"> </w:t>
      </w:r>
      <w:r w:rsidR="00CF5B69">
        <w:rPr>
          <w:rFonts w:cs="Calibri"/>
        </w:rPr>
        <w:t>Podobny wzrost</w:t>
      </w:r>
      <w:r w:rsidR="00360E89">
        <w:rPr>
          <w:rFonts w:cs="Calibri"/>
        </w:rPr>
        <w:t xml:space="preserve"> odnotowano </w:t>
      </w:r>
      <w:r w:rsidR="001A79D2">
        <w:rPr>
          <w:rFonts w:cs="Calibri"/>
        </w:rPr>
        <w:t>na L</w:t>
      </w:r>
      <w:r w:rsidR="00975937">
        <w:rPr>
          <w:rFonts w:cs="Calibri"/>
        </w:rPr>
        <w:t>itwie (</w:t>
      </w:r>
      <w:r w:rsidR="00864DA6">
        <w:rPr>
          <w:rFonts w:cs="Calibri"/>
        </w:rPr>
        <w:t>+3,7 p</w:t>
      </w:r>
      <w:r w:rsidR="00670770">
        <w:rPr>
          <w:rFonts w:cs="Calibri"/>
        </w:rPr>
        <w:t>kt</w:t>
      </w:r>
      <w:r w:rsidR="00864DA6">
        <w:rPr>
          <w:rFonts w:cs="Calibri"/>
        </w:rPr>
        <w:t>) i na Cyprze (</w:t>
      </w:r>
      <w:r w:rsidR="00862C2B">
        <w:rPr>
          <w:rFonts w:cs="Calibri"/>
        </w:rPr>
        <w:t>+3</w:t>
      </w:r>
      <w:r w:rsidR="004D3F03">
        <w:rPr>
          <w:rFonts w:cs="Calibri"/>
        </w:rPr>
        <w:t>;</w:t>
      </w:r>
      <w:r w:rsidR="00862C2B">
        <w:rPr>
          <w:rFonts w:cs="Calibri"/>
        </w:rPr>
        <w:t>3 p</w:t>
      </w:r>
      <w:r w:rsidR="00670770">
        <w:rPr>
          <w:rFonts w:cs="Calibri"/>
        </w:rPr>
        <w:t>kt</w:t>
      </w:r>
      <w:r w:rsidR="00862C2B">
        <w:rPr>
          <w:rFonts w:cs="Calibri"/>
        </w:rPr>
        <w:t xml:space="preserve">). </w:t>
      </w:r>
      <w:r>
        <w:rPr>
          <w:rFonts w:cs="Calibri"/>
        </w:rPr>
        <w:t xml:space="preserve">W zestawieniu </w:t>
      </w:r>
      <w:r w:rsidR="002C0AA6">
        <w:rPr>
          <w:rFonts w:cs="Calibri"/>
        </w:rPr>
        <w:t>EIS</w:t>
      </w:r>
      <w:r>
        <w:rPr>
          <w:rFonts w:cs="Calibri"/>
        </w:rPr>
        <w:t xml:space="preserve"> Polska wraz z Chorwacją, Słowacją, Litwą, Bułgarią i Rumunią została zakwalifikowana do najniższej kategorii państw określonych jako „wschodzący innowatorzy”.</w:t>
      </w:r>
      <w:r w:rsidR="009E2803">
        <w:rPr>
          <w:rFonts w:cs="Calibri"/>
        </w:rPr>
        <w:t xml:space="preserve"> </w:t>
      </w:r>
      <w:r w:rsidR="00EB6957">
        <w:rPr>
          <w:rFonts w:asciiTheme="majorHAnsi" w:hAnsiTheme="majorHAnsi"/>
          <w:spacing w:val="-10"/>
          <w:kern w:val="28"/>
          <w:szCs w:val="56"/>
        </w:rPr>
        <w:br w:type="page"/>
      </w:r>
    </w:p>
    <w:p w14:paraId="3EDFEDD7" w14:textId="7D1B213F" w:rsidR="00BF3C06" w:rsidRDefault="00BF3C06" w:rsidP="006746F6">
      <w:pPr>
        <w:pStyle w:val="Nagwek1"/>
        <w:numPr>
          <w:ilvl w:val="0"/>
          <w:numId w:val="1"/>
        </w:numPr>
        <w:rPr>
          <w:rFonts w:asciiTheme="majorHAnsi" w:hAnsiTheme="majorHAnsi"/>
          <w:spacing w:val="-10"/>
          <w:kern w:val="28"/>
          <w:szCs w:val="56"/>
        </w:rPr>
      </w:pPr>
      <w:bookmarkStart w:id="4" w:name="_Toc221026254"/>
      <w:r>
        <w:rPr>
          <w:rFonts w:asciiTheme="majorHAnsi" w:hAnsiTheme="majorHAnsi"/>
          <w:spacing w:val="-10"/>
          <w:kern w:val="28"/>
          <w:szCs w:val="56"/>
        </w:rPr>
        <w:lastRenderedPageBreak/>
        <w:t>Wyzwania i trendy</w:t>
      </w:r>
      <w:bookmarkEnd w:id="4"/>
    </w:p>
    <w:p w14:paraId="34E3A49F" w14:textId="77777777" w:rsidR="00635830" w:rsidRDefault="00635830" w:rsidP="00635830">
      <w:pPr>
        <w:pStyle w:val="Podtytu"/>
      </w:pPr>
    </w:p>
    <w:p w14:paraId="0CB2C643" w14:textId="79257B47" w:rsidR="00635830" w:rsidRDefault="00635830" w:rsidP="00635830">
      <w:pPr>
        <w:rPr>
          <w:rFonts w:cs="Calibri"/>
        </w:rPr>
      </w:pPr>
      <w:r w:rsidRPr="00B54F3E">
        <w:rPr>
          <w:rFonts w:cs="Calibri"/>
        </w:rPr>
        <w:t xml:space="preserve">W ostatnich kilkunastu latach – częściowo </w:t>
      </w:r>
      <w:r w:rsidR="00641214">
        <w:rPr>
          <w:rFonts w:cs="Calibri"/>
        </w:rPr>
        <w:t>w wyniku</w:t>
      </w:r>
      <w:r w:rsidRPr="00B54F3E">
        <w:rPr>
          <w:rFonts w:cs="Calibri"/>
        </w:rPr>
        <w:t xml:space="preserve"> pandemi</w:t>
      </w:r>
      <w:r w:rsidR="00641214">
        <w:rPr>
          <w:rFonts w:cs="Calibri"/>
        </w:rPr>
        <w:t>i</w:t>
      </w:r>
      <w:r w:rsidRPr="00B54F3E">
        <w:rPr>
          <w:rFonts w:cs="Calibri"/>
        </w:rPr>
        <w:t xml:space="preserve"> – Polska </w:t>
      </w:r>
      <w:r w:rsidR="00641214">
        <w:rPr>
          <w:rFonts w:cs="Calibri"/>
        </w:rPr>
        <w:t>odnotowała istotny postęp</w:t>
      </w:r>
      <w:r w:rsidRPr="00B54F3E">
        <w:rPr>
          <w:rFonts w:cs="Calibri"/>
        </w:rPr>
        <w:t xml:space="preserve"> w dziedzinie cyfryzacji, </w:t>
      </w:r>
      <w:r w:rsidR="00A92D2D">
        <w:rPr>
          <w:rFonts w:cs="Calibri"/>
        </w:rPr>
        <w:t>zmniejszając</w:t>
      </w:r>
      <w:r w:rsidR="00A92D2D" w:rsidRPr="00B54F3E">
        <w:rPr>
          <w:rFonts w:cs="Calibri"/>
        </w:rPr>
        <w:t xml:space="preserve"> </w:t>
      </w:r>
      <w:r w:rsidR="008724C0">
        <w:rPr>
          <w:rFonts w:cs="Calibri"/>
        </w:rPr>
        <w:t>szybko</w:t>
      </w:r>
      <w:r w:rsidR="00F92BF9">
        <w:rPr>
          <w:rFonts w:cs="Calibri"/>
        </w:rPr>
        <w:t xml:space="preserve"> </w:t>
      </w:r>
      <w:r w:rsidRPr="00B54F3E">
        <w:rPr>
          <w:rFonts w:cs="Calibri"/>
        </w:rPr>
        <w:t xml:space="preserve">dystans dzielący ją od unijnych liderów. Szczególnie </w:t>
      </w:r>
      <w:r w:rsidR="008130A3">
        <w:rPr>
          <w:rFonts w:cs="Calibri"/>
        </w:rPr>
        <w:t>wyraźne</w:t>
      </w:r>
      <w:r w:rsidR="008130A3" w:rsidRPr="00B54F3E">
        <w:rPr>
          <w:rFonts w:cs="Calibri"/>
        </w:rPr>
        <w:t xml:space="preserve"> </w:t>
      </w:r>
      <w:r w:rsidRPr="00B54F3E">
        <w:rPr>
          <w:rFonts w:cs="Calibri"/>
        </w:rPr>
        <w:t xml:space="preserve">były postępy w </w:t>
      </w:r>
      <w:r w:rsidR="008130A3">
        <w:rPr>
          <w:rFonts w:cs="Calibri"/>
        </w:rPr>
        <w:t>zakresie</w:t>
      </w:r>
      <w:r w:rsidR="008130A3" w:rsidRPr="00B54F3E">
        <w:rPr>
          <w:rFonts w:cs="Calibri"/>
        </w:rPr>
        <w:t xml:space="preserve"> </w:t>
      </w:r>
      <w:r w:rsidRPr="00B54F3E">
        <w:rPr>
          <w:rFonts w:cs="Calibri"/>
        </w:rPr>
        <w:t xml:space="preserve">cyfrowych usług publicznych i otwartych danych. Z drugiej strony, w wielu </w:t>
      </w:r>
      <w:r w:rsidR="00066A59">
        <w:rPr>
          <w:rFonts w:cs="Calibri"/>
        </w:rPr>
        <w:t>obszarach różnica</w:t>
      </w:r>
      <w:r w:rsidRPr="00B54F3E">
        <w:rPr>
          <w:rFonts w:cs="Calibri"/>
        </w:rPr>
        <w:t xml:space="preserve"> </w:t>
      </w:r>
      <w:r w:rsidR="00066A59">
        <w:rPr>
          <w:rFonts w:cs="Calibri"/>
        </w:rPr>
        <w:t>względem</w:t>
      </w:r>
      <w:r w:rsidR="00066A59" w:rsidRPr="00B54F3E">
        <w:rPr>
          <w:rFonts w:cs="Calibri"/>
        </w:rPr>
        <w:t xml:space="preserve"> </w:t>
      </w:r>
      <w:r w:rsidRPr="00B54F3E">
        <w:rPr>
          <w:rFonts w:cs="Calibri"/>
        </w:rPr>
        <w:t>liderów pozostaje znacząc</w:t>
      </w:r>
      <w:r w:rsidR="00066A59">
        <w:rPr>
          <w:rFonts w:cs="Calibri"/>
        </w:rPr>
        <w:t>a</w:t>
      </w:r>
      <w:r w:rsidRPr="00B54F3E">
        <w:rPr>
          <w:rFonts w:cs="Calibri"/>
        </w:rPr>
        <w:t>;</w:t>
      </w:r>
      <w:r w:rsidRPr="00B54F3E" w:rsidDel="004B06AE">
        <w:rPr>
          <w:rFonts w:cs="Calibri"/>
        </w:rPr>
        <w:t xml:space="preserve"> </w:t>
      </w:r>
      <w:r w:rsidRPr="00B54F3E">
        <w:rPr>
          <w:rFonts w:cs="Calibri"/>
        </w:rPr>
        <w:t>zwłaszcza</w:t>
      </w:r>
      <w:r w:rsidRPr="00B54F3E" w:rsidDel="004B06AE">
        <w:rPr>
          <w:rFonts w:cs="Calibri"/>
        </w:rPr>
        <w:t xml:space="preserve"> </w:t>
      </w:r>
      <w:r w:rsidR="00066A59">
        <w:rPr>
          <w:rFonts w:cs="Calibri"/>
        </w:rPr>
        <w:t>jeśli chodzi o poziom</w:t>
      </w:r>
      <w:r w:rsidRPr="00B54F3E">
        <w:rPr>
          <w:rFonts w:cs="Calibri"/>
        </w:rPr>
        <w:t xml:space="preserve"> kompetencji cyfrowych obywateli </w:t>
      </w:r>
      <w:r w:rsidR="00E61B34">
        <w:rPr>
          <w:rFonts w:cs="Calibri"/>
        </w:rPr>
        <w:t>oraz</w:t>
      </w:r>
      <w:r w:rsidRPr="00B54F3E">
        <w:rPr>
          <w:rFonts w:cs="Calibri"/>
        </w:rPr>
        <w:t xml:space="preserve"> wykorzystani</w:t>
      </w:r>
      <w:r w:rsidR="00E61B34">
        <w:rPr>
          <w:rFonts w:cs="Calibri"/>
        </w:rPr>
        <w:t>e</w:t>
      </w:r>
      <w:r w:rsidRPr="00B54F3E">
        <w:rPr>
          <w:rFonts w:cs="Calibri"/>
        </w:rPr>
        <w:t xml:space="preserve"> technologii cyfrowych w </w:t>
      </w:r>
      <w:r w:rsidR="00E61B34">
        <w:rPr>
          <w:rFonts w:cs="Calibri"/>
        </w:rPr>
        <w:t xml:space="preserve">sektorze </w:t>
      </w:r>
      <w:r w:rsidRPr="00B54F3E">
        <w:rPr>
          <w:rFonts w:cs="Calibri"/>
        </w:rPr>
        <w:t xml:space="preserve">przedsiębiorstw. </w:t>
      </w:r>
    </w:p>
    <w:p w14:paraId="416CBCE6" w14:textId="2DF73D31" w:rsidR="00635830" w:rsidRPr="00210ADA" w:rsidRDefault="00635830" w:rsidP="00635830">
      <w:r w:rsidRPr="00210ADA">
        <w:t xml:space="preserve">Projektując cyfrowy rozwój kraju na kolejne lata, nie </w:t>
      </w:r>
      <w:r w:rsidR="00E61B34">
        <w:t>wystarczy</w:t>
      </w:r>
      <w:r w:rsidR="00E61B34" w:rsidRPr="00210ADA">
        <w:t xml:space="preserve"> </w:t>
      </w:r>
      <w:r w:rsidRPr="00210ADA">
        <w:t>jednak analiz</w:t>
      </w:r>
      <w:r w:rsidR="00E61B34">
        <w:t>ować jedynie</w:t>
      </w:r>
      <w:r w:rsidRPr="00210ADA">
        <w:t xml:space="preserve"> pozycj</w:t>
      </w:r>
      <w:r w:rsidR="00F92BF9">
        <w:t>i</w:t>
      </w:r>
      <w:r w:rsidRPr="00210ADA">
        <w:t xml:space="preserve"> Polski w międzynarodowych wskaźnikach. Konieczna jest analiza i przygotowanie odpowiedzi na kluczowe</w:t>
      </w:r>
      <w:r>
        <w:t xml:space="preserve"> trendy i</w:t>
      </w:r>
      <w:r w:rsidRPr="00210ADA">
        <w:t xml:space="preserve"> wyzwania</w:t>
      </w:r>
      <w:r>
        <w:t xml:space="preserve"> przekładające się na sferę cyfrową. </w:t>
      </w:r>
      <w:r w:rsidR="00D52358">
        <w:t xml:space="preserve">Wśród najważniejszych z nich warto </w:t>
      </w:r>
      <w:r>
        <w:t xml:space="preserve">wymienić: </w:t>
      </w:r>
    </w:p>
    <w:p w14:paraId="0397A51E" w14:textId="77777777" w:rsidR="00635830" w:rsidRPr="000A6C8F" w:rsidRDefault="00635830" w:rsidP="00635830"/>
    <w:p w14:paraId="6BA6100A" w14:textId="25E606A7" w:rsidR="00635830" w:rsidRPr="00BD049F" w:rsidRDefault="00635830" w:rsidP="00635830">
      <w:pPr>
        <w:pStyle w:val="Podtytu"/>
      </w:pPr>
      <w:bookmarkStart w:id="5" w:name="_Hlk180055505"/>
      <w:proofErr w:type="spellStart"/>
      <w:r w:rsidRPr="00BD049F">
        <w:t>Multipolaryzację</w:t>
      </w:r>
      <w:proofErr w:type="spellEnd"/>
      <w:r w:rsidRPr="00BD049F">
        <w:t xml:space="preserve"> świata.</w:t>
      </w:r>
      <w:bookmarkEnd w:id="5"/>
    </w:p>
    <w:p w14:paraId="5CC24CE9" w14:textId="05837FEF" w:rsidR="00635830" w:rsidRPr="00903388" w:rsidRDefault="00635830" w:rsidP="00635830">
      <w:r w:rsidRPr="00903388">
        <w:t xml:space="preserve">Narastająca rywalizacja między </w:t>
      </w:r>
      <w:r w:rsidR="00F642D0">
        <w:t xml:space="preserve">światowymi </w:t>
      </w:r>
      <w:r w:rsidRPr="00903388">
        <w:t xml:space="preserve">mocarstwami </w:t>
      </w:r>
      <w:r w:rsidR="00F66A08">
        <w:t>coraz wyraźniej obejmuje również</w:t>
      </w:r>
      <w:r w:rsidRPr="00903388">
        <w:t xml:space="preserve"> obszar technologii. Przedmiotem współczesn</w:t>
      </w:r>
      <w:r w:rsidR="009108AA">
        <w:t>ych</w:t>
      </w:r>
      <w:r w:rsidRPr="00903388">
        <w:t xml:space="preserve"> </w:t>
      </w:r>
      <w:r w:rsidR="009108AA">
        <w:t>napi</w:t>
      </w:r>
      <w:r w:rsidR="00560F79">
        <w:t>ęć geopolitycznych</w:t>
      </w:r>
      <w:r w:rsidRPr="00903388">
        <w:t xml:space="preserve"> rywalizacji sta</w:t>
      </w:r>
      <w:r w:rsidR="00352659">
        <w:t>ją</w:t>
      </w:r>
      <w:r w:rsidRPr="00903388">
        <w:t xml:space="preserve"> się kluczowe technologie</w:t>
      </w:r>
      <w:r w:rsidR="00352659">
        <w:t>, takie jak:</w:t>
      </w:r>
      <w:r w:rsidRPr="00903388">
        <w:t xml:space="preserve"> półprzewodniki, 5G, AI, technologie kwantowe</w:t>
      </w:r>
      <w:r>
        <w:t xml:space="preserve"> czy technologie pozyskiwania energii</w:t>
      </w:r>
      <w:r w:rsidRPr="00903388">
        <w:t xml:space="preserve">. </w:t>
      </w:r>
      <w:r w:rsidR="009B08BB">
        <w:t>M</w:t>
      </w:r>
      <w:r w:rsidRPr="00903388">
        <w:t xml:space="preserve">ocarstwa </w:t>
      </w:r>
      <w:r w:rsidR="009B08BB">
        <w:t>konkurują także</w:t>
      </w:r>
      <w:r w:rsidR="009E729D">
        <w:t xml:space="preserve"> </w:t>
      </w:r>
      <w:r w:rsidRPr="00903388">
        <w:t xml:space="preserve">o zasoby służące do ich rozwoju – dane i surowce krytyczne. </w:t>
      </w:r>
      <w:r w:rsidR="009B08BB">
        <w:t>W wyniku</w:t>
      </w:r>
      <w:r w:rsidRPr="00903388">
        <w:t xml:space="preserve"> pandemii, kurczących się zasobów </w:t>
      </w:r>
      <w:r w:rsidR="004C0020">
        <w:t>oraz</w:t>
      </w:r>
      <w:r w:rsidRPr="00903388">
        <w:t xml:space="preserve"> niestabilności gospodarczej</w:t>
      </w:r>
      <w:r w:rsidR="004C0020">
        <w:t>,</w:t>
      </w:r>
      <w:r w:rsidRPr="00903388">
        <w:t xml:space="preserve"> dotychczasowe globalne łańcuchy dostaw ulegają </w:t>
      </w:r>
      <w:r w:rsidR="004C0020">
        <w:t>istotnemu</w:t>
      </w:r>
      <w:r w:rsidRPr="00903388">
        <w:t xml:space="preserve"> skróceniu</w:t>
      </w:r>
      <w:r w:rsidR="00497C4A">
        <w:t>.</w:t>
      </w:r>
      <w:r w:rsidRPr="00903388">
        <w:t xml:space="preserve"> </w:t>
      </w:r>
      <w:r w:rsidR="00497C4A">
        <w:t>Zjawisko to</w:t>
      </w:r>
      <w:r w:rsidRPr="00903388">
        <w:t xml:space="preserve"> stanowi zarówno wyzwanie, jak i szansę dla Polski.</w:t>
      </w:r>
      <w:r w:rsidR="00976458">
        <w:t xml:space="preserve">  </w:t>
      </w:r>
    </w:p>
    <w:p w14:paraId="250D7B76" w14:textId="77777777" w:rsidR="00635830" w:rsidRDefault="00635830" w:rsidP="00635830">
      <w:pPr>
        <w:pStyle w:val="Podtytu"/>
      </w:pPr>
      <w:r w:rsidRPr="00903388">
        <w:t xml:space="preserve">Nacisk na suwerenność technologiczną. </w:t>
      </w:r>
    </w:p>
    <w:p w14:paraId="1146182A" w14:textId="638A91FB" w:rsidR="00635830" w:rsidRPr="00903388" w:rsidRDefault="00635830" w:rsidP="00635830">
      <w:r w:rsidRPr="00903388">
        <w:t xml:space="preserve">Postępująca </w:t>
      </w:r>
      <w:r w:rsidR="00497C4A">
        <w:t xml:space="preserve">globalna </w:t>
      </w:r>
      <w:r w:rsidRPr="00903388">
        <w:t xml:space="preserve">rywalizacja przekłada się na dążenie do </w:t>
      </w:r>
      <w:r w:rsidR="005771F9">
        <w:t>odbudowy</w:t>
      </w:r>
      <w:r w:rsidR="00C63B78">
        <w:t xml:space="preserve"> </w:t>
      </w:r>
      <w:r w:rsidRPr="00903388">
        <w:t xml:space="preserve">unijnej i krajowej produkcji kluczowych komponentów technologicznych </w:t>
      </w:r>
      <w:r w:rsidR="003060BA">
        <w:t>oraz</w:t>
      </w:r>
      <w:r w:rsidR="003060BA" w:rsidRPr="00903388">
        <w:t xml:space="preserve"> </w:t>
      </w:r>
      <w:r w:rsidRPr="00903388">
        <w:t xml:space="preserve">upraszczania </w:t>
      </w:r>
      <w:r w:rsidR="003060BA">
        <w:t xml:space="preserve">i dywersyfikacji </w:t>
      </w:r>
      <w:r w:rsidRPr="00903388">
        <w:t xml:space="preserve">łańcuchów dostaw. Suwerenność technologiczna </w:t>
      </w:r>
      <w:r w:rsidR="00117C75">
        <w:t>zyskuje na znaczeniu jako warunek</w:t>
      </w:r>
      <w:r w:rsidR="00684D96">
        <w:t xml:space="preserve"> </w:t>
      </w:r>
      <w:r w:rsidRPr="00903388">
        <w:t xml:space="preserve">dalszego rozwoju, w tym utrzymania zdolności produkcyjnych w UE. </w:t>
      </w:r>
      <w:r w:rsidR="004104B9">
        <w:t>R</w:t>
      </w:r>
      <w:r w:rsidRPr="00903388">
        <w:t xml:space="preserve">ównolegle </w:t>
      </w:r>
      <w:r w:rsidR="004104B9">
        <w:t xml:space="preserve">jednak </w:t>
      </w:r>
      <w:r w:rsidR="007A3ACB">
        <w:t>UE</w:t>
      </w:r>
      <w:r w:rsidRPr="00903388">
        <w:t xml:space="preserve"> towarzyszy pogłębiająca się współpraca</w:t>
      </w:r>
      <w:r w:rsidR="00684D96">
        <w:t xml:space="preserve"> </w:t>
      </w:r>
      <w:r w:rsidRPr="00903388">
        <w:t xml:space="preserve">z państwami </w:t>
      </w:r>
      <w:r w:rsidR="0031720C">
        <w:t>spoza Europy</w:t>
      </w:r>
      <w:r w:rsidR="00310EBA">
        <w:t xml:space="preserve">, które podzielają podobne </w:t>
      </w:r>
      <w:r w:rsidRPr="00903388">
        <w:t xml:space="preserve">wartości i </w:t>
      </w:r>
      <w:r w:rsidR="00ED60D2">
        <w:t>podejście do</w:t>
      </w:r>
      <w:r w:rsidR="00ED60D2" w:rsidRPr="00903388">
        <w:t xml:space="preserve"> </w:t>
      </w:r>
      <w:r w:rsidRPr="00903388">
        <w:t xml:space="preserve">rozwoju cyfrowego (tzw. </w:t>
      </w:r>
      <w:proofErr w:type="spellStart"/>
      <w:r w:rsidRPr="00903388">
        <w:t>like-minded</w:t>
      </w:r>
      <w:proofErr w:type="spellEnd"/>
      <w:r w:rsidRPr="00903388">
        <w:t xml:space="preserve">). </w:t>
      </w:r>
      <w:r w:rsidR="00F64166">
        <w:t>Coraz wyraźniej widoczna</w:t>
      </w:r>
      <w:r w:rsidR="00F64166" w:rsidRPr="00903388">
        <w:t xml:space="preserve"> </w:t>
      </w:r>
      <w:r w:rsidRPr="00903388">
        <w:t xml:space="preserve">jest konwergencja technologiczna i regulacyjna między tymi ośrodkami na świecie. </w:t>
      </w:r>
    </w:p>
    <w:p w14:paraId="4919C2DF" w14:textId="77777777" w:rsidR="00635830" w:rsidRDefault="00635830" w:rsidP="00635830">
      <w:pPr>
        <w:pStyle w:val="Podtytu"/>
      </w:pPr>
      <w:proofErr w:type="spellStart"/>
      <w:r w:rsidRPr="00903388">
        <w:t>Splinternet</w:t>
      </w:r>
      <w:proofErr w:type="spellEnd"/>
      <w:r w:rsidRPr="00903388">
        <w:t xml:space="preserve">. </w:t>
      </w:r>
    </w:p>
    <w:p w14:paraId="01C0D4C6" w14:textId="00F357F2" w:rsidR="00635830" w:rsidRDefault="00F64166" w:rsidP="00DB7869">
      <w:r>
        <w:t>Jednym z istotnych wyzwań towarzyszących geopolitycznej rywalizacji i zmianom w zakresie suwerenności cyfrowej jest</w:t>
      </w:r>
      <w:r w:rsidR="00635830" w:rsidRPr="00903388">
        <w:t xml:space="preserve"> zjawisko </w:t>
      </w:r>
      <w:proofErr w:type="spellStart"/>
      <w:r w:rsidR="00635830" w:rsidRPr="00903388">
        <w:t>splinternetu</w:t>
      </w:r>
      <w:proofErr w:type="spellEnd"/>
      <w:r w:rsidR="00635830" w:rsidRPr="00903388">
        <w:t xml:space="preserve">, tj. fragmentaryzacji otwartego </w:t>
      </w:r>
      <w:proofErr w:type="spellStart"/>
      <w:r w:rsidR="00635830" w:rsidRPr="00903388">
        <w:t>internetu</w:t>
      </w:r>
      <w:proofErr w:type="spellEnd"/>
      <w:r w:rsidR="00635830" w:rsidRPr="00903388">
        <w:t xml:space="preserve"> na rozdrobnione sieci pod kontrolą rządów czy korporacji. Tak</w:t>
      </w:r>
      <w:r w:rsidR="00183FCB">
        <w:t>a</w:t>
      </w:r>
      <w:r w:rsidR="00635830" w:rsidRPr="00903388">
        <w:t xml:space="preserve"> </w:t>
      </w:r>
      <w:r w:rsidR="00183FCB">
        <w:t>fragmentaryzacja podważa uniwersalność</w:t>
      </w:r>
      <w:r w:rsidR="00635830" w:rsidRPr="00903388">
        <w:t xml:space="preserve"> społeczn</w:t>
      </w:r>
      <w:r w:rsidR="00183FCB">
        <w:t>ą</w:t>
      </w:r>
      <w:r w:rsidR="00635830" w:rsidRPr="00903388">
        <w:t xml:space="preserve"> i gospodarcz</w:t>
      </w:r>
      <w:r w:rsidR="00183FCB">
        <w:t>ą</w:t>
      </w:r>
      <w:r w:rsidR="00635830" w:rsidRPr="00903388">
        <w:t xml:space="preserve"> </w:t>
      </w:r>
      <w:proofErr w:type="spellStart"/>
      <w:r w:rsidR="00635830">
        <w:t>i</w:t>
      </w:r>
      <w:r w:rsidR="00635830" w:rsidRPr="00903388">
        <w:t>nternetu</w:t>
      </w:r>
      <w:proofErr w:type="spellEnd"/>
      <w:r w:rsidR="00635830" w:rsidRPr="00903388">
        <w:t>.</w:t>
      </w:r>
      <w:r w:rsidR="00344370">
        <w:t xml:space="preserve"> Dodatkowo ogranicza swobodny dostęp do informacji oraz </w:t>
      </w:r>
      <w:r w:rsidR="00B332D1">
        <w:t xml:space="preserve">powoduje </w:t>
      </w:r>
      <w:r w:rsidR="00344370">
        <w:t>ryzyko technologicznej i regulacyjnej separacji, co w dłuższej perspektywie może osłabić globalną współpracę cyfrową.</w:t>
      </w:r>
      <w:r w:rsidR="00635830" w:rsidRPr="00903388">
        <w:t xml:space="preserve"> </w:t>
      </w:r>
    </w:p>
    <w:p w14:paraId="5DAF6E32" w14:textId="77777777" w:rsidR="00635830" w:rsidRDefault="00635830" w:rsidP="00635830">
      <w:pPr>
        <w:pStyle w:val="Podtytu"/>
      </w:pPr>
      <w:r w:rsidRPr="00903388">
        <w:lastRenderedPageBreak/>
        <w:t xml:space="preserve">Wzrost znaczenia </w:t>
      </w:r>
      <w:proofErr w:type="spellStart"/>
      <w:r w:rsidRPr="00903388">
        <w:t>cyberbezpieczeństwa</w:t>
      </w:r>
      <w:proofErr w:type="spellEnd"/>
      <w:r w:rsidRPr="00903388">
        <w:t xml:space="preserve">. </w:t>
      </w:r>
    </w:p>
    <w:p w14:paraId="2E234BD5" w14:textId="76082A32" w:rsidR="00635830" w:rsidRPr="00903388" w:rsidRDefault="00635830" w:rsidP="00635830">
      <w:r w:rsidRPr="00903388">
        <w:t>Nasil</w:t>
      </w:r>
      <w:r w:rsidR="00C93105">
        <w:t>ająca</w:t>
      </w:r>
      <w:r w:rsidRPr="00903388">
        <w:t xml:space="preserve"> się rywalizacj</w:t>
      </w:r>
      <w:r w:rsidR="00C93105">
        <w:t>a</w:t>
      </w:r>
      <w:r w:rsidRPr="00903388">
        <w:t xml:space="preserve"> międzynarodow</w:t>
      </w:r>
      <w:r w:rsidR="00C93105">
        <w:t>a</w:t>
      </w:r>
      <w:r w:rsidRPr="00903388">
        <w:t xml:space="preserve"> (w tym w obszarze technologii) </w:t>
      </w:r>
      <w:r w:rsidR="00390695">
        <w:t xml:space="preserve">oraz upowszechnienie technologii </w:t>
      </w:r>
      <w:r w:rsidRPr="00903388">
        <w:t>przekłada</w:t>
      </w:r>
      <w:r w:rsidR="00D2326E">
        <w:t>ją</w:t>
      </w:r>
      <w:r w:rsidRPr="00903388">
        <w:t xml:space="preserve"> się na konieczność </w:t>
      </w:r>
      <w:r w:rsidR="00CD783A">
        <w:t xml:space="preserve">zwiększenia nacisku na kwestie </w:t>
      </w:r>
      <w:proofErr w:type="spellStart"/>
      <w:r w:rsidRPr="00903388">
        <w:t>cyberbezpieczeństwa</w:t>
      </w:r>
      <w:proofErr w:type="spellEnd"/>
      <w:r w:rsidRPr="00903388">
        <w:t xml:space="preserve">, zwłaszcza w odniesieniu do sektorów </w:t>
      </w:r>
      <w:r w:rsidR="00CD783A">
        <w:t xml:space="preserve">o znaczeniu </w:t>
      </w:r>
      <w:r w:rsidRPr="00903388">
        <w:t>krytyczny</w:t>
      </w:r>
      <w:r w:rsidR="00CD783A">
        <w:t>m</w:t>
      </w:r>
      <w:r w:rsidRPr="00903388">
        <w:t xml:space="preserve">. </w:t>
      </w:r>
      <w:proofErr w:type="spellStart"/>
      <w:r w:rsidR="0020586E">
        <w:t>Cyberbezpieczeństwo</w:t>
      </w:r>
      <w:proofErr w:type="spellEnd"/>
      <w:r w:rsidR="0020586E">
        <w:t xml:space="preserve"> zyskuje również na </w:t>
      </w:r>
      <w:r w:rsidR="00AD01F1">
        <w:t>znaczeniu z perspektywy</w:t>
      </w:r>
      <w:r w:rsidRPr="00903388">
        <w:t xml:space="preserve"> obywateli </w:t>
      </w:r>
      <w:r w:rsidR="00AD01F1">
        <w:t>i</w:t>
      </w:r>
      <w:r w:rsidR="00AD01F1" w:rsidRPr="00903388">
        <w:t xml:space="preserve"> </w:t>
      </w:r>
      <w:r w:rsidRPr="00903388">
        <w:t xml:space="preserve">instytucji, </w:t>
      </w:r>
      <w:r w:rsidR="009C34CC">
        <w:t xml:space="preserve">które </w:t>
      </w:r>
      <w:r w:rsidRPr="00903388">
        <w:t xml:space="preserve">coraz częściej </w:t>
      </w:r>
      <w:r w:rsidR="007D4E3E">
        <w:t>stają się celem</w:t>
      </w:r>
      <w:r w:rsidRPr="00903388">
        <w:t xml:space="preserve"> cyberatak</w:t>
      </w:r>
      <w:r w:rsidR="007D4E3E">
        <w:t>ów</w:t>
      </w:r>
      <w:r w:rsidRPr="00903388">
        <w:t xml:space="preserve"> i padają ofiarą profesjonalizacji grup </w:t>
      </w:r>
      <w:proofErr w:type="spellStart"/>
      <w:r w:rsidRPr="00903388">
        <w:t>cyberprzestępczych</w:t>
      </w:r>
      <w:proofErr w:type="spellEnd"/>
      <w:r w:rsidRPr="00903388">
        <w:t xml:space="preserve">. </w:t>
      </w:r>
      <w:r w:rsidR="00DE0169">
        <w:t xml:space="preserve">Zagrożenia te z jednej strony przybierają postać prób oszustw w </w:t>
      </w:r>
      <w:proofErr w:type="spellStart"/>
      <w:r w:rsidR="00DE0169">
        <w:t>internecie</w:t>
      </w:r>
      <w:proofErr w:type="spellEnd"/>
      <w:r w:rsidR="00DE0169">
        <w:t>, co przybrało masowy charakter i stanowi bezpośrednie zagrożenia dla obywateli i ich majątku</w:t>
      </w:r>
      <w:r w:rsidR="00034D01">
        <w:t>. Z</w:t>
      </w:r>
      <w:r w:rsidR="00DE0169">
        <w:t xml:space="preserve"> drugiej </w:t>
      </w:r>
      <w:r w:rsidR="00034D01">
        <w:t xml:space="preserve">strony </w:t>
      </w:r>
      <w:r w:rsidR="00DE0169">
        <w:t xml:space="preserve">mamy do czynienia z wyrafinowaną wrogą aktywnością grup </w:t>
      </w:r>
      <w:proofErr w:type="spellStart"/>
      <w:r w:rsidR="00DE0169">
        <w:t>hakerskich</w:t>
      </w:r>
      <w:proofErr w:type="spellEnd"/>
      <w:r w:rsidR="00DE0169">
        <w:t xml:space="preserve"> powiązanych z nieprzyjaznymi państwami, która jest wymierzona w instytucje państwa i infrastrukturę krytyczną, co stanowi istotne zagrożenie dla bezpieczeństwa narodowego.</w:t>
      </w:r>
    </w:p>
    <w:p w14:paraId="1B2108CB" w14:textId="3247C157" w:rsidR="00635830" w:rsidRPr="005C1B9E" w:rsidRDefault="00635830" w:rsidP="00635830">
      <w:pPr>
        <w:pStyle w:val="Podtytu"/>
      </w:pPr>
      <w:proofErr w:type="spellStart"/>
      <w:r w:rsidRPr="005C1B9E">
        <w:t>Hiperłączność</w:t>
      </w:r>
      <w:proofErr w:type="spellEnd"/>
      <w:r w:rsidR="00061A18">
        <w:t>.</w:t>
      </w:r>
      <w:r w:rsidRPr="005C1B9E">
        <w:t xml:space="preserve"> </w:t>
      </w:r>
    </w:p>
    <w:p w14:paraId="5D5B0220" w14:textId="12819BE9" w:rsidR="00635830" w:rsidRPr="00903388" w:rsidRDefault="005F0D69" w:rsidP="00635830">
      <w:r>
        <w:t xml:space="preserve">Trend ten odnosi się </w:t>
      </w:r>
      <w:r w:rsidR="00635830" w:rsidRPr="00903388">
        <w:t>zarówno</w:t>
      </w:r>
      <w:r>
        <w:t xml:space="preserve"> do </w:t>
      </w:r>
      <w:r w:rsidR="00635830" w:rsidRPr="00903388">
        <w:t>interakcji międzyludzkie</w:t>
      </w:r>
      <w:r w:rsidR="00E05994">
        <w:t>j</w:t>
      </w:r>
      <w:r w:rsidR="00635830" w:rsidRPr="00903388">
        <w:t xml:space="preserve"> </w:t>
      </w:r>
      <w:r w:rsidR="007D1DBC">
        <w:t>realizowane</w:t>
      </w:r>
      <w:r w:rsidR="00661B91">
        <w:t>j</w:t>
      </w:r>
      <w:r w:rsidR="00635830" w:rsidRPr="00903388">
        <w:t xml:space="preserve"> za pośrednictwem technologii informacyjno-komunikacyjnych (ICT), jak i interakcji człowiek-maszyna i maszyna-maszyna (</w:t>
      </w:r>
      <w:proofErr w:type="spellStart"/>
      <w:r w:rsidR="00635830" w:rsidRPr="00903388">
        <w:t>internet</w:t>
      </w:r>
      <w:proofErr w:type="spellEnd"/>
      <w:r w:rsidR="00635830" w:rsidRPr="00903388">
        <w:t xml:space="preserve"> rzeczy). </w:t>
      </w:r>
      <w:r w:rsidR="00DA3334">
        <w:t xml:space="preserve">Rosnąca liczba cyfrowych połączeń i zaangażowania w nie </w:t>
      </w:r>
      <w:r w:rsidR="00FC32E1" w:rsidRPr="00FC32E1">
        <w:t xml:space="preserve">przekłada się </w:t>
      </w:r>
      <w:r w:rsidR="00635830" w:rsidRPr="00903388">
        <w:t xml:space="preserve">bezpośrednio na rosnące znaczenie danych i obciążenie sieci telekomunikacyjnych. </w:t>
      </w:r>
    </w:p>
    <w:p w14:paraId="6DE14C31" w14:textId="42D3A0D2" w:rsidR="00237B5F" w:rsidRDefault="00D4147D" w:rsidP="00635830">
      <w:pPr>
        <w:rPr>
          <w:rStyle w:val="PodtytuZnak"/>
        </w:rPr>
      </w:pPr>
      <w:r>
        <w:rPr>
          <w:rStyle w:val="PodtytuZnak"/>
        </w:rPr>
        <w:t xml:space="preserve">Rosnącą </w:t>
      </w:r>
      <w:proofErr w:type="spellStart"/>
      <w:r>
        <w:rPr>
          <w:rStyle w:val="PodtytuZnak"/>
        </w:rPr>
        <w:t>p</w:t>
      </w:r>
      <w:r w:rsidR="00237B5F">
        <w:rPr>
          <w:rStyle w:val="PodtytuZnak"/>
        </w:rPr>
        <w:t>latformizacj</w:t>
      </w:r>
      <w:r w:rsidR="00A32AA6">
        <w:rPr>
          <w:rStyle w:val="PodtytuZnak"/>
        </w:rPr>
        <w:t>ę</w:t>
      </w:r>
      <w:proofErr w:type="spellEnd"/>
      <w:r w:rsidR="00061A18">
        <w:rPr>
          <w:rStyle w:val="PodtytuZnak"/>
        </w:rPr>
        <w:t>.</w:t>
      </w:r>
    </w:p>
    <w:p w14:paraId="003FE690" w14:textId="682EE501" w:rsidR="00A1136A" w:rsidRDefault="00D269E1" w:rsidP="00635830">
      <w:pPr>
        <w:rPr>
          <w:rStyle w:val="PodtytuZnak"/>
        </w:rPr>
      </w:pPr>
      <w:r>
        <w:t xml:space="preserve">To jeden z istotniejszych trendów współczesnej </w:t>
      </w:r>
      <w:r w:rsidR="00D4147D">
        <w:t>gospodarki i relacji społecznych</w:t>
      </w:r>
      <w:r w:rsidR="00AD75E3">
        <w:t>.</w:t>
      </w:r>
      <w:r w:rsidR="00B03FD4">
        <w:t xml:space="preserve"> W obszarze gospodarki przekłada się to w </w:t>
      </w:r>
      <w:r w:rsidR="00060CB6">
        <w:t xml:space="preserve">wielu przypadkach </w:t>
      </w:r>
      <w:r w:rsidR="00846486">
        <w:t xml:space="preserve">na zwiększenie efektywności i obniżkę cen, jednak </w:t>
      </w:r>
      <w:r w:rsidR="00275C6D">
        <w:t>kosztem szeregu efektów zewnętrznych</w:t>
      </w:r>
      <w:r w:rsidR="003427E9">
        <w:t xml:space="preserve"> </w:t>
      </w:r>
      <w:r w:rsidR="008543E6">
        <w:t>–</w:t>
      </w:r>
      <w:r w:rsidR="003427E9">
        <w:t xml:space="preserve"> </w:t>
      </w:r>
      <w:r w:rsidR="008543E6">
        <w:t xml:space="preserve">zaburzeń tradycyjnych sektorów gospodarki czy </w:t>
      </w:r>
      <w:proofErr w:type="spellStart"/>
      <w:r w:rsidR="00B977EA">
        <w:t>prekaryzacj</w:t>
      </w:r>
      <w:r w:rsidR="006766DC">
        <w:t>i</w:t>
      </w:r>
      <w:proofErr w:type="spellEnd"/>
      <w:r w:rsidR="00B977EA">
        <w:t xml:space="preserve"> </w:t>
      </w:r>
      <w:r w:rsidR="006766DC">
        <w:t>siły roboczej.</w:t>
      </w:r>
      <w:r w:rsidR="00652EE6">
        <w:t xml:space="preserve"> </w:t>
      </w:r>
      <w:r w:rsidR="00566A15">
        <w:t>W wymiarze</w:t>
      </w:r>
      <w:r w:rsidR="0024539B">
        <w:t xml:space="preserve"> społecznym p</w:t>
      </w:r>
      <w:r w:rsidR="0096365F">
        <w:t>owszechne wykorzystanie platform społecznościowych</w:t>
      </w:r>
      <w:r w:rsidR="0024539B">
        <w:t xml:space="preserve">, w szczególności mediów społecznościowych, </w:t>
      </w:r>
      <w:r w:rsidR="009714FA">
        <w:t xml:space="preserve">powoduje </w:t>
      </w:r>
      <w:r w:rsidR="006B26DF">
        <w:t xml:space="preserve">konieczność </w:t>
      </w:r>
      <w:r w:rsidR="00902070">
        <w:t>re</w:t>
      </w:r>
      <w:r w:rsidR="008014CF">
        <w:t>a</w:t>
      </w:r>
      <w:r w:rsidR="00902070">
        <w:t>gowania państwa na zagrożenia dla</w:t>
      </w:r>
      <w:r w:rsidR="008014CF">
        <w:t xml:space="preserve"> zdrowia psychicznego obywateli </w:t>
      </w:r>
      <w:r w:rsidR="001021B2">
        <w:t>oraz dla stabilności</w:t>
      </w:r>
      <w:r w:rsidR="001348F2">
        <w:t xml:space="preserve"> </w:t>
      </w:r>
      <w:r w:rsidR="006B26DF">
        <w:t>ładu informacyjnego</w:t>
      </w:r>
      <w:r w:rsidR="008014CF">
        <w:t>.</w:t>
      </w:r>
    </w:p>
    <w:p w14:paraId="076D702D" w14:textId="5AE52278" w:rsidR="00635830" w:rsidRDefault="00635830" w:rsidP="00635830">
      <w:r w:rsidRPr="00C813D8">
        <w:rPr>
          <w:rStyle w:val="PodtytuZnak"/>
        </w:rPr>
        <w:t>Zaburzenia konkurencji</w:t>
      </w:r>
      <w:r w:rsidR="00061A18">
        <w:rPr>
          <w:rStyle w:val="PodtytuZnak"/>
        </w:rPr>
        <w:t>.</w:t>
      </w:r>
    </w:p>
    <w:p w14:paraId="0C752D11" w14:textId="59E3A036" w:rsidR="00635830" w:rsidRPr="00903388" w:rsidRDefault="002F3EFA" w:rsidP="00635830">
      <w:r>
        <w:t>D</w:t>
      </w:r>
      <w:r w:rsidR="00635830" w:rsidRPr="00903388">
        <w:t>ominacj</w:t>
      </w:r>
      <w:r>
        <w:t>a</w:t>
      </w:r>
      <w:r w:rsidR="00635830" w:rsidRPr="00903388">
        <w:t xml:space="preserve"> dużych platform technologicznych</w:t>
      </w:r>
      <w:r w:rsidR="002F12BB">
        <w:t xml:space="preserve"> prowadzi do zaburzeń konkurencji oraz ogranicza skuteczność </w:t>
      </w:r>
      <w:r w:rsidR="00635830" w:rsidRPr="00903388">
        <w:t>kontroli rządów i stanowi istotne wyzwanie z perspektywy regulacyjnej.</w:t>
      </w:r>
      <w:r w:rsidR="00C25A20">
        <w:t xml:space="preserve"> </w:t>
      </w:r>
      <w:r w:rsidR="00E84F46">
        <w:t>Wyzwanie to jest szczególnie istotne, ponieważ</w:t>
      </w:r>
      <w:r w:rsidR="00635830" w:rsidRPr="00903388">
        <w:t xml:space="preserve">, wiele z najistotniejszych platform (społecznościowych czy handlowych) ma pochodzenie </w:t>
      </w:r>
      <w:proofErr w:type="spellStart"/>
      <w:r w:rsidR="00635830" w:rsidRPr="00903388">
        <w:t>pozaunijne</w:t>
      </w:r>
      <w:proofErr w:type="spellEnd"/>
      <w:r w:rsidR="00635830" w:rsidRPr="00903388">
        <w:t xml:space="preserve">. </w:t>
      </w:r>
      <w:r w:rsidR="00E84F46">
        <w:t>W związku z tym p</w:t>
      </w:r>
      <w:r w:rsidR="00635830" w:rsidRPr="00903388">
        <w:t xml:space="preserve">aństwo musi angażować się w działania na rzecz zapewniania równego pola gry dla wszystkich uczestników rynku. </w:t>
      </w:r>
    </w:p>
    <w:p w14:paraId="064E99EE" w14:textId="77777777" w:rsidR="00635830" w:rsidRDefault="00635830" w:rsidP="00635830">
      <w:pPr>
        <w:pStyle w:val="Podtytu"/>
      </w:pPr>
      <w:r w:rsidRPr="00903388">
        <w:t xml:space="preserve">Rosnące koszty psychospołeczne </w:t>
      </w:r>
      <w:r>
        <w:br/>
      </w:r>
      <w:r w:rsidRPr="00903388">
        <w:t xml:space="preserve">związane ze sferą cyfrową. </w:t>
      </w:r>
    </w:p>
    <w:p w14:paraId="1073EE25" w14:textId="19A651AA" w:rsidR="00635830" w:rsidRPr="00903388" w:rsidRDefault="00635830" w:rsidP="00635830">
      <w:r w:rsidRPr="00903388">
        <w:t xml:space="preserve">Modele biznesowe oparte na uzależnianiu użytkowników od treści i </w:t>
      </w:r>
      <w:r w:rsidR="009714FA">
        <w:t xml:space="preserve">na </w:t>
      </w:r>
      <w:r w:rsidRPr="00903388">
        <w:t xml:space="preserve">algorytmach śledzących, upowszechnianie nierealistycznych standardów urody, dostęp nieletnich do szkodliwych treści, hejt, szerząca się dezinformacja – wszystkie te czynniki mają negatywny </w:t>
      </w:r>
      <w:r w:rsidRPr="00903388">
        <w:lastRenderedPageBreak/>
        <w:t>wpływ na zdrowie psychiczne dzieci i dorosłych, osłabienie więzi społecznych czy polaryzację debaty publicznej i wymagają kompleksowej odpowiedzi.</w:t>
      </w:r>
    </w:p>
    <w:p w14:paraId="4A83BB23" w14:textId="58B10A8B" w:rsidR="00635830" w:rsidRDefault="00635830" w:rsidP="00635830">
      <w:pPr>
        <w:pStyle w:val="Podtytu"/>
      </w:pPr>
      <w:r w:rsidRPr="00903388">
        <w:t>„Bliźniaczą przemianę”</w:t>
      </w:r>
      <w:r w:rsidR="00E05994">
        <w:t>,</w:t>
      </w:r>
      <w:r w:rsidRPr="00903388">
        <w:t xml:space="preserve"> </w:t>
      </w:r>
    </w:p>
    <w:p w14:paraId="3AAF024F" w14:textId="73C73BF2" w:rsidR="00635830" w:rsidRPr="00903388" w:rsidRDefault="00635830" w:rsidP="00635830">
      <w:r w:rsidRPr="00903388">
        <w:t>czyli bezpośrednie powiązanie transformacji cyfrowej z transformacją energetyczną, również w zakresie decyzji inwestycyjnych. Rośnie świadomość konieczności poszukiwania synergii między tymi procesami – wykorzystania zielonej energii do zaspokajania rosnących potrzeb związanych z tworzeniem i wykorzystywaniem ICT, a jednocześnie oparcia ekologicznej energetyki na technologiach cyfrowych</w:t>
      </w:r>
      <w:r w:rsidR="003F2519">
        <w:t>.</w:t>
      </w:r>
    </w:p>
    <w:p w14:paraId="66F86D4F" w14:textId="77777777" w:rsidR="00635830" w:rsidRDefault="00635830" w:rsidP="00635830">
      <w:pPr>
        <w:pStyle w:val="Podtytu"/>
      </w:pPr>
      <w:r w:rsidRPr="00903388">
        <w:t xml:space="preserve">Rozpowszechnianie się i szybki </w:t>
      </w:r>
      <w:r>
        <w:br/>
      </w:r>
      <w:r w:rsidRPr="00903388">
        <w:t xml:space="preserve">rozwój sztucznej inteligencji (AI), </w:t>
      </w:r>
    </w:p>
    <w:p w14:paraId="63865D05" w14:textId="1E8D9842" w:rsidR="00635830" w:rsidRPr="00903388" w:rsidRDefault="00635830" w:rsidP="00635830">
      <w:r w:rsidRPr="00903388">
        <w:t>która może stać się fundamentem przemian w sektorze cyfrowym w najbliższych latach. Wdrażanie AI oznacza nowe możliwości m.in. w obszarze badań, tworzenia treści czy usług, ale wiąże się też z zagrożeniami, które wymagają skoordynowanej odpowiedzi instytucji państwa</w:t>
      </w:r>
      <w:r>
        <w:t xml:space="preserve"> oraz przygotowania obywateli na nowe wyzwania i możliwości</w:t>
      </w:r>
      <w:r w:rsidRPr="00903388">
        <w:t xml:space="preserve">. </w:t>
      </w:r>
    </w:p>
    <w:p w14:paraId="34AB632E" w14:textId="77777777" w:rsidR="00635830" w:rsidRDefault="00635830" w:rsidP="00635830">
      <w:pPr>
        <w:pStyle w:val="Podtytu"/>
      </w:pPr>
      <w:r w:rsidRPr="00903388">
        <w:t xml:space="preserve">Oddalenie infrastruktury i usług </w:t>
      </w:r>
      <w:r>
        <w:br/>
      </w:r>
      <w:r w:rsidRPr="00903388">
        <w:t xml:space="preserve">cyfrowych od użytkownika. </w:t>
      </w:r>
    </w:p>
    <w:p w14:paraId="1F7FF004" w14:textId="6A485426" w:rsidR="00635830" w:rsidRPr="00903388" w:rsidRDefault="00635830" w:rsidP="00635830">
      <w:r w:rsidRPr="00903388">
        <w:t>Elastyczność i skalowalność rozwiązań chmurowych sprawia</w:t>
      </w:r>
      <w:r w:rsidR="00AE284D">
        <w:t>ją</w:t>
      </w:r>
      <w:r w:rsidRPr="00903388">
        <w:t>, że coraz częściej przechowywanie i prowadzenie operacji na danych odbywa się nie przy wykorzystaniu lokalnej infrastruktury, a właśnie w chmurze. Rośnie popularność rozwiązań dostarczanych w modelu subskrypcyjnym – infrastruktury, platform czy usług.</w:t>
      </w:r>
    </w:p>
    <w:p w14:paraId="0A279A4E" w14:textId="3916D333" w:rsidR="00635830" w:rsidRDefault="00635830" w:rsidP="00635830">
      <w:pPr>
        <w:pStyle w:val="Podtytu"/>
      </w:pPr>
      <w:r w:rsidRPr="00903388">
        <w:t>Automatyzacj</w:t>
      </w:r>
      <w:r>
        <w:t>ę</w:t>
      </w:r>
      <w:r w:rsidRPr="00903388">
        <w:t xml:space="preserve"> i robotyzacj</w:t>
      </w:r>
      <w:r>
        <w:t>ę</w:t>
      </w:r>
      <w:r w:rsidRPr="00903388">
        <w:t xml:space="preserve"> gospodarki</w:t>
      </w:r>
      <w:r w:rsidR="00727408">
        <w:t>.</w:t>
      </w:r>
      <w:r w:rsidRPr="00903388">
        <w:t xml:space="preserve"> </w:t>
      </w:r>
    </w:p>
    <w:p w14:paraId="2C575570" w14:textId="57359301" w:rsidR="00635830" w:rsidRDefault="00727408" w:rsidP="00635830">
      <w:r>
        <w:t xml:space="preserve">Jest ona </w:t>
      </w:r>
      <w:r w:rsidR="00635830" w:rsidRPr="00903388">
        <w:t>owocem dążenia do zwiększenia efektywności przedsiębiorstw i wynikiem trudności w znalezieniu odpowiednio wykwalifikowan</w:t>
      </w:r>
      <w:r w:rsidR="00F66F09">
        <w:t>ej siły roboczej</w:t>
      </w:r>
      <w:r w:rsidR="00635830" w:rsidRPr="00903388">
        <w:t>.</w:t>
      </w:r>
      <w:r w:rsidR="00D621BD">
        <w:t xml:space="preserve"> Jednocześnie, stanowi zarazem szansę na</w:t>
      </w:r>
      <w:r w:rsidR="00F66F09">
        <w:t xml:space="preserve"> poprawę wyników gospodarczych, jak i zagrożenie wypchnięciem z rynku pracy niektórych grup pracowników.</w:t>
      </w:r>
      <w:r w:rsidR="00D621BD">
        <w:t xml:space="preserve"> </w:t>
      </w:r>
    </w:p>
    <w:p w14:paraId="2D757EE2" w14:textId="3D5568DA" w:rsidR="00635830" w:rsidRDefault="00635830" w:rsidP="00635830">
      <w:pPr>
        <w:pStyle w:val="Podtytu"/>
      </w:pPr>
      <w:r w:rsidRPr="00903388">
        <w:t xml:space="preserve">Szybkie starzenie się </w:t>
      </w:r>
      <w:r>
        <w:br/>
      </w:r>
      <w:r w:rsidRPr="00903388">
        <w:t>polskiego społeczeństwa</w:t>
      </w:r>
      <w:r w:rsidR="00B93814">
        <w:t>.</w:t>
      </w:r>
      <w:r w:rsidRPr="00903388">
        <w:t xml:space="preserve"> </w:t>
      </w:r>
    </w:p>
    <w:p w14:paraId="0F916BBC" w14:textId="34765EFF" w:rsidR="00635830" w:rsidRDefault="00B93814" w:rsidP="00635830">
      <w:r>
        <w:t xml:space="preserve">Jest ono </w:t>
      </w:r>
      <w:r w:rsidR="00730E4F">
        <w:t>nie tylko</w:t>
      </w:r>
      <w:r w:rsidR="00635830" w:rsidRPr="00903388">
        <w:t xml:space="preserve"> obciążeniem dla systemu świadczeń społecznych i wyzwaniem z perspektywy konieczności rozwoju srebrnej gospodarki</w:t>
      </w:r>
      <w:r w:rsidR="00D22BB2">
        <w:t>, lecz także p</w:t>
      </w:r>
      <w:r w:rsidR="00635830" w:rsidRPr="00903388">
        <w:t xml:space="preserve">rzełoży się na konieczność zwiększenia zastosowania technologii w gospodarce i dostosowania systemu rozwoju kompetencji przyszłości do zmienionej struktury demograficznej. </w:t>
      </w:r>
    </w:p>
    <w:p w14:paraId="58DED7A6" w14:textId="77777777" w:rsidR="00635830" w:rsidRDefault="00635830" w:rsidP="00635830">
      <w:pPr>
        <w:pStyle w:val="Podtytu"/>
      </w:pPr>
      <w:r w:rsidRPr="00903388">
        <w:t xml:space="preserve">Niezakończony proces tworzenia </w:t>
      </w:r>
      <w:r>
        <w:br/>
      </w:r>
      <w:r w:rsidRPr="00903388">
        <w:t xml:space="preserve">jednolitego unijnego rynku cyfrowego </w:t>
      </w:r>
    </w:p>
    <w:p w14:paraId="7803D8AA" w14:textId="09E3C415" w:rsidR="00635830" w:rsidRDefault="00635830" w:rsidP="00635830">
      <w:r w:rsidRPr="00903388">
        <w:lastRenderedPageBreak/>
        <w:t xml:space="preserve">oraz trudności z dostępem do kapitału (w tym kapitału wysokiego ryzyka), </w:t>
      </w:r>
      <w:r w:rsidR="006536D9">
        <w:t xml:space="preserve">stanowią istotne bariery, które </w:t>
      </w:r>
      <w:r w:rsidRPr="00903388">
        <w:t xml:space="preserve">utrudniają skalowanie przedsiębiorstw działających w obszarze ICT. </w:t>
      </w:r>
    </w:p>
    <w:p w14:paraId="70D3D679" w14:textId="2B60C7DB" w:rsidR="00635830" w:rsidRDefault="00396E96" w:rsidP="00024B21">
      <w:pPr>
        <w:spacing w:before="120" w:after="0" w:line="257" w:lineRule="auto"/>
      </w:pPr>
      <w:r w:rsidRPr="009D5996">
        <w:t>Większość z wymienionych trendów i wyzwań ma wymiar globalny lub przynajmniej unijny.</w:t>
      </w:r>
      <w:r w:rsidR="00F81168">
        <w:t xml:space="preserve"> Tym samym, wymagają one odpowiedzi również na poziomie wspólnotowym </w:t>
      </w:r>
      <w:r w:rsidR="00BB2B58">
        <w:t xml:space="preserve">– ze względu na konieczność harmonizacji rozwiązań </w:t>
      </w:r>
      <w:r w:rsidR="00EF70F3">
        <w:t xml:space="preserve">w ramach wspólnego rynku czy większą siłę regulacyjną Unii </w:t>
      </w:r>
      <w:r w:rsidR="002473A0">
        <w:t xml:space="preserve">Europejskiej </w:t>
      </w:r>
      <w:r w:rsidR="00EF70F3">
        <w:t xml:space="preserve">w relacjach z największymi firmami. </w:t>
      </w:r>
      <w:r w:rsidR="004C6C03">
        <w:t xml:space="preserve">Jednocześnie, </w:t>
      </w:r>
      <w:r w:rsidR="00F1224A">
        <w:t xml:space="preserve">dostrzec należy fakt podjęcia w samej Unii </w:t>
      </w:r>
      <w:r w:rsidR="002473A0">
        <w:t xml:space="preserve">Europejskiej </w:t>
      </w:r>
      <w:r w:rsidR="00F1224A">
        <w:t>refleksji nad</w:t>
      </w:r>
      <w:r w:rsidR="0093766F">
        <w:t xml:space="preserve"> zbalansowaniem dotychczasowego </w:t>
      </w:r>
      <w:r w:rsidR="00F1224A">
        <w:t>model</w:t>
      </w:r>
      <w:r w:rsidR="00E05994">
        <w:t>u</w:t>
      </w:r>
      <w:r w:rsidR="00F1224A">
        <w:t xml:space="preserve"> rozwoju blok</w:t>
      </w:r>
      <w:r w:rsidR="00285FD7">
        <w:t>u</w:t>
      </w:r>
      <w:r w:rsidR="00A01C51">
        <w:t>, w dużej mierze</w:t>
      </w:r>
      <w:r w:rsidR="0093766F">
        <w:t xml:space="preserve"> skupion</w:t>
      </w:r>
      <w:r w:rsidR="00E05994">
        <w:t>ego</w:t>
      </w:r>
      <w:r w:rsidR="0093766F">
        <w:t xml:space="preserve"> na regulacjach. </w:t>
      </w:r>
      <w:r w:rsidR="0005411A">
        <w:t xml:space="preserve">Ilustruje go m.in. </w:t>
      </w:r>
      <w:r w:rsidR="00CB2ABF">
        <w:t xml:space="preserve">raport </w:t>
      </w:r>
      <w:r w:rsidR="003F0ECB">
        <w:t xml:space="preserve">Mario </w:t>
      </w:r>
      <w:proofErr w:type="spellStart"/>
      <w:r w:rsidR="003F0ECB">
        <w:t>Dragiego</w:t>
      </w:r>
      <w:proofErr w:type="spellEnd"/>
      <w:r w:rsidR="003F0ECB">
        <w:t xml:space="preserve"> „Przyszłość europejskiej konkurencyjności”</w:t>
      </w:r>
      <w:r w:rsidR="00564B07" w:rsidRPr="00564B07">
        <w:rPr>
          <w:rStyle w:val="Odwoanieprzypisudolnego"/>
        </w:rPr>
        <w:t xml:space="preserve"> </w:t>
      </w:r>
      <w:r w:rsidR="00564B07">
        <w:rPr>
          <w:rStyle w:val="Odwoanieprzypisudolnego"/>
        </w:rPr>
        <w:footnoteReference w:id="34"/>
      </w:r>
      <w:r w:rsidR="008709E4">
        <w:t xml:space="preserve">, zwracający uwagę na </w:t>
      </w:r>
      <w:r w:rsidR="00675C26">
        <w:t>problemy</w:t>
      </w:r>
      <w:r w:rsidR="004E2729">
        <w:t xml:space="preserve"> Europy z utrzymaniem konkurencyjności</w:t>
      </w:r>
      <w:r w:rsidR="00726F0B">
        <w:t xml:space="preserve"> oraz finansowaniem inwestycji i innowacji. </w:t>
      </w:r>
      <w:r w:rsidR="00DB4EA3">
        <w:t xml:space="preserve">Zdaniem </w:t>
      </w:r>
      <w:proofErr w:type="spellStart"/>
      <w:r w:rsidR="00DB4EA3">
        <w:t>Draghiego</w:t>
      </w:r>
      <w:proofErr w:type="spellEnd"/>
      <w:r w:rsidR="00DB4EA3">
        <w:t xml:space="preserve">, remedium na te problemy </w:t>
      </w:r>
      <w:r w:rsidR="00F17ED1">
        <w:t>ma być m.in. ograniczenie biurokracji</w:t>
      </w:r>
      <w:r w:rsidR="00C91B8D">
        <w:t>,</w:t>
      </w:r>
      <w:r w:rsidR="00EE33B4">
        <w:t xml:space="preserve"> usprawnienie współpracy na unijnym rynku oraz sposobu zarządzania wspólnotą. </w:t>
      </w:r>
    </w:p>
    <w:p w14:paraId="14F58FEE" w14:textId="7E92658E" w:rsidR="00535F9D" w:rsidRPr="0078741C" w:rsidRDefault="00535F9D" w:rsidP="00DB7869">
      <w:pPr>
        <w:spacing w:before="120" w:after="0" w:line="257" w:lineRule="auto"/>
      </w:pPr>
      <w:r>
        <w:t xml:space="preserve">Z drugiej strony, na poziomie unijnym </w:t>
      </w:r>
      <w:r w:rsidR="00115ECE">
        <w:t xml:space="preserve">(przykładowo, w głośnym raporcie </w:t>
      </w:r>
      <w:proofErr w:type="spellStart"/>
      <w:r w:rsidR="00A115FB">
        <w:t>EuroStack</w:t>
      </w:r>
      <w:proofErr w:type="spellEnd"/>
      <w:r w:rsidR="00A115FB">
        <w:rPr>
          <w:rStyle w:val="Odwoanieprzypisudolnego"/>
        </w:rPr>
        <w:footnoteReference w:id="35"/>
      </w:r>
      <w:r w:rsidR="00A115FB">
        <w:t xml:space="preserve">) </w:t>
      </w:r>
      <w:r>
        <w:t xml:space="preserve">coraz częściej </w:t>
      </w:r>
      <w:r w:rsidR="009D3B5F">
        <w:t xml:space="preserve">zwraca się także uwagę na </w:t>
      </w:r>
      <w:r w:rsidR="000D0EA3">
        <w:t>kwestie suwerenności cyfrowej</w:t>
      </w:r>
      <w:r w:rsidR="00F20908">
        <w:t>,</w:t>
      </w:r>
      <w:r w:rsidR="000D0EA3">
        <w:t xml:space="preserve"> konieczności przenoszenia </w:t>
      </w:r>
      <w:r w:rsidR="00B94C45">
        <w:t xml:space="preserve">produkcji kluczowych komponentów stosu technologicznego </w:t>
      </w:r>
      <w:r w:rsidR="00E9131F">
        <w:t xml:space="preserve">do Europy i zwiększenia niezależności </w:t>
      </w:r>
      <w:r w:rsidR="00D80F34">
        <w:t xml:space="preserve">szeroko pojętej </w:t>
      </w:r>
      <w:r w:rsidR="00E9131F">
        <w:t xml:space="preserve">cyfrowej infrastruktury </w:t>
      </w:r>
      <w:r w:rsidR="009D1B8C">
        <w:t xml:space="preserve">od </w:t>
      </w:r>
      <w:r w:rsidR="00D80F34">
        <w:t xml:space="preserve">największych graczy. </w:t>
      </w:r>
    </w:p>
    <w:p w14:paraId="09D7CD22" w14:textId="67BBC5F5" w:rsidR="006B44B3" w:rsidRPr="00B54F3E" w:rsidRDefault="006B44B3" w:rsidP="00E05994">
      <w:pPr>
        <w:spacing w:after="0" w:line="240" w:lineRule="auto"/>
      </w:pPr>
    </w:p>
    <w:p w14:paraId="36E5377E" w14:textId="153A7AE1" w:rsidR="00635830" w:rsidRPr="009D5996" w:rsidRDefault="00635830" w:rsidP="00E05994">
      <w:pPr>
        <w:spacing w:after="0" w:line="240" w:lineRule="auto"/>
      </w:pPr>
      <w:r w:rsidRPr="009D5996">
        <w:t>Jednak efektywne projektowanie cyfrowego rozwoju Polski musi uwzględniać także krajowe oraz regionalne wyzwania i specyfiki. Tempo rozwoju technologicznego wymaga też, by analiza ta nie odbywała się incydentalnie, przy okazji tworzenia kolejnych strategii, lecz na bieżąco. Tym samym konieczne jest systemowe pogłębienie wiedzy i jej międzyinstytucjonalna wymiana, bez których znacząco utrudniona będzie właściwa alokacja ograniczonych zasobów i osiągnięcie efektu mnożnikowego czy wprowadzanie rozwiązań technicznych i legislacyjnych umożliwiających pogłębianie współpracy w ramach administracji.</w:t>
      </w:r>
    </w:p>
    <w:p w14:paraId="128EA1B6" w14:textId="77777777" w:rsidR="00635830" w:rsidRPr="00946780" w:rsidRDefault="00635830" w:rsidP="00635830">
      <w:pPr>
        <w:spacing w:after="0" w:line="240" w:lineRule="auto"/>
        <w:rPr>
          <w:rFonts w:cs="Calibri"/>
        </w:rPr>
      </w:pPr>
    </w:p>
    <w:p w14:paraId="04DE7ACB" w14:textId="77777777" w:rsidR="00635830" w:rsidRPr="00B54F3E" w:rsidRDefault="00635830" w:rsidP="00635830">
      <w:pPr>
        <w:pStyle w:val="Podtytu"/>
      </w:pPr>
      <w:r w:rsidRPr="00B54F3E">
        <w:t>Polska administracja musi posiadać też możliwość samodzielnej analizy trendów rynkowych i technologicznych, w celu odróżnienia tych, które mają realny wpływ na gospodarkę i społeczeństwo od tych, które są przede wszystkim tymczasowym medialnym trendem.</w:t>
      </w:r>
    </w:p>
    <w:p w14:paraId="66196FA5" w14:textId="77777777" w:rsidR="00635830" w:rsidRPr="00B54F3E" w:rsidRDefault="00635830" w:rsidP="00635830">
      <w:pPr>
        <w:spacing w:after="0" w:line="240" w:lineRule="auto"/>
        <w:rPr>
          <w:rFonts w:cs="Calibri"/>
        </w:rPr>
      </w:pPr>
    </w:p>
    <w:p w14:paraId="14D77057" w14:textId="34E0E272" w:rsidR="00BF3C06" w:rsidRPr="00635830" w:rsidRDefault="00635830" w:rsidP="00635830">
      <w:pPr>
        <w:spacing w:after="0" w:line="240" w:lineRule="auto"/>
        <w:rPr>
          <w:rFonts w:eastAsiaTheme="minorEastAsia" w:cs="Calibri"/>
          <w:sz w:val="24"/>
          <w:lang w:eastAsia="pl-PL"/>
        </w:rPr>
      </w:pPr>
      <w:r w:rsidRPr="00B54F3E">
        <w:rPr>
          <w:rFonts w:cs="Calibri"/>
        </w:rPr>
        <w:t xml:space="preserve">Efektywna implementacja wniosków z takich analiz będzie wymagała zaś wzmacniania kompetencji cyfrowych urzędników i szkolenia kadr w zakresie polityk publicznych odnoszących się do cyfryzacji. Nie uda się też bez </w:t>
      </w:r>
      <w:proofErr w:type="spellStart"/>
      <w:r w:rsidRPr="00B54F3E">
        <w:rPr>
          <w:rFonts w:cs="Calibri"/>
        </w:rPr>
        <w:t>uspójnienia</w:t>
      </w:r>
      <w:proofErr w:type="spellEnd"/>
      <w:r w:rsidRPr="00B54F3E">
        <w:rPr>
          <w:rFonts w:cs="Calibri"/>
        </w:rPr>
        <w:t xml:space="preserve"> procesów polskiego rozwoju cyfrowego. Ze względu na horyzontalność cyfryzacji, trapiąca wciąż administrację silosowość jest bowiem w tym obszarze szczególnie szkodliwa. Należy budować świadomość konieczności bliskiej współpracy między instytucjami odpowiedzialnymi za budowę </w:t>
      </w:r>
      <w:r w:rsidRPr="00B54F3E">
        <w:rPr>
          <w:rFonts w:cs="Calibri"/>
        </w:rPr>
        <w:lastRenderedPageBreak/>
        <w:t xml:space="preserve">cyfrowego państwa, również z sektorów dzielących „wspólną granicę” z cyfryzacją w sensie ścisłym. </w:t>
      </w:r>
      <w:r w:rsidR="00BF3C06">
        <w:br w:type="page"/>
      </w:r>
    </w:p>
    <w:p w14:paraId="6E34DD4F" w14:textId="3634566F" w:rsidR="00BF3C06" w:rsidRDefault="00BF3C06" w:rsidP="006746F6">
      <w:pPr>
        <w:pStyle w:val="Nagwek1"/>
        <w:numPr>
          <w:ilvl w:val="0"/>
          <w:numId w:val="1"/>
        </w:numPr>
        <w:rPr>
          <w:rFonts w:asciiTheme="majorHAnsi" w:hAnsiTheme="majorHAnsi"/>
          <w:spacing w:val="-10"/>
          <w:kern w:val="28"/>
          <w:szCs w:val="56"/>
        </w:rPr>
      </w:pPr>
      <w:bookmarkStart w:id="6" w:name="_Toc221026255"/>
      <w:r>
        <w:rPr>
          <w:rFonts w:asciiTheme="majorHAnsi" w:hAnsiTheme="majorHAnsi"/>
          <w:spacing w:val="-10"/>
          <w:kern w:val="28"/>
          <w:szCs w:val="56"/>
        </w:rPr>
        <w:lastRenderedPageBreak/>
        <w:t>Analiza SWOT</w:t>
      </w:r>
      <w:bookmarkEnd w:id="6"/>
    </w:p>
    <w:p w14:paraId="38EE297A" w14:textId="77777777" w:rsidR="00635830" w:rsidRDefault="00635830" w:rsidP="00635830">
      <w:pPr>
        <w:pStyle w:val="Podtytu"/>
      </w:pPr>
    </w:p>
    <w:p w14:paraId="76E69CE3" w14:textId="6A143D73" w:rsidR="00887D36" w:rsidRPr="00B54F3E" w:rsidRDefault="0010299F" w:rsidP="00887D36">
      <w:pPr>
        <w:spacing w:after="0" w:line="240" w:lineRule="auto"/>
        <w:rPr>
          <w:rFonts w:eastAsiaTheme="minorEastAsia" w:cs="Calibri"/>
          <w:sz w:val="24"/>
          <w:lang w:eastAsia="pl-PL"/>
        </w:rPr>
      </w:pPr>
      <w:r>
        <w:rPr>
          <w:rFonts w:cs="Calibri"/>
        </w:rPr>
        <w:t xml:space="preserve">W celu </w:t>
      </w:r>
      <w:r w:rsidR="00887D36" w:rsidRPr="00B54F3E">
        <w:rPr>
          <w:rFonts w:cs="Calibri"/>
        </w:rPr>
        <w:t>wyznacz</w:t>
      </w:r>
      <w:r w:rsidR="00C20188">
        <w:rPr>
          <w:rFonts w:cs="Calibri"/>
        </w:rPr>
        <w:t>enia</w:t>
      </w:r>
      <w:r w:rsidR="00887D36" w:rsidRPr="00B54F3E">
        <w:rPr>
          <w:rFonts w:cs="Calibri"/>
        </w:rPr>
        <w:t xml:space="preserve"> priorytet</w:t>
      </w:r>
      <w:r w:rsidR="00C20188">
        <w:rPr>
          <w:rFonts w:cs="Calibri"/>
        </w:rPr>
        <w:t>ów</w:t>
      </w:r>
      <w:r w:rsidR="00887D36" w:rsidRPr="00B54F3E">
        <w:rPr>
          <w:rFonts w:cs="Calibri"/>
        </w:rPr>
        <w:t xml:space="preserve"> w obszarze cyfryzacji państwa na kolejną dekadę, </w:t>
      </w:r>
      <w:r w:rsidR="001F2BFC" w:rsidRPr="001F2BFC">
        <w:rPr>
          <w:rFonts w:cs="Calibri"/>
        </w:rPr>
        <w:t xml:space="preserve">było </w:t>
      </w:r>
      <w:r w:rsidR="00887D36" w:rsidRPr="00B54F3E">
        <w:rPr>
          <w:rFonts w:cs="Calibri"/>
        </w:rPr>
        <w:t xml:space="preserve">konieczne </w:t>
      </w:r>
      <w:r w:rsidR="00C20188">
        <w:rPr>
          <w:rFonts w:cs="Calibri"/>
        </w:rPr>
        <w:t>przeprowadzenie pogłębionej</w:t>
      </w:r>
      <w:r w:rsidR="00887D36" w:rsidRPr="00B54F3E">
        <w:rPr>
          <w:rFonts w:cs="Calibri"/>
        </w:rPr>
        <w:t xml:space="preserve"> analizy sytuacji w zakresach właściwości poszczególnych ministerstw, a także państwa jako całości. </w:t>
      </w:r>
      <w:r w:rsidR="001475DB">
        <w:rPr>
          <w:rFonts w:cs="Calibri"/>
        </w:rPr>
        <w:t>Ws</w:t>
      </w:r>
      <w:r w:rsidR="00631E1D">
        <w:rPr>
          <w:rFonts w:cs="Calibri"/>
        </w:rPr>
        <w:t>partą materiałami diagnostycznymi innych resortów a</w:t>
      </w:r>
      <w:r w:rsidR="00CD1ABF">
        <w:rPr>
          <w:rFonts w:cs="Calibri"/>
        </w:rPr>
        <w:t xml:space="preserve">nalizę </w:t>
      </w:r>
      <w:r w:rsidR="005F4200">
        <w:rPr>
          <w:rFonts w:cs="Calibri"/>
        </w:rPr>
        <w:t xml:space="preserve">silnych i słabych stron polskiej cyfryzacji, a także </w:t>
      </w:r>
      <w:r w:rsidR="0021190D">
        <w:rPr>
          <w:rFonts w:cs="Calibri"/>
        </w:rPr>
        <w:t xml:space="preserve">szans i zagrożeń dla niej, wykonał </w:t>
      </w:r>
      <w:r w:rsidR="006475FA">
        <w:rPr>
          <w:rFonts w:cs="Calibri"/>
        </w:rPr>
        <w:t>na zlecenie Ministerstwa Cyfryzacji (MC) Polski</w:t>
      </w:r>
      <w:r w:rsidR="00631E1D">
        <w:rPr>
          <w:rFonts w:cs="Calibri"/>
        </w:rPr>
        <w:t xml:space="preserve"> Instytut Ekonomiczny (PIE)</w:t>
      </w:r>
      <w:r w:rsidR="008B6625">
        <w:rPr>
          <w:rFonts w:cs="Calibri"/>
        </w:rPr>
        <w:t>.</w:t>
      </w:r>
      <w:r w:rsidR="00631E1D">
        <w:rPr>
          <w:rFonts w:cs="Calibri"/>
        </w:rPr>
        <w:t xml:space="preserve"> </w:t>
      </w:r>
      <w:r w:rsidR="00652300">
        <w:rPr>
          <w:rFonts w:cs="Calibri"/>
        </w:rPr>
        <w:t xml:space="preserve">Analiza została przeprowadzona dla </w:t>
      </w:r>
      <w:r w:rsidR="008B4B30">
        <w:rPr>
          <w:rFonts w:cs="Calibri"/>
        </w:rPr>
        <w:t>pięciu strategicznych obszarów ściśle powiązanych z działalnością MC.</w:t>
      </w:r>
      <w:r w:rsidR="00887D36" w:rsidRPr="00B54F3E">
        <w:rPr>
          <w:rFonts w:eastAsiaTheme="minorEastAsia" w:cs="Calibri"/>
          <w:sz w:val="24"/>
          <w:lang w:eastAsia="pl-PL"/>
        </w:rPr>
        <w:t xml:space="preserve"> </w:t>
      </w:r>
    </w:p>
    <w:p w14:paraId="081D9E77" w14:textId="77777777" w:rsidR="00887D36" w:rsidRPr="00B54F3E" w:rsidRDefault="00887D36" w:rsidP="00887D36">
      <w:pPr>
        <w:rPr>
          <w:rFonts w:cs="Calibri"/>
        </w:rPr>
      </w:pPr>
    </w:p>
    <w:p w14:paraId="1507EB59" w14:textId="2FC8A3C3" w:rsidR="00EF00ED" w:rsidRPr="00B54F3E" w:rsidRDefault="001C51CB" w:rsidP="00EF00ED">
      <w:pPr>
        <w:pStyle w:val="Podtytu"/>
      </w:pPr>
      <w:r>
        <w:t>i</w:t>
      </w:r>
      <w:r w:rsidR="00EF00ED" w:rsidRPr="00B54F3E">
        <w:t>nfrastruktury</w:t>
      </w:r>
      <w:r w:rsidR="00EF00ED">
        <w:t xml:space="preserve"> </w:t>
      </w:r>
      <w:r w:rsidR="00201F1D">
        <w:t>teleko</w:t>
      </w:r>
      <w:r w:rsidR="00A50430">
        <w:t>munikacyjnej</w:t>
      </w:r>
      <w:r w:rsidR="00EF00ED" w:rsidRPr="00B54F3E">
        <w:t>;</w:t>
      </w:r>
    </w:p>
    <w:p w14:paraId="0BD0233B" w14:textId="327780F1" w:rsidR="00EF00ED" w:rsidRPr="00B54F3E" w:rsidRDefault="00EF00ED" w:rsidP="00EF00ED">
      <w:pPr>
        <w:pStyle w:val="Podtytu"/>
      </w:pPr>
      <w:r w:rsidRPr="00B54F3E">
        <w:t>kompetencji przyszłości</w:t>
      </w:r>
      <w:r w:rsidR="00312A35">
        <w:rPr>
          <w:rStyle w:val="Odwoanieprzypisudolnego"/>
        </w:rPr>
        <w:footnoteReference w:id="36"/>
      </w:r>
      <w:r w:rsidRPr="00B54F3E">
        <w:t>;</w:t>
      </w:r>
    </w:p>
    <w:p w14:paraId="43F1C041" w14:textId="08F34AB7" w:rsidR="00EF00ED" w:rsidRDefault="00EF00ED" w:rsidP="00EF00ED">
      <w:pPr>
        <w:pStyle w:val="Podtytu"/>
      </w:pPr>
      <w:proofErr w:type="spellStart"/>
      <w:r w:rsidRPr="00B54F3E">
        <w:t>cyberbezpieczeństwa</w:t>
      </w:r>
      <w:proofErr w:type="spellEnd"/>
      <w:r w:rsidR="00736C95">
        <w:t>;</w:t>
      </w:r>
    </w:p>
    <w:p w14:paraId="7354E137" w14:textId="77777777" w:rsidR="00887D36" w:rsidRPr="00B54F3E" w:rsidRDefault="00887D36" w:rsidP="00887D36">
      <w:pPr>
        <w:pStyle w:val="Podtytu"/>
      </w:pPr>
      <w:r w:rsidRPr="00B54F3E">
        <w:t>cyfrowego państwa;</w:t>
      </w:r>
    </w:p>
    <w:p w14:paraId="7B4AA6AC" w14:textId="3F3F3FB7" w:rsidR="00FC5AF9" w:rsidRPr="00B54F3E" w:rsidRDefault="00FC5AF9" w:rsidP="00FC5AF9">
      <w:pPr>
        <w:pStyle w:val="Podtytu"/>
      </w:pPr>
      <w:r w:rsidRPr="00B54F3E">
        <w:t>gospodarki cyfrowej</w:t>
      </w:r>
      <w:r w:rsidR="00B31813">
        <w:t>.</w:t>
      </w:r>
    </w:p>
    <w:p w14:paraId="550173D1" w14:textId="77777777" w:rsidR="00887D36" w:rsidRDefault="00887D36" w:rsidP="00887D36"/>
    <w:p w14:paraId="4A851346" w14:textId="787C1B14" w:rsidR="009A3DD8" w:rsidRPr="00057390" w:rsidRDefault="00310F98" w:rsidP="00887D36">
      <w:r>
        <w:t>Obszary te zostały wybrane ze względu na ich kluczowe znaczenie dla rozwoju kraju</w:t>
      </w:r>
      <w:r w:rsidR="00EE7DEC">
        <w:t xml:space="preserve"> i </w:t>
      </w:r>
      <w:r w:rsidR="00601EBE">
        <w:t>pote</w:t>
      </w:r>
      <w:r w:rsidR="00AA051A">
        <w:t>ncjalną możliwość osiągnięcia</w:t>
      </w:r>
      <w:r w:rsidR="00EE7DEC">
        <w:t xml:space="preserve"> </w:t>
      </w:r>
      <w:r w:rsidR="002519EE">
        <w:t>efekt</w:t>
      </w:r>
      <w:r w:rsidR="00AA051A">
        <w:t>u</w:t>
      </w:r>
      <w:r w:rsidR="002519EE">
        <w:t xml:space="preserve"> mnożnikow</w:t>
      </w:r>
      <w:r w:rsidR="00AA051A">
        <w:t>ego</w:t>
      </w:r>
      <w:r w:rsidR="008143E5">
        <w:t xml:space="preserve"> przez </w:t>
      </w:r>
      <w:r w:rsidR="00D864A1">
        <w:t>rozwój w ich ramach</w:t>
      </w:r>
      <w:r w:rsidR="008143E5">
        <w:t xml:space="preserve">. </w:t>
      </w:r>
      <w:r w:rsidR="00745990">
        <w:t xml:space="preserve">Analiza PIE została uzupełniona i zmodyfikowana w efekcie konsultacji społecznych. </w:t>
      </w:r>
      <w:r w:rsidR="001812A2">
        <w:t xml:space="preserve">Zawarte w niej aspekty są także </w:t>
      </w:r>
      <w:r w:rsidR="00BD5BBF">
        <w:t>u</w:t>
      </w:r>
      <w:r w:rsidR="001812A2">
        <w:t>szczegół</w:t>
      </w:r>
      <w:r w:rsidR="00E7159B">
        <w:t xml:space="preserve">owiane w </w:t>
      </w:r>
      <w:r w:rsidR="00B01054">
        <w:t>podrozdziałach tematycznych w dalszej części strategii</w:t>
      </w:r>
      <w:r w:rsidR="00130F1B">
        <w:t xml:space="preserve"> i przekładają się na zawarte w nich cele. </w:t>
      </w:r>
    </w:p>
    <w:p w14:paraId="60108D68" w14:textId="77777777" w:rsidR="00B81A0B" w:rsidRDefault="00B81A0B" w:rsidP="00887D36">
      <w:pPr>
        <w:ind w:left="850"/>
        <w:jc w:val="center"/>
        <w:rPr>
          <w:rFonts w:cs="Calibri"/>
          <w:b/>
        </w:rPr>
      </w:pPr>
    </w:p>
    <w:p w14:paraId="5AD700D1" w14:textId="77777777" w:rsidR="00B81A0B" w:rsidRDefault="00B81A0B" w:rsidP="00887D36">
      <w:pPr>
        <w:ind w:left="850"/>
        <w:jc w:val="center"/>
        <w:rPr>
          <w:rFonts w:cs="Calibri"/>
          <w:b/>
        </w:rPr>
      </w:pPr>
    </w:p>
    <w:p w14:paraId="730733D1" w14:textId="4C27D908" w:rsidR="00B81A0B" w:rsidRPr="002E0707" w:rsidRDefault="00B81A0B" w:rsidP="00B81A0B">
      <w:pPr>
        <w:pStyle w:val="Podtytu"/>
      </w:pPr>
      <w:r w:rsidRPr="00633C5F">
        <w:t>Infrastruktura</w:t>
      </w:r>
      <w:r>
        <w:t xml:space="preserve"> </w:t>
      </w:r>
      <w:r w:rsidR="00A50430">
        <w:t>telekomunikacyjna</w:t>
      </w:r>
    </w:p>
    <w:p w14:paraId="765BCA70" w14:textId="77777777" w:rsidR="00B81A0B" w:rsidRDefault="00B81A0B" w:rsidP="00B81A0B">
      <w:r>
        <w:rPr>
          <w:noProof/>
        </w:rPr>
        <w:drawing>
          <wp:inline distT="0" distB="0" distL="0" distR="0" wp14:anchorId="5880133D" wp14:editId="446EF58F">
            <wp:extent cx="3530600" cy="12700"/>
            <wp:effectExtent l="0" t="0" r="0" b="0"/>
            <wp:docPr id="1956312599"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312599" name="Obraz 1956312599"/>
                    <pic:cNvPicPr/>
                  </pic:nvPicPr>
                  <pic:blipFill>
                    <a:blip r:embed="rId16"/>
                    <a:stretch>
                      <a:fillRect/>
                    </a:stretch>
                  </pic:blipFill>
                  <pic:spPr>
                    <a:xfrm>
                      <a:off x="0" y="0"/>
                      <a:ext cx="3530600" cy="12700"/>
                    </a:xfrm>
                    <a:prstGeom prst="rect">
                      <a:avLst/>
                    </a:prstGeom>
                  </pic:spPr>
                </pic:pic>
              </a:graphicData>
            </a:graphic>
          </wp:inline>
        </w:drawing>
      </w:r>
    </w:p>
    <w:p w14:paraId="3A723215" w14:textId="77777777" w:rsidR="00B81A0B" w:rsidRPr="000E52F4" w:rsidRDefault="00B81A0B" w:rsidP="00B81A0B"/>
    <w:p w14:paraId="49F83229" w14:textId="178B65B5" w:rsidR="00B81A0B" w:rsidRPr="00773E28" w:rsidRDefault="00B81A0B" w:rsidP="00B81A0B">
      <w:r w:rsidRPr="00B54F3E">
        <w:t>Infrastruktura telekomunikacyjna jest przykładem sukcesu wydatkowania środków unijnych</w:t>
      </w:r>
      <w:r>
        <w:t xml:space="preserve">, </w:t>
      </w:r>
      <w:r w:rsidRPr="00B54F3E">
        <w:t>regulacji</w:t>
      </w:r>
      <w:r>
        <w:t xml:space="preserve"> i zaangażowania przedsiębiorstw prywatnych</w:t>
      </w:r>
      <w:r w:rsidRPr="00B54F3E">
        <w:t xml:space="preserve">. </w:t>
      </w:r>
      <w:r w:rsidR="0042681C">
        <w:t xml:space="preserve">Należy mieć na uwadze, że </w:t>
      </w:r>
      <w:r w:rsidRPr="00B54F3E">
        <w:rPr>
          <w:rFonts w:cs="Calibri"/>
        </w:rPr>
        <w:t>Polska</w:t>
      </w:r>
      <w:r w:rsidR="0042681C">
        <w:rPr>
          <w:rFonts w:cs="Calibri"/>
        </w:rPr>
        <w:t xml:space="preserve"> już teraz</w:t>
      </w:r>
      <w:r w:rsidRPr="00B54F3E">
        <w:rPr>
          <w:rFonts w:cs="Calibri"/>
        </w:rPr>
        <w:t xml:space="preserve"> ma szeroki dostęp do nowoczesnych sieci oraz niezwykle konkurencyjny rynek, dający bardzo dobre warunki konsumentom. Pojawiają się jednak nowe wyzwania – potencjalne wykorzystanie alternatywnych technologii dostępowych (ze względu na bardzo </w:t>
      </w:r>
      <w:r w:rsidRPr="00B54F3E">
        <w:rPr>
          <w:rFonts w:cs="Calibri"/>
        </w:rPr>
        <w:lastRenderedPageBreak/>
        <w:t xml:space="preserve">wysokie koszty pokrycia całego kraju światłowodem); konieczność stymulacji popytu na dostęp do </w:t>
      </w:r>
      <w:proofErr w:type="spellStart"/>
      <w:r w:rsidRPr="00B54F3E">
        <w:rPr>
          <w:rFonts w:cs="Calibri"/>
        </w:rPr>
        <w:t>internetu</w:t>
      </w:r>
      <w:proofErr w:type="spellEnd"/>
      <w:r w:rsidRPr="00B54F3E">
        <w:rPr>
          <w:rFonts w:cs="Calibri"/>
        </w:rPr>
        <w:t xml:space="preserve"> i zapewnianie utrzymania sieci wobec rosnących kosztów; tworzenie nowych „infrastruktur” – </w:t>
      </w:r>
      <w:r>
        <w:rPr>
          <w:rFonts w:cs="Calibri"/>
        </w:rPr>
        <w:t xml:space="preserve">centrów przetwarzania danych, </w:t>
      </w:r>
      <w:r w:rsidRPr="00B54F3E">
        <w:rPr>
          <w:rFonts w:cs="Calibri"/>
        </w:rPr>
        <w:t xml:space="preserve">komputerów kwantowych czy sieci prywatnych w przedsiębiorstwach. </w:t>
      </w:r>
    </w:p>
    <w:p w14:paraId="74E82276" w14:textId="427CC5B2" w:rsidR="00B81A0B" w:rsidRDefault="003F4DE2" w:rsidP="00B81A0B">
      <w:pPr>
        <w:rPr>
          <w:rFonts w:cs="Calibri"/>
        </w:rPr>
      </w:pPr>
      <w:r>
        <w:rPr>
          <w:rFonts w:cs="Calibri"/>
        </w:rPr>
        <w:t>Istotnym</w:t>
      </w:r>
      <w:r w:rsidR="00B81A0B" w:rsidRPr="00FE1FC1">
        <w:rPr>
          <w:rFonts w:cs="Calibri"/>
        </w:rPr>
        <w:t xml:space="preserve"> zjawiskiem </w:t>
      </w:r>
      <w:r w:rsidR="00BC5B2C">
        <w:rPr>
          <w:rFonts w:cs="Calibri"/>
        </w:rPr>
        <w:t>zmieniającym charakter rynku telekomunikacyjnego w ostatniej dekadzie jest stagnacja jego wartości, przy jednoczesnym wzroście dochodów dostawców treści, platform i usług cyfrowych (</w:t>
      </w:r>
      <w:proofErr w:type="spellStart"/>
      <w:r w:rsidR="00BC5B2C">
        <w:rPr>
          <w:rFonts w:cs="Calibri"/>
        </w:rPr>
        <w:t>serwityzacja</w:t>
      </w:r>
      <w:proofErr w:type="spellEnd"/>
      <w:r w:rsidR="00BC5B2C">
        <w:rPr>
          <w:rFonts w:cs="Calibri"/>
        </w:rPr>
        <w:t xml:space="preserve">). Kondycja rynku powinna być uważnie monitorowana pod kątem ewentualnych interwencji wraz ze spełnianiem wymogów dla sieci mobilnych nałożonych w aukcjach częstotliwości 5G oraz wyłanianiem się potencjalnych, </w:t>
      </w:r>
      <w:proofErr w:type="spellStart"/>
      <w:r w:rsidR="00BC5B2C">
        <w:rPr>
          <w:rFonts w:cs="Calibri"/>
        </w:rPr>
        <w:t>danochłonnych</w:t>
      </w:r>
      <w:proofErr w:type="spellEnd"/>
      <w:r w:rsidR="00BC5B2C">
        <w:rPr>
          <w:rFonts w:cs="Calibri"/>
        </w:rPr>
        <w:t xml:space="preserve"> aplikacji</w:t>
      </w:r>
      <w:r w:rsidR="00B81A0B">
        <w:rPr>
          <w:rFonts w:cs="Calibri"/>
        </w:rPr>
        <w:t xml:space="preserve">. </w:t>
      </w:r>
      <w:r w:rsidR="00851EBA" w:rsidRPr="618798BA">
        <w:rPr>
          <w:rFonts w:cs="Calibri"/>
        </w:rPr>
        <w:t>Silną stroną polskiego rynku telekomunikacyjnego jest jego elastyczność, uwidoczniona m.in. przez trend oddzielania infrastruktury od usług (w Polsce widoczny zarówno w sieciach ruchomych jak i stacjonarnych), który umożliwił części operatorów telekomunikacyjnych zwiększenie środków na inwestycje, a tym samym poszerzenie pola działalności</w:t>
      </w:r>
      <w:r w:rsidR="00B81A0B" w:rsidRPr="00B54F3E">
        <w:rPr>
          <w:rFonts w:cs="Calibri"/>
        </w:rPr>
        <w:t xml:space="preserve">. </w:t>
      </w:r>
      <w:r w:rsidR="00220564">
        <w:rPr>
          <w:rFonts w:cs="Calibri"/>
        </w:rPr>
        <w:t>Przedsiębiorcy telekomunikacyjni</w:t>
      </w:r>
      <w:r w:rsidR="00220564" w:rsidRPr="00B54F3E">
        <w:rPr>
          <w:rFonts w:cs="Calibri"/>
        </w:rPr>
        <w:t xml:space="preserve"> </w:t>
      </w:r>
      <w:r w:rsidR="00B81A0B" w:rsidRPr="00B54F3E">
        <w:rPr>
          <w:rFonts w:cs="Calibri"/>
        </w:rPr>
        <w:t xml:space="preserve">mają jednak ograniczone umiejętności wchodzenia w nowe obszary biznesowe, a niski poziom cyfryzacji firm nie sprzyja ekspansji w tym kierunku. </w:t>
      </w:r>
      <w:r w:rsidR="00820CB2" w:rsidRPr="00820CB2">
        <w:rPr>
          <w:rFonts w:cs="Calibri"/>
        </w:rPr>
        <w:t>Z ryzykiem może się wiązać również propozycja</w:t>
      </w:r>
      <w:r w:rsidR="00B81A0B" w:rsidRPr="00B54F3E">
        <w:rPr>
          <w:rFonts w:cs="Calibri"/>
        </w:rPr>
        <w:t xml:space="preserve"> konsolidacj</w:t>
      </w:r>
      <w:r w:rsidR="00E05589">
        <w:rPr>
          <w:rFonts w:cs="Calibri"/>
        </w:rPr>
        <w:t>i</w:t>
      </w:r>
      <w:r w:rsidR="00B81A0B" w:rsidRPr="00B54F3E">
        <w:rPr>
          <w:rFonts w:cs="Calibri"/>
        </w:rPr>
        <w:t xml:space="preserve"> operatorów </w:t>
      </w:r>
      <w:r w:rsidR="00B81A0B">
        <w:rPr>
          <w:rFonts w:cs="Calibri"/>
        </w:rPr>
        <w:t>sieci mobilnych</w:t>
      </w:r>
      <w:r w:rsidR="00B81A0B" w:rsidRPr="00B54F3E">
        <w:rPr>
          <w:rFonts w:cs="Calibri"/>
        </w:rPr>
        <w:t xml:space="preserve"> w UE –</w:t>
      </w:r>
      <w:r w:rsidR="00B81A0B">
        <w:rPr>
          <w:rFonts w:cs="Calibri"/>
        </w:rPr>
        <w:t xml:space="preserve"> dla </w:t>
      </w:r>
      <w:r w:rsidR="00B81A0B" w:rsidRPr="00B54F3E">
        <w:rPr>
          <w:rFonts w:cs="Calibri"/>
        </w:rPr>
        <w:t>polskiego rynku mogłoby to raczej oznaczać wzrost cen, przy wątpliwym pozytywnym wpływie na jakość dostępnej infrastruktury</w:t>
      </w:r>
      <w:r w:rsidR="00B81A0B">
        <w:rPr>
          <w:rFonts w:cs="Calibri"/>
        </w:rPr>
        <w:t xml:space="preserve"> sieci mobilnych</w:t>
      </w:r>
      <w:r w:rsidR="00B81A0B" w:rsidRPr="00B54F3E">
        <w:rPr>
          <w:rFonts w:cs="Calibri"/>
        </w:rPr>
        <w:t>.</w:t>
      </w:r>
      <w:r w:rsidR="00B81A0B" w:rsidRPr="00521844">
        <w:rPr>
          <w:b/>
        </w:rPr>
        <w:t xml:space="preserve"> </w:t>
      </w:r>
      <w:r w:rsidR="00B81A0B">
        <w:rPr>
          <w:rFonts w:cs="Calibri"/>
        </w:rPr>
        <w:br w:type="page"/>
      </w:r>
    </w:p>
    <w:tbl>
      <w:tblPr>
        <w:tblStyle w:val="Siatkatabelijasna"/>
        <w:tblW w:w="10201" w:type="dxa"/>
        <w:tblLook w:val="04A0" w:firstRow="1" w:lastRow="0" w:firstColumn="1" w:lastColumn="0" w:noHBand="0" w:noVBand="1"/>
      </w:tblPr>
      <w:tblGrid>
        <w:gridCol w:w="5098"/>
        <w:gridCol w:w="5103"/>
      </w:tblGrid>
      <w:tr w:rsidR="00B81A0B" w:rsidRPr="00B54F3E" w14:paraId="778286C0" w14:textId="77777777">
        <w:trPr>
          <w:trHeight w:val="700"/>
        </w:trPr>
        <w:tc>
          <w:tcPr>
            <w:tcW w:w="5098" w:type="dxa"/>
          </w:tcPr>
          <w:p w14:paraId="087F0879" w14:textId="77777777" w:rsidR="00B81A0B" w:rsidRPr="00B43F18" w:rsidRDefault="00B81A0B">
            <w:pPr>
              <w:spacing w:before="120"/>
              <w:jc w:val="center"/>
              <w:rPr>
                <w:color w:val="000000" w:themeColor="text1"/>
                <w:sz w:val="32"/>
                <w:szCs w:val="32"/>
              </w:rPr>
            </w:pPr>
            <w:r w:rsidRPr="00B43F18">
              <w:rPr>
                <w:color w:val="000000" w:themeColor="text1"/>
                <w:sz w:val="32"/>
                <w:szCs w:val="32"/>
              </w:rPr>
              <w:lastRenderedPageBreak/>
              <w:t>Silne strony</w:t>
            </w:r>
          </w:p>
        </w:tc>
        <w:tc>
          <w:tcPr>
            <w:tcW w:w="5103" w:type="dxa"/>
          </w:tcPr>
          <w:p w14:paraId="0C74CA53" w14:textId="77777777" w:rsidR="00B81A0B" w:rsidRPr="00B43F18" w:rsidRDefault="00B81A0B">
            <w:pPr>
              <w:spacing w:before="120"/>
              <w:jc w:val="center"/>
              <w:rPr>
                <w:rFonts w:cs="Calibri"/>
                <w:color w:val="000000" w:themeColor="text1"/>
                <w:sz w:val="32"/>
                <w:szCs w:val="32"/>
              </w:rPr>
            </w:pPr>
            <w:r w:rsidRPr="00B43F18">
              <w:rPr>
                <w:rFonts w:cs="Calibri"/>
                <w:color w:val="000000" w:themeColor="text1"/>
                <w:sz w:val="32"/>
                <w:szCs w:val="32"/>
              </w:rPr>
              <w:t>Słabe strony</w:t>
            </w:r>
          </w:p>
        </w:tc>
      </w:tr>
      <w:tr w:rsidR="00B81A0B" w:rsidRPr="00B54F3E" w14:paraId="61BAE14E" w14:textId="77777777">
        <w:trPr>
          <w:trHeight w:val="5103"/>
        </w:trPr>
        <w:tc>
          <w:tcPr>
            <w:tcW w:w="5098" w:type="dxa"/>
          </w:tcPr>
          <w:p w14:paraId="65786138" w14:textId="223D87BF" w:rsidR="00B81A0B" w:rsidRPr="00B43F18" w:rsidRDefault="00445D40" w:rsidP="006746F6">
            <w:pPr>
              <w:pStyle w:val="Akapitzlist"/>
              <w:numPr>
                <w:ilvl w:val="0"/>
                <w:numId w:val="122"/>
              </w:numPr>
              <w:spacing w:before="120" w:line="257" w:lineRule="auto"/>
              <w:contextualSpacing w:val="0"/>
            </w:pPr>
            <w:r>
              <w:t>d</w:t>
            </w:r>
            <w:r w:rsidR="00B81A0B" w:rsidRPr="00B43F18">
              <w:t>uża konkurencja i dobra oferta dla konsumentów</w:t>
            </w:r>
            <w:r>
              <w:t>,</w:t>
            </w:r>
          </w:p>
          <w:p w14:paraId="563689B8" w14:textId="242B6F64" w:rsidR="00B81A0B" w:rsidRPr="00B43F18" w:rsidRDefault="00445D40" w:rsidP="006746F6">
            <w:pPr>
              <w:pStyle w:val="Akapitzlist"/>
              <w:numPr>
                <w:ilvl w:val="0"/>
                <w:numId w:val="122"/>
              </w:numPr>
              <w:spacing w:before="120" w:line="257" w:lineRule="auto"/>
              <w:contextualSpacing w:val="0"/>
            </w:pPr>
            <w:r>
              <w:t>r</w:t>
            </w:r>
            <w:r w:rsidR="00B81A0B" w:rsidRPr="00B43F18">
              <w:t>elatywnie szeroki dostęp do światłowodów oraz dobry zasięg usług mobilnych</w:t>
            </w:r>
            <w:r>
              <w:t>,</w:t>
            </w:r>
          </w:p>
          <w:p w14:paraId="054E32A9" w14:textId="587AE7EC" w:rsidR="00B81A0B" w:rsidRDefault="00445D40" w:rsidP="006746F6">
            <w:pPr>
              <w:pStyle w:val="Akapitzlist"/>
              <w:numPr>
                <w:ilvl w:val="0"/>
                <w:numId w:val="122"/>
              </w:numPr>
              <w:spacing w:before="120" w:line="257" w:lineRule="auto"/>
              <w:contextualSpacing w:val="0"/>
            </w:pPr>
            <w:r>
              <w:t>w</w:t>
            </w:r>
            <w:r w:rsidR="00B81A0B">
              <w:t>ysoki poziom inwestycji w sieci telekomunikacyjne, z</w:t>
            </w:r>
            <w:r w:rsidR="00B81A0B" w:rsidRPr="00B43F18">
              <w:t xml:space="preserve">naczące środki </w:t>
            </w:r>
            <w:r w:rsidR="00B81A0B">
              <w:t>prywatne i</w:t>
            </w:r>
            <w:r w:rsidR="00B81A0B" w:rsidRPr="00B43F18">
              <w:t xml:space="preserve"> publiczne i duże doświadczenie w zakresie dysponowania nimi</w:t>
            </w:r>
            <w:r>
              <w:t>,</w:t>
            </w:r>
          </w:p>
          <w:p w14:paraId="23FA3691" w14:textId="30EF7DAE" w:rsidR="00B81A0B" w:rsidRDefault="00445D40" w:rsidP="006746F6">
            <w:pPr>
              <w:pStyle w:val="Akapitzlist"/>
              <w:numPr>
                <w:ilvl w:val="0"/>
                <w:numId w:val="122"/>
              </w:numPr>
              <w:spacing w:before="120" w:line="257" w:lineRule="auto"/>
              <w:contextualSpacing w:val="0"/>
            </w:pPr>
            <w:r>
              <w:t>r</w:t>
            </w:r>
            <w:r w:rsidR="00B81A0B" w:rsidRPr="005A7E69">
              <w:t>osnąc</w:t>
            </w:r>
            <w:r w:rsidR="00B81A0B">
              <w:t>y</w:t>
            </w:r>
            <w:r w:rsidR="00B81A0B" w:rsidRPr="005A7E69">
              <w:t xml:space="preserve"> popyt na usługi przetwarzania danych</w:t>
            </w:r>
            <w:r>
              <w:t>,</w:t>
            </w:r>
            <w:r w:rsidR="00B81A0B">
              <w:t xml:space="preserve"> </w:t>
            </w:r>
          </w:p>
          <w:p w14:paraId="510C22DB" w14:textId="6EB54E41" w:rsidR="00B81A0B" w:rsidRDefault="00445D40" w:rsidP="006746F6">
            <w:pPr>
              <w:pStyle w:val="Akapitzlist"/>
              <w:numPr>
                <w:ilvl w:val="0"/>
                <w:numId w:val="122"/>
              </w:numPr>
              <w:spacing w:before="120" w:line="257" w:lineRule="auto"/>
              <w:contextualSpacing w:val="0"/>
            </w:pPr>
            <w:r>
              <w:t>e</w:t>
            </w:r>
            <w:r w:rsidR="00B81A0B">
              <w:t>lastyczność rynku, sygnalizowana m.in. przez t</w:t>
            </w:r>
            <w:r w:rsidR="00B81A0B" w:rsidRPr="00B43F18">
              <w:t xml:space="preserve">rend rozdzielania infrastruktury </w:t>
            </w:r>
            <w:r w:rsidR="00B81A0B" w:rsidRPr="00B43F18">
              <w:br/>
              <w:t>od usług</w:t>
            </w:r>
            <w:r w:rsidR="00291164">
              <w:t xml:space="preserve"> i rozwinięty model dostępu hurtowego</w:t>
            </w:r>
            <w:r w:rsidR="00B81A0B">
              <w:t>.</w:t>
            </w:r>
          </w:p>
          <w:p w14:paraId="59A1FEA7" w14:textId="77777777" w:rsidR="00B81A0B" w:rsidRPr="00B43F18" w:rsidRDefault="00B81A0B" w:rsidP="00DB7869">
            <w:pPr>
              <w:pStyle w:val="Akapitzlist"/>
            </w:pPr>
          </w:p>
        </w:tc>
        <w:tc>
          <w:tcPr>
            <w:tcW w:w="5103" w:type="dxa"/>
          </w:tcPr>
          <w:p w14:paraId="145FDDCE" w14:textId="4AD4B19A" w:rsidR="00B81A0B" w:rsidRDefault="00592853" w:rsidP="006746F6">
            <w:pPr>
              <w:pStyle w:val="Akapitzlist"/>
              <w:numPr>
                <w:ilvl w:val="0"/>
                <w:numId w:val="124"/>
              </w:numPr>
              <w:spacing w:before="120" w:line="257" w:lineRule="auto"/>
              <w:contextualSpacing w:val="0"/>
            </w:pPr>
            <w:r>
              <w:t>o</w:t>
            </w:r>
            <w:r w:rsidR="00B81A0B" w:rsidRPr="00B43F18">
              <w:t>późnione postępowania na częstotliwości dla sieci 5G</w:t>
            </w:r>
            <w:r>
              <w:t>,</w:t>
            </w:r>
          </w:p>
          <w:p w14:paraId="3CCCD458" w14:textId="23541FB8" w:rsidR="00B81A0B" w:rsidRPr="00B43F18" w:rsidRDefault="00592853" w:rsidP="006746F6">
            <w:pPr>
              <w:pStyle w:val="Akapitzlist"/>
              <w:numPr>
                <w:ilvl w:val="0"/>
                <w:numId w:val="124"/>
              </w:numPr>
              <w:spacing w:before="120" w:line="257" w:lineRule="auto"/>
              <w:contextualSpacing w:val="0"/>
            </w:pPr>
            <w:r>
              <w:t>b</w:t>
            </w:r>
            <w:r w:rsidR="00B81A0B" w:rsidRPr="00B43F18">
              <w:t>rak uwzględnienia alternatywnych technologii przy zapewnianiu dostępu</w:t>
            </w:r>
            <w:r>
              <w:t>,</w:t>
            </w:r>
          </w:p>
          <w:p w14:paraId="18FB09C4" w14:textId="6F079E30" w:rsidR="00B81A0B" w:rsidRDefault="00592853" w:rsidP="006746F6">
            <w:pPr>
              <w:pStyle w:val="Akapitzlist"/>
              <w:numPr>
                <w:ilvl w:val="0"/>
                <w:numId w:val="124"/>
              </w:numPr>
              <w:spacing w:before="120" w:line="257" w:lineRule="auto"/>
              <w:contextualSpacing w:val="0"/>
            </w:pPr>
            <w:r>
              <w:t>b</w:t>
            </w:r>
            <w:r w:rsidR="00B81A0B" w:rsidRPr="00B43F18">
              <w:t>rak udziału w międzynarodowych projektach wdrażania 5G</w:t>
            </w:r>
            <w:r>
              <w:t>,</w:t>
            </w:r>
          </w:p>
          <w:p w14:paraId="7A4A9024" w14:textId="1CA4DFE2" w:rsidR="00D7369F" w:rsidRDefault="00592853" w:rsidP="006746F6">
            <w:pPr>
              <w:pStyle w:val="Akapitzlist"/>
              <w:numPr>
                <w:ilvl w:val="0"/>
                <w:numId w:val="124"/>
              </w:numPr>
              <w:spacing w:before="120" w:line="257" w:lineRule="auto"/>
              <w:contextualSpacing w:val="0"/>
            </w:pPr>
            <w:r>
              <w:t>m</w:t>
            </w:r>
            <w:r w:rsidR="00432994" w:rsidRPr="00432994">
              <w:t>arginalny udział polskich przedsiębiorstw i nauki w międzynarodowych inicjatywach rozwijających 6G</w:t>
            </w:r>
            <w:r>
              <w:t>,</w:t>
            </w:r>
          </w:p>
          <w:p w14:paraId="6728BBE4" w14:textId="3A5E21D5" w:rsidR="005A0643" w:rsidRDefault="00592853" w:rsidP="006746F6">
            <w:pPr>
              <w:pStyle w:val="Akapitzlist"/>
              <w:numPr>
                <w:ilvl w:val="0"/>
                <w:numId w:val="124"/>
              </w:numPr>
              <w:spacing w:before="120" w:line="257" w:lineRule="auto"/>
              <w:contextualSpacing w:val="0"/>
            </w:pPr>
            <w:r>
              <w:t>n</w:t>
            </w:r>
            <w:r w:rsidR="00B81A0B" w:rsidRPr="00F130EA">
              <w:t>iewielki sektor nowoczesnych centrów przetwarzania danych</w:t>
            </w:r>
            <w:r>
              <w:t>,</w:t>
            </w:r>
          </w:p>
          <w:p w14:paraId="71B256DA" w14:textId="0F9F7E3F" w:rsidR="00B81A0B" w:rsidRPr="00B43F18" w:rsidRDefault="00592853" w:rsidP="006746F6">
            <w:pPr>
              <w:pStyle w:val="Akapitzlist"/>
              <w:numPr>
                <w:ilvl w:val="0"/>
                <w:numId w:val="124"/>
              </w:numPr>
              <w:spacing w:before="120" w:line="257" w:lineRule="auto"/>
              <w:contextualSpacing w:val="0"/>
            </w:pPr>
            <w:r>
              <w:t>w</w:t>
            </w:r>
            <w:r w:rsidR="005A0643">
              <w:t>ystępowanie barier (p</w:t>
            </w:r>
            <w:r w:rsidR="005A0643" w:rsidRPr="00DD4A38">
              <w:t>rawn</w:t>
            </w:r>
            <w:r w:rsidR="005A0643">
              <w:t>ych</w:t>
            </w:r>
            <w:r w:rsidR="005A0643" w:rsidRPr="00DD4A38">
              <w:t>, administracyjn</w:t>
            </w:r>
            <w:r w:rsidR="005A0643">
              <w:t>ych</w:t>
            </w:r>
            <w:r w:rsidR="005A0643" w:rsidRPr="00DD4A38">
              <w:t>, finansow</w:t>
            </w:r>
            <w:r w:rsidR="005A0643">
              <w:t>ych</w:t>
            </w:r>
            <w:r w:rsidR="005A0643" w:rsidRPr="00DD4A38">
              <w:t xml:space="preserve"> i techniczn</w:t>
            </w:r>
            <w:r w:rsidR="005A0643">
              <w:t>ych) utrudniających i wydłużających realizację inwestycji</w:t>
            </w:r>
            <w:r>
              <w:t>,</w:t>
            </w:r>
          </w:p>
        </w:tc>
      </w:tr>
      <w:tr w:rsidR="00B81A0B" w:rsidRPr="00B54F3E" w14:paraId="76520E95" w14:textId="77777777">
        <w:trPr>
          <w:trHeight w:val="637"/>
        </w:trPr>
        <w:tc>
          <w:tcPr>
            <w:tcW w:w="5098" w:type="dxa"/>
          </w:tcPr>
          <w:p w14:paraId="59624DC4" w14:textId="77777777" w:rsidR="00B81A0B" w:rsidRPr="00B43F18" w:rsidRDefault="00B81A0B">
            <w:pPr>
              <w:spacing w:before="120"/>
              <w:jc w:val="center"/>
              <w:rPr>
                <w:rFonts w:cs="Calibri"/>
                <w:color w:val="000000" w:themeColor="text1"/>
                <w:sz w:val="32"/>
                <w:szCs w:val="32"/>
              </w:rPr>
            </w:pPr>
            <w:r w:rsidRPr="00B43F18">
              <w:rPr>
                <w:rFonts w:cs="Calibri"/>
                <w:color w:val="000000" w:themeColor="text1"/>
                <w:sz w:val="32"/>
                <w:szCs w:val="32"/>
              </w:rPr>
              <w:t>Szanse</w:t>
            </w:r>
          </w:p>
        </w:tc>
        <w:tc>
          <w:tcPr>
            <w:tcW w:w="5103" w:type="dxa"/>
          </w:tcPr>
          <w:p w14:paraId="2B4E4FA4" w14:textId="77777777" w:rsidR="00B81A0B" w:rsidRPr="00B43F18" w:rsidRDefault="00B81A0B">
            <w:pPr>
              <w:spacing w:before="120"/>
              <w:jc w:val="center"/>
              <w:rPr>
                <w:rFonts w:cs="Calibri"/>
                <w:color w:val="000000" w:themeColor="text1"/>
                <w:sz w:val="32"/>
                <w:szCs w:val="32"/>
              </w:rPr>
            </w:pPr>
            <w:r w:rsidRPr="00B43F18">
              <w:rPr>
                <w:rFonts w:cs="Calibri"/>
                <w:color w:val="000000" w:themeColor="text1"/>
                <w:sz w:val="32"/>
                <w:szCs w:val="32"/>
              </w:rPr>
              <w:t>Zagrożenia</w:t>
            </w:r>
          </w:p>
        </w:tc>
      </w:tr>
      <w:tr w:rsidR="00B81A0B" w:rsidRPr="00B54F3E" w14:paraId="4F45033C" w14:textId="77777777">
        <w:trPr>
          <w:trHeight w:val="4164"/>
        </w:trPr>
        <w:tc>
          <w:tcPr>
            <w:tcW w:w="5098" w:type="dxa"/>
          </w:tcPr>
          <w:p w14:paraId="1F9D8DE9" w14:textId="409E5064" w:rsidR="00B81A0B" w:rsidRPr="00B43F18" w:rsidRDefault="00592853" w:rsidP="006746F6">
            <w:pPr>
              <w:pStyle w:val="Akapitzlist"/>
              <w:numPr>
                <w:ilvl w:val="0"/>
                <w:numId w:val="126"/>
              </w:numPr>
              <w:spacing w:before="120" w:line="257" w:lineRule="auto"/>
              <w:contextualSpacing w:val="0"/>
            </w:pPr>
            <w:r>
              <w:t>z</w:t>
            </w:r>
            <w:r w:rsidR="00EC5E63" w:rsidRPr="00EC5E63">
              <w:t>większona dostępność do usług satelitarnych o coraz lepszych parametrach jakościowych</w:t>
            </w:r>
            <w:r>
              <w:t>,</w:t>
            </w:r>
          </w:p>
          <w:p w14:paraId="7A59E56E" w14:textId="61C9E2E1" w:rsidR="00B81A0B" w:rsidRPr="00B43F18" w:rsidRDefault="00592853" w:rsidP="006746F6">
            <w:pPr>
              <w:pStyle w:val="Akapitzlist"/>
              <w:numPr>
                <w:ilvl w:val="0"/>
                <w:numId w:val="126"/>
              </w:numPr>
              <w:spacing w:before="120" w:line="257" w:lineRule="auto"/>
              <w:contextualSpacing w:val="0"/>
            </w:pPr>
            <w:r>
              <w:t>r</w:t>
            </w:r>
            <w:r w:rsidR="00B81A0B" w:rsidRPr="00B43F18">
              <w:t>ozwijanie przez telekomy nowych modeli biznesowych</w:t>
            </w:r>
            <w:r>
              <w:t>,</w:t>
            </w:r>
          </w:p>
          <w:p w14:paraId="65C3993B" w14:textId="595FB6DD" w:rsidR="00B81A0B" w:rsidRPr="00DB7869" w:rsidRDefault="00592853" w:rsidP="006746F6">
            <w:pPr>
              <w:pStyle w:val="Akapitzlist"/>
              <w:numPr>
                <w:ilvl w:val="0"/>
                <w:numId w:val="126"/>
              </w:numPr>
              <w:spacing w:before="120" w:line="257" w:lineRule="auto"/>
              <w:contextualSpacing w:val="0"/>
            </w:pPr>
            <w:r>
              <w:t>p</w:t>
            </w:r>
            <w:r w:rsidR="00B81A0B" w:rsidRPr="00DB7869">
              <w:t>lanowane działania stymulujące popyt na łącza o wysokich przepływnościach</w:t>
            </w:r>
            <w:r>
              <w:t>,</w:t>
            </w:r>
          </w:p>
          <w:p w14:paraId="66717292" w14:textId="3C8B5D70" w:rsidR="00AF044F" w:rsidRDefault="00592853" w:rsidP="006746F6">
            <w:pPr>
              <w:pStyle w:val="Akapitzlist"/>
              <w:numPr>
                <w:ilvl w:val="0"/>
                <w:numId w:val="126"/>
              </w:numPr>
              <w:spacing w:before="120" w:line="257" w:lineRule="auto"/>
              <w:contextualSpacing w:val="0"/>
            </w:pPr>
            <w:r>
              <w:t>o</w:t>
            </w:r>
            <w:r w:rsidR="00B81A0B" w:rsidRPr="00DB7869">
              <w:t>parcie nowej infrastruktury centrów przetwarzania danych o obiekty budowane od podstaw z myślą o najnowszych technologiach</w:t>
            </w:r>
            <w:r>
              <w:t>,</w:t>
            </w:r>
          </w:p>
          <w:p w14:paraId="61EDB0E4" w14:textId="2CA998D6" w:rsidR="003A1061" w:rsidRDefault="00592853" w:rsidP="006746F6">
            <w:pPr>
              <w:pStyle w:val="Akapitzlist"/>
              <w:numPr>
                <w:ilvl w:val="0"/>
                <w:numId w:val="126"/>
              </w:numPr>
              <w:spacing w:before="120" w:line="257" w:lineRule="auto"/>
              <w:contextualSpacing w:val="0"/>
            </w:pPr>
            <w:r>
              <w:t>u</w:t>
            </w:r>
            <w:r w:rsidR="00AF044F" w:rsidRPr="00B61789">
              <w:t>praszczanie ram regulacyjnych i usuwanie barier inwestycyjnych</w:t>
            </w:r>
            <w:r>
              <w:t>,</w:t>
            </w:r>
          </w:p>
          <w:p w14:paraId="1BDA5868" w14:textId="4FB78AD7" w:rsidR="00B81A0B" w:rsidRPr="00B43F18" w:rsidRDefault="00592853" w:rsidP="006746F6">
            <w:pPr>
              <w:pStyle w:val="Akapitzlist"/>
              <w:numPr>
                <w:ilvl w:val="0"/>
                <w:numId w:val="126"/>
              </w:numPr>
              <w:spacing w:before="120" w:line="257" w:lineRule="auto"/>
              <w:contextualSpacing w:val="0"/>
            </w:pPr>
            <w:r>
              <w:t>z</w:t>
            </w:r>
            <w:r w:rsidR="003A1061">
              <w:t>większenie</w:t>
            </w:r>
            <w:r w:rsidR="00FF5A4F">
              <w:t xml:space="preserve"> efektywności</w:t>
            </w:r>
            <w:r w:rsidR="007329AF">
              <w:t xml:space="preserve"> i przewidywalności gospodarki widmem radiowym</w:t>
            </w:r>
            <w:r w:rsidR="00AB32F8">
              <w:t xml:space="preserve"> i współdziałania państw członkowskich w celu eliminowania zakłóceń</w:t>
            </w:r>
            <w:r w:rsidR="007329AF">
              <w:t>.</w:t>
            </w:r>
          </w:p>
        </w:tc>
        <w:tc>
          <w:tcPr>
            <w:tcW w:w="5103" w:type="dxa"/>
          </w:tcPr>
          <w:p w14:paraId="227E5DCF" w14:textId="3A66D8CA" w:rsidR="00B81A0B" w:rsidRPr="00B43F18" w:rsidRDefault="00592853" w:rsidP="006746F6">
            <w:pPr>
              <w:pStyle w:val="Akapitzlist"/>
              <w:numPr>
                <w:ilvl w:val="0"/>
                <w:numId w:val="168"/>
              </w:numPr>
              <w:spacing w:before="120" w:line="257" w:lineRule="auto"/>
              <w:contextualSpacing w:val="0"/>
            </w:pPr>
            <w:r>
              <w:t>n</w:t>
            </w:r>
            <w:r w:rsidR="00B81A0B" w:rsidRPr="00B43F18">
              <w:t xml:space="preserve">ierównomierny dostęp </w:t>
            </w:r>
            <w:r w:rsidR="00B81A0B" w:rsidRPr="00B43F18">
              <w:br/>
              <w:t>do infrastruktury</w:t>
            </w:r>
            <w:r w:rsidR="005E7A80">
              <w:t xml:space="preserve"> powodujący</w:t>
            </w:r>
            <w:r w:rsidR="00B53091">
              <w:t xml:space="preserve"> występowanie obszarów wykluczonych</w:t>
            </w:r>
            <w:r>
              <w:t>,</w:t>
            </w:r>
          </w:p>
          <w:p w14:paraId="3A2D1C0A" w14:textId="51299086" w:rsidR="00B81A0B" w:rsidRPr="00B43F18" w:rsidRDefault="00592853" w:rsidP="006746F6">
            <w:pPr>
              <w:pStyle w:val="Akapitzlist"/>
              <w:numPr>
                <w:ilvl w:val="0"/>
                <w:numId w:val="168"/>
              </w:numPr>
              <w:spacing w:before="120" w:line="257" w:lineRule="auto"/>
              <w:contextualSpacing w:val="0"/>
            </w:pPr>
            <w:r>
              <w:t>n</w:t>
            </w:r>
            <w:r w:rsidR="00B81A0B" w:rsidRPr="00B43F18">
              <w:t>iewielki popyt na łącza o najwyższych przepływnościach</w:t>
            </w:r>
            <w:r>
              <w:t>,</w:t>
            </w:r>
          </w:p>
          <w:p w14:paraId="61386A75" w14:textId="340F5276" w:rsidR="00B81A0B" w:rsidRDefault="00592853" w:rsidP="006746F6">
            <w:pPr>
              <w:pStyle w:val="Akapitzlist"/>
              <w:numPr>
                <w:ilvl w:val="0"/>
                <w:numId w:val="168"/>
              </w:numPr>
              <w:spacing w:before="120" w:line="257" w:lineRule="auto"/>
              <w:contextualSpacing w:val="0"/>
            </w:pPr>
            <w:r>
              <w:t>z</w:t>
            </w:r>
            <w:r w:rsidR="00B81A0B" w:rsidRPr="00DF3F9B">
              <w:t xml:space="preserve">naczna emisyjność gospodarki i związane z nią koszty </w:t>
            </w:r>
            <w:r w:rsidR="00742826">
              <w:t xml:space="preserve">energii i </w:t>
            </w:r>
            <w:r w:rsidR="00B81A0B" w:rsidRPr="00DF3F9B">
              <w:t>regulacyjne</w:t>
            </w:r>
            <w:r w:rsidR="00B81A0B">
              <w:t xml:space="preserve">, mogące zmniejszać </w:t>
            </w:r>
            <w:r w:rsidR="00B81A0B" w:rsidRPr="00DF3F9B">
              <w:t>atrakcyjność inwestycji w infrastrukturę centrów przetwarzania danych</w:t>
            </w:r>
            <w:r>
              <w:t>,</w:t>
            </w:r>
          </w:p>
          <w:p w14:paraId="4C59029D" w14:textId="59AAAAD0" w:rsidR="00B81A0B" w:rsidRDefault="00592853" w:rsidP="006746F6">
            <w:pPr>
              <w:pStyle w:val="Akapitzlist"/>
              <w:numPr>
                <w:ilvl w:val="0"/>
                <w:numId w:val="168"/>
              </w:numPr>
              <w:spacing w:before="120" w:line="257" w:lineRule="auto"/>
              <w:contextualSpacing w:val="0"/>
            </w:pPr>
            <w:r>
              <w:t>p</w:t>
            </w:r>
            <w:r w:rsidR="00F251E3">
              <w:t>ropozycja</w:t>
            </w:r>
            <w:r w:rsidR="00B81A0B">
              <w:t xml:space="preserve"> paneuropejskiej konsolidacji operatorów sieci mobilnych</w:t>
            </w:r>
            <w:r>
              <w:t>,</w:t>
            </w:r>
          </w:p>
          <w:p w14:paraId="0DC62165" w14:textId="43C8F902" w:rsidR="00B81A0B" w:rsidRDefault="00592853" w:rsidP="006746F6">
            <w:pPr>
              <w:pStyle w:val="Akapitzlist"/>
              <w:numPr>
                <w:ilvl w:val="0"/>
                <w:numId w:val="168"/>
              </w:numPr>
              <w:spacing w:before="120" w:line="257" w:lineRule="auto"/>
              <w:contextualSpacing w:val="0"/>
            </w:pPr>
            <w:r>
              <w:t>s</w:t>
            </w:r>
            <w:r w:rsidR="00B81A0B">
              <w:t>padająca (w ujęciu realnym) wartość rynku sektora telekomunikacyjnego, przekładająca się na ograniczenie zdolności inwestycyjnych</w:t>
            </w:r>
            <w:r>
              <w:t>,</w:t>
            </w:r>
          </w:p>
          <w:p w14:paraId="2C8736D0" w14:textId="3FA158B4" w:rsidR="0026542B" w:rsidRDefault="00592853" w:rsidP="006746F6">
            <w:pPr>
              <w:pStyle w:val="Akapitzlist"/>
              <w:numPr>
                <w:ilvl w:val="0"/>
                <w:numId w:val="168"/>
              </w:numPr>
              <w:spacing w:before="120" w:line="257" w:lineRule="auto"/>
              <w:contextualSpacing w:val="0"/>
            </w:pPr>
            <w:r>
              <w:t>d</w:t>
            </w:r>
            <w:r w:rsidR="00B81A0B" w:rsidRPr="000246A1">
              <w:t>ezinformacja i sprzeciw społeczny dla rozwoju infrastruktury telekomunikacyjnej, w szczególności mobilnej</w:t>
            </w:r>
            <w:r w:rsidR="00AC0B6E">
              <w:t xml:space="preserve"> oraz centrów danych</w:t>
            </w:r>
            <w:r>
              <w:t>,</w:t>
            </w:r>
          </w:p>
          <w:p w14:paraId="686453BB" w14:textId="2BD4D98B" w:rsidR="00F93622" w:rsidRDefault="00592853" w:rsidP="006746F6">
            <w:pPr>
              <w:pStyle w:val="Akapitzlist"/>
              <w:numPr>
                <w:ilvl w:val="0"/>
                <w:numId w:val="168"/>
              </w:numPr>
              <w:spacing w:before="120" w:line="257" w:lineRule="auto"/>
              <w:contextualSpacing w:val="0"/>
            </w:pPr>
            <w:r>
              <w:t>r</w:t>
            </w:r>
            <w:r w:rsidR="0026542B" w:rsidRPr="0026542B">
              <w:t>ozwój cyberprzestępczości zagrażający bezpieczeństwu, integralności i nienaruszalności transmisji danych w sieciach szerokopasmowych</w:t>
            </w:r>
            <w:r w:rsidR="004C0DA7">
              <w:t>,</w:t>
            </w:r>
          </w:p>
          <w:p w14:paraId="1F43B2D7" w14:textId="04B2CE95" w:rsidR="00F93622" w:rsidRPr="00F93622" w:rsidRDefault="004C0DA7" w:rsidP="00F93622">
            <w:pPr>
              <w:pStyle w:val="Akapitzlist"/>
              <w:numPr>
                <w:ilvl w:val="0"/>
                <w:numId w:val="168"/>
              </w:numPr>
            </w:pPr>
            <w:r>
              <w:lastRenderedPageBreak/>
              <w:t>s</w:t>
            </w:r>
            <w:r w:rsidR="00F93622" w:rsidRPr="00F93622">
              <w:t>ilna koncentracja rynku usług satelitarnych może tworzyć zależności od kilku dostawców.</w:t>
            </w:r>
          </w:p>
          <w:p w14:paraId="04FBE9CD" w14:textId="6880AE50" w:rsidR="00B81A0B" w:rsidRPr="00B43F18" w:rsidRDefault="00976458" w:rsidP="006746F6">
            <w:pPr>
              <w:pStyle w:val="Akapitzlist"/>
              <w:numPr>
                <w:ilvl w:val="0"/>
                <w:numId w:val="168"/>
              </w:numPr>
              <w:spacing w:before="120" w:line="257" w:lineRule="auto"/>
              <w:contextualSpacing w:val="0"/>
            </w:pPr>
            <w:r>
              <w:t xml:space="preserve"> </w:t>
            </w:r>
          </w:p>
        </w:tc>
      </w:tr>
    </w:tbl>
    <w:p w14:paraId="33C4FADC" w14:textId="74CF96BF" w:rsidR="00887D36" w:rsidRDefault="00887D36" w:rsidP="00DB7869">
      <w:pPr>
        <w:rPr>
          <w:rFonts w:cs="Calibri"/>
          <w:b/>
        </w:rPr>
      </w:pPr>
      <w:r>
        <w:rPr>
          <w:rFonts w:cs="Calibri"/>
          <w:b/>
        </w:rPr>
        <w:lastRenderedPageBreak/>
        <w:br w:type="page"/>
      </w:r>
    </w:p>
    <w:p w14:paraId="71636D3B" w14:textId="77777777" w:rsidR="00887D36" w:rsidRDefault="00887D36" w:rsidP="00887D36">
      <w:pPr>
        <w:pStyle w:val="Podtytu"/>
      </w:pPr>
      <w:r w:rsidRPr="00B54F3E">
        <w:lastRenderedPageBreak/>
        <w:t>Kompetencje przyszłości</w:t>
      </w:r>
    </w:p>
    <w:p w14:paraId="0E626CE5" w14:textId="77777777" w:rsidR="00887D36" w:rsidRDefault="00887D36" w:rsidP="00887D36">
      <w:r>
        <w:rPr>
          <w:noProof/>
        </w:rPr>
        <w:drawing>
          <wp:inline distT="0" distB="0" distL="0" distR="0" wp14:anchorId="506C1BE4" wp14:editId="5E76CAC0">
            <wp:extent cx="3530600" cy="12700"/>
            <wp:effectExtent l="0" t="0" r="0" b="0"/>
            <wp:docPr id="1483889059"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89059" name="Obraz 1483889059"/>
                    <pic:cNvPicPr/>
                  </pic:nvPicPr>
                  <pic:blipFill>
                    <a:blip r:embed="rId16"/>
                    <a:stretch>
                      <a:fillRect/>
                    </a:stretch>
                  </pic:blipFill>
                  <pic:spPr>
                    <a:xfrm>
                      <a:off x="0" y="0"/>
                      <a:ext cx="3530600" cy="12700"/>
                    </a:xfrm>
                    <a:prstGeom prst="rect">
                      <a:avLst/>
                    </a:prstGeom>
                  </pic:spPr>
                </pic:pic>
              </a:graphicData>
            </a:graphic>
          </wp:inline>
        </w:drawing>
      </w:r>
    </w:p>
    <w:p w14:paraId="70F8356D" w14:textId="77777777" w:rsidR="00887D36" w:rsidRPr="000E52F4" w:rsidRDefault="00887D36" w:rsidP="00887D36"/>
    <w:p w14:paraId="7D268530" w14:textId="580159C1" w:rsidR="00887D36" w:rsidRPr="00B54F3E" w:rsidRDefault="00887D36" w:rsidP="00887D36">
      <w:pPr>
        <w:rPr>
          <w:rFonts w:cs="Calibri"/>
        </w:rPr>
      </w:pPr>
      <w:r w:rsidRPr="00B54F3E">
        <w:t xml:space="preserve">W dzisiejszych czasach posiadanie kompetencji cyfrowych jest potrzebne zarówno do rozwoju osobistego, aktywności społecznej i obywatelskiej, jak i funkcjonowania na rynku pracy. </w:t>
      </w:r>
      <w:r w:rsidRPr="00B54F3E">
        <w:rPr>
          <w:rFonts w:cs="Calibri"/>
        </w:rPr>
        <w:t xml:space="preserve">Choć ich rozwój był w ostatnich latach przedmiotem wsparcia w ramach wielu inicjatyw, dystans do poziomu średniej unijnej pozostaje znaczący </w:t>
      </w:r>
      <w:r>
        <w:rPr>
          <w:rFonts w:cs="Calibri"/>
        </w:rPr>
        <w:t xml:space="preserve">– </w:t>
      </w:r>
      <w:r w:rsidRPr="00B54F3E">
        <w:rPr>
          <w:rFonts w:cs="Calibri"/>
        </w:rPr>
        <w:t xml:space="preserve">zaledwie </w:t>
      </w:r>
      <w:r w:rsidR="00DE0754">
        <w:rPr>
          <w:rFonts w:cs="Calibri"/>
        </w:rPr>
        <w:t>50%</w:t>
      </w:r>
      <w:r w:rsidRPr="00B54F3E">
        <w:rPr>
          <w:rFonts w:cs="Calibri"/>
        </w:rPr>
        <w:t xml:space="preserve"> polskich obywateli posiada przynajmniej podstawowe umiejętności cyfrowe przy średniej UE </w:t>
      </w:r>
      <w:r w:rsidRPr="00F222A9">
        <w:rPr>
          <w:rFonts w:cs="Calibri"/>
        </w:rPr>
        <w:t xml:space="preserve">wynoszącej </w:t>
      </w:r>
      <w:r w:rsidR="00DE0754">
        <w:rPr>
          <w:rFonts w:cs="Calibri"/>
        </w:rPr>
        <w:t>60</w:t>
      </w:r>
      <w:r w:rsidRPr="00F222A9">
        <w:rPr>
          <w:rFonts w:cs="Calibri"/>
        </w:rPr>
        <w:t>%</w:t>
      </w:r>
      <w:r w:rsidR="00A86D17" w:rsidRPr="00F222A9">
        <w:rPr>
          <w:rStyle w:val="Odwoanieprzypisudolnego"/>
          <w:rFonts w:cs="Calibri"/>
        </w:rPr>
        <w:footnoteReference w:id="37"/>
      </w:r>
      <w:r w:rsidRPr="00F222A9">
        <w:rPr>
          <w:rFonts w:cs="Calibri"/>
        </w:rPr>
        <w:t>.</w:t>
      </w:r>
      <w:r w:rsidRPr="00B54F3E">
        <w:rPr>
          <w:rFonts w:cs="Calibri"/>
        </w:rPr>
        <w:t xml:space="preserve"> Silne strony są ograniczone, a część ekspertów wskazuje na utrzymywanie się tych samych barier i wyzwań w dziedzinie kompetencji cyfrowych od wielu lat. Odpowiedź na problemy zdiagnozowane w tym zakresie miał stanowić Program Rozwoju Kompetencji Cyfrowych, którego opracowanie i uchwalenie zajęło ponad 4 lata, w związku z czym na jego efekty </w:t>
      </w:r>
      <w:r w:rsidR="00FF010B">
        <w:rPr>
          <w:rFonts w:cs="Calibri"/>
        </w:rPr>
        <w:t xml:space="preserve">trzeba będzie </w:t>
      </w:r>
      <w:r w:rsidRPr="00B54F3E">
        <w:rPr>
          <w:rFonts w:cs="Calibri"/>
        </w:rPr>
        <w:t>jeszcze poczekać.</w:t>
      </w:r>
    </w:p>
    <w:p w14:paraId="49D08689" w14:textId="7BC2FFD5" w:rsidR="00887D36" w:rsidRDefault="00887D36" w:rsidP="00887D36">
      <w:pPr>
        <w:rPr>
          <w:rFonts w:cs="Calibri"/>
        </w:rPr>
      </w:pPr>
      <w:r w:rsidRPr="00B54F3E">
        <w:rPr>
          <w:rFonts w:cs="Calibri"/>
        </w:rPr>
        <w:t xml:space="preserve">W perspektywie kolejnych lat rysują się bardzo istotne wyzwania z obszaru demografii, a także niepokojący trend spadającego odsetka absolwentów kierunków STEM (nauka, technologia, inżynieria, matematyka, ang. science, </w:t>
      </w:r>
      <w:proofErr w:type="spellStart"/>
      <w:r w:rsidRPr="00B54F3E">
        <w:rPr>
          <w:rFonts w:cs="Calibri"/>
        </w:rPr>
        <w:t>technology</w:t>
      </w:r>
      <w:proofErr w:type="spellEnd"/>
      <w:r w:rsidRPr="00B54F3E">
        <w:rPr>
          <w:rFonts w:cs="Calibri"/>
        </w:rPr>
        <w:t xml:space="preserve">, engineering, </w:t>
      </w:r>
      <w:proofErr w:type="spellStart"/>
      <w:r w:rsidRPr="00B54F3E">
        <w:rPr>
          <w:rFonts w:cs="Calibri"/>
        </w:rPr>
        <w:t>mathematics</w:t>
      </w:r>
      <w:proofErr w:type="spellEnd"/>
      <w:r w:rsidRPr="00B54F3E">
        <w:rPr>
          <w:rFonts w:cs="Calibri"/>
        </w:rPr>
        <w:t>) (z drugiej strony, absolwentów kierunków ICT jest coraz więcej). Niekorzystny wpływ mają również inne czynniki</w:t>
      </w:r>
      <w:r w:rsidR="00C14E9E">
        <w:rPr>
          <w:rFonts w:cs="Calibri"/>
        </w:rPr>
        <w:t>,</w:t>
      </w:r>
      <w:r w:rsidRPr="00B54F3E">
        <w:rPr>
          <w:rFonts w:cs="Calibri"/>
        </w:rPr>
        <w:t xml:space="preserve"> np. niski poziom cyfryzacji firm</w:t>
      </w:r>
      <w:r w:rsidR="000E0FA8">
        <w:rPr>
          <w:rFonts w:cs="Calibri"/>
        </w:rPr>
        <w:t xml:space="preserve"> i</w:t>
      </w:r>
      <w:r w:rsidR="002B7397">
        <w:rPr>
          <w:rFonts w:cs="Calibri"/>
        </w:rPr>
        <w:t xml:space="preserve"> wypływanie za granicę talentów wykształconych na polskich uczelniach</w:t>
      </w:r>
      <w:r w:rsidRPr="00B54F3E">
        <w:rPr>
          <w:rFonts w:cs="Calibri"/>
        </w:rPr>
        <w:t xml:space="preserve">. Z drugiej strony, jako niewątpliwą szansę należy traktować łatwą dostępność przykładów dobrych praktyk stosowanych przez inne kraje oraz wysoki poziom wiedzy eksperckiej zgromadzony m.in. w organizacjach społecznych zaangażowanych w rozwijanie kompetencji cyfrowych w Polsce. </w:t>
      </w:r>
      <w:r w:rsidR="00281DF1">
        <w:rPr>
          <w:rFonts w:cs="Calibri"/>
        </w:rPr>
        <w:t>Upowszechnianie się automatyzacji procesów i zastosowania sztucznej inteligencji ma tu dwie twarze – z jednej strony szansy</w:t>
      </w:r>
      <w:r w:rsidR="00B940DB">
        <w:rPr>
          <w:rFonts w:cs="Calibri"/>
        </w:rPr>
        <w:t xml:space="preserve"> na ograniczenie deficytów kadrowych, z drugiej –</w:t>
      </w:r>
      <w:r w:rsidR="0020145B">
        <w:rPr>
          <w:rFonts w:cs="Calibri"/>
        </w:rPr>
        <w:t xml:space="preserve"> zagrożenia koniecznością pilnego dostosowania kompetencji pracowników do nowych technologii.</w:t>
      </w:r>
      <w:r>
        <w:rPr>
          <w:rFonts w:cs="Calibri"/>
        </w:rPr>
        <w:br/>
      </w:r>
    </w:p>
    <w:p w14:paraId="5FC61899" w14:textId="77777777" w:rsidR="00887D36" w:rsidRDefault="00887D36" w:rsidP="00887D36">
      <w:pPr>
        <w:jc w:val="center"/>
        <w:rPr>
          <w:rFonts w:cs="Calibri"/>
        </w:rPr>
      </w:pPr>
    </w:p>
    <w:p w14:paraId="4DAA95D3" w14:textId="77777777" w:rsidR="00887D36" w:rsidRDefault="00887D36" w:rsidP="00887D36">
      <w:pPr>
        <w:rPr>
          <w:rFonts w:cs="Calibri"/>
          <w:b/>
        </w:rPr>
      </w:pPr>
      <w:r>
        <w:rPr>
          <w:rFonts w:cs="Calibri"/>
          <w:b/>
        </w:rPr>
        <w:br w:type="page"/>
      </w:r>
    </w:p>
    <w:p w14:paraId="24429D3D" w14:textId="77777777" w:rsidR="00887D36" w:rsidRPr="00B54F3E" w:rsidRDefault="00887D36" w:rsidP="00887D36">
      <w:pPr>
        <w:rPr>
          <w:rFonts w:cs="Calibri"/>
          <w:b/>
        </w:rPr>
      </w:pPr>
    </w:p>
    <w:tbl>
      <w:tblPr>
        <w:tblStyle w:val="Siatkatabelijasna"/>
        <w:tblW w:w="10201" w:type="dxa"/>
        <w:tblLook w:val="04A0" w:firstRow="1" w:lastRow="0" w:firstColumn="1" w:lastColumn="0" w:noHBand="0" w:noVBand="1"/>
      </w:tblPr>
      <w:tblGrid>
        <w:gridCol w:w="5098"/>
        <w:gridCol w:w="5103"/>
      </w:tblGrid>
      <w:tr w:rsidR="00887D36" w:rsidRPr="00B54F3E" w14:paraId="23265534" w14:textId="77777777">
        <w:trPr>
          <w:trHeight w:val="700"/>
        </w:trPr>
        <w:tc>
          <w:tcPr>
            <w:tcW w:w="5098" w:type="dxa"/>
          </w:tcPr>
          <w:p w14:paraId="2A9701FB" w14:textId="77777777" w:rsidR="00887D36" w:rsidRPr="00B43F18" w:rsidRDefault="00887D36">
            <w:pPr>
              <w:spacing w:before="120"/>
              <w:jc w:val="center"/>
              <w:rPr>
                <w:color w:val="000000" w:themeColor="text1"/>
                <w:sz w:val="32"/>
                <w:szCs w:val="32"/>
              </w:rPr>
            </w:pPr>
            <w:r w:rsidRPr="00B43F18">
              <w:rPr>
                <w:color w:val="000000" w:themeColor="text1"/>
                <w:sz w:val="32"/>
                <w:szCs w:val="32"/>
              </w:rPr>
              <w:t>Silne strony</w:t>
            </w:r>
          </w:p>
        </w:tc>
        <w:tc>
          <w:tcPr>
            <w:tcW w:w="5103" w:type="dxa"/>
          </w:tcPr>
          <w:p w14:paraId="7E33C555"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Słabe strony</w:t>
            </w:r>
          </w:p>
        </w:tc>
      </w:tr>
      <w:tr w:rsidR="00887D36" w:rsidRPr="00B54F3E" w14:paraId="3C8E3D72" w14:textId="77777777">
        <w:trPr>
          <w:trHeight w:val="5103"/>
        </w:trPr>
        <w:tc>
          <w:tcPr>
            <w:tcW w:w="5098" w:type="dxa"/>
          </w:tcPr>
          <w:p w14:paraId="109F612B" w14:textId="2E4E128F" w:rsidR="00887D36" w:rsidRPr="00B43F18" w:rsidRDefault="00160760" w:rsidP="006746F6">
            <w:pPr>
              <w:pStyle w:val="Akapitzlist"/>
              <w:numPr>
                <w:ilvl w:val="0"/>
                <w:numId w:val="106"/>
              </w:numPr>
              <w:spacing w:before="120" w:line="257" w:lineRule="auto"/>
              <w:contextualSpacing w:val="0"/>
            </w:pPr>
            <w:r>
              <w:t>w</w:t>
            </w:r>
            <w:r w:rsidR="00887D36" w:rsidRPr="00B43F18">
              <w:t>ysoki poziom kształcenia technicznego na uczelniach</w:t>
            </w:r>
            <w:r>
              <w:t>,</w:t>
            </w:r>
          </w:p>
          <w:p w14:paraId="4D5F67B7" w14:textId="79772749" w:rsidR="00887D36" w:rsidRPr="00B43F18" w:rsidRDefault="00160760" w:rsidP="006746F6">
            <w:pPr>
              <w:pStyle w:val="Akapitzlist"/>
              <w:numPr>
                <w:ilvl w:val="0"/>
                <w:numId w:val="106"/>
              </w:numPr>
              <w:spacing w:before="120" w:line="257" w:lineRule="auto"/>
              <w:contextualSpacing w:val="0"/>
            </w:pPr>
            <w:r>
              <w:t>r</w:t>
            </w:r>
            <w:r w:rsidR="00887D36" w:rsidRPr="00B43F18">
              <w:t xml:space="preserve">elatywnie wysoki (na tle Europy Środkowo-Wschodniej) poziom cyfryzacji w szkołach, w tym wyposażenie ich w szerokopasmowy dostęp do </w:t>
            </w:r>
            <w:proofErr w:type="spellStart"/>
            <w:r w:rsidR="00887D36" w:rsidRPr="00B43F18">
              <w:t>internetu</w:t>
            </w:r>
            <w:proofErr w:type="spellEnd"/>
            <w:r>
              <w:t>,</w:t>
            </w:r>
          </w:p>
          <w:p w14:paraId="601AC10E" w14:textId="6B2B0F35" w:rsidR="00887D36" w:rsidRDefault="00160760" w:rsidP="006746F6">
            <w:pPr>
              <w:pStyle w:val="Akapitzlist"/>
              <w:numPr>
                <w:ilvl w:val="0"/>
                <w:numId w:val="106"/>
              </w:numPr>
              <w:spacing w:before="120" w:line="257" w:lineRule="auto"/>
              <w:contextualSpacing w:val="0"/>
            </w:pPr>
            <w:r>
              <w:t>w</w:t>
            </w:r>
            <w:r w:rsidR="00887D36" w:rsidRPr="00B43F18">
              <w:t xml:space="preserve">ysoki poziom wiedzy eksperckiej zgromadzony m.in. </w:t>
            </w:r>
            <w:r w:rsidR="00887D36" w:rsidRPr="00B43F18">
              <w:br/>
              <w:t>w instytucjach zaangażowanych w rozwijanie kompetencji cyfrowych w Polsce</w:t>
            </w:r>
            <w:r w:rsidR="00DB7869">
              <w:t>.</w:t>
            </w:r>
          </w:p>
          <w:p w14:paraId="7D6D0D4D" w14:textId="7D191910" w:rsidR="00887D36" w:rsidRPr="00B43F18" w:rsidRDefault="00887D36" w:rsidP="00DB7869"/>
        </w:tc>
        <w:tc>
          <w:tcPr>
            <w:tcW w:w="5103" w:type="dxa"/>
          </w:tcPr>
          <w:p w14:paraId="5BA42D4B" w14:textId="2A3CD277" w:rsidR="00887D36" w:rsidRPr="00B43F18" w:rsidRDefault="00160760" w:rsidP="006746F6">
            <w:pPr>
              <w:pStyle w:val="Akapitzlist"/>
              <w:numPr>
                <w:ilvl w:val="0"/>
                <w:numId w:val="165"/>
              </w:numPr>
              <w:spacing w:before="120" w:line="257" w:lineRule="auto"/>
              <w:contextualSpacing w:val="0"/>
            </w:pPr>
            <w:r>
              <w:t>n</w:t>
            </w:r>
            <w:r w:rsidR="00887D36" w:rsidRPr="00B43F18">
              <w:t>iski poziom umiejętności cyfrowych obywateli we wszystkich kategoriach wiekowych, nawet wśród tzw. cyfrowych tubylców - osób młodych</w:t>
            </w:r>
            <w:r w:rsidR="00887D36">
              <w:t xml:space="preserve"> </w:t>
            </w:r>
            <w:r w:rsidR="00887D36" w:rsidRPr="00B43F18">
              <w:t>w wieku 16-19 lat</w:t>
            </w:r>
            <w:r>
              <w:t>,</w:t>
            </w:r>
          </w:p>
          <w:p w14:paraId="446A8CDC" w14:textId="3DAA2ADF" w:rsidR="00887D36" w:rsidRPr="00B43F18" w:rsidRDefault="00160760" w:rsidP="006746F6">
            <w:pPr>
              <w:pStyle w:val="Akapitzlist"/>
              <w:numPr>
                <w:ilvl w:val="0"/>
                <w:numId w:val="165"/>
              </w:numPr>
              <w:spacing w:before="120" w:line="257" w:lineRule="auto"/>
              <w:contextualSpacing w:val="0"/>
            </w:pPr>
            <w:r>
              <w:t>s</w:t>
            </w:r>
            <w:r w:rsidR="00887D36" w:rsidRPr="00B43F18">
              <w:t>tosunkowo mały zasób specjalistów ICT i udział kobiet w zawodach ICT</w:t>
            </w:r>
            <w:r>
              <w:t>,</w:t>
            </w:r>
          </w:p>
          <w:p w14:paraId="46AA9C01" w14:textId="3C159AD5" w:rsidR="00887D36" w:rsidRPr="00B43F18" w:rsidRDefault="00160760" w:rsidP="006746F6">
            <w:pPr>
              <w:pStyle w:val="Akapitzlist"/>
              <w:numPr>
                <w:ilvl w:val="0"/>
                <w:numId w:val="165"/>
              </w:numPr>
              <w:spacing w:before="120" w:line="257" w:lineRule="auto"/>
              <w:contextualSpacing w:val="0"/>
            </w:pPr>
            <w:r>
              <w:t>n</w:t>
            </w:r>
            <w:r w:rsidR="00887D36" w:rsidRPr="00B43F18">
              <w:t>iewystarczająca jakość edukacji cyfrowej</w:t>
            </w:r>
            <w:r>
              <w:t>,</w:t>
            </w:r>
          </w:p>
          <w:p w14:paraId="1A2FA22A" w14:textId="23560701" w:rsidR="00887D36" w:rsidRPr="00B43F18" w:rsidRDefault="00160760" w:rsidP="006746F6">
            <w:pPr>
              <w:pStyle w:val="Akapitzlist"/>
              <w:numPr>
                <w:ilvl w:val="0"/>
                <w:numId w:val="165"/>
              </w:numPr>
              <w:spacing w:before="120" w:line="257" w:lineRule="auto"/>
              <w:contextualSpacing w:val="0"/>
            </w:pPr>
            <w:r>
              <w:t>o</w:t>
            </w:r>
            <w:r w:rsidR="00887D36" w:rsidRPr="00B43F18">
              <w:t>dsetek absolwentów kierunków STEM poniżej średniej unijnej</w:t>
            </w:r>
            <w:r>
              <w:t>,</w:t>
            </w:r>
          </w:p>
          <w:p w14:paraId="306CE9E5" w14:textId="53344D39" w:rsidR="00887D36" w:rsidRPr="00B43F18" w:rsidRDefault="00160760" w:rsidP="006746F6">
            <w:pPr>
              <w:pStyle w:val="Akapitzlist"/>
              <w:numPr>
                <w:ilvl w:val="0"/>
                <w:numId w:val="165"/>
              </w:numPr>
              <w:spacing w:before="120" w:line="257" w:lineRule="auto"/>
              <w:contextualSpacing w:val="0"/>
            </w:pPr>
            <w:r>
              <w:t>n</w:t>
            </w:r>
            <w:r w:rsidR="00887D36" w:rsidRPr="00B43F18">
              <w:t>iska w porównaniu z innymi krajami UE aktywność edukacyjna osób dorosłych w Polsce</w:t>
            </w:r>
            <w:r>
              <w:t>,</w:t>
            </w:r>
          </w:p>
          <w:p w14:paraId="5D55B85A" w14:textId="188366B1" w:rsidR="00887D36" w:rsidRPr="00B43F18" w:rsidRDefault="00160760" w:rsidP="006746F6">
            <w:pPr>
              <w:pStyle w:val="Akapitzlist"/>
              <w:numPr>
                <w:ilvl w:val="0"/>
                <w:numId w:val="165"/>
              </w:numPr>
              <w:spacing w:before="120" w:line="257" w:lineRule="auto"/>
              <w:contextualSpacing w:val="0"/>
            </w:pPr>
            <w:r>
              <w:t>z</w:t>
            </w:r>
            <w:r w:rsidR="00887D36" w:rsidRPr="00B43F18">
              <w:t>byt mały nacisk na rozwój miękkich kompetencji przyszłości.</w:t>
            </w:r>
          </w:p>
        </w:tc>
      </w:tr>
      <w:tr w:rsidR="00887D36" w:rsidRPr="00B54F3E" w14:paraId="708C84A0" w14:textId="77777777">
        <w:trPr>
          <w:trHeight w:val="637"/>
        </w:trPr>
        <w:tc>
          <w:tcPr>
            <w:tcW w:w="5098" w:type="dxa"/>
          </w:tcPr>
          <w:p w14:paraId="37D815B5"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Szanse</w:t>
            </w:r>
          </w:p>
        </w:tc>
        <w:tc>
          <w:tcPr>
            <w:tcW w:w="5103" w:type="dxa"/>
          </w:tcPr>
          <w:p w14:paraId="77C58BAE"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Zagrożenia</w:t>
            </w:r>
          </w:p>
        </w:tc>
      </w:tr>
      <w:tr w:rsidR="00887D36" w:rsidRPr="00B54F3E" w14:paraId="39898F54" w14:textId="77777777">
        <w:trPr>
          <w:trHeight w:val="4114"/>
        </w:trPr>
        <w:tc>
          <w:tcPr>
            <w:tcW w:w="5098" w:type="dxa"/>
          </w:tcPr>
          <w:p w14:paraId="59C8D60D" w14:textId="260BD275" w:rsidR="00887D36" w:rsidRPr="00B43F18" w:rsidRDefault="00160760" w:rsidP="006746F6">
            <w:pPr>
              <w:pStyle w:val="Akapitzlist"/>
              <w:numPr>
                <w:ilvl w:val="0"/>
                <w:numId w:val="166"/>
              </w:numPr>
              <w:spacing w:before="120" w:line="257" w:lineRule="auto"/>
              <w:contextualSpacing w:val="0"/>
            </w:pPr>
            <w:r>
              <w:t>w</w:t>
            </w:r>
            <w:r w:rsidR="00887D36" w:rsidRPr="00B43F18">
              <w:t xml:space="preserve">zrost świadomości wśród decydentów oraz w społeczeństwie znaczenia kompetencji cyfrowych </w:t>
            </w:r>
            <w:r w:rsidR="00887D36" w:rsidRPr="00B43F18">
              <w:br/>
              <w:t>dla jakości życia obywateli i kondycji gospodarki</w:t>
            </w:r>
            <w:r>
              <w:t>,</w:t>
            </w:r>
          </w:p>
          <w:p w14:paraId="08C8882B" w14:textId="3E5DA503" w:rsidR="00887D36" w:rsidRDefault="00160760" w:rsidP="006746F6">
            <w:pPr>
              <w:pStyle w:val="Akapitzlist"/>
              <w:numPr>
                <w:ilvl w:val="0"/>
                <w:numId w:val="166"/>
              </w:numPr>
              <w:spacing w:before="120" w:line="257" w:lineRule="auto"/>
              <w:contextualSpacing w:val="0"/>
            </w:pPr>
            <w:r>
              <w:t>d</w:t>
            </w:r>
            <w:r w:rsidR="00887D36" w:rsidRPr="00B43F18">
              <w:t>ostępność przykładów dobrych praktyk stosowanych przez inne kraje</w:t>
            </w:r>
            <w:r>
              <w:t>,</w:t>
            </w:r>
          </w:p>
          <w:p w14:paraId="101C8C20" w14:textId="29904234" w:rsidR="00887D36" w:rsidRPr="00B43F18" w:rsidRDefault="00160760" w:rsidP="006746F6">
            <w:pPr>
              <w:pStyle w:val="Akapitzlist"/>
              <w:numPr>
                <w:ilvl w:val="0"/>
                <w:numId w:val="166"/>
              </w:numPr>
              <w:spacing w:before="120" w:line="257" w:lineRule="auto"/>
              <w:contextualSpacing w:val="0"/>
            </w:pPr>
            <w:r>
              <w:t>w</w:t>
            </w:r>
            <w:r w:rsidR="00887D36" w:rsidRPr="007D391A">
              <w:t xml:space="preserve">zrost efektywności i ograniczenie deficytów kadrowych </w:t>
            </w:r>
            <w:r w:rsidR="002576B4">
              <w:t>po</w:t>
            </w:r>
            <w:r w:rsidR="00887D36" w:rsidRPr="007D391A">
              <w:t>przez automatyzację procesów, współpracę ludzi z maszynami i sztuczną inteligencj</w:t>
            </w:r>
            <w:r w:rsidR="002576B4">
              <w:t>ę</w:t>
            </w:r>
            <w:r w:rsidR="00887D36">
              <w:t>.</w:t>
            </w:r>
            <w:r w:rsidR="00887D36" w:rsidRPr="00B43F18">
              <w:t xml:space="preserve"> </w:t>
            </w:r>
          </w:p>
        </w:tc>
        <w:tc>
          <w:tcPr>
            <w:tcW w:w="5103" w:type="dxa"/>
          </w:tcPr>
          <w:p w14:paraId="32386B70" w14:textId="5E0D7682" w:rsidR="00887D36" w:rsidRPr="00B43F18" w:rsidRDefault="00160760" w:rsidP="006746F6">
            <w:pPr>
              <w:pStyle w:val="Akapitzlist"/>
              <w:numPr>
                <w:ilvl w:val="0"/>
                <w:numId w:val="167"/>
              </w:numPr>
              <w:spacing w:before="120" w:line="257" w:lineRule="auto"/>
              <w:contextualSpacing w:val="0"/>
            </w:pPr>
            <w:r>
              <w:t>s</w:t>
            </w:r>
            <w:r w:rsidR="00887D36" w:rsidRPr="00B43F18">
              <w:t>zybko zmieniający się zakres kompetencji cyfrowych wymagających uzupełniania przez całe życie</w:t>
            </w:r>
            <w:r>
              <w:t>,</w:t>
            </w:r>
          </w:p>
          <w:p w14:paraId="397E69ED" w14:textId="1691940A" w:rsidR="00887D36" w:rsidRPr="00B43F18" w:rsidRDefault="00160760" w:rsidP="006746F6">
            <w:pPr>
              <w:pStyle w:val="Akapitzlist"/>
              <w:numPr>
                <w:ilvl w:val="0"/>
                <w:numId w:val="167"/>
              </w:numPr>
              <w:spacing w:before="120" w:line="257" w:lineRule="auto"/>
              <w:contextualSpacing w:val="0"/>
            </w:pPr>
            <w:r>
              <w:t>s</w:t>
            </w:r>
            <w:r w:rsidR="00887D36" w:rsidRPr="00B43F18">
              <w:t xml:space="preserve">tarzenie się społeczeństwa </w:t>
            </w:r>
            <w:r w:rsidR="00887D36" w:rsidRPr="00B43F18">
              <w:br/>
              <w:t>i wykluczenie cyfrowe seniorów</w:t>
            </w:r>
            <w:r>
              <w:t>,</w:t>
            </w:r>
          </w:p>
          <w:p w14:paraId="41B27274" w14:textId="297F3D4B" w:rsidR="00887D36" w:rsidRPr="00B43F18" w:rsidRDefault="00160760" w:rsidP="006746F6">
            <w:pPr>
              <w:pStyle w:val="Akapitzlist"/>
              <w:numPr>
                <w:ilvl w:val="0"/>
                <w:numId w:val="167"/>
              </w:numPr>
              <w:spacing w:before="120" w:line="257" w:lineRule="auto"/>
              <w:contextualSpacing w:val="0"/>
            </w:pPr>
            <w:r>
              <w:t>d</w:t>
            </w:r>
            <w:r w:rsidR="00887D36" w:rsidRPr="00B43F18">
              <w:t>renaż talentów</w:t>
            </w:r>
            <w:r>
              <w:t>,</w:t>
            </w:r>
          </w:p>
          <w:p w14:paraId="75DD9F4F" w14:textId="0C6FB195" w:rsidR="00887D36" w:rsidRPr="00B43F18" w:rsidRDefault="00160760" w:rsidP="006746F6">
            <w:pPr>
              <w:pStyle w:val="Akapitzlist"/>
              <w:numPr>
                <w:ilvl w:val="0"/>
                <w:numId w:val="167"/>
              </w:numPr>
              <w:spacing w:before="120" w:line="257" w:lineRule="auto"/>
              <w:contextualSpacing w:val="0"/>
            </w:pPr>
            <w:r>
              <w:t>b</w:t>
            </w:r>
            <w:r w:rsidR="00887D36" w:rsidRPr="00B43F18">
              <w:t>rak stabilności wsparcia rozwoju kompetencji cyfrowych</w:t>
            </w:r>
            <w:r>
              <w:t>,</w:t>
            </w:r>
          </w:p>
          <w:p w14:paraId="52358B5D" w14:textId="75546CCD" w:rsidR="00887D36" w:rsidRDefault="00160760" w:rsidP="006746F6">
            <w:pPr>
              <w:pStyle w:val="Akapitzlist"/>
              <w:numPr>
                <w:ilvl w:val="0"/>
                <w:numId w:val="167"/>
              </w:numPr>
              <w:spacing w:before="120" w:line="257" w:lineRule="auto"/>
              <w:contextualSpacing w:val="0"/>
            </w:pPr>
            <w:r>
              <w:t>k</w:t>
            </w:r>
            <w:r w:rsidR="00887D36" w:rsidRPr="00B43F18">
              <w:t>ryzys zdrowia psychicznego i inne ryzyka związane z ekspozycją na media elektroniczne</w:t>
            </w:r>
            <w:r>
              <w:t>,</w:t>
            </w:r>
          </w:p>
          <w:p w14:paraId="6B305DC0" w14:textId="42DEEBD5" w:rsidR="00887D36" w:rsidRPr="00B43F18" w:rsidRDefault="00160760" w:rsidP="006746F6">
            <w:pPr>
              <w:pStyle w:val="Akapitzlist"/>
              <w:numPr>
                <w:ilvl w:val="0"/>
                <w:numId w:val="167"/>
              </w:numPr>
              <w:spacing w:before="120" w:line="257" w:lineRule="auto"/>
              <w:contextualSpacing w:val="0"/>
            </w:pPr>
            <w:r>
              <w:t>k</w:t>
            </w:r>
            <w:r w:rsidR="00DD57A6">
              <w:t>onieczność dostosowania kompetencji pracowników do skut</w:t>
            </w:r>
            <w:r w:rsidR="00711D4C">
              <w:t>k</w:t>
            </w:r>
            <w:r w:rsidR="00DD57A6">
              <w:t xml:space="preserve">ów </w:t>
            </w:r>
            <w:r w:rsidR="00711D4C">
              <w:t>automatyzacji</w:t>
            </w:r>
            <w:r w:rsidR="00887D36" w:rsidRPr="00515411">
              <w:t xml:space="preserve"> i </w:t>
            </w:r>
            <w:r w:rsidR="008377A3" w:rsidRPr="00515411">
              <w:t>wykorzystani</w:t>
            </w:r>
            <w:r w:rsidR="008377A3">
              <w:t>a</w:t>
            </w:r>
            <w:r w:rsidR="00887D36" w:rsidRPr="00515411">
              <w:t xml:space="preserve"> sztucznej inteligencji</w:t>
            </w:r>
            <w:r w:rsidR="008377A3">
              <w:t>.</w:t>
            </w:r>
          </w:p>
        </w:tc>
      </w:tr>
    </w:tbl>
    <w:p w14:paraId="41253788" w14:textId="77777777" w:rsidR="00887D36" w:rsidRPr="00B54F3E" w:rsidRDefault="00887D36" w:rsidP="00887D36">
      <w:pPr>
        <w:rPr>
          <w:rFonts w:cs="Calibri"/>
          <w:b/>
        </w:rPr>
      </w:pPr>
    </w:p>
    <w:p w14:paraId="4BD0247D" w14:textId="77777777" w:rsidR="00887D36" w:rsidRDefault="00887D36" w:rsidP="00887D36">
      <w:pPr>
        <w:pStyle w:val="Podtytu"/>
        <w:sectPr w:rsidR="00887D36" w:rsidSect="00887D36">
          <w:pgSz w:w="11906" w:h="16838"/>
          <w:pgMar w:top="1418" w:right="1985" w:bottom="1418" w:left="851" w:header="709" w:footer="709" w:gutter="0"/>
          <w:cols w:space="708"/>
          <w:docGrid w:linePitch="360"/>
        </w:sectPr>
      </w:pPr>
    </w:p>
    <w:p w14:paraId="78E2055F" w14:textId="77777777" w:rsidR="00887D36" w:rsidRDefault="00887D36" w:rsidP="00887D36">
      <w:pPr>
        <w:pStyle w:val="Podtytu"/>
      </w:pPr>
      <w:proofErr w:type="spellStart"/>
      <w:r w:rsidRPr="00B54F3E">
        <w:lastRenderedPageBreak/>
        <w:t>Cyberbezpieczeństwo</w:t>
      </w:r>
      <w:proofErr w:type="spellEnd"/>
    </w:p>
    <w:p w14:paraId="11F4F909" w14:textId="77777777" w:rsidR="00887D36" w:rsidRPr="00E65043" w:rsidRDefault="00887D36" w:rsidP="00887D36">
      <w:r>
        <w:rPr>
          <w:noProof/>
        </w:rPr>
        <w:drawing>
          <wp:inline distT="0" distB="0" distL="0" distR="0" wp14:anchorId="7554ADCF" wp14:editId="4C9CCD64">
            <wp:extent cx="3530600" cy="12700"/>
            <wp:effectExtent l="0" t="0" r="0" b="0"/>
            <wp:docPr id="273189826"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189826" name="Obraz 273189826"/>
                    <pic:cNvPicPr/>
                  </pic:nvPicPr>
                  <pic:blipFill>
                    <a:blip r:embed="rId16"/>
                    <a:stretch>
                      <a:fillRect/>
                    </a:stretch>
                  </pic:blipFill>
                  <pic:spPr>
                    <a:xfrm>
                      <a:off x="0" y="0"/>
                      <a:ext cx="3530600" cy="12700"/>
                    </a:xfrm>
                    <a:prstGeom prst="rect">
                      <a:avLst/>
                    </a:prstGeom>
                  </pic:spPr>
                </pic:pic>
              </a:graphicData>
            </a:graphic>
          </wp:inline>
        </w:drawing>
      </w:r>
    </w:p>
    <w:p w14:paraId="7E029AEB" w14:textId="77777777" w:rsidR="00887D36" w:rsidRPr="00E65043" w:rsidRDefault="00887D36" w:rsidP="00887D36"/>
    <w:p w14:paraId="44FE229B" w14:textId="0B27727B" w:rsidR="00887D36" w:rsidRDefault="00887D36" w:rsidP="00887D36">
      <w:pPr>
        <w:rPr>
          <w:rFonts w:cs="Calibri"/>
        </w:rPr>
      </w:pPr>
      <w:r w:rsidRPr="00E65043">
        <w:rPr>
          <w:rFonts w:cs="Calibri"/>
        </w:rPr>
        <w:t xml:space="preserve">Obszar </w:t>
      </w:r>
      <w:proofErr w:type="spellStart"/>
      <w:r w:rsidRPr="00E65043">
        <w:rPr>
          <w:rFonts w:cs="Calibri"/>
        </w:rPr>
        <w:t>cyberbezpieczeństwa</w:t>
      </w:r>
      <w:proofErr w:type="spellEnd"/>
      <w:r w:rsidRPr="00E65043">
        <w:rPr>
          <w:rFonts w:cs="Calibri"/>
        </w:rPr>
        <w:t xml:space="preserve"> jest powiązany ze wszystkim</w:t>
      </w:r>
      <w:r w:rsidR="001544B8">
        <w:rPr>
          <w:rFonts w:cs="Calibri"/>
        </w:rPr>
        <w:t>i</w:t>
      </w:r>
      <w:r w:rsidRPr="00E65043">
        <w:rPr>
          <w:rFonts w:cs="Calibri"/>
        </w:rPr>
        <w:t xml:space="preserve"> innymi obszarami, a silne i słabe strony, szanse i zagrożenia współgrają z tymi wskazanymi w innych częściach. Polska dysponuje istotnym zasobem kapitału ludzkiego – ekspertów w instytucjach zapewniających </w:t>
      </w:r>
      <w:proofErr w:type="spellStart"/>
      <w:r w:rsidRPr="00E65043">
        <w:rPr>
          <w:rFonts w:cs="Calibri"/>
        </w:rPr>
        <w:t>cyberbezpieczeństwo</w:t>
      </w:r>
      <w:proofErr w:type="spellEnd"/>
      <w:r w:rsidRPr="00E65043">
        <w:rPr>
          <w:rFonts w:cs="Calibri"/>
        </w:rPr>
        <w:t xml:space="preserve"> na poziomie krajowym czy startupów zajmujących się </w:t>
      </w:r>
      <w:proofErr w:type="spellStart"/>
      <w:r w:rsidRPr="00E65043">
        <w:rPr>
          <w:rFonts w:cs="Calibri"/>
        </w:rPr>
        <w:t>cyberbezpieczeństwem</w:t>
      </w:r>
      <w:proofErr w:type="spellEnd"/>
      <w:r w:rsidRPr="00E65043">
        <w:rPr>
          <w:rFonts w:cs="Calibri"/>
        </w:rPr>
        <w:t>. Jednocześnie jednak, niski poziom kompetencji cyfrowych (w tym</w:t>
      </w:r>
      <w:r w:rsidR="007741A2">
        <w:rPr>
          <w:rFonts w:cs="Calibri"/>
        </w:rPr>
        <w:t xml:space="preserve"> w</w:t>
      </w:r>
      <w:r w:rsidRPr="00E65043">
        <w:rPr>
          <w:rFonts w:cs="Calibri"/>
        </w:rPr>
        <w:t xml:space="preserve"> przedsiębiorstw</w:t>
      </w:r>
      <w:r w:rsidR="007741A2">
        <w:rPr>
          <w:rFonts w:cs="Calibri"/>
        </w:rPr>
        <w:t>ach</w:t>
      </w:r>
      <w:r w:rsidRPr="00E65043">
        <w:rPr>
          <w:rFonts w:cs="Calibri"/>
        </w:rPr>
        <w:t xml:space="preserve">) </w:t>
      </w:r>
      <w:r w:rsidR="00AF701D">
        <w:rPr>
          <w:rFonts w:cs="Calibri"/>
        </w:rPr>
        <w:t xml:space="preserve">oraz relatywnie niewielkie znaczenie przywiązywane wciąż do </w:t>
      </w:r>
      <w:proofErr w:type="spellStart"/>
      <w:r w:rsidR="00AF701D">
        <w:rPr>
          <w:rFonts w:cs="Calibri"/>
        </w:rPr>
        <w:t>cyberbezpieczeństwa</w:t>
      </w:r>
      <w:proofErr w:type="spellEnd"/>
      <w:r w:rsidR="00AF701D">
        <w:rPr>
          <w:rFonts w:cs="Calibri"/>
        </w:rPr>
        <w:t xml:space="preserve"> mogą </w:t>
      </w:r>
      <w:r w:rsidRPr="00E65043">
        <w:rPr>
          <w:rFonts w:cs="Calibri"/>
        </w:rPr>
        <w:t>przekładać się na narastające ryzyka i dużą liczbę „słabych ogniw”.</w:t>
      </w:r>
      <w:r>
        <w:rPr>
          <w:rFonts w:cs="Calibri"/>
        </w:rPr>
        <w:t xml:space="preserve"> </w:t>
      </w:r>
      <w:r w:rsidRPr="00E65043">
        <w:t xml:space="preserve">W wielu aspektach kluczowy dla </w:t>
      </w:r>
      <w:proofErr w:type="spellStart"/>
      <w:r w:rsidRPr="00E65043">
        <w:t>cyberbezpieczeństwa</w:t>
      </w:r>
      <w:proofErr w:type="spellEnd"/>
      <w:r w:rsidRPr="00E65043">
        <w:t xml:space="preserve"> jest wymiar międzynarodowy. </w:t>
      </w:r>
      <w:r w:rsidRPr="00B54F3E">
        <w:rPr>
          <w:rFonts w:cs="Calibri"/>
        </w:rPr>
        <w:t xml:space="preserve">Bliskość </w:t>
      </w:r>
      <w:proofErr w:type="spellStart"/>
      <w:r w:rsidRPr="00B54F3E">
        <w:rPr>
          <w:rFonts w:cs="Calibri"/>
        </w:rPr>
        <w:t>pełnoskalowej</w:t>
      </w:r>
      <w:proofErr w:type="spellEnd"/>
      <w:r w:rsidRPr="00B54F3E">
        <w:rPr>
          <w:rFonts w:cs="Calibri"/>
        </w:rPr>
        <w:t xml:space="preserve"> wojny w Ukrainie oraz agresywna postawa </w:t>
      </w:r>
      <w:r w:rsidR="005A7201">
        <w:rPr>
          <w:rFonts w:cs="Calibri"/>
        </w:rPr>
        <w:t xml:space="preserve">Federacji </w:t>
      </w:r>
      <w:proofErr w:type="spellStart"/>
      <w:r w:rsidRPr="00B54F3E">
        <w:rPr>
          <w:rFonts w:cs="Calibri"/>
        </w:rPr>
        <w:t>Rosj</w:t>
      </w:r>
      <w:r w:rsidR="005A7201">
        <w:rPr>
          <w:rFonts w:cs="Calibri"/>
        </w:rPr>
        <w:t>yjskiej</w:t>
      </w:r>
      <w:proofErr w:type="spellEnd"/>
      <w:r w:rsidRPr="00B54F3E">
        <w:rPr>
          <w:rFonts w:cs="Calibri"/>
        </w:rPr>
        <w:t xml:space="preserve"> i innych aktorów międzynarodowych zwiększa liczbę cyberataków, ale zarazem pozwala rozwijać kompetencje w konfrontacji z realnym zagrożeniem. Korzystnym czynnikiem dla zwiększenia </w:t>
      </w:r>
      <w:r>
        <w:rPr>
          <w:rFonts w:cs="Calibri"/>
        </w:rPr>
        <w:t>poziomu</w:t>
      </w:r>
      <w:r w:rsidRPr="00B54F3E">
        <w:rPr>
          <w:rFonts w:cs="Calibri"/>
        </w:rPr>
        <w:t xml:space="preserve"> </w:t>
      </w:r>
      <w:proofErr w:type="spellStart"/>
      <w:r w:rsidRPr="00B54F3E">
        <w:rPr>
          <w:rFonts w:cs="Calibri"/>
        </w:rPr>
        <w:t>cyberbezpieczeństwa</w:t>
      </w:r>
      <w:proofErr w:type="spellEnd"/>
      <w:r w:rsidRPr="00B54F3E">
        <w:rPr>
          <w:rFonts w:cs="Calibri"/>
        </w:rPr>
        <w:t xml:space="preserve"> jest także rozwijający się rynek – zarówno rodzimych firm, jak i obecność światowych potentatów, która pozwala na korzystanie z ich wiedzy, doświadczeń i infrastruktury. Koordynację działań w obszarze </w:t>
      </w:r>
      <w:proofErr w:type="spellStart"/>
      <w:r w:rsidRPr="00B54F3E">
        <w:rPr>
          <w:rFonts w:cs="Calibri"/>
        </w:rPr>
        <w:t>cyberbezpieczeństwa</w:t>
      </w:r>
      <w:proofErr w:type="spellEnd"/>
      <w:r w:rsidRPr="00B54F3E">
        <w:rPr>
          <w:rFonts w:cs="Calibri"/>
        </w:rPr>
        <w:t xml:space="preserve"> może utrudniać rozproszenie odpowiedzialnych za niego instytucji oraz brak „jednego okienka” dla podmiotów krajowego systemu </w:t>
      </w:r>
      <w:proofErr w:type="spellStart"/>
      <w:r w:rsidRPr="00B54F3E">
        <w:rPr>
          <w:rFonts w:cs="Calibri"/>
        </w:rPr>
        <w:t>cyberbezpieczeństwa</w:t>
      </w:r>
      <w:proofErr w:type="spellEnd"/>
      <w:r w:rsidRPr="00B54F3E">
        <w:rPr>
          <w:rFonts w:cs="Calibri"/>
        </w:rPr>
        <w:t xml:space="preserve"> (KSC) i obywateli. Kwestie prawne natomiast są zarówno problemem, jak i szansą – z jednej strony niekorzystne są bowiem opóźnienia w tworzeniu niektórych aktów prawnych oraz ich coraz większa </w:t>
      </w:r>
      <w:r w:rsidR="005A7201">
        <w:rPr>
          <w:rFonts w:cs="Calibri"/>
        </w:rPr>
        <w:t xml:space="preserve">liczba </w:t>
      </w:r>
      <w:r w:rsidRPr="00B54F3E">
        <w:rPr>
          <w:rFonts w:cs="Calibri"/>
        </w:rPr>
        <w:t>komplikująca system prawny, z drugiej jednak wciąż istnieje możliwość przyjęcia dobrych przepisów oraz poszerzenie debaty na poziomie europejskim.</w:t>
      </w:r>
      <w:r>
        <w:rPr>
          <w:rFonts w:cs="Calibri"/>
        </w:rPr>
        <w:br/>
      </w:r>
    </w:p>
    <w:p w14:paraId="64826A40" w14:textId="77777777" w:rsidR="00887D36" w:rsidRDefault="00887D36" w:rsidP="00887D36">
      <w:pPr>
        <w:jc w:val="center"/>
        <w:rPr>
          <w:rFonts w:cs="Calibri"/>
        </w:rPr>
      </w:pPr>
      <w:r>
        <w:rPr>
          <w:rFonts w:cs="Calibri"/>
        </w:rPr>
        <w:br w:type="page"/>
      </w:r>
    </w:p>
    <w:tbl>
      <w:tblPr>
        <w:tblStyle w:val="Siatkatabelijasna"/>
        <w:tblW w:w="10201" w:type="dxa"/>
        <w:tblLook w:val="04A0" w:firstRow="1" w:lastRow="0" w:firstColumn="1" w:lastColumn="0" w:noHBand="0" w:noVBand="1"/>
      </w:tblPr>
      <w:tblGrid>
        <w:gridCol w:w="5098"/>
        <w:gridCol w:w="5103"/>
      </w:tblGrid>
      <w:tr w:rsidR="00887D36" w:rsidRPr="00B54F3E" w14:paraId="1898C7E0" w14:textId="77777777">
        <w:trPr>
          <w:trHeight w:val="560"/>
        </w:trPr>
        <w:tc>
          <w:tcPr>
            <w:tcW w:w="5098" w:type="dxa"/>
          </w:tcPr>
          <w:p w14:paraId="7A330033" w14:textId="77777777" w:rsidR="00887D36" w:rsidRPr="00B43F18" w:rsidRDefault="00887D36">
            <w:pPr>
              <w:spacing w:before="120"/>
              <w:jc w:val="center"/>
              <w:rPr>
                <w:color w:val="000000" w:themeColor="text1"/>
                <w:sz w:val="32"/>
                <w:szCs w:val="32"/>
              </w:rPr>
            </w:pPr>
            <w:r w:rsidRPr="00B43F18">
              <w:rPr>
                <w:color w:val="000000" w:themeColor="text1"/>
                <w:sz w:val="32"/>
                <w:szCs w:val="32"/>
              </w:rPr>
              <w:lastRenderedPageBreak/>
              <w:t>Silne strony</w:t>
            </w:r>
          </w:p>
        </w:tc>
        <w:tc>
          <w:tcPr>
            <w:tcW w:w="5103" w:type="dxa"/>
          </w:tcPr>
          <w:p w14:paraId="119B9466"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Słabe strony</w:t>
            </w:r>
          </w:p>
        </w:tc>
      </w:tr>
      <w:tr w:rsidR="00887D36" w:rsidRPr="00B54F3E" w14:paraId="680506B0" w14:textId="77777777">
        <w:trPr>
          <w:trHeight w:val="6236"/>
        </w:trPr>
        <w:tc>
          <w:tcPr>
            <w:tcW w:w="5098" w:type="dxa"/>
          </w:tcPr>
          <w:p w14:paraId="3838A668" w14:textId="0614B59A" w:rsidR="00887D36" w:rsidRPr="00B43F18" w:rsidRDefault="002007E4" w:rsidP="006746F6">
            <w:pPr>
              <w:pStyle w:val="Akapitzlist"/>
              <w:numPr>
                <w:ilvl w:val="0"/>
                <w:numId w:val="116"/>
              </w:numPr>
              <w:spacing w:before="120" w:line="257" w:lineRule="auto"/>
              <w:contextualSpacing w:val="0"/>
            </w:pPr>
            <w:r>
              <w:t>z</w:t>
            </w:r>
            <w:r w:rsidR="00887D36" w:rsidRPr="00B43F18">
              <w:t xml:space="preserve">espoły CSIRT (Zespoły Reagowania na Incydenty Bezpieczeństwa, ang. </w:t>
            </w:r>
            <w:proofErr w:type="spellStart"/>
            <w:r w:rsidR="00887D36" w:rsidRPr="00B43F18">
              <w:t>Computer</w:t>
            </w:r>
            <w:proofErr w:type="spellEnd"/>
            <w:r w:rsidR="00887D36" w:rsidRPr="00B43F18">
              <w:t xml:space="preserve"> Security </w:t>
            </w:r>
            <w:proofErr w:type="spellStart"/>
            <w:r w:rsidR="00887D36" w:rsidRPr="00B43F18">
              <w:t>Incident</w:t>
            </w:r>
            <w:proofErr w:type="spellEnd"/>
            <w:r w:rsidR="00887D36" w:rsidRPr="00B43F18">
              <w:t xml:space="preserve"> </w:t>
            </w:r>
            <w:proofErr w:type="spellStart"/>
            <w:r w:rsidR="00887D36" w:rsidRPr="00B43F18">
              <w:t>Response</w:t>
            </w:r>
            <w:proofErr w:type="spellEnd"/>
            <w:r w:rsidR="00887D36" w:rsidRPr="00B43F18">
              <w:t xml:space="preserve"> Team) poziomu krajowego </w:t>
            </w:r>
            <w:r w:rsidR="00887D36" w:rsidRPr="00B43F18">
              <w:br/>
              <w:t xml:space="preserve">i inne instytucje odpowiedzialne za zapewnianie </w:t>
            </w:r>
            <w:proofErr w:type="spellStart"/>
            <w:r w:rsidR="00887D36" w:rsidRPr="00B43F18">
              <w:t>cyberbezpieczeństwa</w:t>
            </w:r>
            <w:proofErr w:type="spellEnd"/>
            <w:r w:rsidR="00887D36" w:rsidRPr="00B43F18">
              <w:t xml:space="preserve"> </w:t>
            </w:r>
            <w:r w:rsidR="00887D36" w:rsidRPr="00B43F18">
              <w:br/>
              <w:t>na poziomie krajowym</w:t>
            </w:r>
            <w:r>
              <w:t>,</w:t>
            </w:r>
          </w:p>
          <w:p w14:paraId="7054A8F0" w14:textId="611C2DD2" w:rsidR="00887D36" w:rsidRPr="00B43F18" w:rsidRDefault="002007E4" w:rsidP="006746F6">
            <w:pPr>
              <w:pStyle w:val="Akapitzlist"/>
              <w:numPr>
                <w:ilvl w:val="0"/>
                <w:numId w:val="116"/>
              </w:numPr>
              <w:spacing w:before="120" w:line="257" w:lineRule="auto"/>
              <w:contextualSpacing w:val="0"/>
            </w:pPr>
            <w:r>
              <w:t>d</w:t>
            </w:r>
            <w:r w:rsidR="00887D36" w:rsidRPr="00B43F18">
              <w:t>uży zasób specjalistów w sektorze publicznym i prywatnym</w:t>
            </w:r>
            <w:r>
              <w:t>,</w:t>
            </w:r>
          </w:p>
          <w:p w14:paraId="7AE1F220" w14:textId="2E175E01" w:rsidR="00887D36" w:rsidRPr="00B43F18" w:rsidRDefault="002007E4" w:rsidP="006746F6">
            <w:pPr>
              <w:pStyle w:val="Akapitzlist"/>
              <w:numPr>
                <w:ilvl w:val="0"/>
                <w:numId w:val="116"/>
              </w:numPr>
              <w:spacing w:before="120" w:line="257" w:lineRule="auto"/>
              <w:contextualSpacing w:val="0"/>
            </w:pPr>
            <w:r>
              <w:t>i</w:t>
            </w:r>
            <w:r w:rsidR="00887D36" w:rsidRPr="00B43F18">
              <w:t xml:space="preserve">nicjatywy zwiększające </w:t>
            </w:r>
            <w:proofErr w:type="spellStart"/>
            <w:r w:rsidR="00887D36" w:rsidRPr="00B43F18">
              <w:t>cyberbezpieczeństwa</w:t>
            </w:r>
            <w:proofErr w:type="spellEnd"/>
            <w:r w:rsidR="00887D36" w:rsidRPr="00B43F18">
              <w:t xml:space="preserve"> na poziomie krajowym (w tym </w:t>
            </w:r>
            <w:proofErr w:type="spellStart"/>
            <w:r w:rsidR="00887D36" w:rsidRPr="00B43F18">
              <w:t>AntyDDoS</w:t>
            </w:r>
            <w:proofErr w:type="spellEnd"/>
            <w:r w:rsidR="00887D36" w:rsidRPr="00B43F18">
              <w:t>, ARAKIS-GOV, ARTEMIS, SKR-Z, S46, CTI)</w:t>
            </w:r>
            <w:r>
              <w:t>,</w:t>
            </w:r>
          </w:p>
          <w:p w14:paraId="4912A80A" w14:textId="703EA28B" w:rsidR="00887D36" w:rsidRPr="00B43F18" w:rsidRDefault="002007E4" w:rsidP="006746F6">
            <w:pPr>
              <w:pStyle w:val="Akapitzlist"/>
              <w:numPr>
                <w:ilvl w:val="0"/>
                <w:numId w:val="116"/>
              </w:numPr>
              <w:spacing w:before="120" w:line="257" w:lineRule="auto"/>
              <w:contextualSpacing w:val="0"/>
            </w:pPr>
            <w:r>
              <w:t>d</w:t>
            </w:r>
            <w:r w:rsidR="00887D36" w:rsidRPr="00B43F18">
              <w:t xml:space="preserve">uża liczba kierunków studiów związanych z </w:t>
            </w:r>
            <w:proofErr w:type="spellStart"/>
            <w:r w:rsidR="00887D36" w:rsidRPr="00B43F18">
              <w:t>cyberbezpieczeństwem</w:t>
            </w:r>
            <w:proofErr w:type="spellEnd"/>
            <w:r>
              <w:t>,</w:t>
            </w:r>
          </w:p>
          <w:p w14:paraId="6BC56F8E" w14:textId="2DEE94ED" w:rsidR="00887D36" w:rsidRPr="00B43F18" w:rsidRDefault="002007E4" w:rsidP="006746F6">
            <w:pPr>
              <w:pStyle w:val="Akapitzlist"/>
              <w:numPr>
                <w:ilvl w:val="0"/>
                <w:numId w:val="116"/>
              </w:numPr>
              <w:spacing w:before="120" w:line="257" w:lineRule="auto"/>
              <w:contextualSpacing w:val="0"/>
            </w:pPr>
            <w:r>
              <w:t>c</w:t>
            </w:r>
            <w:r w:rsidR="00887D36" w:rsidRPr="00B43F18">
              <w:t xml:space="preserve">złonkostwo w NATO (współpraca sojusznicza i kolektywna obrona) </w:t>
            </w:r>
            <w:r w:rsidR="00887D36" w:rsidRPr="00B43F18">
              <w:br/>
              <w:t>oraz członkostwo w UE (mechanizmy współpracy i regulacje).</w:t>
            </w:r>
          </w:p>
        </w:tc>
        <w:tc>
          <w:tcPr>
            <w:tcW w:w="5103" w:type="dxa"/>
          </w:tcPr>
          <w:p w14:paraId="10559852" w14:textId="452773E6" w:rsidR="00887D36" w:rsidRPr="00B43F18" w:rsidRDefault="002007E4" w:rsidP="006746F6">
            <w:pPr>
              <w:pStyle w:val="Akapitzlist"/>
              <w:numPr>
                <w:ilvl w:val="0"/>
                <w:numId w:val="118"/>
              </w:numPr>
              <w:spacing w:before="120" w:line="257" w:lineRule="auto"/>
              <w:contextualSpacing w:val="0"/>
            </w:pPr>
            <w:r>
              <w:t>n</w:t>
            </w:r>
            <w:r w:rsidR="00887D36" w:rsidRPr="00B43F18">
              <w:t>iskie wykorzystanie chmury obliczeniowej</w:t>
            </w:r>
            <w:r>
              <w:t>,</w:t>
            </w:r>
          </w:p>
          <w:p w14:paraId="3EC12D79" w14:textId="3B85DD1A" w:rsidR="00887D36" w:rsidRPr="00B43F18" w:rsidRDefault="002007E4" w:rsidP="006746F6">
            <w:pPr>
              <w:pStyle w:val="Akapitzlist"/>
              <w:numPr>
                <w:ilvl w:val="0"/>
                <w:numId w:val="118"/>
              </w:numPr>
              <w:spacing w:before="120" w:line="257" w:lineRule="auto"/>
              <w:contextualSpacing w:val="0"/>
            </w:pPr>
            <w:r>
              <w:t>n</w:t>
            </w:r>
            <w:r w:rsidR="00887D36" w:rsidRPr="00B43F18">
              <w:t>iski poziom umiejętności cyfrowych, braki kompetencyjne w administracji publicznej</w:t>
            </w:r>
            <w:r>
              <w:t>,</w:t>
            </w:r>
          </w:p>
          <w:p w14:paraId="13FA50D4" w14:textId="6196957F" w:rsidR="00887D36" w:rsidRPr="00B43F18" w:rsidRDefault="002007E4" w:rsidP="006746F6">
            <w:pPr>
              <w:pStyle w:val="Akapitzlist"/>
              <w:numPr>
                <w:ilvl w:val="0"/>
                <w:numId w:val="118"/>
              </w:numPr>
              <w:spacing w:before="120" w:line="257" w:lineRule="auto"/>
              <w:contextualSpacing w:val="0"/>
            </w:pPr>
            <w:r>
              <w:t>n</w:t>
            </w:r>
            <w:r w:rsidR="00887D36" w:rsidRPr="00B43F18">
              <w:t>iska świadomość dotycząca zagrożeń w społeczeństwie i administracji</w:t>
            </w:r>
            <w:r>
              <w:t>,</w:t>
            </w:r>
          </w:p>
          <w:p w14:paraId="04FB8EA4" w14:textId="2C038D78" w:rsidR="00887D36" w:rsidRPr="00B43F18" w:rsidRDefault="002007E4" w:rsidP="006746F6">
            <w:pPr>
              <w:pStyle w:val="Akapitzlist"/>
              <w:numPr>
                <w:ilvl w:val="0"/>
                <w:numId w:val="118"/>
              </w:numPr>
              <w:spacing w:before="120" w:line="257" w:lineRule="auto"/>
              <w:contextualSpacing w:val="0"/>
            </w:pPr>
            <w:r>
              <w:t>r</w:t>
            </w:r>
            <w:r w:rsidR="00887D36" w:rsidRPr="00B43F18">
              <w:t xml:space="preserve">ozproszenie instytucji odpowiedzialnych za </w:t>
            </w:r>
            <w:proofErr w:type="spellStart"/>
            <w:r w:rsidR="00887D36" w:rsidRPr="00B43F18">
              <w:t>cyberbezpieczeństwo</w:t>
            </w:r>
            <w:proofErr w:type="spellEnd"/>
            <w:r w:rsidR="00505936">
              <w:t>,</w:t>
            </w:r>
          </w:p>
          <w:p w14:paraId="419BD0D7" w14:textId="69810D9D" w:rsidR="00887D36" w:rsidRPr="00B43F18" w:rsidRDefault="002007E4" w:rsidP="006746F6">
            <w:pPr>
              <w:pStyle w:val="Akapitzlist"/>
              <w:numPr>
                <w:ilvl w:val="0"/>
                <w:numId w:val="118"/>
              </w:numPr>
              <w:spacing w:before="120" w:line="257" w:lineRule="auto"/>
              <w:contextualSpacing w:val="0"/>
            </w:pPr>
            <w:r>
              <w:t>b</w:t>
            </w:r>
            <w:r w:rsidR="00887D36" w:rsidRPr="00B43F18">
              <w:t xml:space="preserve">liskość </w:t>
            </w:r>
            <w:proofErr w:type="spellStart"/>
            <w:r w:rsidR="00887D36" w:rsidRPr="00B43F18">
              <w:t>pełnoskalowej</w:t>
            </w:r>
            <w:proofErr w:type="spellEnd"/>
            <w:r w:rsidR="00887D36" w:rsidRPr="00B43F18">
              <w:t xml:space="preserve"> wojny w Ukrainie, narażenie na cyberataki </w:t>
            </w:r>
            <w:r w:rsidR="00887D36" w:rsidRPr="00B43F18">
              <w:br/>
              <w:t>ze strony Federacji Rosyjskiej</w:t>
            </w:r>
            <w:r w:rsidR="00505936">
              <w:t>,</w:t>
            </w:r>
          </w:p>
          <w:p w14:paraId="773CBC85" w14:textId="334B7617" w:rsidR="008D3E3B" w:rsidRDefault="002007E4" w:rsidP="006746F6">
            <w:pPr>
              <w:pStyle w:val="Akapitzlist"/>
              <w:numPr>
                <w:ilvl w:val="0"/>
                <w:numId w:val="118"/>
              </w:numPr>
              <w:spacing w:before="120" w:line="257" w:lineRule="auto"/>
              <w:contextualSpacing w:val="0"/>
            </w:pPr>
            <w:r>
              <w:t>t</w:t>
            </w:r>
            <w:r w:rsidR="008D3E3B" w:rsidRPr="00B43F18">
              <w:t xml:space="preserve">rudności w utrzymaniu specjalistów </w:t>
            </w:r>
            <w:r w:rsidR="008D3E3B" w:rsidRPr="00B43F18">
              <w:br/>
              <w:t>w sektorze publicznym;</w:t>
            </w:r>
            <w:r w:rsidR="008D3E3B" w:rsidRPr="00B43F18">
              <w:rPr>
                <w:rFonts w:eastAsia="Times New Roman"/>
                <w:lang w:eastAsia="pl-PL"/>
              </w:rPr>
              <w:t xml:space="preserve"> </w:t>
            </w:r>
            <w:r w:rsidR="008D3E3B">
              <w:t>b</w:t>
            </w:r>
            <w:r w:rsidR="00887D36" w:rsidRPr="00B43F18">
              <w:t>raki kadrowe w IT wśród MŚP</w:t>
            </w:r>
            <w:r w:rsidR="00505936">
              <w:t>,</w:t>
            </w:r>
          </w:p>
          <w:p w14:paraId="4A992E40" w14:textId="70FE31FC" w:rsidR="008D3E3B" w:rsidRDefault="002007E4" w:rsidP="006746F6">
            <w:pPr>
              <w:pStyle w:val="Akapitzlist"/>
              <w:numPr>
                <w:ilvl w:val="0"/>
                <w:numId w:val="118"/>
              </w:numPr>
              <w:spacing w:before="120" w:line="257" w:lineRule="auto"/>
              <w:contextualSpacing w:val="0"/>
            </w:pPr>
            <w:r>
              <w:t>n</w:t>
            </w:r>
            <w:r w:rsidR="008D3E3B" w:rsidRPr="00B43F18">
              <w:t xml:space="preserve">iski priorytet </w:t>
            </w:r>
            <w:proofErr w:type="spellStart"/>
            <w:r w:rsidR="008D3E3B" w:rsidRPr="00B43F18">
              <w:t>cyberbezpieczeństwa</w:t>
            </w:r>
            <w:proofErr w:type="spellEnd"/>
            <w:r w:rsidR="008D3E3B" w:rsidRPr="00B43F18">
              <w:t xml:space="preserve"> </w:t>
            </w:r>
            <w:r w:rsidR="008D3E3B" w:rsidRPr="00B43F18">
              <w:br/>
              <w:t>w polskich firmach oraz w administracji</w:t>
            </w:r>
            <w:r w:rsidR="00DB7869">
              <w:t>.</w:t>
            </w:r>
          </w:p>
          <w:p w14:paraId="11A7A8D7" w14:textId="22DB12BD" w:rsidR="00887D36" w:rsidRPr="00B43F18" w:rsidRDefault="00887D36" w:rsidP="00DB7869">
            <w:pPr>
              <w:spacing w:before="120" w:line="257" w:lineRule="auto"/>
              <w:ind w:left="360"/>
            </w:pPr>
          </w:p>
        </w:tc>
      </w:tr>
      <w:tr w:rsidR="00887D36" w:rsidRPr="00B54F3E" w14:paraId="45654937" w14:textId="77777777">
        <w:trPr>
          <w:trHeight w:val="557"/>
        </w:trPr>
        <w:tc>
          <w:tcPr>
            <w:tcW w:w="5098" w:type="dxa"/>
          </w:tcPr>
          <w:p w14:paraId="23DE6BD3"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Szanse</w:t>
            </w:r>
          </w:p>
        </w:tc>
        <w:tc>
          <w:tcPr>
            <w:tcW w:w="5103" w:type="dxa"/>
          </w:tcPr>
          <w:p w14:paraId="26DB47FC"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Zagrożenia</w:t>
            </w:r>
          </w:p>
        </w:tc>
      </w:tr>
      <w:tr w:rsidR="00887D36" w:rsidRPr="00B54F3E" w14:paraId="08423B31" w14:textId="77777777">
        <w:trPr>
          <w:trHeight w:val="5680"/>
        </w:trPr>
        <w:tc>
          <w:tcPr>
            <w:tcW w:w="5098" w:type="dxa"/>
          </w:tcPr>
          <w:p w14:paraId="59B6A56F" w14:textId="74739CE8" w:rsidR="00887D36" w:rsidRPr="00B43F18" w:rsidRDefault="002007E4" w:rsidP="006746F6">
            <w:pPr>
              <w:pStyle w:val="Akapitzlist"/>
              <w:numPr>
                <w:ilvl w:val="0"/>
                <w:numId w:val="120"/>
              </w:numPr>
              <w:spacing w:before="120" w:line="257" w:lineRule="auto"/>
              <w:contextualSpacing w:val="0"/>
            </w:pPr>
            <w:r>
              <w:t>r</w:t>
            </w:r>
            <w:r w:rsidR="00887D36" w:rsidRPr="00B43F18">
              <w:t>osnąca świadomość dotycząca ochrony danych i prywatności</w:t>
            </w:r>
            <w:r>
              <w:t>,</w:t>
            </w:r>
          </w:p>
          <w:p w14:paraId="4EF58716" w14:textId="12577369" w:rsidR="00887D36" w:rsidRPr="00B43F18" w:rsidRDefault="002007E4" w:rsidP="006746F6">
            <w:pPr>
              <w:pStyle w:val="Akapitzlist"/>
              <w:numPr>
                <w:ilvl w:val="0"/>
                <w:numId w:val="120"/>
              </w:numPr>
              <w:spacing w:before="120" w:line="257" w:lineRule="auto"/>
              <w:contextualSpacing w:val="0"/>
            </w:pPr>
            <w:r>
              <w:t>w</w:t>
            </w:r>
            <w:r w:rsidR="00887D36" w:rsidRPr="00B43F18">
              <w:t xml:space="preserve">zrost znaczenia bezpieczeństwa </w:t>
            </w:r>
            <w:r w:rsidR="00887D36" w:rsidRPr="00B43F18">
              <w:br/>
              <w:t>w dyskusjach o kierunku rozwoju, przekładająca się na szanse wzrostu finansowania.</w:t>
            </w:r>
          </w:p>
        </w:tc>
        <w:tc>
          <w:tcPr>
            <w:tcW w:w="5103" w:type="dxa"/>
          </w:tcPr>
          <w:p w14:paraId="3C4C492F" w14:textId="6FCB4BB5" w:rsidR="00887D36" w:rsidRPr="00B43F18" w:rsidRDefault="002007E4" w:rsidP="006746F6">
            <w:pPr>
              <w:pStyle w:val="Akapitzlist"/>
              <w:numPr>
                <w:ilvl w:val="0"/>
                <w:numId w:val="127"/>
              </w:numPr>
              <w:spacing w:before="120" w:line="257" w:lineRule="auto"/>
              <w:contextualSpacing w:val="0"/>
            </w:pPr>
            <w:r>
              <w:t>p</w:t>
            </w:r>
            <w:r w:rsidR="00887D36" w:rsidRPr="00B43F18">
              <w:t>opularyzacja smart-urządzeń (</w:t>
            </w:r>
            <w:proofErr w:type="spellStart"/>
            <w:r w:rsidR="00887D36" w:rsidRPr="00B43F18">
              <w:t>IoT</w:t>
            </w:r>
            <w:proofErr w:type="spellEnd"/>
            <w:r w:rsidR="00887D36" w:rsidRPr="00B43F18">
              <w:t xml:space="preserve"> – </w:t>
            </w:r>
            <w:proofErr w:type="spellStart"/>
            <w:r w:rsidR="00887D36" w:rsidRPr="00B43F18">
              <w:t>internet</w:t>
            </w:r>
            <w:proofErr w:type="spellEnd"/>
            <w:r w:rsidR="00887D36" w:rsidRPr="00B43F18">
              <w:t xml:space="preserve"> rzeczy, ang. Internet of </w:t>
            </w:r>
            <w:proofErr w:type="spellStart"/>
            <w:r w:rsidR="00887D36" w:rsidRPr="00B43F18">
              <w:t>Things</w:t>
            </w:r>
            <w:proofErr w:type="spellEnd"/>
            <w:r w:rsidR="00887D36" w:rsidRPr="00B43F18">
              <w:t>) i rozwój przemysłu 4.0</w:t>
            </w:r>
            <w:r w:rsidR="00505936">
              <w:t>,</w:t>
            </w:r>
          </w:p>
          <w:p w14:paraId="55A06305" w14:textId="3E9277CE" w:rsidR="00887D36" w:rsidRPr="00B43F18" w:rsidRDefault="002007E4" w:rsidP="006746F6">
            <w:pPr>
              <w:pStyle w:val="Akapitzlist"/>
              <w:numPr>
                <w:ilvl w:val="0"/>
                <w:numId w:val="127"/>
              </w:numPr>
              <w:spacing w:before="120" w:line="257" w:lineRule="auto"/>
              <w:contextualSpacing w:val="0"/>
            </w:pPr>
            <w:r>
              <w:t>p</w:t>
            </w:r>
            <w:r w:rsidR="00887D36" w:rsidRPr="00B43F18">
              <w:t>opularyzacja pracy zdalnej</w:t>
            </w:r>
            <w:r w:rsidR="00505936">
              <w:t>,</w:t>
            </w:r>
          </w:p>
          <w:p w14:paraId="05039395" w14:textId="0169FA16" w:rsidR="00887D36" w:rsidRPr="00B43F18" w:rsidRDefault="002007E4" w:rsidP="006746F6">
            <w:pPr>
              <w:pStyle w:val="Akapitzlist"/>
              <w:numPr>
                <w:ilvl w:val="0"/>
                <w:numId w:val="127"/>
              </w:numPr>
              <w:spacing w:before="120" w:line="257" w:lineRule="auto"/>
              <w:contextualSpacing w:val="0"/>
            </w:pPr>
            <w:r>
              <w:t>w</w:t>
            </w:r>
            <w:r w:rsidR="00887D36" w:rsidRPr="00B43F18">
              <w:t>ykorzystanie generatywnej AI przy szkodliwej działalności w cyberprzestrzeni</w:t>
            </w:r>
            <w:r w:rsidR="00505936">
              <w:t>,</w:t>
            </w:r>
          </w:p>
          <w:p w14:paraId="754169A8" w14:textId="2FF455BE" w:rsidR="00887D36" w:rsidRPr="00B43F18" w:rsidRDefault="002007E4" w:rsidP="006746F6">
            <w:pPr>
              <w:pStyle w:val="Akapitzlist"/>
              <w:numPr>
                <w:ilvl w:val="0"/>
                <w:numId w:val="127"/>
              </w:numPr>
              <w:spacing w:before="120" w:line="257" w:lineRule="auto"/>
              <w:contextualSpacing w:val="0"/>
            </w:pPr>
            <w:r>
              <w:t>r</w:t>
            </w:r>
            <w:r w:rsidR="00887D36" w:rsidRPr="00B43F18">
              <w:t>ozwój technologii kwantowych jako zagrożenie dla bezpieczeństwa informacji</w:t>
            </w:r>
            <w:r w:rsidR="00505936">
              <w:t>,</w:t>
            </w:r>
          </w:p>
          <w:p w14:paraId="697F4A84" w14:textId="0D3CD642" w:rsidR="00887D36" w:rsidRPr="00B43F18" w:rsidRDefault="002007E4" w:rsidP="006746F6">
            <w:pPr>
              <w:pStyle w:val="Akapitzlist"/>
              <w:numPr>
                <w:ilvl w:val="0"/>
                <w:numId w:val="127"/>
              </w:numPr>
              <w:spacing w:before="120" w:line="257" w:lineRule="auto"/>
              <w:contextualSpacing w:val="0"/>
            </w:pPr>
            <w:r>
              <w:t>n</w:t>
            </w:r>
            <w:r w:rsidR="00887D36" w:rsidRPr="00B43F18">
              <w:t>asilająca się rywalizacja geopolityczna</w:t>
            </w:r>
            <w:r w:rsidR="00505936">
              <w:t>,</w:t>
            </w:r>
          </w:p>
          <w:p w14:paraId="535A86CA" w14:textId="456815D9" w:rsidR="00887D36" w:rsidRPr="00B43F18" w:rsidRDefault="002007E4" w:rsidP="006746F6">
            <w:pPr>
              <w:pStyle w:val="Akapitzlist"/>
              <w:numPr>
                <w:ilvl w:val="0"/>
                <w:numId w:val="127"/>
              </w:numPr>
              <w:spacing w:before="120" w:line="257" w:lineRule="auto"/>
              <w:contextualSpacing w:val="0"/>
            </w:pPr>
            <w:r>
              <w:t>w</w:t>
            </w:r>
            <w:r w:rsidR="00887D36" w:rsidRPr="00B43F18">
              <w:t>zrost liczby cyberataków</w:t>
            </w:r>
            <w:r w:rsidR="00505936">
              <w:t>,</w:t>
            </w:r>
          </w:p>
          <w:p w14:paraId="5C95498E" w14:textId="451AF9FA" w:rsidR="001728BC" w:rsidRPr="00B43F18" w:rsidRDefault="002007E4" w:rsidP="006746F6">
            <w:pPr>
              <w:pStyle w:val="Akapitzlist"/>
              <w:numPr>
                <w:ilvl w:val="0"/>
                <w:numId w:val="127"/>
              </w:numPr>
              <w:spacing w:before="120" w:line="257" w:lineRule="auto"/>
              <w:contextualSpacing w:val="0"/>
            </w:pPr>
            <w:r>
              <w:t>s</w:t>
            </w:r>
            <w:r w:rsidR="00D10C49">
              <w:t>tosowanie rozwiązań technologicznych od niezaufanych dostawców.</w:t>
            </w:r>
          </w:p>
          <w:p w14:paraId="5625EEAD" w14:textId="65C6293F" w:rsidR="00887D36" w:rsidRPr="00B43F18" w:rsidRDefault="00887D36" w:rsidP="00DB7869">
            <w:pPr>
              <w:ind w:left="360"/>
            </w:pPr>
          </w:p>
        </w:tc>
      </w:tr>
    </w:tbl>
    <w:p w14:paraId="3135712D" w14:textId="77777777" w:rsidR="00B81A0B" w:rsidRDefault="00887D36" w:rsidP="00B81A0B">
      <w:pPr>
        <w:pStyle w:val="Podtytu"/>
      </w:pPr>
      <w:r>
        <w:br w:type="page"/>
      </w:r>
      <w:r w:rsidR="00B81A0B" w:rsidRPr="00B54F3E">
        <w:lastRenderedPageBreak/>
        <w:t>Cyfrowe państwo</w:t>
      </w:r>
    </w:p>
    <w:p w14:paraId="6A4395E6" w14:textId="77777777" w:rsidR="00B81A0B" w:rsidRDefault="00B81A0B" w:rsidP="00B81A0B">
      <w:r>
        <w:rPr>
          <w:noProof/>
        </w:rPr>
        <w:drawing>
          <wp:inline distT="0" distB="0" distL="0" distR="0" wp14:anchorId="3C78781F" wp14:editId="74A5178C">
            <wp:extent cx="3530600" cy="12700"/>
            <wp:effectExtent l="0" t="0" r="0" b="0"/>
            <wp:docPr id="85013066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130661" name="Obraz 850130661"/>
                    <pic:cNvPicPr/>
                  </pic:nvPicPr>
                  <pic:blipFill>
                    <a:blip r:embed="rId16"/>
                    <a:stretch>
                      <a:fillRect/>
                    </a:stretch>
                  </pic:blipFill>
                  <pic:spPr>
                    <a:xfrm>
                      <a:off x="0" y="0"/>
                      <a:ext cx="3530600" cy="12700"/>
                    </a:xfrm>
                    <a:prstGeom prst="rect">
                      <a:avLst/>
                    </a:prstGeom>
                  </pic:spPr>
                </pic:pic>
              </a:graphicData>
            </a:graphic>
          </wp:inline>
        </w:drawing>
      </w:r>
    </w:p>
    <w:p w14:paraId="3DDA8E7E" w14:textId="77777777" w:rsidR="00B81A0B" w:rsidRPr="004A5E92" w:rsidRDefault="00B81A0B" w:rsidP="00B81A0B"/>
    <w:p w14:paraId="04994DDF" w14:textId="3564B44E" w:rsidR="00B81A0B" w:rsidRPr="003902C5" w:rsidRDefault="00672749" w:rsidP="00B81A0B">
      <w:pPr>
        <w:rPr>
          <w:rFonts w:cs="Calibri"/>
        </w:rPr>
      </w:pPr>
      <w:r>
        <w:rPr>
          <w:rFonts w:cs="Calibri"/>
        </w:rPr>
        <w:t>R</w:t>
      </w:r>
      <w:r w:rsidR="00B81A0B" w:rsidRPr="00B54F3E">
        <w:rPr>
          <w:rFonts w:cs="Calibri"/>
        </w:rPr>
        <w:t>ozw</w:t>
      </w:r>
      <w:r>
        <w:rPr>
          <w:rFonts w:cs="Calibri"/>
        </w:rPr>
        <w:t>ój</w:t>
      </w:r>
      <w:r w:rsidR="00B81A0B" w:rsidRPr="00B54F3E">
        <w:rPr>
          <w:rFonts w:cs="Calibri"/>
        </w:rPr>
        <w:t xml:space="preserve"> cyfrowych usług publicznych (i prywatnych), </w:t>
      </w:r>
      <w:r>
        <w:rPr>
          <w:rFonts w:cs="Calibri"/>
        </w:rPr>
        <w:t xml:space="preserve">to jeden z obszarów w którym </w:t>
      </w:r>
      <w:r w:rsidR="00B81A0B" w:rsidRPr="00B54F3E">
        <w:rPr>
          <w:rFonts w:cs="Calibri"/>
        </w:rPr>
        <w:t xml:space="preserve">Polska radzi sobie relatywnie dobrze. </w:t>
      </w:r>
      <w:r>
        <w:rPr>
          <w:rFonts w:cs="Calibri"/>
        </w:rPr>
        <w:t xml:space="preserve">Mimo odległego </w:t>
      </w:r>
      <w:r w:rsidR="00B81A0B" w:rsidRPr="00B54F3E">
        <w:rPr>
          <w:rFonts w:cs="Calibri"/>
        </w:rPr>
        <w:t>miejsc</w:t>
      </w:r>
      <w:r>
        <w:rPr>
          <w:rFonts w:cs="Calibri"/>
        </w:rPr>
        <w:t>a</w:t>
      </w:r>
      <w:r w:rsidR="00B81A0B" w:rsidRPr="00B54F3E">
        <w:rPr>
          <w:rFonts w:cs="Calibri"/>
        </w:rPr>
        <w:t xml:space="preserve"> w zestawieniach </w:t>
      </w:r>
      <w:r>
        <w:rPr>
          <w:rFonts w:cs="Calibri"/>
        </w:rPr>
        <w:t>rankingowych</w:t>
      </w:r>
      <w:r w:rsidR="00B81A0B" w:rsidRPr="00B54F3E">
        <w:rPr>
          <w:rFonts w:cs="Calibri"/>
        </w:rPr>
        <w:t xml:space="preserve"> DESI, dystans do liderów jest mniejszy niż w innych obszarach, a niektóre krajowe rozwiązania (np. </w:t>
      </w:r>
      <w:proofErr w:type="spellStart"/>
      <w:r w:rsidR="00B81A0B" w:rsidRPr="00B54F3E">
        <w:rPr>
          <w:rFonts w:cs="Calibri"/>
        </w:rPr>
        <w:t>mObywatel</w:t>
      </w:r>
      <w:proofErr w:type="spellEnd"/>
      <w:r w:rsidR="00B81A0B" w:rsidRPr="00B54F3E">
        <w:rPr>
          <w:rFonts w:cs="Calibri"/>
        </w:rPr>
        <w:t>) są dobrym przykładem dla innych państw. Ponieważ dla rozwoju usług cyfrowych kluczowe jest zaufanie społeczne do zastosowanych technologii, należy podkreślić, że w ostatnich latach nie było większych incydentów naruszających takie zaufanie. Według badań PIE</w:t>
      </w:r>
      <w:r w:rsidR="00B81A0B">
        <w:rPr>
          <w:rStyle w:val="Odwoanieprzypisudolnego"/>
          <w:rFonts w:cs="Calibri"/>
        </w:rPr>
        <w:footnoteReference w:id="38"/>
      </w:r>
      <w:r w:rsidR="00B81A0B" w:rsidRPr="00B54F3E">
        <w:rPr>
          <w:rFonts w:cs="Calibri"/>
        </w:rPr>
        <w:t xml:space="preserve">, </w:t>
      </w:r>
      <w:r w:rsidR="00B276AD">
        <w:rPr>
          <w:rFonts w:cs="Calibri"/>
        </w:rPr>
        <w:t>polscy obywatele</w:t>
      </w:r>
      <w:r w:rsidR="00B81A0B" w:rsidRPr="00B54F3E">
        <w:rPr>
          <w:rFonts w:cs="Calibri"/>
        </w:rPr>
        <w:t xml:space="preserve"> mają pozytywne nastawienie do e-usług, w tym do wykorzystania AI w usługach publicznych</w:t>
      </w:r>
      <w:r w:rsidR="007D4F68">
        <w:rPr>
          <w:rFonts w:cs="Calibri"/>
        </w:rPr>
        <w:t>:</w:t>
      </w:r>
      <w:r w:rsidR="00B81A0B" w:rsidRPr="00B54F3E">
        <w:rPr>
          <w:rFonts w:cs="Calibri"/>
        </w:rPr>
        <w:t xml:space="preserve"> </w:t>
      </w:r>
      <w:r w:rsidR="00B81A0B" w:rsidRPr="003902C5">
        <w:rPr>
          <w:rFonts w:cs="Calibri"/>
        </w:rPr>
        <w:t xml:space="preserve">92,5 </w:t>
      </w:r>
      <w:r w:rsidR="00DE0DC6">
        <w:rPr>
          <w:rFonts w:cs="Calibri"/>
        </w:rPr>
        <w:t>%</w:t>
      </w:r>
      <w:r w:rsidR="00B81A0B" w:rsidRPr="003902C5">
        <w:rPr>
          <w:rFonts w:cs="Calibri"/>
        </w:rPr>
        <w:t xml:space="preserve"> respondentów deklaruje, że cyfrowe usługi publiczne ułatwiają im załatwianie spraw urzędowych</w:t>
      </w:r>
      <w:r w:rsidR="00244837">
        <w:rPr>
          <w:rFonts w:cs="Calibri"/>
        </w:rPr>
        <w:t>;</w:t>
      </w:r>
      <w:r w:rsidR="00B81A0B" w:rsidRPr="003902C5">
        <w:rPr>
          <w:rFonts w:cs="Calibri"/>
        </w:rPr>
        <w:t xml:space="preserve"> 66,7 </w:t>
      </w:r>
      <w:r w:rsidR="00DE0DC6">
        <w:rPr>
          <w:rFonts w:cs="Calibri"/>
        </w:rPr>
        <w:t>%</w:t>
      </w:r>
      <w:r w:rsidR="00B81A0B" w:rsidRPr="003902C5">
        <w:rPr>
          <w:rFonts w:cs="Calibri"/>
        </w:rPr>
        <w:t xml:space="preserve"> badanych jest zdania, że państwo powinno inwestować więcej w cyfrowe usługi publiczne, jednak tylko 27,2 </w:t>
      </w:r>
      <w:r w:rsidR="00DE0DC6">
        <w:rPr>
          <w:rFonts w:cs="Calibri"/>
        </w:rPr>
        <w:t>%</w:t>
      </w:r>
      <w:r w:rsidR="00B81A0B" w:rsidRPr="003902C5">
        <w:rPr>
          <w:rFonts w:cs="Calibri"/>
        </w:rPr>
        <w:t xml:space="preserve"> jest gotowych sfinansować te inwestycje przez podwyżkę podatków.</w:t>
      </w:r>
    </w:p>
    <w:p w14:paraId="084D0C2D" w14:textId="0085135B" w:rsidR="00B81A0B" w:rsidRDefault="00B81A0B" w:rsidP="00B81A0B">
      <w:pPr>
        <w:rPr>
          <w:rFonts w:cs="Calibri"/>
        </w:rPr>
      </w:pPr>
      <w:r w:rsidRPr="00B54F3E">
        <w:rPr>
          <w:rFonts w:cs="Calibri"/>
        </w:rPr>
        <w:t xml:space="preserve">Istotną trudnością jest znaczne rozproszenie tworzonych usług, w tym dublowanie się zamawianych </w:t>
      </w:r>
      <w:r>
        <w:rPr>
          <w:rFonts w:cs="Calibri"/>
        </w:rPr>
        <w:t xml:space="preserve">przed administrację </w:t>
      </w:r>
      <w:r w:rsidRPr="00B54F3E">
        <w:rPr>
          <w:rFonts w:cs="Calibri"/>
        </w:rPr>
        <w:t xml:space="preserve">rozwiązań. Sugeruje to słabą koordynację działań w tym zakresie. Jednocześnie wiele usług ma braki na poziomie UX (doświadczenie użytkownika, ang. </w:t>
      </w:r>
      <w:proofErr w:type="spellStart"/>
      <w:r w:rsidRPr="00B54F3E">
        <w:rPr>
          <w:rFonts w:cs="Calibri"/>
        </w:rPr>
        <w:t>user</w:t>
      </w:r>
      <w:proofErr w:type="spellEnd"/>
      <w:r w:rsidRPr="00B54F3E">
        <w:rPr>
          <w:rFonts w:cs="Calibri"/>
        </w:rPr>
        <w:t xml:space="preserve"> </w:t>
      </w:r>
      <w:proofErr w:type="spellStart"/>
      <w:r w:rsidRPr="00B54F3E">
        <w:rPr>
          <w:rFonts w:cs="Calibri"/>
        </w:rPr>
        <w:t>experience</w:t>
      </w:r>
      <w:proofErr w:type="spellEnd"/>
      <w:r w:rsidRPr="00B54F3E">
        <w:rPr>
          <w:rFonts w:cs="Calibri"/>
        </w:rPr>
        <w:t xml:space="preserve">), podczas gdy w innych ośrodkach na ten aspekt stawia się duży nacisk – brakuje wypracowanych standardów czy przepływu najlepszych praktyk. Ważnym wyzwaniem jest też cyfryzacja prowadzona przez samorządy. Na tym poziomie często bowiem brak kompetencji do wprowadzania cyfrowych usług, pojawiają się trudności z zapewnieniem utrzymania systemów </w:t>
      </w:r>
      <w:r w:rsidR="00FF3A17">
        <w:rPr>
          <w:rFonts w:cs="Calibri"/>
        </w:rPr>
        <w:t>teleinformatycznych</w:t>
      </w:r>
      <w:r w:rsidRPr="00B54F3E">
        <w:rPr>
          <w:rFonts w:cs="Calibri"/>
        </w:rPr>
        <w:t xml:space="preserve"> (ze względu na jeszcze bardziej dojmujący niż na poziomie centralnym niedostatek specjalistów ICT); pojawiają się też obawy przed trwałą utratą pracy wskutek automatyzacji. </w:t>
      </w:r>
      <w:r>
        <w:rPr>
          <w:rFonts w:cs="Calibri"/>
        </w:rPr>
        <w:br w:type="page"/>
      </w:r>
    </w:p>
    <w:p w14:paraId="0ED8DB9D" w14:textId="77777777" w:rsidR="00B81A0B" w:rsidRPr="00B54F3E" w:rsidRDefault="00B81A0B" w:rsidP="00B81A0B">
      <w:pPr>
        <w:rPr>
          <w:rFonts w:cs="Calibri"/>
          <w:b/>
        </w:rPr>
      </w:pPr>
    </w:p>
    <w:tbl>
      <w:tblPr>
        <w:tblStyle w:val="Siatkatabelijasna"/>
        <w:tblW w:w="10201" w:type="dxa"/>
        <w:tblLook w:val="04A0" w:firstRow="1" w:lastRow="0" w:firstColumn="1" w:lastColumn="0" w:noHBand="0" w:noVBand="1"/>
      </w:tblPr>
      <w:tblGrid>
        <w:gridCol w:w="5098"/>
        <w:gridCol w:w="5103"/>
      </w:tblGrid>
      <w:tr w:rsidR="00B81A0B" w:rsidRPr="00B54F3E" w14:paraId="68F8BE07" w14:textId="77777777">
        <w:trPr>
          <w:trHeight w:val="700"/>
        </w:trPr>
        <w:tc>
          <w:tcPr>
            <w:tcW w:w="5098" w:type="dxa"/>
          </w:tcPr>
          <w:p w14:paraId="306DD188" w14:textId="77777777" w:rsidR="00B81A0B" w:rsidRPr="00B43F18" w:rsidRDefault="00B81A0B">
            <w:pPr>
              <w:ind w:left="113"/>
              <w:jc w:val="center"/>
              <w:rPr>
                <w:color w:val="000000" w:themeColor="text1"/>
                <w:sz w:val="32"/>
                <w:szCs w:val="32"/>
              </w:rPr>
            </w:pPr>
            <w:r w:rsidRPr="00B43F18">
              <w:rPr>
                <w:color w:val="000000" w:themeColor="text1"/>
                <w:sz w:val="32"/>
                <w:szCs w:val="32"/>
              </w:rPr>
              <w:t>Silne strony</w:t>
            </w:r>
          </w:p>
        </w:tc>
        <w:tc>
          <w:tcPr>
            <w:tcW w:w="5103" w:type="dxa"/>
          </w:tcPr>
          <w:p w14:paraId="000C0A6E" w14:textId="77777777" w:rsidR="00B81A0B" w:rsidRPr="00B43F18" w:rsidRDefault="00B81A0B">
            <w:pPr>
              <w:jc w:val="center"/>
              <w:rPr>
                <w:color w:val="000000" w:themeColor="text1"/>
                <w:sz w:val="32"/>
                <w:szCs w:val="32"/>
              </w:rPr>
            </w:pPr>
            <w:r w:rsidRPr="00B43F18">
              <w:rPr>
                <w:color w:val="000000" w:themeColor="text1"/>
                <w:sz w:val="32"/>
                <w:szCs w:val="32"/>
              </w:rPr>
              <w:t>Słabe strony</w:t>
            </w:r>
          </w:p>
        </w:tc>
      </w:tr>
      <w:tr w:rsidR="00B81A0B" w:rsidRPr="00B54F3E" w14:paraId="3C1841CD" w14:textId="77777777">
        <w:trPr>
          <w:trHeight w:val="5103"/>
        </w:trPr>
        <w:tc>
          <w:tcPr>
            <w:tcW w:w="5098" w:type="dxa"/>
          </w:tcPr>
          <w:p w14:paraId="299F08DC" w14:textId="26F676F7" w:rsidR="00B81A0B" w:rsidRPr="00014DFE" w:rsidRDefault="00BC0C00" w:rsidP="006746F6">
            <w:pPr>
              <w:pStyle w:val="Akapitzlist"/>
              <w:numPr>
                <w:ilvl w:val="0"/>
                <w:numId w:val="155"/>
              </w:numPr>
              <w:spacing w:before="120" w:line="257" w:lineRule="auto"/>
              <w:contextualSpacing w:val="0"/>
            </w:pPr>
            <w:r>
              <w:t>s</w:t>
            </w:r>
            <w:r w:rsidR="00B81A0B" w:rsidRPr="00014DFE">
              <w:t>zeroki wachlarz cyfrowych usług publicznych</w:t>
            </w:r>
            <w:r>
              <w:t>,</w:t>
            </w:r>
          </w:p>
          <w:p w14:paraId="552399C4" w14:textId="744ADFC9" w:rsidR="00B81A0B" w:rsidRPr="00014DFE" w:rsidRDefault="00BC0C00" w:rsidP="006746F6">
            <w:pPr>
              <w:pStyle w:val="Akapitzlist"/>
              <w:numPr>
                <w:ilvl w:val="0"/>
                <w:numId w:val="155"/>
              </w:numPr>
              <w:spacing w:before="120" w:line="257" w:lineRule="auto"/>
              <w:contextualSpacing w:val="0"/>
            </w:pPr>
            <w:r>
              <w:t>d</w:t>
            </w:r>
            <w:r w:rsidR="00B81A0B" w:rsidRPr="00014DFE">
              <w:t>ostęp do funduszy strukturalnych</w:t>
            </w:r>
            <w:r>
              <w:t>,</w:t>
            </w:r>
          </w:p>
          <w:p w14:paraId="51CED6BC" w14:textId="54309433" w:rsidR="00B81A0B" w:rsidRPr="00014DFE" w:rsidRDefault="00BC0C00" w:rsidP="006746F6">
            <w:pPr>
              <w:pStyle w:val="Akapitzlist"/>
              <w:numPr>
                <w:ilvl w:val="0"/>
                <w:numId w:val="155"/>
              </w:numPr>
              <w:spacing w:before="120" w:line="257" w:lineRule="auto"/>
              <w:contextualSpacing w:val="0"/>
            </w:pPr>
            <w:r>
              <w:t>i</w:t>
            </w:r>
            <w:r w:rsidR="00B81A0B" w:rsidRPr="00014DFE">
              <w:t>stniejące, dobrze funkcjonujące rozwiązania (</w:t>
            </w:r>
            <w:proofErr w:type="spellStart"/>
            <w:r w:rsidR="00B81A0B" w:rsidRPr="00014DFE">
              <w:t>mObywatel</w:t>
            </w:r>
            <w:proofErr w:type="spellEnd"/>
            <w:r w:rsidR="00B81A0B" w:rsidRPr="00014DFE">
              <w:t>, e-PIT)</w:t>
            </w:r>
            <w:r>
              <w:t>,</w:t>
            </w:r>
          </w:p>
          <w:p w14:paraId="0710BEAC" w14:textId="5EF6A9D6" w:rsidR="00B81A0B" w:rsidRPr="00C46443" w:rsidRDefault="00BC0C00" w:rsidP="006746F6">
            <w:pPr>
              <w:pStyle w:val="Akapitzlist"/>
              <w:numPr>
                <w:ilvl w:val="0"/>
                <w:numId w:val="155"/>
              </w:numPr>
              <w:spacing w:before="120" w:line="257" w:lineRule="auto"/>
              <w:contextualSpacing w:val="0"/>
              <w:rPr>
                <w:bCs/>
              </w:rPr>
            </w:pPr>
            <w:r>
              <w:t>o</w:t>
            </w:r>
            <w:r w:rsidR="00B81A0B" w:rsidRPr="00014DFE">
              <w:t>twartość na zmiany i aplikowanie nowych rozwiązań</w:t>
            </w:r>
            <w:r>
              <w:rPr>
                <w:bCs/>
              </w:rPr>
              <w:t>,</w:t>
            </w:r>
          </w:p>
          <w:p w14:paraId="286F6DD4" w14:textId="37DE6975" w:rsidR="00B81A0B" w:rsidRDefault="00BC0C00" w:rsidP="006746F6">
            <w:pPr>
              <w:pStyle w:val="Akapitzlist"/>
              <w:numPr>
                <w:ilvl w:val="0"/>
                <w:numId w:val="155"/>
              </w:numPr>
              <w:spacing w:before="120" w:line="257" w:lineRule="auto"/>
              <w:contextualSpacing w:val="0"/>
            </w:pPr>
            <w:r>
              <w:t>r</w:t>
            </w:r>
            <w:r w:rsidR="00B81A0B">
              <w:t xml:space="preserve">ozwinięty rynek komercyjnych rozwiązań </w:t>
            </w:r>
            <w:r w:rsidR="00B81A0B" w:rsidRPr="00C46443">
              <w:t>w zakresie identyfikacji elektronicznej</w:t>
            </w:r>
            <w:r w:rsidR="00DB7869">
              <w:t>.</w:t>
            </w:r>
          </w:p>
          <w:p w14:paraId="55D53156" w14:textId="64F24131" w:rsidR="00B81A0B" w:rsidRPr="00B43F18" w:rsidRDefault="00B81A0B" w:rsidP="00DB7869">
            <w:pPr>
              <w:pStyle w:val="Akapitzlist"/>
              <w:spacing w:before="120" w:line="257" w:lineRule="auto"/>
              <w:ind w:left="502"/>
              <w:contextualSpacing w:val="0"/>
            </w:pPr>
          </w:p>
        </w:tc>
        <w:tc>
          <w:tcPr>
            <w:tcW w:w="5103" w:type="dxa"/>
          </w:tcPr>
          <w:p w14:paraId="6ED2897B" w14:textId="605C2690" w:rsidR="00B81A0B" w:rsidRPr="00B43F18" w:rsidRDefault="00BC0C00" w:rsidP="006746F6">
            <w:pPr>
              <w:pStyle w:val="Akapitzlist"/>
              <w:numPr>
                <w:ilvl w:val="0"/>
                <w:numId w:val="162"/>
              </w:numPr>
              <w:spacing w:before="120" w:line="257" w:lineRule="auto"/>
              <w:contextualSpacing w:val="0"/>
            </w:pPr>
            <w:r>
              <w:t>d</w:t>
            </w:r>
            <w:r w:rsidR="00B81A0B" w:rsidRPr="00B43F18">
              <w:t xml:space="preserve">ług technologiczny (utrzymujące się stare systemy </w:t>
            </w:r>
            <w:r w:rsidR="001053F9">
              <w:t xml:space="preserve">teleinformatyczne </w:t>
            </w:r>
            <w:r w:rsidR="00B81A0B" w:rsidRPr="00B43F18">
              <w:t>w administracji)</w:t>
            </w:r>
            <w:r>
              <w:t>,</w:t>
            </w:r>
          </w:p>
          <w:p w14:paraId="1DF11A56" w14:textId="1CF759DA" w:rsidR="00B81A0B" w:rsidRPr="00B43F18" w:rsidRDefault="00BC0C00" w:rsidP="006746F6">
            <w:pPr>
              <w:pStyle w:val="Akapitzlist"/>
              <w:numPr>
                <w:ilvl w:val="0"/>
                <w:numId w:val="162"/>
              </w:numPr>
              <w:spacing w:before="120" w:line="257" w:lineRule="auto"/>
              <w:contextualSpacing w:val="0"/>
            </w:pPr>
            <w:r>
              <w:t>b</w:t>
            </w:r>
            <w:r w:rsidR="00B81A0B" w:rsidRPr="00B43F18">
              <w:t xml:space="preserve">raki kompetencyjne i obawy </w:t>
            </w:r>
            <w:r w:rsidR="00B81A0B" w:rsidRPr="00B43F18">
              <w:br/>
              <w:t>w administracji, zwłaszcza po stronie samorządów</w:t>
            </w:r>
            <w:r>
              <w:t>,</w:t>
            </w:r>
          </w:p>
          <w:p w14:paraId="458C2963" w14:textId="7A542A13" w:rsidR="00B81A0B" w:rsidRPr="00B43F18" w:rsidRDefault="00BC0C00" w:rsidP="006746F6">
            <w:pPr>
              <w:pStyle w:val="Akapitzlist"/>
              <w:numPr>
                <w:ilvl w:val="0"/>
                <w:numId w:val="162"/>
              </w:numPr>
              <w:spacing w:before="120" w:line="257" w:lineRule="auto"/>
              <w:contextualSpacing w:val="0"/>
            </w:pPr>
            <w:r>
              <w:t>n</w:t>
            </w:r>
            <w:r w:rsidR="00B81A0B" w:rsidRPr="00B43F18">
              <w:t>iski poziom zaufania do państwa</w:t>
            </w:r>
            <w:r>
              <w:t>,</w:t>
            </w:r>
          </w:p>
          <w:p w14:paraId="2D1C9422" w14:textId="4C202F03" w:rsidR="00B81A0B" w:rsidRPr="00B43F18" w:rsidRDefault="00BC0C00" w:rsidP="006746F6">
            <w:pPr>
              <w:pStyle w:val="Akapitzlist"/>
              <w:numPr>
                <w:ilvl w:val="0"/>
                <w:numId w:val="162"/>
              </w:numPr>
              <w:spacing w:before="120" w:line="257" w:lineRule="auto"/>
              <w:contextualSpacing w:val="0"/>
            </w:pPr>
            <w:r>
              <w:t>n</w:t>
            </w:r>
            <w:r w:rsidR="00B81A0B" w:rsidRPr="00B43F18">
              <w:t xml:space="preserve">iekonkurencyjne wynagrodzenia </w:t>
            </w:r>
            <w:r w:rsidR="00B81A0B" w:rsidRPr="00B43F18">
              <w:br/>
              <w:t>dla specjalistów ICT w administracji publicznej</w:t>
            </w:r>
            <w:r>
              <w:t>,</w:t>
            </w:r>
          </w:p>
          <w:p w14:paraId="3C6B95AC" w14:textId="7F5F34FC" w:rsidR="00B81A0B" w:rsidRDefault="00BC0C00" w:rsidP="006746F6">
            <w:pPr>
              <w:pStyle w:val="Akapitzlist"/>
              <w:numPr>
                <w:ilvl w:val="0"/>
                <w:numId w:val="162"/>
              </w:numPr>
              <w:spacing w:before="120" w:line="257" w:lineRule="auto"/>
              <w:contextualSpacing w:val="0"/>
            </w:pPr>
            <w:r>
              <w:t>b</w:t>
            </w:r>
            <w:r w:rsidR="00B81A0B" w:rsidRPr="00B43F18">
              <w:t xml:space="preserve">rak pełnej interoperacyjności systemów </w:t>
            </w:r>
            <w:r w:rsidR="001053F9">
              <w:t xml:space="preserve">teleinformatycznych </w:t>
            </w:r>
            <w:r w:rsidR="00B81A0B" w:rsidRPr="00B43F18">
              <w:t xml:space="preserve">i rejestrów </w:t>
            </w:r>
            <w:r w:rsidR="001053F9">
              <w:t xml:space="preserve">publicznych </w:t>
            </w:r>
            <w:r w:rsidR="00B81A0B" w:rsidRPr="00B43F18">
              <w:t>wykorzystywanych w administracji publicznej</w:t>
            </w:r>
            <w:r>
              <w:t>,</w:t>
            </w:r>
          </w:p>
          <w:p w14:paraId="0659BF9B" w14:textId="0280AD39" w:rsidR="00B81A0B" w:rsidRPr="00B43F18" w:rsidRDefault="00BC0C00" w:rsidP="006746F6">
            <w:pPr>
              <w:pStyle w:val="Akapitzlist"/>
              <w:numPr>
                <w:ilvl w:val="0"/>
                <w:numId w:val="162"/>
              </w:numPr>
              <w:spacing w:before="120" w:line="257" w:lineRule="auto"/>
              <w:contextualSpacing w:val="0"/>
            </w:pPr>
            <w:r>
              <w:t>s</w:t>
            </w:r>
            <w:r w:rsidR="00B81A0B" w:rsidRPr="00B43F18">
              <w:t xml:space="preserve">ilosowość w administracji publicznej – </w:t>
            </w:r>
            <w:r w:rsidR="00B81A0B">
              <w:t xml:space="preserve">dublowanie zamówień, </w:t>
            </w:r>
            <w:r w:rsidR="00B81A0B" w:rsidRPr="00B43F18">
              <w:t xml:space="preserve">brak koordynacji działań i wspólnych standardów. </w:t>
            </w:r>
          </w:p>
        </w:tc>
      </w:tr>
      <w:tr w:rsidR="00B81A0B" w:rsidRPr="00B54F3E" w14:paraId="6FD02EF8" w14:textId="77777777">
        <w:trPr>
          <w:trHeight w:val="637"/>
        </w:trPr>
        <w:tc>
          <w:tcPr>
            <w:tcW w:w="5098" w:type="dxa"/>
          </w:tcPr>
          <w:p w14:paraId="09A11A8F" w14:textId="77777777" w:rsidR="00B81A0B" w:rsidRPr="00B43F18" w:rsidRDefault="00B81A0B">
            <w:pPr>
              <w:ind w:left="113"/>
              <w:jc w:val="center"/>
              <w:rPr>
                <w:color w:val="000000" w:themeColor="text1"/>
                <w:sz w:val="32"/>
                <w:szCs w:val="32"/>
              </w:rPr>
            </w:pPr>
            <w:r w:rsidRPr="00B43F18">
              <w:rPr>
                <w:color w:val="000000" w:themeColor="text1"/>
                <w:sz w:val="32"/>
                <w:szCs w:val="32"/>
              </w:rPr>
              <w:t>Szanse</w:t>
            </w:r>
          </w:p>
        </w:tc>
        <w:tc>
          <w:tcPr>
            <w:tcW w:w="5103" w:type="dxa"/>
          </w:tcPr>
          <w:p w14:paraId="0484A590" w14:textId="77777777" w:rsidR="00B81A0B" w:rsidRPr="00B43F18" w:rsidRDefault="00B81A0B">
            <w:pPr>
              <w:jc w:val="center"/>
              <w:rPr>
                <w:color w:val="000000" w:themeColor="text1"/>
                <w:sz w:val="32"/>
                <w:szCs w:val="32"/>
              </w:rPr>
            </w:pPr>
            <w:r w:rsidRPr="00B43F18">
              <w:rPr>
                <w:color w:val="000000" w:themeColor="text1"/>
                <w:sz w:val="32"/>
                <w:szCs w:val="32"/>
              </w:rPr>
              <w:t>Zagrożenia</w:t>
            </w:r>
          </w:p>
        </w:tc>
      </w:tr>
      <w:tr w:rsidR="00B81A0B" w:rsidRPr="00B54F3E" w14:paraId="302BD676" w14:textId="77777777">
        <w:trPr>
          <w:trHeight w:val="5432"/>
        </w:trPr>
        <w:tc>
          <w:tcPr>
            <w:tcW w:w="5098" w:type="dxa"/>
          </w:tcPr>
          <w:p w14:paraId="20A6E000" w14:textId="230534A6" w:rsidR="00B81A0B" w:rsidRPr="00B43F18" w:rsidRDefault="00BC0C00" w:rsidP="006746F6">
            <w:pPr>
              <w:pStyle w:val="Akapitzlist"/>
              <w:numPr>
                <w:ilvl w:val="0"/>
                <w:numId w:val="163"/>
              </w:numPr>
              <w:spacing w:before="120" w:line="257" w:lineRule="auto"/>
              <w:contextualSpacing w:val="0"/>
            </w:pPr>
            <w:r>
              <w:t>p</w:t>
            </w:r>
            <w:r w:rsidR="00B81A0B" w:rsidRPr="00B43F18">
              <w:t xml:space="preserve">ozytywne nastawienie społeczne </w:t>
            </w:r>
            <w:r w:rsidR="00B81A0B" w:rsidRPr="00B43F18">
              <w:br/>
              <w:t>do cyfrowych usług publicznych oraz stosowania AI w administracji</w:t>
            </w:r>
            <w:r>
              <w:t>,</w:t>
            </w:r>
          </w:p>
          <w:p w14:paraId="3CEC15E0" w14:textId="2E2B64AF" w:rsidR="00B81A0B" w:rsidRPr="00B43F18" w:rsidRDefault="00BC0C00" w:rsidP="006746F6">
            <w:pPr>
              <w:pStyle w:val="Akapitzlist"/>
              <w:numPr>
                <w:ilvl w:val="0"/>
                <w:numId w:val="163"/>
              </w:numPr>
              <w:spacing w:before="120" w:line="257" w:lineRule="auto"/>
              <w:contextualSpacing w:val="0"/>
            </w:pPr>
            <w:r>
              <w:t>p</w:t>
            </w:r>
            <w:r w:rsidR="00B81A0B" w:rsidRPr="00B43F18">
              <w:t xml:space="preserve">artnerstwo z biznesem i korzystanie </w:t>
            </w:r>
            <w:r w:rsidR="00B81A0B" w:rsidRPr="00B43F18">
              <w:br/>
              <w:t>z najlepszych rozwiązań rynkowych</w:t>
            </w:r>
            <w:r>
              <w:t>,</w:t>
            </w:r>
          </w:p>
          <w:p w14:paraId="480FFCDB" w14:textId="51C2525C" w:rsidR="00B81A0B" w:rsidRPr="00B43F18" w:rsidRDefault="00BC0C00" w:rsidP="006746F6">
            <w:pPr>
              <w:pStyle w:val="Akapitzlist"/>
              <w:numPr>
                <w:ilvl w:val="0"/>
                <w:numId w:val="163"/>
              </w:numPr>
              <w:spacing w:before="120" w:line="257" w:lineRule="auto"/>
              <w:contextualSpacing w:val="0"/>
            </w:pPr>
            <w:r>
              <w:t>r</w:t>
            </w:r>
            <w:r w:rsidR="00B81A0B" w:rsidRPr="00B43F18">
              <w:t>ozwój lokalnego rynku ICT.</w:t>
            </w:r>
          </w:p>
          <w:p w14:paraId="2864262A" w14:textId="77777777" w:rsidR="00B81A0B" w:rsidRPr="00B43F18" w:rsidRDefault="00B81A0B">
            <w:pPr>
              <w:ind w:left="113"/>
              <w:rPr>
                <w:color w:val="000000" w:themeColor="text1"/>
              </w:rPr>
            </w:pPr>
          </w:p>
        </w:tc>
        <w:tc>
          <w:tcPr>
            <w:tcW w:w="5103" w:type="dxa"/>
          </w:tcPr>
          <w:p w14:paraId="2518F379" w14:textId="3C9CC5D3" w:rsidR="00B81A0B" w:rsidRPr="00B43F18" w:rsidRDefault="00BC0C00" w:rsidP="006746F6">
            <w:pPr>
              <w:pStyle w:val="Akapitzlist"/>
              <w:numPr>
                <w:ilvl w:val="0"/>
                <w:numId w:val="164"/>
              </w:numPr>
              <w:spacing w:before="120" w:line="257" w:lineRule="auto"/>
              <w:contextualSpacing w:val="0"/>
            </w:pPr>
            <w:r>
              <w:t>u</w:t>
            </w:r>
            <w:r w:rsidR="00B81A0B" w:rsidRPr="00B43F18">
              <w:t>zależnienie od rozwiązań dostarczanych przez zewnętrznych dostawców</w:t>
            </w:r>
            <w:r>
              <w:t>,</w:t>
            </w:r>
          </w:p>
          <w:p w14:paraId="4941371B" w14:textId="6359FB8C" w:rsidR="00B81A0B" w:rsidRPr="00B43F18" w:rsidRDefault="00BC0C00" w:rsidP="006746F6">
            <w:pPr>
              <w:pStyle w:val="Akapitzlist"/>
              <w:numPr>
                <w:ilvl w:val="0"/>
                <w:numId w:val="164"/>
              </w:numPr>
              <w:spacing w:before="120" w:line="257" w:lineRule="auto"/>
              <w:contextualSpacing w:val="0"/>
            </w:pPr>
            <w:r>
              <w:t>n</w:t>
            </w:r>
            <w:r w:rsidR="00B81A0B" w:rsidRPr="00B43F18">
              <w:t>akładanie się różnych mechanizmów i perspektyw czasowych w dokumentach strategicznych</w:t>
            </w:r>
            <w:r w:rsidR="00B81A0B">
              <w:t>, w tym unijnych</w:t>
            </w:r>
            <w:r>
              <w:t>,</w:t>
            </w:r>
          </w:p>
          <w:p w14:paraId="27AE141B" w14:textId="34205632" w:rsidR="00B81A0B" w:rsidRPr="00B43F18" w:rsidRDefault="00BC0C00" w:rsidP="006746F6">
            <w:pPr>
              <w:pStyle w:val="Akapitzlist"/>
              <w:numPr>
                <w:ilvl w:val="0"/>
                <w:numId w:val="164"/>
              </w:numPr>
              <w:spacing w:before="120" w:line="257" w:lineRule="auto"/>
              <w:contextualSpacing w:val="0"/>
            </w:pPr>
            <w:r>
              <w:t>r</w:t>
            </w:r>
            <w:r w:rsidR="00B81A0B" w:rsidRPr="00B43F18">
              <w:t>ywalizacja geopolityczna i zagrożenie uderzeniem w czułe punkty cyfrowej infrastruktury kraju</w:t>
            </w:r>
            <w:r>
              <w:t>,</w:t>
            </w:r>
          </w:p>
          <w:p w14:paraId="470C05C3" w14:textId="57978FB5" w:rsidR="004A1368" w:rsidRDefault="00BC0C00" w:rsidP="006746F6">
            <w:pPr>
              <w:pStyle w:val="Akapitzlist"/>
              <w:numPr>
                <w:ilvl w:val="0"/>
                <w:numId w:val="164"/>
              </w:numPr>
              <w:spacing w:before="120" w:line="257" w:lineRule="auto"/>
              <w:contextualSpacing w:val="0"/>
            </w:pPr>
            <w:r>
              <w:t>s</w:t>
            </w:r>
            <w:r w:rsidR="00B81A0B" w:rsidRPr="00B43F18">
              <w:t>zybko zmieniające się otoczenie technologiczne; oddalanie się sektora prywatnego od publicznego w zakresie stosowanych technologii</w:t>
            </w:r>
            <w:r>
              <w:t>,</w:t>
            </w:r>
          </w:p>
          <w:p w14:paraId="5C4609F4" w14:textId="6C7100E5" w:rsidR="00B81A0B" w:rsidRDefault="00BC0C00" w:rsidP="006746F6">
            <w:pPr>
              <w:pStyle w:val="Akapitzlist"/>
              <w:numPr>
                <w:ilvl w:val="0"/>
                <w:numId w:val="164"/>
              </w:numPr>
              <w:spacing w:before="120" w:line="257" w:lineRule="auto"/>
              <w:contextualSpacing w:val="0"/>
            </w:pPr>
            <w:r>
              <w:t>w</w:t>
            </w:r>
            <w:r w:rsidR="00B027AB">
              <w:t>ysokie koszty budowy i utrzymania rozwiązań ICT</w:t>
            </w:r>
          </w:p>
          <w:p w14:paraId="05F8ADAF" w14:textId="77777777" w:rsidR="00B81A0B" w:rsidRPr="00B43F18" w:rsidRDefault="00B81A0B" w:rsidP="00DB7869">
            <w:pPr>
              <w:pStyle w:val="Akapitzlist"/>
              <w:spacing w:before="120" w:line="257" w:lineRule="auto"/>
              <w:ind w:left="502"/>
              <w:contextualSpacing w:val="0"/>
            </w:pPr>
          </w:p>
        </w:tc>
      </w:tr>
    </w:tbl>
    <w:p w14:paraId="1CCF3613" w14:textId="77777777" w:rsidR="00B81A0B" w:rsidRPr="00B54F3E" w:rsidRDefault="00B81A0B" w:rsidP="00B81A0B">
      <w:pPr>
        <w:rPr>
          <w:rFonts w:cs="Calibri"/>
          <w:b/>
        </w:rPr>
      </w:pPr>
    </w:p>
    <w:p w14:paraId="6FE58031" w14:textId="2434CC22" w:rsidR="00887D36" w:rsidRDefault="00B81A0B" w:rsidP="00887D36">
      <w:pPr>
        <w:pStyle w:val="Podtytu"/>
      </w:pPr>
      <w:r>
        <w:br w:type="page"/>
      </w:r>
    </w:p>
    <w:p w14:paraId="5273DD3F" w14:textId="77777777" w:rsidR="00887D36" w:rsidRPr="00D9293C" w:rsidRDefault="00887D36" w:rsidP="00887D36">
      <w:pPr>
        <w:pStyle w:val="Podtytu"/>
        <w:rPr>
          <w:rFonts w:cs="Calibri"/>
          <w:b/>
        </w:rPr>
      </w:pPr>
      <w:r w:rsidRPr="00B54F3E">
        <w:lastRenderedPageBreak/>
        <w:t>Gospodarka cyfrowa</w:t>
      </w:r>
    </w:p>
    <w:p w14:paraId="41FBA70F" w14:textId="77777777" w:rsidR="00887D36" w:rsidRPr="00EB6B33" w:rsidRDefault="00887D36" w:rsidP="00887D36">
      <w:r>
        <w:rPr>
          <w:noProof/>
        </w:rPr>
        <w:drawing>
          <wp:inline distT="0" distB="0" distL="0" distR="0" wp14:anchorId="36806473" wp14:editId="769A5190">
            <wp:extent cx="3530600" cy="12700"/>
            <wp:effectExtent l="0" t="0" r="0" b="0"/>
            <wp:docPr id="566300903"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300903" name="Obraz 566300903"/>
                    <pic:cNvPicPr/>
                  </pic:nvPicPr>
                  <pic:blipFill>
                    <a:blip r:embed="rId16"/>
                    <a:stretch>
                      <a:fillRect/>
                    </a:stretch>
                  </pic:blipFill>
                  <pic:spPr>
                    <a:xfrm>
                      <a:off x="0" y="0"/>
                      <a:ext cx="3530600" cy="12700"/>
                    </a:xfrm>
                    <a:prstGeom prst="rect">
                      <a:avLst/>
                    </a:prstGeom>
                  </pic:spPr>
                </pic:pic>
              </a:graphicData>
            </a:graphic>
          </wp:inline>
        </w:drawing>
      </w:r>
    </w:p>
    <w:p w14:paraId="6E44B6E0" w14:textId="77777777" w:rsidR="00887D36" w:rsidRPr="00EB6B33" w:rsidRDefault="00887D36" w:rsidP="00887D36"/>
    <w:p w14:paraId="5D2893B4" w14:textId="14CDF2BB" w:rsidR="00887D36" w:rsidRPr="00EB6B33" w:rsidRDefault="006218CB" w:rsidP="00887D36">
      <w:pPr>
        <w:rPr>
          <w:rFonts w:cs="Calibri"/>
        </w:rPr>
      </w:pPr>
      <w:r>
        <w:t xml:space="preserve">Polska gospodarka cyfrowa </w:t>
      </w:r>
      <w:r w:rsidR="003D5991">
        <w:t xml:space="preserve">znajduje się w fazie intensywnego rozwoju, ale nadal istnieje duża </w:t>
      </w:r>
      <w:r w:rsidR="00887D36" w:rsidRPr="00EB6B33">
        <w:t xml:space="preserve">przestrzeń do </w:t>
      </w:r>
      <w:r w:rsidR="003D5991">
        <w:t xml:space="preserve">poprawy </w:t>
      </w:r>
      <w:r w:rsidR="00887D36" w:rsidRPr="00EB6B33">
        <w:t xml:space="preserve">cyfryzacji firm, automatyzacji i robotyzacji produkcji. </w:t>
      </w:r>
      <w:r w:rsidR="00887D36" w:rsidRPr="00EB6B33">
        <w:rPr>
          <w:rFonts w:cs="Calibri"/>
        </w:rPr>
        <w:t>Robotyzacja jest na niskim poziomie w stosunku do krajów regionu, a tym bardziej w odniesieniu do europejskich liderów</w:t>
      </w:r>
      <w:r w:rsidR="00774267">
        <w:rPr>
          <w:rStyle w:val="Odwoanieprzypisudolnego"/>
          <w:rFonts w:cs="Calibri"/>
        </w:rPr>
        <w:footnoteReference w:id="39"/>
      </w:r>
      <w:r w:rsidR="00887D36" w:rsidRPr="00EB6B33">
        <w:rPr>
          <w:rFonts w:cs="Calibri"/>
        </w:rPr>
        <w:t xml:space="preserve">. Wydaje się jednak, że trendy demograficzne, regulacyjne (m.in. wzrost płacy minimalnej) i rynkowe mogą przyspieszyć zmiany w tym obszarze w Polsce. Silną stroną </w:t>
      </w:r>
      <w:r w:rsidR="00A57645">
        <w:rPr>
          <w:rFonts w:cs="Calibri"/>
        </w:rPr>
        <w:t xml:space="preserve">są relatywnie wysokie wydatki sektora prywatnego na badania i rozwój </w:t>
      </w:r>
      <w:r w:rsidR="0046000A">
        <w:rPr>
          <w:rFonts w:cs="Calibri"/>
        </w:rPr>
        <w:t>(w porównaniu do wydatków budżetowych</w:t>
      </w:r>
      <w:r w:rsidR="004160BF">
        <w:rPr>
          <w:rStyle w:val="Odwoanieprzypisudolnego"/>
          <w:rFonts w:cs="Calibri"/>
        </w:rPr>
        <w:footnoteReference w:id="40"/>
      </w:r>
      <w:r w:rsidR="0046000A">
        <w:rPr>
          <w:rFonts w:cs="Calibri"/>
        </w:rPr>
        <w:t>)</w:t>
      </w:r>
      <w:r w:rsidR="00BA24EF">
        <w:rPr>
          <w:rFonts w:cs="Calibri"/>
        </w:rPr>
        <w:t xml:space="preserve"> </w:t>
      </w:r>
      <w:r w:rsidR="00A57645">
        <w:rPr>
          <w:rFonts w:cs="Calibri"/>
        </w:rPr>
        <w:t xml:space="preserve">czy </w:t>
      </w:r>
      <w:r w:rsidR="00887D36" w:rsidRPr="00EB6B33">
        <w:rPr>
          <w:rFonts w:cs="Calibri"/>
        </w:rPr>
        <w:t xml:space="preserve">obecność regionów chmurowych największych globalnych dostawców chmury – a zatem ich bezpośrednie zaangażowanie w rozwijanie cyfrowej gospodarki. Trudnością </w:t>
      </w:r>
      <w:r w:rsidR="00486F5F">
        <w:rPr>
          <w:rFonts w:cs="Calibri"/>
        </w:rPr>
        <w:t xml:space="preserve">są </w:t>
      </w:r>
      <w:r w:rsidR="00887D36" w:rsidRPr="00EB6B33">
        <w:rPr>
          <w:rFonts w:cs="Calibri"/>
        </w:rPr>
        <w:t xml:space="preserve">z kolei bariery mentalne (tj. brak motywacji przedsiębiorców do wdrażania nowych rozwiązań – zdecydowanie </w:t>
      </w:r>
      <w:r w:rsidR="00887D36" w:rsidRPr="00B54F3E">
        <w:rPr>
          <w:rFonts w:cs="Calibri"/>
        </w:rPr>
        <w:t>trudniejsz</w:t>
      </w:r>
      <w:r w:rsidR="00887D36">
        <w:rPr>
          <w:rFonts w:cs="Calibri"/>
        </w:rPr>
        <w:t>e</w:t>
      </w:r>
      <w:r w:rsidR="00887D36" w:rsidRPr="00EB6B33">
        <w:rPr>
          <w:rFonts w:cs="Calibri"/>
        </w:rPr>
        <w:t xml:space="preserve"> do przezwyciężenia niż np. bariery finansowe), „pułapka kraju średniej wielkości” (rynek krajowy wystarczająco duży do utrzymania firmy, brak zewnętrznych bodźców do rozwoju) czy wreszcie niewystarczająca dostępność krajowego kapitału (bariera wykraczająca poza sferę cyfrową). Innym ryzykiem, również wykraczającym poza tylko sferę cyfrową, jest struktura gospodarki, z dużą nadwyżką firm mikro- i małych (najprawdopodobniej niezależnie od dużego odsetka pozornie samozatrudnionych). </w:t>
      </w:r>
    </w:p>
    <w:p w14:paraId="78B7429E" w14:textId="30C0B35B" w:rsidR="00887D36" w:rsidRPr="00EB6B33" w:rsidRDefault="00887D36" w:rsidP="00887D36">
      <w:pPr>
        <w:rPr>
          <w:rFonts w:cs="Calibri"/>
        </w:rPr>
      </w:pPr>
      <w:r w:rsidRPr="00EB6B33">
        <w:rPr>
          <w:rFonts w:cs="Calibri"/>
        </w:rPr>
        <w:t xml:space="preserve">W rezultacie może powstać dualna gospodarka, w której firmy z kapitałem zagranicznym, włączone w globalne łańcuchy dostaw czy eksportujące stosują nowoczesne rozwiązania technologiczne i cyfrowe, a druga część pozostaje w tyle. Takie zagrożenie </w:t>
      </w:r>
      <w:r>
        <w:rPr>
          <w:rFonts w:cs="Calibri"/>
        </w:rPr>
        <w:t>sugerują</w:t>
      </w:r>
      <w:r w:rsidRPr="00EB6B33">
        <w:rPr>
          <w:rFonts w:cs="Calibri"/>
        </w:rPr>
        <w:t xml:space="preserve"> wskaźniki rozwoju sektora ICT</w:t>
      </w:r>
      <w:r>
        <w:rPr>
          <w:rFonts w:cs="Calibri"/>
        </w:rPr>
        <w:t xml:space="preserve">, </w:t>
      </w:r>
      <w:r w:rsidRPr="00EB6B33">
        <w:rPr>
          <w:rFonts w:cs="Calibri"/>
        </w:rPr>
        <w:t xml:space="preserve">w tym w odniesieniu do flagowego polskiego obszaru eksportowego – branży </w:t>
      </w:r>
      <w:proofErr w:type="spellStart"/>
      <w:r w:rsidRPr="00EB6B33">
        <w:rPr>
          <w:rFonts w:cs="Calibri"/>
        </w:rPr>
        <w:t>gamedev</w:t>
      </w:r>
      <w:proofErr w:type="spellEnd"/>
      <w:r w:rsidRPr="00EB6B33">
        <w:rPr>
          <w:rFonts w:cs="Calibri"/>
        </w:rPr>
        <w:t xml:space="preserve"> (tworzenie gier komputerowych, ang. </w:t>
      </w:r>
      <w:proofErr w:type="spellStart"/>
      <w:r w:rsidRPr="00EB6B33">
        <w:rPr>
          <w:rFonts w:cs="Calibri"/>
        </w:rPr>
        <w:t>game</w:t>
      </w:r>
      <w:proofErr w:type="spellEnd"/>
      <w:r w:rsidRPr="00EB6B33">
        <w:rPr>
          <w:rFonts w:cs="Calibri"/>
        </w:rPr>
        <w:t xml:space="preserve"> development</w:t>
      </w:r>
      <w:r w:rsidRPr="00B54F3E">
        <w:rPr>
          <w:rFonts w:cs="Calibri"/>
        </w:rPr>
        <w:t>)</w:t>
      </w:r>
      <w:r>
        <w:rPr>
          <w:rFonts w:cs="Calibri"/>
        </w:rPr>
        <w:t>. Ukazują one</w:t>
      </w:r>
      <w:r w:rsidRPr="00EB6B33">
        <w:rPr>
          <w:rFonts w:cs="Calibri"/>
        </w:rPr>
        <w:t xml:space="preserve"> bardzo niską liczb</w:t>
      </w:r>
      <w:r w:rsidR="009E26F7">
        <w:rPr>
          <w:rFonts w:cs="Calibri"/>
        </w:rPr>
        <w:t>ę</w:t>
      </w:r>
      <w:r w:rsidRPr="00EB6B33">
        <w:rPr>
          <w:rFonts w:cs="Calibri"/>
        </w:rPr>
        <w:t xml:space="preserve"> specjalistów ICT w całej gospodarce, wskazującą na niski priorytet cyfryzacji w większości firm. </w:t>
      </w:r>
    </w:p>
    <w:p w14:paraId="2983AC9F" w14:textId="3E83C192" w:rsidR="00887D36" w:rsidRPr="009806A5" w:rsidRDefault="00887D36" w:rsidP="00887D36">
      <w:pPr>
        <w:rPr>
          <w:rFonts w:cs="Calibri"/>
        </w:rPr>
      </w:pPr>
      <w:r>
        <w:rPr>
          <w:rFonts w:cs="Calibri"/>
        </w:rPr>
        <w:t xml:space="preserve">Istotnym kontekstem dla przyszłości polskiej gospodarki cyfrowej są też trendy demograficzne. </w:t>
      </w:r>
      <w:r w:rsidRPr="009806A5">
        <w:rPr>
          <w:rFonts w:cs="Calibri"/>
        </w:rPr>
        <w:t>Już w 2023 r</w:t>
      </w:r>
      <w:r w:rsidRPr="00231E9A">
        <w:rPr>
          <w:rFonts w:cs="Calibri"/>
        </w:rPr>
        <w:t>. 25</w:t>
      </w:r>
      <w:r w:rsidR="00231E9A" w:rsidRPr="00514493">
        <w:rPr>
          <w:rFonts w:cs="Calibri"/>
        </w:rPr>
        <w:t>%</w:t>
      </w:r>
      <w:r w:rsidRPr="00231E9A">
        <w:rPr>
          <w:rFonts w:cs="Calibri"/>
        </w:rPr>
        <w:t>osób pracujących (w wieku 18-64 lata) stanowiły osoby w wieku 50 lat lub wyższym</w:t>
      </w:r>
      <w:r w:rsidRPr="00231E9A">
        <w:rPr>
          <w:rFonts w:cs="Calibri"/>
          <w:vertAlign w:val="superscript"/>
        </w:rPr>
        <w:footnoteReference w:id="41"/>
      </w:r>
      <w:r w:rsidRPr="00231E9A">
        <w:rPr>
          <w:rFonts w:cs="Calibri"/>
        </w:rPr>
        <w:t>. Jak wynika z analizy PIE, do 2035 r. polski rynek pracy skurczy się o 2,1 mln pracowników, czyli 12,6</w:t>
      </w:r>
      <w:r w:rsidR="00231E9A" w:rsidRPr="00514493">
        <w:rPr>
          <w:rFonts w:cs="Calibri"/>
        </w:rPr>
        <w:t>%</w:t>
      </w:r>
      <w:r w:rsidRPr="00231E9A">
        <w:rPr>
          <w:rFonts w:cs="Calibri"/>
        </w:rPr>
        <w:t>obecnego zatrudnienia. Najpoważniejsze skutki zmian demograficznych dotkną sektor edukacji (zmniejszenie bazy pracowników o nawet 29</w:t>
      </w:r>
      <w:r w:rsidR="00231E9A" w:rsidRPr="00514493">
        <w:rPr>
          <w:rFonts w:cs="Calibri"/>
        </w:rPr>
        <w:t>%</w:t>
      </w:r>
      <w:r w:rsidRPr="00231E9A">
        <w:rPr>
          <w:rFonts w:cs="Calibri"/>
        </w:rPr>
        <w:t>) oraz opieki zdrowotnej (spadek o nawet 23</w:t>
      </w:r>
      <w:r w:rsidR="00231E9A" w:rsidRPr="00514493">
        <w:rPr>
          <w:rFonts w:cs="Calibri"/>
        </w:rPr>
        <w:t>%</w:t>
      </w:r>
      <w:r w:rsidRPr="00231E9A">
        <w:rPr>
          <w:rFonts w:cs="Calibri"/>
        </w:rPr>
        <w:t>). Sektory przemysłowe (sekcje B-E</w:t>
      </w:r>
      <w:r w:rsidR="003A0C5B" w:rsidRPr="00231E9A">
        <w:rPr>
          <w:rFonts w:cs="Calibri"/>
        </w:rPr>
        <w:t xml:space="preserve"> Polskiej Klasyfikacji Działalności</w:t>
      </w:r>
      <w:r w:rsidRPr="00231E9A">
        <w:rPr>
          <w:rFonts w:cs="Calibri"/>
        </w:rPr>
        <w:t xml:space="preserve">) mogą do 2035 </w:t>
      </w:r>
      <w:r w:rsidR="00A80A0E">
        <w:rPr>
          <w:rFonts w:cs="Calibri"/>
        </w:rPr>
        <w:t xml:space="preserve">r. </w:t>
      </w:r>
      <w:r w:rsidRPr="00231E9A">
        <w:rPr>
          <w:rFonts w:cs="Calibri"/>
        </w:rPr>
        <w:t>utracić nawet 400 tys. pracowników (spadek o 11</w:t>
      </w:r>
      <w:r w:rsidR="00231E9A" w:rsidRPr="00514493">
        <w:rPr>
          <w:rFonts w:cs="Calibri"/>
        </w:rPr>
        <w:t>%</w:t>
      </w:r>
      <w:r w:rsidRPr="00231E9A">
        <w:rPr>
          <w:rFonts w:cs="Calibri"/>
        </w:rPr>
        <w:t>).</w:t>
      </w:r>
    </w:p>
    <w:p w14:paraId="3B82281A" w14:textId="77777777" w:rsidR="00887D36" w:rsidRPr="001A5016" w:rsidRDefault="00887D36" w:rsidP="00887D36">
      <w:pPr>
        <w:rPr>
          <w:rFonts w:cs="Calibri"/>
        </w:rPr>
      </w:pPr>
      <w:r w:rsidRPr="001A5016">
        <w:rPr>
          <w:rFonts w:cs="Calibri"/>
        </w:rPr>
        <w:t>Jednym z potencjalnych rozwiązań niwelujących negatywne skutki spadku podaży pracy jest wykorzystanie nowoczesnych technologii. Automatyzacja, wykorzystanie robotów przemysłowych, systemów RPA (</w:t>
      </w:r>
      <w:proofErr w:type="spellStart"/>
      <w:r w:rsidRPr="001A5016">
        <w:rPr>
          <w:rFonts w:cs="Calibri"/>
        </w:rPr>
        <w:t>Robotic</w:t>
      </w:r>
      <w:proofErr w:type="spellEnd"/>
      <w:r w:rsidRPr="001A5016">
        <w:rPr>
          <w:rFonts w:cs="Calibri"/>
        </w:rPr>
        <w:t xml:space="preserve"> </w:t>
      </w:r>
      <w:proofErr w:type="spellStart"/>
      <w:r w:rsidRPr="001A5016">
        <w:rPr>
          <w:rFonts w:cs="Calibri"/>
        </w:rPr>
        <w:t>Process</w:t>
      </w:r>
      <w:proofErr w:type="spellEnd"/>
      <w:r w:rsidRPr="001A5016">
        <w:rPr>
          <w:rFonts w:cs="Calibri"/>
        </w:rPr>
        <w:t xml:space="preserve"> Automation) oraz sztucznej inteligencji mogą wspomagać ludzką pracę, zwiększać jej efektywność lub nawet całkowicie ją zastępować</w:t>
      </w:r>
      <w:r w:rsidRPr="001A5016">
        <w:rPr>
          <w:rFonts w:cs="Calibri"/>
          <w:vertAlign w:val="superscript"/>
        </w:rPr>
        <w:footnoteReference w:id="42"/>
      </w:r>
      <w:r w:rsidRPr="001A5016">
        <w:rPr>
          <w:rFonts w:cs="Calibri"/>
        </w:rPr>
        <w:t xml:space="preserve">. Dzięki takim rozwiązaniom można zautomatyzować część etatów lub </w:t>
      </w:r>
      <w:r w:rsidRPr="001A5016">
        <w:rPr>
          <w:rFonts w:cs="Calibri"/>
        </w:rPr>
        <w:lastRenderedPageBreak/>
        <w:t>zmniejszyć zapotrzebowanie na pracę w</w:t>
      </w:r>
      <w:r>
        <w:rPr>
          <w:rFonts w:cs="Calibri"/>
        </w:rPr>
        <w:t xml:space="preserve"> sektorach</w:t>
      </w:r>
      <w:r w:rsidRPr="001A5016">
        <w:rPr>
          <w:rFonts w:cs="Calibri"/>
        </w:rPr>
        <w:t xml:space="preserve"> zmagających się z niedoborami siły roboczej</w:t>
      </w:r>
      <w:r>
        <w:rPr>
          <w:rFonts w:cs="Calibri"/>
        </w:rPr>
        <w:t xml:space="preserve"> – tych, w których nie przyniesie to nadmiernych negatywnych kosztów społecznych. </w:t>
      </w:r>
    </w:p>
    <w:p w14:paraId="0B494D35" w14:textId="0DDA8DE7" w:rsidR="00DB7869" w:rsidRDefault="00887D36" w:rsidP="00887D36">
      <w:pPr>
        <w:rPr>
          <w:rFonts w:cs="Calibri"/>
        </w:rPr>
      </w:pPr>
      <w:r w:rsidRPr="001A5016">
        <w:rPr>
          <w:rFonts w:cs="Calibri"/>
        </w:rPr>
        <w:t>Pomimo obecnie obserwowanego w Polsce niskiego poziomu adaptacji nowych technologii, można zakładać, że spadająca podaż pracowników, a co za tym idzie wzrost kosztów pracy, przełożą się na potrzebę innowacyjnych inwestycji na rzecz automatyzacji w polskich przedsiębiorstwach</w:t>
      </w:r>
      <w:r w:rsidRPr="001A5016">
        <w:rPr>
          <w:rFonts w:cs="Calibri"/>
          <w:vertAlign w:val="superscript"/>
        </w:rPr>
        <w:footnoteReference w:id="43"/>
      </w:r>
      <w:r w:rsidRPr="001A5016">
        <w:rPr>
          <w:rFonts w:cs="Calibri"/>
        </w:rPr>
        <w:t>.</w:t>
      </w:r>
      <w:r w:rsidRPr="001A5016">
        <w:rPr>
          <w:rFonts w:cs="Calibri"/>
          <w:vertAlign w:val="superscript"/>
        </w:rPr>
        <w:t xml:space="preserve"> </w:t>
      </w:r>
      <w:r w:rsidRPr="001A5016">
        <w:rPr>
          <w:rFonts w:cs="Calibri"/>
        </w:rPr>
        <w:t>W polskim przemyśle istnieje nadal duży potencjał automatyzacji, ponieważ obecna gęstość robotyzacji należy do najniższych w Unii Europejskiej</w:t>
      </w:r>
      <w:r w:rsidRPr="001A5016">
        <w:rPr>
          <w:rFonts w:cs="Calibri"/>
          <w:vertAlign w:val="superscript"/>
        </w:rPr>
        <w:footnoteReference w:id="44"/>
      </w:r>
      <w:r w:rsidRPr="001A5016">
        <w:rPr>
          <w:rFonts w:cs="Calibri"/>
        </w:rPr>
        <w:t>. Również sztuczna inteligencja jako technologia, która jest jednocześnie komplementarna oraz substytucyjna wobec pracowników wysoko wykwalifikowanych, daje duży potencjał na przejmowanie niektórych zadań od ludzi, a jednocześnie zwiększenie efektywności wykonywania pozostałych zadań, co może pomóc zniwelować negatywne skutki zmian demograficznych</w:t>
      </w:r>
      <w:r w:rsidRPr="001A5016">
        <w:rPr>
          <w:rFonts w:cs="Calibri"/>
          <w:vertAlign w:val="superscript"/>
        </w:rPr>
        <w:footnoteReference w:id="45"/>
      </w:r>
      <w:r w:rsidRPr="001A5016">
        <w:rPr>
          <w:rFonts w:cs="Calibri"/>
        </w:rPr>
        <w:t>.</w:t>
      </w:r>
      <w:r>
        <w:rPr>
          <w:rFonts w:cs="Calibri"/>
        </w:rPr>
        <w:t xml:space="preserve"> </w:t>
      </w:r>
      <w:r w:rsidRPr="00E12E08">
        <w:rPr>
          <w:rFonts w:cs="Calibri"/>
        </w:rPr>
        <w:t xml:space="preserve">Jednocześnie </w:t>
      </w:r>
      <w:r w:rsidR="007C5FCD">
        <w:rPr>
          <w:rFonts w:cs="Calibri"/>
        </w:rPr>
        <w:t xml:space="preserve">jest </w:t>
      </w:r>
      <w:r w:rsidRPr="00E12E08">
        <w:rPr>
          <w:rFonts w:cs="Calibri"/>
        </w:rPr>
        <w:t>niezbędne</w:t>
      </w:r>
      <w:r w:rsidR="00E97905">
        <w:rPr>
          <w:rFonts w:cs="Calibri"/>
        </w:rPr>
        <w:t xml:space="preserve"> </w:t>
      </w:r>
      <w:r w:rsidRPr="00E12E08">
        <w:rPr>
          <w:rFonts w:cs="Calibri"/>
        </w:rPr>
        <w:t xml:space="preserve">zapewnienie, by zastosowanie sztucznej inteligencji w procesie pracy nie prowadziło do nadużyć względem pracowników. </w:t>
      </w:r>
    </w:p>
    <w:p w14:paraId="7BF7B06E" w14:textId="77777777" w:rsidR="00DB7869" w:rsidRDefault="00DB7869">
      <w:pPr>
        <w:rPr>
          <w:rFonts w:cs="Calibri"/>
        </w:rPr>
      </w:pPr>
      <w:r>
        <w:rPr>
          <w:rFonts w:cs="Calibri"/>
        </w:rPr>
        <w:br w:type="page"/>
      </w:r>
    </w:p>
    <w:p w14:paraId="423F532A" w14:textId="77777777" w:rsidR="00887D36" w:rsidRDefault="00887D36" w:rsidP="00887D36">
      <w:pPr>
        <w:rPr>
          <w:rFonts w:cs="Calibri"/>
        </w:rPr>
      </w:pPr>
    </w:p>
    <w:tbl>
      <w:tblPr>
        <w:tblStyle w:val="Siatkatabelijasna"/>
        <w:tblW w:w="10201" w:type="dxa"/>
        <w:tblLook w:val="04A0" w:firstRow="1" w:lastRow="0" w:firstColumn="1" w:lastColumn="0" w:noHBand="0" w:noVBand="1"/>
      </w:tblPr>
      <w:tblGrid>
        <w:gridCol w:w="5098"/>
        <w:gridCol w:w="5103"/>
      </w:tblGrid>
      <w:tr w:rsidR="00887D36" w:rsidRPr="00B54F3E" w14:paraId="0004680C" w14:textId="77777777">
        <w:trPr>
          <w:trHeight w:val="700"/>
        </w:trPr>
        <w:tc>
          <w:tcPr>
            <w:tcW w:w="5098" w:type="dxa"/>
          </w:tcPr>
          <w:p w14:paraId="1623A2FA" w14:textId="77777777" w:rsidR="00887D36" w:rsidRPr="00B43F18" w:rsidRDefault="00887D36">
            <w:pPr>
              <w:spacing w:before="120"/>
              <w:jc w:val="center"/>
              <w:rPr>
                <w:color w:val="000000" w:themeColor="text1"/>
                <w:sz w:val="32"/>
                <w:szCs w:val="32"/>
              </w:rPr>
            </w:pPr>
            <w:r w:rsidRPr="00B43F18">
              <w:rPr>
                <w:color w:val="000000" w:themeColor="text1"/>
                <w:sz w:val="32"/>
                <w:szCs w:val="32"/>
              </w:rPr>
              <w:t>Silne strony</w:t>
            </w:r>
          </w:p>
        </w:tc>
        <w:tc>
          <w:tcPr>
            <w:tcW w:w="5103" w:type="dxa"/>
          </w:tcPr>
          <w:p w14:paraId="7030178D"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Słabe strony</w:t>
            </w:r>
          </w:p>
        </w:tc>
      </w:tr>
      <w:tr w:rsidR="00887D36" w:rsidRPr="00B54F3E" w14:paraId="27821349" w14:textId="77777777">
        <w:trPr>
          <w:trHeight w:val="5103"/>
        </w:trPr>
        <w:tc>
          <w:tcPr>
            <w:tcW w:w="5098" w:type="dxa"/>
          </w:tcPr>
          <w:p w14:paraId="44185685" w14:textId="56F3D362" w:rsidR="00887D36" w:rsidRPr="00B43F18" w:rsidRDefault="003329DD" w:rsidP="006746F6">
            <w:pPr>
              <w:pStyle w:val="Akapitzlist"/>
              <w:numPr>
                <w:ilvl w:val="0"/>
                <w:numId w:val="110"/>
              </w:numPr>
              <w:spacing w:before="120" w:line="257" w:lineRule="auto"/>
              <w:contextualSpacing w:val="0"/>
            </w:pPr>
            <w:r>
              <w:t>d</w:t>
            </w:r>
            <w:r w:rsidR="00887D36" w:rsidRPr="00B43F18">
              <w:t>ostępność technologii największych globalnych graczy</w:t>
            </w:r>
            <w:r w:rsidR="00C163E2">
              <w:t>,</w:t>
            </w:r>
          </w:p>
          <w:p w14:paraId="74BC1511" w14:textId="41839B83" w:rsidR="00887D36" w:rsidRPr="00B43F18" w:rsidRDefault="003329DD" w:rsidP="006746F6">
            <w:pPr>
              <w:pStyle w:val="Akapitzlist"/>
              <w:numPr>
                <w:ilvl w:val="0"/>
                <w:numId w:val="110"/>
              </w:numPr>
              <w:spacing w:before="120" w:line="257" w:lineRule="auto"/>
              <w:contextualSpacing w:val="0"/>
            </w:pPr>
            <w:r>
              <w:t>w</w:t>
            </w:r>
            <w:r w:rsidR="00887D36" w:rsidRPr="00B43F18">
              <w:t>ysoki eksport ICT (szczególnie usług)</w:t>
            </w:r>
            <w:r w:rsidR="00C163E2">
              <w:t>,</w:t>
            </w:r>
          </w:p>
          <w:p w14:paraId="0348CA48" w14:textId="70F1D8AA" w:rsidR="004712FF" w:rsidRDefault="003329DD" w:rsidP="006746F6">
            <w:pPr>
              <w:pStyle w:val="Akapitzlist"/>
              <w:numPr>
                <w:ilvl w:val="0"/>
                <w:numId w:val="110"/>
              </w:numPr>
              <w:spacing w:before="120" w:line="257" w:lineRule="auto"/>
              <w:contextualSpacing w:val="0"/>
            </w:pPr>
            <w:r>
              <w:t>r</w:t>
            </w:r>
            <w:r w:rsidR="00887D36" w:rsidRPr="00B43F18">
              <w:t>elatywnie wysokie nakłady polskich dużych firm na R</w:t>
            </w:r>
            <w:r w:rsidR="00887D36">
              <w:t>&amp;</w:t>
            </w:r>
            <w:r w:rsidR="00887D36" w:rsidRPr="00B43F18">
              <w:t>D</w:t>
            </w:r>
            <w:r w:rsidR="00ED7F5E">
              <w:t xml:space="preserve"> (badania i rozwój, ang. </w:t>
            </w:r>
            <w:proofErr w:type="spellStart"/>
            <w:r w:rsidR="00ED7F5E">
              <w:t>Research</w:t>
            </w:r>
            <w:proofErr w:type="spellEnd"/>
            <w:r w:rsidR="00ED7F5E">
              <w:t xml:space="preserve"> and Deve</w:t>
            </w:r>
            <w:r w:rsidR="00414B49">
              <w:t>lopment)</w:t>
            </w:r>
            <w:r w:rsidR="00C163E2">
              <w:t>,</w:t>
            </w:r>
          </w:p>
          <w:p w14:paraId="353097C4" w14:textId="5581348F" w:rsidR="00110AAF" w:rsidRDefault="003329DD" w:rsidP="00A10DB2">
            <w:pPr>
              <w:pStyle w:val="Akapitzlist"/>
              <w:numPr>
                <w:ilvl w:val="0"/>
                <w:numId w:val="110"/>
              </w:numPr>
              <w:spacing w:before="120" w:line="257" w:lineRule="auto"/>
              <w:contextualSpacing w:val="0"/>
            </w:pPr>
            <w:r>
              <w:t>r</w:t>
            </w:r>
            <w:r w:rsidR="004712FF">
              <w:t xml:space="preserve">ozwinięty rynek polskich komercyjnych rozwiązań w zakresie identyfikacji elektronicznej oraz usług zaufanych ukierunkowanych na wzrost </w:t>
            </w:r>
            <w:proofErr w:type="spellStart"/>
            <w:r w:rsidR="004712FF">
              <w:t>cyberbezpieczeństwa</w:t>
            </w:r>
            <w:proofErr w:type="spellEnd"/>
            <w:r w:rsidR="00C163E2">
              <w:t>.</w:t>
            </w:r>
          </w:p>
          <w:p w14:paraId="6E811254" w14:textId="0C744A78" w:rsidR="00887D36" w:rsidRPr="00B43F18" w:rsidRDefault="00887D36" w:rsidP="00514493">
            <w:pPr>
              <w:pStyle w:val="Akapitzlist"/>
              <w:spacing w:before="120" w:line="257" w:lineRule="auto"/>
            </w:pPr>
          </w:p>
        </w:tc>
        <w:tc>
          <w:tcPr>
            <w:tcW w:w="5103" w:type="dxa"/>
          </w:tcPr>
          <w:p w14:paraId="68A902BF" w14:textId="5E4CAC9C" w:rsidR="00887D36" w:rsidRPr="00B43F18" w:rsidRDefault="003329DD" w:rsidP="006746F6">
            <w:pPr>
              <w:pStyle w:val="Akapitzlist"/>
              <w:numPr>
                <w:ilvl w:val="0"/>
                <w:numId w:val="111"/>
              </w:numPr>
              <w:spacing w:before="120" w:line="257" w:lineRule="auto"/>
              <w:contextualSpacing w:val="0"/>
            </w:pPr>
            <w:r>
              <w:t>r</w:t>
            </w:r>
            <w:r w:rsidR="00887D36" w:rsidRPr="00B43F18">
              <w:t>elatywnie niski poziom robotyzacji</w:t>
            </w:r>
            <w:r w:rsidR="00C163E2">
              <w:t>,</w:t>
            </w:r>
          </w:p>
          <w:p w14:paraId="36DB3852" w14:textId="5475CA55" w:rsidR="00887D36" w:rsidRPr="00B43F18" w:rsidRDefault="003329DD" w:rsidP="006746F6">
            <w:pPr>
              <w:pStyle w:val="Akapitzlist"/>
              <w:numPr>
                <w:ilvl w:val="0"/>
                <w:numId w:val="111"/>
              </w:numPr>
              <w:spacing w:before="120" w:line="257" w:lineRule="auto"/>
              <w:contextualSpacing w:val="0"/>
            </w:pPr>
            <w:r>
              <w:t>b</w:t>
            </w:r>
            <w:r w:rsidR="00887D36" w:rsidRPr="00B43F18">
              <w:t>rak strategii przemysłowej</w:t>
            </w:r>
            <w:r w:rsidR="00C163E2">
              <w:t>,</w:t>
            </w:r>
          </w:p>
          <w:p w14:paraId="130C80F3" w14:textId="40187131" w:rsidR="00887D36" w:rsidRPr="00B43F18" w:rsidRDefault="00C163E2" w:rsidP="006746F6">
            <w:pPr>
              <w:pStyle w:val="Akapitzlist"/>
              <w:numPr>
                <w:ilvl w:val="0"/>
                <w:numId w:val="111"/>
              </w:numPr>
              <w:spacing w:before="120" w:line="257" w:lineRule="auto"/>
              <w:contextualSpacing w:val="0"/>
            </w:pPr>
            <w:r>
              <w:t>n</w:t>
            </w:r>
            <w:r w:rsidR="00887D36" w:rsidRPr="00B43F18">
              <w:t>iski poziom kompetencji cyfrowych</w:t>
            </w:r>
            <w:r>
              <w:t>,</w:t>
            </w:r>
          </w:p>
          <w:p w14:paraId="61BBB7FA" w14:textId="1E61CB1F" w:rsidR="00887D36" w:rsidRPr="00B43F18" w:rsidRDefault="00C163E2" w:rsidP="006746F6">
            <w:pPr>
              <w:pStyle w:val="Akapitzlist"/>
              <w:numPr>
                <w:ilvl w:val="0"/>
                <w:numId w:val="111"/>
              </w:numPr>
              <w:spacing w:before="120" w:line="257" w:lineRule="auto"/>
              <w:contextualSpacing w:val="0"/>
            </w:pPr>
            <w:r>
              <w:t>n</w:t>
            </w:r>
            <w:r w:rsidR="00887D36" w:rsidRPr="00B43F18">
              <w:t>iska motywacja pracodawców do wdrażania innowacyjnych / cyfrowych rozwiązań</w:t>
            </w:r>
            <w:r>
              <w:t>,</w:t>
            </w:r>
          </w:p>
          <w:p w14:paraId="798DD985" w14:textId="0B3DE502" w:rsidR="00887D36" w:rsidRPr="00B43F18" w:rsidRDefault="00C163E2" w:rsidP="006746F6">
            <w:pPr>
              <w:pStyle w:val="Akapitzlist"/>
              <w:numPr>
                <w:ilvl w:val="0"/>
                <w:numId w:val="111"/>
              </w:numPr>
              <w:spacing w:before="120" w:line="257" w:lineRule="auto"/>
              <w:contextualSpacing w:val="0"/>
            </w:pPr>
            <w:r>
              <w:t>n</w:t>
            </w:r>
            <w:r w:rsidR="00887D36" w:rsidRPr="00B43F18">
              <w:t>iski odsetek specjalistów ICT zatrudnionych w gospodarce</w:t>
            </w:r>
            <w:r>
              <w:t>,</w:t>
            </w:r>
          </w:p>
          <w:p w14:paraId="51DEAC24" w14:textId="4093A5BD" w:rsidR="00887D36" w:rsidRPr="00B43F18" w:rsidRDefault="00C163E2" w:rsidP="006746F6">
            <w:pPr>
              <w:pStyle w:val="Akapitzlist"/>
              <w:numPr>
                <w:ilvl w:val="0"/>
                <w:numId w:val="111"/>
              </w:numPr>
              <w:spacing w:before="120" w:line="257" w:lineRule="auto"/>
              <w:contextualSpacing w:val="0"/>
            </w:pPr>
            <w:r>
              <w:t>n</w:t>
            </w:r>
            <w:r w:rsidR="00887D36" w:rsidRPr="00B43F18">
              <w:t>iska dostępność krajowego kapitału</w:t>
            </w:r>
            <w:r>
              <w:t>,</w:t>
            </w:r>
          </w:p>
          <w:p w14:paraId="0D445165" w14:textId="7B4A266A" w:rsidR="0002126A" w:rsidRDefault="00C163E2" w:rsidP="006746F6">
            <w:pPr>
              <w:pStyle w:val="Akapitzlist"/>
              <w:numPr>
                <w:ilvl w:val="0"/>
                <w:numId w:val="111"/>
              </w:numPr>
              <w:spacing w:before="120" w:line="257" w:lineRule="auto"/>
              <w:contextualSpacing w:val="0"/>
            </w:pPr>
            <w:r>
              <w:t>n</w:t>
            </w:r>
            <w:r w:rsidR="00887D36" w:rsidRPr="00B43F18">
              <w:t>iska innowacyjność gospodarki</w:t>
            </w:r>
            <w:r>
              <w:t>,</w:t>
            </w:r>
          </w:p>
          <w:p w14:paraId="667EBF69" w14:textId="20086F71" w:rsidR="00887D36" w:rsidRPr="00B43F18" w:rsidRDefault="00C163E2" w:rsidP="006746F6">
            <w:pPr>
              <w:pStyle w:val="Akapitzlist"/>
              <w:numPr>
                <w:ilvl w:val="0"/>
                <w:numId w:val="111"/>
              </w:numPr>
              <w:spacing w:before="120" w:line="257" w:lineRule="auto"/>
              <w:contextualSpacing w:val="0"/>
            </w:pPr>
            <w:r>
              <w:t>u</w:t>
            </w:r>
            <w:r w:rsidR="0002126A" w:rsidRPr="0002126A">
              <w:t>zależnienie od rozwiązań dostarczanych przez zewnętrznych dostawców, w tym szczególnie kontrolowanych kapitałowo przez podmioty spoza UE</w:t>
            </w:r>
            <w:r>
              <w:t>.</w:t>
            </w:r>
          </w:p>
        </w:tc>
      </w:tr>
      <w:tr w:rsidR="00887D36" w:rsidRPr="00B54F3E" w14:paraId="3391EFB2" w14:textId="77777777">
        <w:trPr>
          <w:trHeight w:val="637"/>
        </w:trPr>
        <w:tc>
          <w:tcPr>
            <w:tcW w:w="5098" w:type="dxa"/>
          </w:tcPr>
          <w:p w14:paraId="442A9FD3"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Szanse</w:t>
            </w:r>
          </w:p>
        </w:tc>
        <w:tc>
          <w:tcPr>
            <w:tcW w:w="5103" w:type="dxa"/>
          </w:tcPr>
          <w:p w14:paraId="3242465B" w14:textId="77777777" w:rsidR="00887D36" w:rsidRPr="00B43F18" w:rsidRDefault="00887D36">
            <w:pPr>
              <w:spacing w:before="120"/>
              <w:jc w:val="center"/>
              <w:rPr>
                <w:rFonts w:cs="Calibri"/>
                <w:color w:val="000000" w:themeColor="text1"/>
                <w:sz w:val="32"/>
                <w:szCs w:val="32"/>
              </w:rPr>
            </w:pPr>
            <w:r w:rsidRPr="00B43F18">
              <w:rPr>
                <w:rFonts w:cs="Calibri"/>
                <w:color w:val="000000" w:themeColor="text1"/>
                <w:sz w:val="32"/>
                <w:szCs w:val="32"/>
              </w:rPr>
              <w:t>Zagrożenia</w:t>
            </w:r>
          </w:p>
        </w:tc>
      </w:tr>
      <w:tr w:rsidR="00887D36" w:rsidRPr="00B54F3E" w14:paraId="4E2F34D8" w14:textId="77777777">
        <w:trPr>
          <w:trHeight w:val="4158"/>
        </w:trPr>
        <w:tc>
          <w:tcPr>
            <w:tcW w:w="5098" w:type="dxa"/>
          </w:tcPr>
          <w:p w14:paraId="00A542F4" w14:textId="0CBF6B01" w:rsidR="00887D36" w:rsidRPr="00B43F18" w:rsidRDefault="003329DD" w:rsidP="006746F6">
            <w:pPr>
              <w:pStyle w:val="Akapitzlist"/>
              <w:numPr>
                <w:ilvl w:val="0"/>
                <w:numId w:val="113"/>
              </w:numPr>
              <w:spacing w:before="120" w:line="257" w:lineRule="auto"/>
              <w:contextualSpacing w:val="0"/>
            </w:pPr>
            <w:r>
              <w:t>z</w:t>
            </w:r>
            <w:r w:rsidR="00887D36">
              <w:t>mniejszanie się zasobu siły roboczej</w:t>
            </w:r>
            <w:r w:rsidR="00887D36" w:rsidRPr="00B43F18">
              <w:t xml:space="preserve"> jako potencjalny impuls do automatyzacji/cyfryzacji</w:t>
            </w:r>
            <w:r w:rsidR="00C163E2">
              <w:t>,</w:t>
            </w:r>
          </w:p>
          <w:p w14:paraId="5F064276" w14:textId="2678AEA7" w:rsidR="00887D36" w:rsidRDefault="003329DD" w:rsidP="006746F6">
            <w:pPr>
              <w:pStyle w:val="Akapitzlist"/>
              <w:numPr>
                <w:ilvl w:val="0"/>
                <w:numId w:val="113"/>
              </w:numPr>
              <w:spacing w:before="120" w:line="257" w:lineRule="auto"/>
              <w:contextualSpacing w:val="0"/>
            </w:pPr>
            <w:r>
              <w:t>s</w:t>
            </w:r>
            <w:r w:rsidR="00887D36" w:rsidRPr="00B43F18">
              <w:t>zybkie tempo rozwoju gospodarki</w:t>
            </w:r>
            <w:r w:rsidR="00887D36">
              <w:t>;</w:t>
            </w:r>
          </w:p>
          <w:p w14:paraId="00E0FF59" w14:textId="7ED0F35D" w:rsidR="007E15BA" w:rsidRDefault="00887D36" w:rsidP="006746F6">
            <w:pPr>
              <w:pStyle w:val="Akapitzlist"/>
              <w:numPr>
                <w:ilvl w:val="0"/>
                <w:numId w:val="113"/>
              </w:numPr>
              <w:spacing w:before="120" w:line="257" w:lineRule="auto"/>
              <w:contextualSpacing w:val="0"/>
            </w:pPr>
            <w:r>
              <w:t xml:space="preserve"> </w:t>
            </w:r>
            <w:r w:rsidR="003329DD">
              <w:t>d</w:t>
            </w:r>
            <w:r w:rsidRPr="005B624C">
              <w:t xml:space="preserve">uże doświadczenie krajowe we wdrażaniu </w:t>
            </w:r>
            <w:r w:rsidR="00874E97">
              <w:t>e-</w:t>
            </w:r>
            <w:r w:rsidRPr="005B624C">
              <w:t>usług</w:t>
            </w:r>
            <w:r w:rsidR="00874E97">
              <w:t xml:space="preserve"> prywatnych</w:t>
            </w:r>
            <w:r w:rsidR="00C163E2">
              <w:t>,</w:t>
            </w:r>
          </w:p>
          <w:p w14:paraId="0E308F13" w14:textId="139B344D" w:rsidR="00887D36" w:rsidRPr="00B43F18" w:rsidRDefault="003329DD" w:rsidP="006746F6">
            <w:pPr>
              <w:pStyle w:val="Akapitzlist"/>
              <w:numPr>
                <w:ilvl w:val="0"/>
                <w:numId w:val="113"/>
              </w:numPr>
              <w:spacing w:before="120" w:line="257" w:lineRule="auto"/>
              <w:contextualSpacing w:val="0"/>
            </w:pPr>
            <w:r>
              <w:t>w</w:t>
            </w:r>
            <w:r w:rsidR="007E15BA" w:rsidRPr="007E15BA">
              <w:t xml:space="preserve">zrost </w:t>
            </w:r>
            <w:proofErr w:type="spellStart"/>
            <w:r w:rsidR="007E15BA" w:rsidRPr="007E15BA">
              <w:t>cyberodporności</w:t>
            </w:r>
            <w:proofErr w:type="spellEnd"/>
            <w:r w:rsidR="007E15BA" w:rsidRPr="007E15BA">
              <w:t xml:space="preserve"> polskiej gospodarki oraz minimalizacja strat wynikających z cyberataków w konsekwencji wzmocnienia bezpieczeństwa procesów identyfikacji elektronicznej</w:t>
            </w:r>
            <w:r w:rsidR="00C163E2">
              <w:t>.</w:t>
            </w:r>
            <w:r w:rsidR="00976458">
              <w:t xml:space="preserve">  </w:t>
            </w:r>
          </w:p>
        </w:tc>
        <w:tc>
          <w:tcPr>
            <w:tcW w:w="5103" w:type="dxa"/>
          </w:tcPr>
          <w:p w14:paraId="77ED818C" w14:textId="53F1D6A9" w:rsidR="00887D36" w:rsidRPr="00B43F18" w:rsidRDefault="00C163E2" w:rsidP="006746F6">
            <w:pPr>
              <w:pStyle w:val="Akapitzlist"/>
              <w:numPr>
                <w:ilvl w:val="0"/>
                <w:numId w:val="115"/>
              </w:numPr>
              <w:spacing w:before="120" w:line="257" w:lineRule="auto"/>
              <w:contextualSpacing w:val="0"/>
            </w:pPr>
            <w:r>
              <w:t>b</w:t>
            </w:r>
            <w:r w:rsidR="00887D36" w:rsidRPr="00B43F18">
              <w:t>rak silnego ekosystemu inwestycji w startupy</w:t>
            </w:r>
            <w:r w:rsidR="003D315A">
              <w:t>,</w:t>
            </w:r>
          </w:p>
          <w:p w14:paraId="6D8FDA28" w14:textId="43AEA9DF" w:rsidR="00887D36" w:rsidRPr="00B43F18" w:rsidRDefault="00C163E2" w:rsidP="006746F6">
            <w:pPr>
              <w:pStyle w:val="Akapitzlist"/>
              <w:numPr>
                <w:ilvl w:val="0"/>
                <w:numId w:val="115"/>
              </w:numPr>
              <w:spacing w:before="120" w:line="257" w:lineRule="auto"/>
              <w:contextualSpacing w:val="0"/>
            </w:pPr>
            <w:r>
              <w:t>m</w:t>
            </w:r>
            <w:r w:rsidR="00887D36" w:rsidRPr="00B43F18">
              <w:t>ały w stosunku do potrzeb dopływ specjalistów ICT</w:t>
            </w:r>
            <w:r w:rsidR="00887D36">
              <w:t>, zagrożenia wynikające z kryzysu demograficznego</w:t>
            </w:r>
            <w:r w:rsidR="003D315A">
              <w:t>,</w:t>
            </w:r>
          </w:p>
          <w:p w14:paraId="42B12BF0" w14:textId="04A03D08" w:rsidR="00887D36" w:rsidRPr="00B43F18" w:rsidRDefault="00C163E2" w:rsidP="006746F6">
            <w:pPr>
              <w:pStyle w:val="Akapitzlist"/>
              <w:numPr>
                <w:ilvl w:val="0"/>
                <w:numId w:val="115"/>
              </w:numPr>
              <w:spacing w:before="120" w:line="257" w:lineRule="auto"/>
              <w:contextualSpacing w:val="0"/>
            </w:pPr>
            <w:r>
              <w:t>w</w:t>
            </w:r>
            <w:r w:rsidR="00887D36" w:rsidRPr="00B43F18">
              <w:t>ysokie koszty zatrudnienia specjalistów ICT</w:t>
            </w:r>
            <w:r w:rsidR="003D315A">
              <w:t>,</w:t>
            </w:r>
          </w:p>
          <w:p w14:paraId="21EF7653" w14:textId="1251FE00" w:rsidR="00887D36" w:rsidRDefault="00887D36" w:rsidP="006746F6">
            <w:pPr>
              <w:pStyle w:val="Akapitzlist"/>
              <w:numPr>
                <w:ilvl w:val="0"/>
                <w:numId w:val="115"/>
              </w:numPr>
              <w:spacing w:before="120" w:line="257" w:lineRule="auto"/>
              <w:contextualSpacing w:val="0"/>
            </w:pPr>
            <w:r w:rsidRPr="00B43F18">
              <w:t xml:space="preserve">"Luka cyfrowa" wśród przedsiębiorców </w:t>
            </w:r>
            <w:r w:rsidR="003837BF">
              <w:t>–</w:t>
            </w:r>
            <w:r w:rsidRPr="00B43F18">
              <w:t xml:space="preserve"> </w:t>
            </w:r>
            <w:r w:rsidR="003837BF">
              <w:t xml:space="preserve">firmy o wysokim poziomie automatyzacji są przeważnie duże, eksportujące, będące </w:t>
            </w:r>
            <w:r w:rsidRPr="00B43F18">
              <w:t>w posiadaniu zagranicznego</w:t>
            </w:r>
            <w:r>
              <w:t xml:space="preserve"> kapitału</w:t>
            </w:r>
            <w:r w:rsidR="003D315A">
              <w:t>,</w:t>
            </w:r>
          </w:p>
          <w:p w14:paraId="7A9B0359" w14:textId="6E8A1246" w:rsidR="00887D36" w:rsidRDefault="00C163E2" w:rsidP="006746F6">
            <w:pPr>
              <w:pStyle w:val="Akapitzlist"/>
              <w:numPr>
                <w:ilvl w:val="0"/>
                <w:numId w:val="115"/>
              </w:numPr>
              <w:spacing w:before="120" w:line="257" w:lineRule="auto"/>
              <w:contextualSpacing w:val="0"/>
            </w:pPr>
            <w:r>
              <w:t>z</w:t>
            </w:r>
            <w:r w:rsidR="00887D36">
              <w:t xml:space="preserve">większająca się niestabilność geopolityczna, przekładająca się na ryzyko </w:t>
            </w:r>
            <w:r w:rsidR="00B63FC4">
              <w:t xml:space="preserve">prowadzenia </w:t>
            </w:r>
            <w:r w:rsidR="00887D36">
              <w:t>działalności gospodarczej</w:t>
            </w:r>
            <w:r w:rsidR="00DB7869">
              <w:t>.</w:t>
            </w:r>
          </w:p>
          <w:p w14:paraId="27DC6C30" w14:textId="7242BB11" w:rsidR="00887D36" w:rsidRPr="00B43F18" w:rsidRDefault="00887D36" w:rsidP="00DB7869">
            <w:pPr>
              <w:pStyle w:val="Akapitzlist"/>
            </w:pPr>
          </w:p>
        </w:tc>
      </w:tr>
    </w:tbl>
    <w:p w14:paraId="040B2048" w14:textId="77777777" w:rsidR="00887D36" w:rsidRPr="00633C5F" w:rsidRDefault="00887D36" w:rsidP="00887D36">
      <w:pPr>
        <w:spacing w:before="120"/>
        <w:jc w:val="center"/>
        <w:rPr>
          <w:color w:val="FFFFFF" w:themeColor="background1"/>
          <w:sz w:val="32"/>
          <w:szCs w:val="32"/>
        </w:rPr>
      </w:pPr>
    </w:p>
    <w:p w14:paraId="10E4A0B1" w14:textId="14E539FC" w:rsidR="00BF3C06" w:rsidRDefault="00BF3C06" w:rsidP="00635830">
      <w:pPr>
        <w:rPr>
          <w:sz w:val="56"/>
        </w:rPr>
      </w:pPr>
      <w:r>
        <w:br w:type="page"/>
      </w:r>
    </w:p>
    <w:p w14:paraId="7EEF1CE4" w14:textId="39A8EDD3" w:rsidR="00D33F7C" w:rsidRDefault="00604811" w:rsidP="006746F6">
      <w:pPr>
        <w:pStyle w:val="Nagwek1"/>
        <w:numPr>
          <w:ilvl w:val="0"/>
          <w:numId w:val="1"/>
        </w:numPr>
        <w:rPr>
          <w:rFonts w:asciiTheme="majorHAnsi" w:hAnsiTheme="majorHAnsi"/>
          <w:spacing w:val="-10"/>
          <w:kern w:val="28"/>
          <w:szCs w:val="56"/>
        </w:rPr>
      </w:pPr>
      <w:bookmarkStart w:id="7" w:name="_Toc221026256"/>
      <w:r>
        <w:rPr>
          <w:rFonts w:asciiTheme="majorHAnsi" w:hAnsiTheme="majorHAnsi"/>
          <w:spacing w:val="-10"/>
          <w:kern w:val="28"/>
          <w:szCs w:val="56"/>
        </w:rPr>
        <w:lastRenderedPageBreak/>
        <w:t>Cele i czynniki umożliwiające ich realizację</w:t>
      </w:r>
      <w:bookmarkEnd w:id="7"/>
    </w:p>
    <w:p w14:paraId="2061BFC8" w14:textId="77777777" w:rsidR="00173FFF" w:rsidRDefault="00173FFF" w:rsidP="00173FFF">
      <w:pPr>
        <w:pStyle w:val="Podtytu"/>
      </w:pPr>
    </w:p>
    <w:p w14:paraId="69F64368" w14:textId="41EC042F" w:rsidR="00192D1C" w:rsidRDefault="00192D1C" w:rsidP="00192D1C">
      <w:pPr>
        <w:spacing w:after="0" w:line="240" w:lineRule="auto"/>
        <w:rPr>
          <w:rFonts w:cs="Calibri"/>
        </w:rPr>
      </w:pPr>
      <w:r w:rsidRPr="00B54F3E">
        <w:rPr>
          <w:rFonts w:cs="Calibri"/>
        </w:rPr>
        <w:t xml:space="preserve">Powyżej zarysowane uwarunkowania – obok doświadczeń z dotychczasowego funkcjonowania Ministerstwa Cyfryzacji, rekomendacji z licznych raportów z administracji i rynku oraz ciał doradczych, a także ewaluacji realizacji dotychczas obowiązujących dokumentów strategicznych – były drogowskazem w opracowaniu założeń poniższej strategii. </w:t>
      </w:r>
    </w:p>
    <w:p w14:paraId="2784CF04" w14:textId="77777777" w:rsidR="00192D1C" w:rsidRPr="00B54F3E" w:rsidRDefault="00192D1C" w:rsidP="00192D1C">
      <w:pPr>
        <w:spacing w:after="0" w:line="240" w:lineRule="auto"/>
        <w:rPr>
          <w:rFonts w:cs="Calibri"/>
        </w:rPr>
      </w:pPr>
    </w:p>
    <w:p w14:paraId="2D0684F3" w14:textId="4ED96F1F" w:rsidR="00192D1C" w:rsidRPr="00976B29" w:rsidRDefault="00B05C95" w:rsidP="00192D1C">
      <w:pPr>
        <w:pStyle w:val="Podtytu"/>
      </w:pPr>
      <w:r>
        <w:t>Za jej główne dążenie - b</w:t>
      </w:r>
      <w:r w:rsidR="00192D1C" w:rsidRPr="00976B29">
        <w:t>iorąc pod uwagę horyzontalność procesów cyfryzacji i jej silny wpływ na wiele aspektów ludzkiego życia</w:t>
      </w:r>
      <w:r w:rsidR="009B1D47">
        <w:t xml:space="preserve"> – uznajemy </w:t>
      </w:r>
      <w:r w:rsidR="00192D1C" w:rsidRPr="00976B29">
        <w:t xml:space="preserve">podnoszenie jakości życia dzięki cyfryzacji. </w:t>
      </w:r>
    </w:p>
    <w:p w14:paraId="6E273677" w14:textId="77777777" w:rsidR="00192D1C" w:rsidRDefault="00192D1C" w:rsidP="00192D1C">
      <w:pPr>
        <w:spacing w:after="0" w:line="240" w:lineRule="auto"/>
        <w:rPr>
          <w:rFonts w:cs="Calibri"/>
        </w:rPr>
      </w:pPr>
    </w:p>
    <w:p w14:paraId="58B3F250" w14:textId="0688D70D" w:rsidR="00AB0FDC" w:rsidRDefault="005414F3" w:rsidP="00192D1C">
      <w:pPr>
        <w:spacing w:after="0" w:line="240" w:lineRule="auto"/>
        <w:rPr>
          <w:rFonts w:cs="Calibri"/>
        </w:rPr>
      </w:pPr>
      <w:r>
        <w:rPr>
          <w:rFonts w:cs="Calibri"/>
        </w:rPr>
        <w:t>D</w:t>
      </w:r>
      <w:r w:rsidR="008B44C2">
        <w:rPr>
          <w:rFonts w:cs="Calibri"/>
        </w:rPr>
        <w:t xml:space="preserve">o realizacji </w:t>
      </w:r>
      <w:r w:rsidR="0082123F">
        <w:rPr>
          <w:rFonts w:cs="Calibri"/>
        </w:rPr>
        <w:t>tego dążenia</w:t>
      </w:r>
      <w:r>
        <w:rPr>
          <w:rFonts w:cs="Calibri"/>
        </w:rPr>
        <w:t xml:space="preserve"> </w:t>
      </w:r>
      <w:r w:rsidR="001220EE">
        <w:rPr>
          <w:rFonts w:cs="Calibri"/>
        </w:rPr>
        <w:t xml:space="preserve">przyczynią się </w:t>
      </w:r>
      <w:r w:rsidR="009B1D47">
        <w:rPr>
          <w:rFonts w:cs="Calibri"/>
        </w:rPr>
        <w:t xml:space="preserve">cele i działania </w:t>
      </w:r>
      <w:r w:rsidR="008D04C8">
        <w:rPr>
          <w:rFonts w:cs="Calibri"/>
        </w:rPr>
        <w:t xml:space="preserve">zarysowane w poszczególnych </w:t>
      </w:r>
      <w:r w:rsidR="004C357D">
        <w:rPr>
          <w:rFonts w:cs="Calibri"/>
        </w:rPr>
        <w:t xml:space="preserve">obszarach tematycznych. </w:t>
      </w:r>
      <w:r w:rsidR="001220EE">
        <w:rPr>
          <w:rFonts w:cs="Calibri"/>
        </w:rPr>
        <w:t xml:space="preserve">Kluczowe znaczenie będzie miała zaś realizacja celów podstawowych, warunkujących </w:t>
      </w:r>
      <w:r w:rsidR="00492492">
        <w:rPr>
          <w:rFonts w:cs="Calibri"/>
        </w:rPr>
        <w:t>powodzenie pozostałych. Są to:</w:t>
      </w:r>
    </w:p>
    <w:p w14:paraId="0DBCC430" w14:textId="77777777" w:rsidR="007364B3" w:rsidRDefault="007364B3" w:rsidP="00192D1C">
      <w:pPr>
        <w:spacing w:after="0" w:line="240" w:lineRule="auto"/>
        <w:rPr>
          <w:rFonts w:cs="Calibri"/>
        </w:rPr>
      </w:pPr>
    </w:p>
    <w:p w14:paraId="53AE09DB" w14:textId="1669698D" w:rsidR="00033FE6" w:rsidRDefault="00033FE6" w:rsidP="006746F6">
      <w:pPr>
        <w:pStyle w:val="Akapitzlist"/>
        <w:numPr>
          <w:ilvl w:val="0"/>
          <w:numId w:val="169"/>
        </w:numPr>
        <w:spacing w:after="0" w:line="240" w:lineRule="auto"/>
        <w:rPr>
          <w:rFonts w:cs="Calibri"/>
        </w:rPr>
      </w:pPr>
      <w:r>
        <w:rPr>
          <w:rFonts w:cs="Calibri"/>
        </w:rPr>
        <w:t>Zagwarantowanie odpowiedniej jakości sieci</w:t>
      </w:r>
      <w:r w:rsidR="003801A5">
        <w:rPr>
          <w:rFonts w:cs="Calibri"/>
        </w:rPr>
        <w:t xml:space="preserve"> </w:t>
      </w:r>
      <w:r w:rsidR="00885C12">
        <w:rPr>
          <w:rFonts w:cs="Calibri"/>
        </w:rPr>
        <w:t xml:space="preserve">telekomunikacyjnej </w:t>
      </w:r>
      <w:r w:rsidR="003801A5">
        <w:rPr>
          <w:rFonts w:cs="Calibri"/>
        </w:rPr>
        <w:t>na obszarze kraju</w:t>
      </w:r>
      <w:r w:rsidR="00885C12">
        <w:rPr>
          <w:rFonts w:cs="Calibri"/>
        </w:rPr>
        <w:t xml:space="preserve"> popr</w:t>
      </w:r>
      <w:r w:rsidR="00F876B1">
        <w:rPr>
          <w:rFonts w:cs="Calibri"/>
        </w:rPr>
        <w:t>zez jej rozwój i utrzymanie</w:t>
      </w:r>
      <w:r w:rsidR="000847B7">
        <w:rPr>
          <w:rFonts w:cs="Calibri"/>
        </w:rPr>
        <w:t>;</w:t>
      </w:r>
    </w:p>
    <w:p w14:paraId="53AD5F69" w14:textId="31813FD4" w:rsidR="003801A5" w:rsidRDefault="00EB3219" w:rsidP="006746F6">
      <w:pPr>
        <w:pStyle w:val="Akapitzlist"/>
        <w:numPr>
          <w:ilvl w:val="0"/>
          <w:numId w:val="169"/>
        </w:numPr>
        <w:spacing w:after="0" w:line="240" w:lineRule="auto"/>
        <w:rPr>
          <w:rFonts w:cs="Calibri"/>
        </w:rPr>
      </w:pPr>
      <w:r>
        <w:rPr>
          <w:rFonts w:cs="Calibri"/>
        </w:rPr>
        <w:t>Wsparcie rozwoju kompetencji koniecznych do poruszania się w świecie cyfrowym;</w:t>
      </w:r>
    </w:p>
    <w:p w14:paraId="3147D2FC" w14:textId="6C2560B6" w:rsidR="00616F3C" w:rsidRDefault="00542439" w:rsidP="006746F6">
      <w:pPr>
        <w:pStyle w:val="Akapitzlist"/>
        <w:numPr>
          <w:ilvl w:val="0"/>
          <w:numId w:val="169"/>
        </w:numPr>
        <w:spacing w:after="0" w:line="240" w:lineRule="auto"/>
        <w:rPr>
          <w:rFonts w:cs="Calibri"/>
        </w:rPr>
      </w:pPr>
      <w:r>
        <w:rPr>
          <w:rFonts w:cs="Calibri"/>
        </w:rPr>
        <w:t xml:space="preserve">Dostarczenie </w:t>
      </w:r>
      <w:r w:rsidR="00D65163">
        <w:rPr>
          <w:rFonts w:cs="Calibri"/>
        </w:rPr>
        <w:t>przez państwo szerokiego pakietu e-usług o wysokim poziomie dojrzałości;</w:t>
      </w:r>
    </w:p>
    <w:p w14:paraId="2B97649A" w14:textId="1950F252" w:rsidR="007C35EE" w:rsidRDefault="00033FE6" w:rsidP="006746F6">
      <w:pPr>
        <w:pStyle w:val="Akapitzlist"/>
        <w:numPr>
          <w:ilvl w:val="0"/>
          <w:numId w:val="169"/>
        </w:numPr>
        <w:spacing w:after="0" w:line="240" w:lineRule="auto"/>
        <w:rPr>
          <w:rFonts w:cs="Calibri"/>
        </w:rPr>
      </w:pPr>
      <w:r>
        <w:rPr>
          <w:rFonts w:cs="Calibri"/>
        </w:rPr>
        <w:t>Z</w:t>
      </w:r>
      <w:r w:rsidR="007364B3" w:rsidRPr="007364B3">
        <w:rPr>
          <w:rFonts w:cs="Calibri"/>
        </w:rPr>
        <w:t>apewnienie</w:t>
      </w:r>
      <w:r w:rsidR="007C35EE">
        <w:rPr>
          <w:rFonts w:cs="Calibri"/>
        </w:rPr>
        <w:t xml:space="preserve"> szeroko pojętego</w:t>
      </w:r>
      <w:r w:rsidR="007364B3" w:rsidRPr="007364B3">
        <w:rPr>
          <w:rFonts w:cs="Calibri"/>
        </w:rPr>
        <w:t xml:space="preserve"> bezpieczeństwa</w:t>
      </w:r>
      <w:r w:rsidR="007C35EE">
        <w:rPr>
          <w:rFonts w:cs="Calibri"/>
        </w:rPr>
        <w:t xml:space="preserve"> sfery cyfrowej</w:t>
      </w:r>
      <w:r w:rsidR="00104B52">
        <w:rPr>
          <w:rFonts w:cs="Calibri"/>
        </w:rPr>
        <w:t>;</w:t>
      </w:r>
    </w:p>
    <w:p w14:paraId="4633203B" w14:textId="6963FA72" w:rsidR="00E95D48" w:rsidRPr="00821108" w:rsidRDefault="00521BE5" w:rsidP="006746F6">
      <w:pPr>
        <w:pStyle w:val="Akapitzlist"/>
        <w:numPr>
          <w:ilvl w:val="0"/>
          <w:numId w:val="169"/>
        </w:numPr>
        <w:spacing w:after="0" w:line="240" w:lineRule="auto"/>
        <w:rPr>
          <w:rFonts w:cs="Calibri"/>
        </w:rPr>
      </w:pPr>
      <w:r>
        <w:rPr>
          <w:rFonts w:cs="Calibri"/>
        </w:rPr>
        <w:t>Wsparcie rozwoju innowacyjnej cyfrowej gospodarki.</w:t>
      </w:r>
    </w:p>
    <w:p w14:paraId="26DD8EF2" w14:textId="77777777" w:rsidR="00192D1C" w:rsidRPr="00B54F3E" w:rsidRDefault="00192D1C" w:rsidP="00192D1C">
      <w:pPr>
        <w:spacing w:after="0" w:line="240" w:lineRule="auto"/>
        <w:rPr>
          <w:rFonts w:cs="Calibri"/>
          <w:b/>
        </w:rPr>
      </w:pPr>
    </w:p>
    <w:p w14:paraId="4A59BB7B" w14:textId="6502FDF8" w:rsidR="00192D1C" w:rsidRPr="00262CC5" w:rsidRDefault="00192D1C" w:rsidP="00192D1C">
      <w:r w:rsidRPr="00B54F3E">
        <w:t xml:space="preserve">By powyższe cele mogły być skutecznie realizowane, </w:t>
      </w:r>
      <w:r w:rsidR="00501C87">
        <w:t xml:space="preserve">jest </w:t>
      </w:r>
      <w:r w:rsidRPr="00B54F3E">
        <w:t>konieczne:</w:t>
      </w:r>
    </w:p>
    <w:p w14:paraId="6F7A4113" w14:textId="30BE5530" w:rsidR="00192D1C" w:rsidRPr="00B54F3E" w:rsidRDefault="00501C87" w:rsidP="006746F6">
      <w:pPr>
        <w:pStyle w:val="Akapitzlist"/>
        <w:numPr>
          <w:ilvl w:val="0"/>
          <w:numId w:val="159"/>
        </w:numPr>
        <w:spacing w:before="120" w:after="0" w:line="257" w:lineRule="auto"/>
        <w:contextualSpacing w:val="0"/>
      </w:pPr>
      <w:r>
        <w:rPr>
          <w:b/>
        </w:rPr>
        <w:t>z</w:t>
      </w:r>
      <w:r w:rsidR="00192D1C" w:rsidRPr="002A6AFA">
        <w:rPr>
          <w:b/>
        </w:rPr>
        <w:t>większenie</w:t>
      </w:r>
      <w:r w:rsidR="00192D1C" w:rsidRPr="00B54F3E">
        <w:t xml:space="preserve"> </w:t>
      </w:r>
      <w:r w:rsidR="00192D1C" w:rsidRPr="002A6AFA">
        <w:rPr>
          <w:b/>
        </w:rPr>
        <w:t>koordynacji prac</w:t>
      </w:r>
      <w:r w:rsidR="00192D1C" w:rsidRPr="00B54F3E">
        <w:t xml:space="preserve"> </w:t>
      </w:r>
      <w:r w:rsidR="00192D1C" w:rsidRPr="002A6AFA">
        <w:rPr>
          <w:b/>
        </w:rPr>
        <w:t>między podmiotami administracji publicznej</w:t>
      </w:r>
      <w:r w:rsidR="00192D1C" w:rsidRPr="00B54F3E">
        <w:t xml:space="preserve"> – zarówno centralnej, jak i samorządowej – a także wsparcia innych instytucji publicznych. Brak jednego ośrodka odpowiedzialnego za cyfryzację kraju we wszystkich obszarach wymaga poprawy mechanizmów koordynacji między różnymi podmiotami działającymi w tym zakresie. Poruszanie się w szybko zmieniającej się sferze technologii wymaga też zwiększenia elastyczności funkcjonowania państwa w tym obszarze</w:t>
      </w:r>
      <w:r w:rsidR="005C270A">
        <w:t>;</w:t>
      </w:r>
      <w:r w:rsidR="00192D1C" w:rsidRPr="00B54F3E">
        <w:t xml:space="preserve"> </w:t>
      </w:r>
    </w:p>
    <w:p w14:paraId="401F60E6" w14:textId="1BE922DF" w:rsidR="00192D1C" w:rsidRPr="00B54F3E" w:rsidRDefault="00501C87" w:rsidP="006746F6">
      <w:pPr>
        <w:pStyle w:val="Akapitzlist"/>
        <w:numPr>
          <w:ilvl w:val="0"/>
          <w:numId w:val="159"/>
        </w:numPr>
        <w:spacing w:before="120" w:after="0" w:line="257" w:lineRule="auto"/>
        <w:contextualSpacing w:val="0"/>
      </w:pPr>
      <w:r>
        <w:rPr>
          <w:b/>
        </w:rPr>
        <w:t>p</w:t>
      </w:r>
      <w:r w:rsidR="00192D1C" w:rsidRPr="002A6AFA">
        <w:rPr>
          <w:b/>
        </w:rPr>
        <w:t>rzeznaczenie wystarczających zasobów finansowych, kadrowych i organizacyjnych</w:t>
      </w:r>
      <w:r w:rsidR="00192D1C" w:rsidRPr="00B54F3E">
        <w:t xml:space="preserve"> na rozwój cyfrowego państwa, społeczeństwa i gospodarki opartej na danych. Inwestycje w obszar cyfrowy – zapewnianie </w:t>
      </w:r>
      <w:proofErr w:type="spellStart"/>
      <w:r w:rsidR="00192D1C" w:rsidRPr="00B54F3E">
        <w:t>cyberbezpieczeństwa</w:t>
      </w:r>
      <w:proofErr w:type="spellEnd"/>
      <w:r w:rsidR="00192D1C" w:rsidRPr="00B54F3E">
        <w:t xml:space="preserve">, unowocześnianie procesów w administracji, usprawnianie e-usług, podniesienie liczby wdrożeń opartych o sztuczną inteligencję czy wsparcie tworzenia innowacji – są </w:t>
      </w:r>
      <w:r w:rsidR="00192D1C" w:rsidRPr="00B54F3E">
        <w:lastRenderedPageBreak/>
        <w:t>kluczowe, ale kosztują i wymagają zaangażowania odpowiednio wynagradzanych i kompetentnych kadr</w:t>
      </w:r>
      <w:r w:rsidR="005C270A">
        <w:t>;</w:t>
      </w:r>
      <w:r w:rsidR="00192D1C" w:rsidRPr="00B54F3E">
        <w:t xml:space="preserve"> </w:t>
      </w:r>
    </w:p>
    <w:p w14:paraId="0ED54015" w14:textId="399CA388" w:rsidR="00192D1C" w:rsidRPr="00B54F3E" w:rsidRDefault="00501C87" w:rsidP="006746F6">
      <w:pPr>
        <w:pStyle w:val="Akapitzlist"/>
        <w:numPr>
          <w:ilvl w:val="0"/>
          <w:numId w:val="159"/>
        </w:numPr>
        <w:spacing w:before="120" w:after="0" w:line="257" w:lineRule="auto"/>
        <w:contextualSpacing w:val="0"/>
      </w:pPr>
      <w:r>
        <w:rPr>
          <w:b/>
        </w:rPr>
        <w:t>d</w:t>
      </w:r>
      <w:r w:rsidR="00192D1C" w:rsidRPr="002A6AFA">
        <w:rPr>
          <w:b/>
        </w:rPr>
        <w:t xml:space="preserve">ługofalowe projektowanie cyfrowego rozwoju kraju. </w:t>
      </w:r>
      <w:r w:rsidR="00192D1C" w:rsidRPr="00B54F3E">
        <w:t>Choć precyzyjne przewidzenie kierunków rozwoju technologii jest często niemożliwe, za istotne należy uznać zwiększenie kompetencji analitycznych ośrodków odpowiedzialnych za tworzenie polityki cyfrowej w Polsce – pozwoli to bowiem na wczesnym etapie identyfikować trendy, których uwzględnienie może być korzystne dla kraju. Należy mieć także na względzie zapewnianie neutralności technologicznej rozwiązań stosowanych przez państwo, co umożliwi uniknięcie długofalowego uzależnienia od jednego dostawcy</w:t>
      </w:r>
      <w:r w:rsidR="005C270A">
        <w:t>;</w:t>
      </w:r>
      <w:r w:rsidR="00192D1C" w:rsidRPr="00B54F3E">
        <w:t xml:space="preserve"> </w:t>
      </w:r>
    </w:p>
    <w:p w14:paraId="7113602A" w14:textId="60830079" w:rsidR="00F325F4" w:rsidRDefault="00501C87" w:rsidP="006746F6">
      <w:pPr>
        <w:pStyle w:val="Akapitzlist"/>
        <w:numPr>
          <w:ilvl w:val="0"/>
          <w:numId w:val="159"/>
        </w:numPr>
        <w:spacing w:before="120" w:line="257" w:lineRule="auto"/>
        <w:contextualSpacing w:val="0"/>
      </w:pPr>
      <w:r>
        <w:rPr>
          <w:b/>
        </w:rPr>
        <w:t>w</w:t>
      </w:r>
      <w:r w:rsidR="00192D1C" w:rsidRPr="00CC3180">
        <w:rPr>
          <w:b/>
        </w:rPr>
        <w:t>sparcie</w:t>
      </w:r>
      <w:r w:rsidR="00192D1C" w:rsidRPr="00B54F3E">
        <w:t xml:space="preserve"> </w:t>
      </w:r>
      <w:r w:rsidR="00192D1C" w:rsidRPr="00CC3180">
        <w:rPr>
          <w:b/>
        </w:rPr>
        <w:t>sprawiedliwej transformacji cyfrowej</w:t>
      </w:r>
      <w:r w:rsidR="00192D1C" w:rsidRPr="00B54F3E">
        <w:t xml:space="preserve">, w ramach której zagwarantowany zostanie zrównoważony rozwój oraz zwiększenie konkurencyjności gospodarki (w tym w powiązaniu z transformacją energetyczną oraz prawami pracowniczymi), włączenie społeczne, dostępność cyfrowa </w:t>
      </w:r>
      <w:r w:rsidR="00152ACF">
        <w:t xml:space="preserve">(w szczególności </w:t>
      </w:r>
      <w:r w:rsidR="00192D1C" w:rsidRPr="00B54F3E">
        <w:t>dla osób z niepełnosprawnościami</w:t>
      </w:r>
      <w:r w:rsidR="00152ACF">
        <w:t>)</w:t>
      </w:r>
      <w:r w:rsidR="00192D1C" w:rsidRPr="00B54F3E">
        <w:t xml:space="preserve"> oraz realizacja praw i zasad cyfrowych, zawartych m.in. w Europejskiej Deklaracji Praw i Zasad Cyfrowych w Cyfrowej Dekadzie. Odpowiednio zaprojektowana transformacja cyfrowa musi uwzględniać m.in. powiązania z transformacją energetyczną, zagwarantowanie praw pracowniczych i wsparcie przekwalifikowania osób, których miejsca pracy są zagrożone przez zmiany technologiczn</w:t>
      </w:r>
      <w:r w:rsidR="00192D1C">
        <w:t>e</w:t>
      </w:r>
      <w:r w:rsidR="000C03B4">
        <w:t xml:space="preserve"> oraz uwarunkowania demograficzne</w:t>
      </w:r>
      <w:r w:rsidR="005C270A">
        <w:t>;</w:t>
      </w:r>
    </w:p>
    <w:p w14:paraId="2BB519E8" w14:textId="0F976F9C" w:rsidR="00F325F4" w:rsidRDefault="00501C87" w:rsidP="006746F6">
      <w:pPr>
        <w:pStyle w:val="Akapitzlist"/>
        <w:numPr>
          <w:ilvl w:val="0"/>
          <w:numId w:val="159"/>
        </w:numPr>
        <w:spacing w:before="120" w:line="257" w:lineRule="auto"/>
        <w:ind w:left="499" w:hanging="357"/>
        <w:contextualSpacing w:val="0"/>
      </w:pPr>
      <w:r>
        <w:rPr>
          <w:b/>
        </w:rPr>
        <w:t>p</w:t>
      </w:r>
      <w:r w:rsidR="00192D1C" w:rsidRPr="003F7EEC">
        <w:rPr>
          <w:b/>
        </w:rPr>
        <w:t xml:space="preserve">rojektowanie cyfrowych przemian w duchu </w:t>
      </w:r>
      <w:proofErr w:type="spellStart"/>
      <w:r w:rsidR="00192D1C" w:rsidRPr="003F7EEC">
        <w:rPr>
          <w:b/>
        </w:rPr>
        <w:t>technorealizmu</w:t>
      </w:r>
      <w:proofErr w:type="spellEnd"/>
      <w:r w:rsidR="00192D1C" w:rsidRPr="003F7EEC">
        <w:rPr>
          <w:b/>
        </w:rPr>
        <w:t xml:space="preserve"> </w:t>
      </w:r>
      <w:r w:rsidR="00192D1C" w:rsidRPr="00B54F3E">
        <w:t xml:space="preserve">– uznanie, że rozwój technologii nie jest odpowiedzią na wszystkie problemy. Jakkolwiek ma on potencjał do realnej poprawy jakości życia, wiąże się też z zagrożeniami, </w:t>
      </w:r>
      <w:r w:rsidR="00192D1C">
        <w:t xml:space="preserve">w tym </w:t>
      </w:r>
      <w:r>
        <w:t xml:space="preserve">z </w:t>
      </w:r>
      <w:r w:rsidR="00192D1C">
        <w:t xml:space="preserve">przypadkami naruszenia prawa, </w:t>
      </w:r>
      <w:r w:rsidR="00192D1C" w:rsidRPr="00B54F3E">
        <w:t xml:space="preserve">na które państwo musi reagować i im zapobiegać. </w:t>
      </w:r>
      <w:r w:rsidR="00192D1C" w:rsidRPr="00E257EB">
        <w:t>Niezbędne jest pragmatyczne podejście, opierające się na świadomości, że technologia nie jest celem samym w sobie, i wykorzystaniu jej w tych obszarach, gdzie faktycznie przyniesie korzyści</w:t>
      </w:r>
      <w:r w:rsidR="005C270A">
        <w:t>;</w:t>
      </w:r>
    </w:p>
    <w:p w14:paraId="4EF2152C" w14:textId="2CABBDBD" w:rsidR="00192D1C" w:rsidRPr="00B54F3E" w:rsidRDefault="00501C87" w:rsidP="006746F6">
      <w:pPr>
        <w:pStyle w:val="Akapitzlist"/>
        <w:numPr>
          <w:ilvl w:val="0"/>
          <w:numId w:val="159"/>
        </w:numPr>
        <w:spacing w:before="120" w:after="0" w:line="257" w:lineRule="auto"/>
      </w:pPr>
      <w:r>
        <w:t>p</w:t>
      </w:r>
      <w:r w:rsidR="00192D1C" w:rsidRPr="00B54F3E">
        <w:t xml:space="preserve">rzyjęcie założenia, że wprowadzanie </w:t>
      </w:r>
      <w:r w:rsidR="00192D1C">
        <w:t xml:space="preserve">przez państwo </w:t>
      </w:r>
      <w:r w:rsidR="00192D1C" w:rsidRPr="00B54F3E">
        <w:t xml:space="preserve">nowych rozwiązań cyfrowych </w:t>
      </w:r>
      <w:r w:rsidR="00192D1C">
        <w:rPr>
          <w:b/>
        </w:rPr>
        <w:t xml:space="preserve">powinno być poddawane dogłębnej weryfikacji na etapie projektowania i </w:t>
      </w:r>
      <w:proofErr w:type="spellStart"/>
      <w:r w:rsidR="00192D1C">
        <w:rPr>
          <w:b/>
        </w:rPr>
        <w:t>mitygacji</w:t>
      </w:r>
      <w:proofErr w:type="spellEnd"/>
      <w:r w:rsidR="00192D1C">
        <w:rPr>
          <w:b/>
        </w:rPr>
        <w:t xml:space="preserve"> zagrożeń, celem zapewnienia </w:t>
      </w:r>
      <w:r w:rsidR="00192D1C" w:rsidRPr="003F7EEC">
        <w:rPr>
          <w:b/>
        </w:rPr>
        <w:t>bezpieczeństwa</w:t>
      </w:r>
      <w:r w:rsidR="00440227">
        <w:rPr>
          <w:b/>
        </w:rPr>
        <w:t>,</w:t>
      </w:r>
      <w:r w:rsidR="00192D1C" w:rsidRPr="00B54F3E">
        <w:t xml:space="preserve"> </w:t>
      </w:r>
      <w:r w:rsidR="00440227" w:rsidRPr="00440227">
        <w:t>w tym gwarancji ochrony danych osobowych</w:t>
      </w:r>
      <w:r w:rsidR="00192D1C" w:rsidRPr="00B54F3E">
        <w:t xml:space="preserve"> – rozumianego zarówno w odniesieniu do obszaru </w:t>
      </w:r>
      <w:proofErr w:type="spellStart"/>
      <w:r w:rsidR="00192D1C" w:rsidRPr="00B54F3E">
        <w:t>cyberbezpieczeństwa</w:t>
      </w:r>
      <w:proofErr w:type="spellEnd"/>
      <w:r w:rsidR="00192D1C" w:rsidRPr="00B54F3E">
        <w:t>, jak i praw podstawowych obywateli</w:t>
      </w:r>
      <w:r w:rsidR="00192D1C">
        <w:t>, ich dobrostanu psychicznego i spójności społecznej</w:t>
      </w:r>
      <w:r>
        <w:t>,</w:t>
      </w:r>
      <w:r w:rsidR="00192D1C" w:rsidRPr="00B54F3E">
        <w:t xml:space="preserve"> </w:t>
      </w:r>
    </w:p>
    <w:p w14:paraId="33318A5D" w14:textId="740EF76A" w:rsidR="00192D1C" w:rsidRPr="00B54F3E" w:rsidRDefault="00501C87" w:rsidP="00192D1C">
      <w:pPr>
        <w:spacing w:after="0" w:line="240" w:lineRule="auto"/>
        <w:rPr>
          <w:rFonts w:cs="Calibri"/>
        </w:rPr>
      </w:pPr>
      <w:r>
        <w:rPr>
          <w:b/>
        </w:rPr>
        <w:t>z</w:t>
      </w:r>
      <w:r w:rsidR="00192D1C" w:rsidRPr="002A6AFA">
        <w:rPr>
          <w:b/>
        </w:rPr>
        <w:t>apewnienie partnerskiej współpracy międzynarodowej, a także między państwem a biznesem</w:t>
      </w:r>
      <w:r w:rsidR="00192D1C">
        <w:rPr>
          <w:b/>
        </w:rPr>
        <w:t>, w tym sektorem MŚP</w:t>
      </w:r>
      <w:r w:rsidR="00192D1C" w:rsidRPr="00B54F3E">
        <w:t>. Gospodarka cyfrowa jest globalna, a istotna część polskiego prawa cyfrowego bierze swój początek w Unii Europejskiej. Tym samym bez dobrej współpracy międzynarodowej rozwój cyfrowego państwa</w:t>
      </w:r>
      <w:r w:rsidR="00192D1C">
        <w:t xml:space="preserve"> i gospodarki</w:t>
      </w:r>
      <w:r w:rsidR="00192D1C" w:rsidRPr="00B54F3E">
        <w:t xml:space="preserve"> będzie napotykał na istotne przeszkody. Konieczne jest też zapewnienie uczciwych i partnerskich relacji z firmami z sektora ICT. Na szczególną uwagę zasługują relację z największymi globalnymi firmami technologicznymi. Choć funkcjonowanie bez ich produktów często jest niemożliwe, to zarazem muszą one uczciwie kontrybuować do rozwoju państwa, również w obszarze podatkowym. </w:t>
      </w:r>
      <w:r w:rsidR="005C35E3" w:rsidRPr="005C35E3">
        <w:t>W budowaniu tych re</w:t>
      </w:r>
      <w:r w:rsidR="005C35E3">
        <w:t>la</w:t>
      </w:r>
      <w:r w:rsidR="005C35E3" w:rsidRPr="005C35E3">
        <w:t>cji konieczne jest</w:t>
      </w:r>
      <w:r w:rsidR="00E8222E" w:rsidRPr="00E8222E">
        <w:t xml:space="preserve"> utrzymanie suwerenności w kluczowych aspektach </w:t>
      </w:r>
      <w:r w:rsidR="005C35E3" w:rsidRPr="005C35E3">
        <w:t>dotyczących cyfryzacji.</w:t>
      </w:r>
      <w:r w:rsidR="005137F9">
        <w:t xml:space="preserve"> </w:t>
      </w:r>
      <w:r w:rsidR="005137F9" w:rsidRPr="005137F9">
        <w:t>Niezwykle ważną kwestią będzie również współpraca z sektorem pozarządowym oraz w ramach partnerstw publiczno-społecznych.</w:t>
      </w:r>
    </w:p>
    <w:p w14:paraId="2E02BA11" w14:textId="4241838F" w:rsidR="00984E42" w:rsidRPr="00D33F7C" w:rsidRDefault="00192D1C" w:rsidP="00DB7869">
      <w:pPr>
        <w:spacing w:after="0" w:line="240" w:lineRule="auto"/>
        <w:rPr>
          <w:sz w:val="56"/>
        </w:rPr>
      </w:pPr>
      <w:r w:rsidRPr="00B54F3E">
        <w:rPr>
          <w:rFonts w:cs="Calibri"/>
        </w:rPr>
        <w:t xml:space="preserve">Na potrzeby usystematyzowania kierunków interwencji określone zostały 4 obszary horyzontalne, </w:t>
      </w:r>
      <w:r w:rsidRPr="00B54F3E">
        <w:t xml:space="preserve">które </w:t>
      </w:r>
      <w:r w:rsidR="001A6B2E">
        <w:t>w największym stopniu realizują podstawowe cele strategii</w:t>
      </w:r>
      <w:r w:rsidR="00FF725B">
        <w:t xml:space="preserve">, a </w:t>
      </w:r>
      <w:r w:rsidRPr="00B54F3E">
        <w:t>ze względu na rangę i znaczenie, istotnie wpływają na efektywność działań w innych obszarach i stanowią punkt wyjścia dla transformacji cyfrowej wielu dziedzin życia społeczno-gospodarczego.</w:t>
      </w:r>
      <w:r w:rsidRPr="00B54F3E">
        <w:rPr>
          <w:rFonts w:cs="Calibri"/>
        </w:rPr>
        <w:t xml:space="preserve"> Są to: </w:t>
      </w:r>
      <w:r w:rsidRPr="00B54F3E">
        <w:t xml:space="preserve">komunikacja elektroniczna, kompetencje przyszłości, </w:t>
      </w:r>
      <w:proofErr w:type="spellStart"/>
      <w:r w:rsidRPr="00B54F3E">
        <w:rPr>
          <w:rFonts w:cs="Calibri"/>
        </w:rPr>
        <w:t>cyberbezpieczeństwo</w:t>
      </w:r>
      <w:proofErr w:type="spellEnd"/>
      <w:r w:rsidRPr="00B54F3E">
        <w:rPr>
          <w:rFonts w:cs="Calibri"/>
        </w:rPr>
        <w:t xml:space="preserve"> oraz </w:t>
      </w:r>
      <w:r w:rsidRPr="00B54F3E">
        <w:t>koordynacja transformacji cyfrowej.</w:t>
      </w:r>
      <w:r w:rsidRPr="00B54F3E">
        <w:rPr>
          <w:rFonts w:cs="Calibri"/>
        </w:rPr>
        <w:t xml:space="preserve"> </w:t>
      </w:r>
      <w:r w:rsidR="00D33F7C">
        <w:br w:type="page"/>
      </w:r>
    </w:p>
    <w:p w14:paraId="4E658249" w14:textId="715B30D3" w:rsidR="00D33F7C" w:rsidRDefault="009775E2" w:rsidP="006746F6">
      <w:pPr>
        <w:pStyle w:val="Nagwek2"/>
        <w:numPr>
          <w:ilvl w:val="0"/>
          <w:numId w:val="2"/>
        </w:numPr>
      </w:pPr>
      <w:bookmarkStart w:id="8" w:name="_Toc221026257"/>
      <w:r>
        <w:lastRenderedPageBreak/>
        <w:t>Obszary horyzontalne</w:t>
      </w:r>
      <w:bookmarkEnd w:id="8"/>
    </w:p>
    <w:p w14:paraId="0A71553D" w14:textId="2EF4763B" w:rsidR="00C737F3" w:rsidRDefault="00C737F3" w:rsidP="006746F6">
      <w:pPr>
        <w:pStyle w:val="Nagwek3"/>
        <w:numPr>
          <w:ilvl w:val="1"/>
          <w:numId w:val="2"/>
        </w:numPr>
      </w:pPr>
      <w:bookmarkStart w:id="9" w:name="_Toc221026258"/>
      <w:r>
        <w:t>Komunikacja elektroniczna</w:t>
      </w:r>
      <w:bookmarkEnd w:id="9"/>
    </w:p>
    <w:p w14:paraId="779DA803" w14:textId="77777777" w:rsidR="00E05901" w:rsidRDefault="00E05901" w:rsidP="00F205B4"/>
    <w:p w14:paraId="2CF0C8F9" w14:textId="77777777" w:rsidR="00E05901" w:rsidRPr="00E05901" w:rsidRDefault="00E05901" w:rsidP="009B17D8">
      <w:pPr>
        <w:pStyle w:val="Podtytu"/>
        <w:rPr>
          <w:rFonts w:eastAsia="Times New Roman"/>
        </w:rPr>
      </w:pPr>
      <w:r w:rsidRPr="00E05901">
        <w:rPr>
          <w:rFonts w:eastAsia="Times New Roman"/>
        </w:rPr>
        <w:t>Diagnoza – jak jest?</w:t>
      </w:r>
    </w:p>
    <w:p w14:paraId="59F2BE0D" w14:textId="67CA3577" w:rsidR="005845AA" w:rsidRDefault="005845AA" w:rsidP="00E05901">
      <w:pPr>
        <w:spacing w:line="257" w:lineRule="auto"/>
        <w:rPr>
          <w:rFonts w:eastAsia="Calibri" w:cs="Times New Roman"/>
          <w:kern w:val="0"/>
          <w14:ligatures w14:val="none"/>
        </w:rPr>
      </w:pPr>
      <w:r w:rsidRPr="51881C86">
        <w:rPr>
          <w:rFonts w:eastAsia="Calibri" w:cs="Times New Roman"/>
        </w:rPr>
        <w:t xml:space="preserve">W Polsce odsetek gospodarstw domowych w zasięgu dostępu do </w:t>
      </w:r>
      <w:proofErr w:type="spellStart"/>
      <w:r w:rsidRPr="51881C86">
        <w:rPr>
          <w:rFonts w:eastAsia="Calibri" w:cs="Times New Roman"/>
        </w:rPr>
        <w:t>internetu</w:t>
      </w:r>
      <w:proofErr w:type="spellEnd"/>
      <w:r w:rsidRPr="51881C86">
        <w:rPr>
          <w:rFonts w:eastAsia="Calibri" w:cs="Times New Roman"/>
        </w:rPr>
        <w:t xml:space="preserve"> o przepustowości dosyłowej łącza wynoszącej co najmniej 100 </w:t>
      </w:r>
      <w:proofErr w:type="spellStart"/>
      <w:r w:rsidRPr="51881C86">
        <w:rPr>
          <w:rFonts w:eastAsia="Calibri" w:cs="Times New Roman"/>
        </w:rPr>
        <w:t>Mb</w:t>
      </w:r>
      <w:proofErr w:type="spellEnd"/>
      <w:r w:rsidRPr="51881C86">
        <w:rPr>
          <w:rFonts w:eastAsia="Calibri" w:cs="Times New Roman"/>
        </w:rPr>
        <w:t xml:space="preserve">/s, z możliwością jej zwiększenia do przepustowości mierzonej w gigabitach, wyniósł </w:t>
      </w:r>
      <w:r w:rsidRPr="00023897">
        <w:rPr>
          <w:rFonts w:eastAsia="Calibri" w:cs="Times New Roman"/>
        </w:rPr>
        <w:t>na dzień 31 grudnia 2024 r. 83,6%</w:t>
      </w:r>
      <w:r w:rsidR="001F4067" w:rsidRPr="00023897">
        <w:rPr>
          <w:rStyle w:val="Odwoanieprzypisudolnego"/>
          <w:rFonts w:eastAsia="Calibri" w:cs="Times New Roman"/>
        </w:rPr>
        <w:footnoteReference w:id="46"/>
      </w:r>
      <w:r w:rsidRPr="00023897">
        <w:rPr>
          <w:rFonts w:eastAsia="Calibri" w:cs="Times New Roman"/>
        </w:rPr>
        <w:t>.</w:t>
      </w:r>
      <w:r w:rsidRPr="51881C86">
        <w:rPr>
          <w:rFonts w:eastAsia="Calibri" w:cs="Times New Roman"/>
        </w:rPr>
        <w:t xml:space="preserve"> Wskazuje to na znaczący postęp dokonany w ostatnich latach</w:t>
      </w:r>
      <w:r w:rsidR="008225E4" w:rsidRPr="51881C86">
        <w:rPr>
          <w:rFonts w:eastAsia="Calibri" w:cs="Times New Roman"/>
        </w:rPr>
        <w:t>,</w:t>
      </w:r>
      <w:r w:rsidRPr="51881C86">
        <w:rPr>
          <w:rFonts w:eastAsia="Calibri" w:cs="Times New Roman"/>
        </w:rPr>
        <w:t xml:space="preserve"> który został osiągnięty za sprawą znaczących inwestycji finansowanych ze środków publicznych </w:t>
      </w:r>
      <w:r w:rsidR="00C402DA" w:rsidRPr="51881C86">
        <w:rPr>
          <w:rFonts w:eastAsia="Calibri" w:cs="Times New Roman"/>
        </w:rPr>
        <w:t xml:space="preserve">i </w:t>
      </w:r>
      <w:r w:rsidRPr="51881C86">
        <w:rPr>
          <w:rFonts w:eastAsia="Calibri" w:cs="Times New Roman"/>
        </w:rPr>
        <w:t xml:space="preserve">prywatnych. Jednocześnie </w:t>
      </w:r>
      <w:r w:rsidR="00E913CF">
        <w:rPr>
          <w:rFonts w:eastAsia="Calibri" w:cs="Times New Roman"/>
        </w:rPr>
        <w:t xml:space="preserve">jest </w:t>
      </w:r>
      <w:r w:rsidRPr="51881C86">
        <w:rPr>
          <w:rFonts w:eastAsia="Calibri" w:cs="Times New Roman"/>
        </w:rPr>
        <w:t xml:space="preserve">niezbędne kontynuowanie inwestycji zmierzających - zgodnie z celami Cyfrowej Dekady UE - do zapewnienia powszechnego dostępu do sieci gigabitowych. Wraz z poprawą sytuacji w zakresie zwiększenia obszaru objętego zasięgiem </w:t>
      </w:r>
      <w:proofErr w:type="spellStart"/>
      <w:r w:rsidRPr="51881C86">
        <w:rPr>
          <w:rFonts w:eastAsia="Calibri" w:cs="Times New Roman"/>
        </w:rPr>
        <w:t>internetu</w:t>
      </w:r>
      <w:proofErr w:type="spellEnd"/>
      <w:r w:rsidRPr="51881C86">
        <w:rPr>
          <w:rFonts w:eastAsia="Calibri" w:cs="Times New Roman"/>
        </w:rPr>
        <w:t xml:space="preserve"> szerokopasmowego coraz bardziej istotną kwestią staje się pobudzenie popytu na usługi dostępu do </w:t>
      </w:r>
      <w:proofErr w:type="spellStart"/>
      <w:r w:rsidRPr="51881C86">
        <w:rPr>
          <w:rFonts w:eastAsia="Calibri" w:cs="Times New Roman"/>
        </w:rPr>
        <w:t>inernetu</w:t>
      </w:r>
      <w:proofErr w:type="spellEnd"/>
      <w:r w:rsidRPr="51881C86">
        <w:rPr>
          <w:rFonts w:eastAsia="Calibri" w:cs="Times New Roman"/>
        </w:rPr>
        <w:t xml:space="preserve"> (</w:t>
      </w:r>
      <w:r w:rsidRPr="00023897">
        <w:rPr>
          <w:rFonts w:eastAsia="Calibri" w:cs="Times New Roman"/>
        </w:rPr>
        <w:t xml:space="preserve">z usług stacjonarnego dostępu do </w:t>
      </w:r>
      <w:proofErr w:type="spellStart"/>
      <w:r w:rsidRPr="00023897">
        <w:rPr>
          <w:rFonts w:eastAsia="Calibri" w:cs="Times New Roman"/>
        </w:rPr>
        <w:t>internetu</w:t>
      </w:r>
      <w:proofErr w:type="spellEnd"/>
      <w:r w:rsidRPr="00023897">
        <w:rPr>
          <w:rFonts w:eastAsia="Calibri" w:cs="Times New Roman"/>
        </w:rPr>
        <w:t xml:space="preserve"> w </w:t>
      </w:r>
      <w:r w:rsidR="00DF35E3" w:rsidRPr="00023897">
        <w:rPr>
          <w:rFonts w:eastAsia="Calibri" w:cs="Times New Roman"/>
        </w:rPr>
        <w:t>2024 r.</w:t>
      </w:r>
      <w:r w:rsidRPr="00023897">
        <w:rPr>
          <w:rFonts w:eastAsia="Calibri" w:cs="Times New Roman"/>
        </w:rPr>
        <w:t xml:space="preserve"> korzystało </w:t>
      </w:r>
      <w:r w:rsidR="00DF35E3" w:rsidRPr="00023897">
        <w:rPr>
          <w:rFonts w:eastAsia="Calibri" w:cs="Times New Roman"/>
        </w:rPr>
        <w:t>67,5%</w:t>
      </w:r>
      <w:r w:rsidRPr="00023897">
        <w:rPr>
          <w:rFonts w:eastAsia="Calibri" w:cs="Times New Roman"/>
        </w:rPr>
        <w:t xml:space="preserve"> gospodarstw domowych</w:t>
      </w:r>
      <w:r w:rsidR="00E70E3D" w:rsidRPr="00023897">
        <w:rPr>
          <w:rStyle w:val="Odwoanieprzypisudolnego"/>
          <w:rFonts w:eastAsia="Calibri" w:cs="Times New Roman"/>
        </w:rPr>
        <w:footnoteReference w:id="47"/>
      </w:r>
      <w:r w:rsidRPr="00023897">
        <w:rPr>
          <w:rFonts w:eastAsia="Calibri" w:cs="Times New Roman"/>
        </w:rPr>
        <w:t xml:space="preserve"> ).</w:t>
      </w:r>
      <w:r w:rsidRPr="51881C86">
        <w:rPr>
          <w:rFonts w:eastAsia="Calibri" w:cs="Times New Roman"/>
        </w:rPr>
        <w:t xml:space="preserve"> </w:t>
      </w:r>
      <w:r w:rsidR="00406CD9" w:rsidRPr="618798BA">
        <w:rPr>
          <w:rFonts w:eastAsia="Calibri" w:cs="Times New Roman"/>
        </w:rPr>
        <w:t>Za sprawą inwestycji operatorów mobilnych, którzy na skutek przeprowadzonych w latach 2023 i 2025 roku aukcji uzyskali możliwość korzystania z pasm pionierskich dla technologii 5G (3,6 GH i 700 MHz), nastąpiła znacząca poprawa zasięgu usług w tej technologii. Obecnie (2025 r.), według danych UKE, ponad 90% gospodarstw domowych w Polsce znajduje się w zasięgu sieci 5G</w:t>
      </w:r>
      <w:r w:rsidR="008E5958">
        <w:rPr>
          <w:rStyle w:val="Odwoanieprzypisudolnego"/>
          <w:rFonts w:eastAsia="Calibri" w:cs="Times New Roman"/>
        </w:rPr>
        <w:footnoteReference w:id="48"/>
      </w:r>
      <w:r w:rsidRPr="51881C86">
        <w:rPr>
          <w:rFonts w:eastAsia="Calibri" w:cs="Times New Roman"/>
        </w:rPr>
        <w:t>.</w:t>
      </w:r>
    </w:p>
    <w:p w14:paraId="3034A276" w14:textId="07B95CA4" w:rsidR="00E05901" w:rsidRPr="00E05901" w:rsidRDefault="00E05901" w:rsidP="00E05901">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E05901">
        <w:rPr>
          <w:rFonts w:eastAsia="Times New Roman" w:cs="Times New Roman (Nagłówki CS)"/>
          <w:color w:val="002060"/>
          <w:spacing w:val="15"/>
          <w:kern w:val="0"/>
          <w:sz w:val="40"/>
          <w:szCs w:val="28"/>
          <w14:ligatures w14:val="none"/>
        </w:rPr>
        <w:t xml:space="preserve">Zapewnienie powszechnego dostępu do bardzo szybkiego </w:t>
      </w:r>
      <w:proofErr w:type="spellStart"/>
      <w:r w:rsidRPr="00E05901">
        <w:rPr>
          <w:rFonts w:eastAsia="Times New Roman" w:cs="Times New Roman (Nagłówki CS)"/>
          <w:color w:val="002060"/>
          <w:spacing w:val="15"/>
          <w:kern w:val="0"/>
          <w:sz w:val="40"/>
          <w:szCs w:val="28"/>
          <w14:ligatures w14:val="none"/>
        </w:rPr>
        <w:t>internetu</w:t>
      </w:r>
      <w:proofErr w:type="spellEnd"/>
      <w:r w:rsidRPr="00E05901">
        <w:rPr>
          <w:rFonts w:eastAsia="Times New Roman" w:cs="Times New Roman (Nagłówki CS)"/>
          <w:color w:val="002060"/>
          <w:spacing w:val="15"/>
          <w:kern w:val="0"/>
          <w:sz w:val="40"/>
          <w:szCs w:val="28"/>
          <w14:ligatures w14:val="none"/>
        </w:rPr>
        <w:t xml:space="preserve"> wszystkim obywatelom jest jednym z determinantów rewolucji cyfrowej.</w:t>
      </w:r>
    </w:p>
    <w:p w14:paraId="6E494448" w14:textId="5371FC5B" w:rsidR="00E05901" w:rsidRPr="00E05901" w:rsidRDefault="00E05901" w:rsidP="00E05901">
      <w:pPr>
        <w:spacing w:line="257" w:lineRule="auto"/>
        <w:rPr>
          <w:rFonts w:eastAsia="Calibri" w:cs="Calibri"/>
          <w:kern w:val="0"/>
          <w:szCs w:val="22"/>
          <w14:ligatures w14:val="none"/>
        </w:rPr>
      </w:pPr>
      <w:r w:rsidRPr="00E05901">
        <w:rPr>
          <w:rFonts w:eastAsia="Calibri" w:cs="Calibri"/>
          <w:kern w:val="0"/>
          <w:szCs w:val="22"/>
          <w14:ligatures w14:val="none"/>
        </w:rPr>
        <w:t xml:space="preserve">Umożliwia budowę kapitału cyfrowego społeczeństwa, upowszechnienie kwalifikacji cyfrowych, wspieranie kompetencji cyfrowych wśród dzieci i młodzieży w procesie edukacji, czy też upowszechnienie cyfrowych usług publicznych. Proces ten nie może odbyć się bez współpracy państwa z przedsiębiorstwami telekomunikacyjnymi w zakresie zapewnienia bezpiecznej, wydajnej i zrównoważonej infrastruktury cyfrowej. Na tej płaszczyźnie coraz większym wyzwaniem staje się sukcesywna eliminacja tzw. białych plam NGA (ang. </w:t>
      </w:r>
      <w:proofErr w:type="spellStart"/>
      <w:r w:rsidRPr="00E05901">
        <w:rPr>
          <w:rFonts w:eastAsia="Calibri" w:cs="Calibri"/>
          <w:kern w:val="0"/>
          <w:szCs w:val="22"/>
          <w14:ligatures w14:val="none"/>
        </w:rPr>
        <w:t>Next-generation</w:t>
      </w:r>
      <w:proofErr w:type="spellEnd"/>
      <w:r w:rsidRPr="00E05901">
        <w:rPr>
          <w:rFonts w:eastAsia="Calibri" w:cs="Calibri"/>
          <w:kern w:val="0"/>
          <w:szCs w:val="22"/>
          <w14:ligatures w14:val="none"/>
        </w:rPr>
        <w:t xml:space="preserve"> </w:t>
      </w:r>
      <w:proofErr w:type="spellStart"/>
      <w:r w:rsidRPr="00E05901">
        <w:rPr>
          <w:rFonts w:eastAsia="Calibri" w:cs="Calibri"/>
          <w:kern w:val="0"/>
          <w:szCs w:val="22"/>
          <w14:ligatures w14:val="none"/>
        </w:rPr>
        <w:t>access</w:t>
      </w:r>
      <w:proofErr w:type="spellEnd"/>
      <w:r w:rsidRPr="00E05901">
        <w:rPr>
          <w:rFonts w:eastAsia="Calibri" w:cs="Calibri"/>
          <w:kern w:val="0"/>
          <w:szCs w:val="22"/>
          <w14:ligatures w14:val="none"/>
        </w:rPr>
        <w:t xml:space="preserve">) ze względu na konieczność dotarcia z inwestycjami do najtrudniejszych – z punktu widzenia dostępności i ukształtowania terenu oraz gęstości zaludnienia – punktów adresowych, które generują konieczność znacznych nakładów finansowych. Ze względu na potencjalnie niską opłacalność dla przedsiębiorców telekomunikacyjnych inwestycje w tych obszarach muszą być finansowane przede wszystkim ze środków pochodzących ze źródeł </w:t>
      </w:r>
      <w:r w:rsidRPr="00E05901">
        <w:rPr>
          <w:rFonts w:eastAsia="Calibri" w:cs="Calibri"/>
          <w:kern w:val="0"/>
          <w:szCs w:val="22"/>
          <w14:ligatures w14:val="none"/>
        </w:rPr>
        <w:lastRenderedPageBreak/>
        <w:t>publicznych.</w:t>
      </w:r>
      <w:r w:rsidRPr="00E05901">
        <w:rPr>
          <w:rFonts w:eastAsia="Calibri" w:cs="Times New Roman"/>
          <w:noProof/>
          <w:kern w:val="0"/>
          <w:szCs w:val="22"/>
        </w:rPr>
        <w:t xml:space="preserve"> Konieczne jest również sformułowanie odpowiedzi na problem spadającej (w ujęciu realnym) wartości rynku, przekładający się na ograniczenie zdolności inwestycyjnych przedsiębiorstw telekomunikacyjnych. Aby temu zapobiec, w nowelizowanych przepisach Megaustawy</w:t>
      </w:r>
      <w:r w:rsidR="0062338E">
        <w:rPr>
          <w:rStyle w:val="Odwoanieprzypisudolnego"/>
          <w:rFonts w:eastAsia="Calibri" w:cs="Times New Roman"/>
          <w:noProof/>
          <w:kern w:val="0"/>
          <w:szCs w:val="22"/>
        </w:rPr>
        <w:footnoteReference w:id="49"/>
      </w:r>
      <w:r w:rsidRPr="00E05901">
        <w:rPr>
          <w:rFonts w:eastAsia="Calibri" w:cs="Times New Roman"/>
          <w:noProof/>
          <w:kern w:val="0"/>
          <w:szCs w:val="22"/>
        </w:rPr>
        <w:t xml:space="preserve"> zaproponowano działania mające na celu przyspieszenie, uprosz</w:t>
      </w:r>
      <w:r w:rsidR="008E4A5E">
        <w:rPr>
          <w:rFonts w:eastAsia="Calibri" w:cs="Times New Roman"/>
          <w:noProof/>
          <w:kern w:val="0"/>
          <w:szCs w:val="22"/>
        </w:rPr>
        <w:t>cz</w:t>
      </w:r>
      <w:r w:rsidRPr="00E05901">
        <w:rPr>
          <w:rFonts w:eastAsia="Calibri" w:cs="Times New Roman"/>
          <w:noProof/>
          <w:kern w:val="0"/>
          <w:szCs w:val="22"/>
        </w:rPr>
        <w:t>enie i obniżenie kosztów wd</w:t>
      </w:r>
      <w:r w:rsidR="000E08A1">
        <w:rPr>
          <w:rFonts w:eastAsia="Calibri" w:cs="Times New Roman"/>
          <w:noProof/>
          <w:kern w:val="0"/>
          <w:szCs w:val="22"/>
        </w:rPr>
        <w:t>r</w:t>
      </w:r>
      <w:r w:rsidRPr="00E05901">
        <w:rPr>
          <w:rFonts w:eastAsia="Calibri" w:cs="Times New Roman"/>
          <w:noProof/>
          <w:kern w:val="0"/>
          <w:szCs w:val="22"/>
        </w:rPr>
        <w:t>ażania stacjona</w:t>
      </w:r>
      <w:r w:rsidR="008E4A5E">
        <w:rPr>
          <w:rFonts w:eastAsia="Calibri" w:cs="Times New Roman"/>
          <w:noProof/>
          <w:kern w:val="0"/>
          <w:szCs w:val="22"/>
        </w:rPr>
        <w:t>r</w:t>
      </w:r>
      <w:r w:rsidRPr="00E05901">
        <w:rPr>
          <w:rFonts w:eastAsia="Calibri" w:cs="Times New Roman"/>
          <w:noProof/>
          <w:kern w:val="0"/>
          <w:szCs w:val="22"/>
        </w:rPr>
        <w:t>nych i bezprzedwodowych sieci o bardzo dużej przepustowości.</w:t>
      </w:r>
    </w:p>
    <w:p w14:paraId="0BCD7FF0" w14:textId="0F61FD33" w:rsidR="00E05901" w:rsidRPr="00E05901" w:rsidRDefault="00E05901" w:rsidP="00E05901">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E05901">
        <w:rPr>
          <w:rFonts w:eastAsia="Times New Roman" w:cs="Times New Roman (Nagłówki CS)"/>
          <w:color w:val="002060"/>
          <w:spacing w:val="15"/>
          <w:kern w:val="0"/>
          <w:sz w:val="40"/>
          <w:szCs w:val="28"/>
          <w14:ligatures w14:val="none"/>
        </w:rPr>
        <w:t>Za uzupełnienie infrastruktury naziemnej służyć mogą technologie satelitarne, użyteczne szczególnie na obszarach o niskim zaludnieniu.</w:t>
      </w:r>
    </w:p>
    <w:p w14:paraId="47B9A285" w14:textId="56EB1F00" w:rsidR="00E7274A" w:rsidRPr="00A42E1B" w:rsidRDefault="00E05901" w:rsidP="00E7274A">
      <w:pPr>
        <w:spacing w:line="257" w:lineRule="auto"/>
        <w:rPr>
          <w:rFonts w:eastAsia="Calibri" w:cs="Calibri"/>
        </w:rPr>
      </w:pPr>
      <w:r w:rsidRPr="00E05901">
        <w:rPr>
          <w:rFonts w:eastAsia="Calibri" w:cs="Calibri"/>
          <w:kern w:val="0"/>
          <w:szCs w:val="22"/>
          <w14:ligatures w14:val="none"/>
        </w:rPr>
        <w:t>Należy mieć również na uwadze widoczny trend w zakresie konwergencji sieci naziemnych z nienaziemnymi, w szczególności satelitarnymi. Zakłada się, że sieci komórkowe kolejnej generacji (6G) będą domyślnie zintegrowane z sieciami satelitarnymi. Trend ten jest już widoczny w obecnej generacji (5G). Obecnie coraz częściej dochodzi do współpracy operatorów komórkowych z operatorami satelitarnymi odnośnie</w:t>
      </w:r>
      <w:r w:rsidR="005830E6">
        <w:rPr>
          <w:rFonts w:eastAsia="Calibri" w:cs="Calibri"/>
          <w:kern w:val="0"/>
          <w:szCs w:val="22"/>
          <w14:ligatures w14:val="none"/>
        </w:rPr>
        <w:t xml:space="preserve"> do</w:t>
      </w:r>
      <w:r w:rsidRPr="00E05901">
        <w:rPr>
          <w:rFonts w:eastAsia="Calibri" w:cs="Calibri"/>
          <w:kern w:val="0"/>
          <w:szCs w:val="22"/>
          <w14:ligatures w14:val="none"/>
        </w:rPr>
        <w:t xml:space="preserve"> testowania możliwości odbioru sygnałów satelitarnych przez urządzenia mobilne. Po 2030 r. można spodziewać się w pełni zintegrowanych usług w urządzeniach końcowych. Oznacza to, że użytkownicy będą mieli możliwość dostępu do usług telekomunikacyjnych niezależnie od miejsca przebywania. Konwergencja sieci umożliwi również dalszy rozwój usług typu </w:t>
      </w:r>
      <w:proofErr w:type="spellStart"/>
      <w:r w:rsidRPr="00E05901">
        <w:rPr>
          <w:rFonts w:eastAsia="Calibri" w:cs="Calibri"/>
          <w:kern w:val="0"/>
          <w:szCs w:val="22"/>
          <w14:ligatures w14:val="none"/>
        </w:rPr>
        <w:t>IoT</w:t>
      </w:r>
      <w:proofErr w:type="spellEnd"/>
      <w:r w:rsidRPr="00E05901">
        <w:rPr>
          <w:rFonts w:eastAsia="Calibri" w:cs="Calibri"/>
          <w:kern w:val="0"/>
          <w:szCs w:val="22"/>
          <w14:ligatures w14:val="none"/>
        </w:rPr>
        <w:t xml:space="preserve"> oraz usług autonomicznych, w szczególności związanych z transportem.</w:t>
      </w:r>
      <w:r w:rsidR="00E7274A">
        <w:rPr>
          <w:rFonts w:eastAsia="Calibri" w:cs="Calibri"/>
          <w:kern w:val="0"/>
          <w:szCs w:val="22"/>
          <w14:ligatures w14:val="none"/>
        </w:rPr>
        <w:t xml:space="preserve"> </w:t>
      </w:r>
      <w:r w:rsidR="00E7274A" w:rsidRPr="618798BA">
        <w:rPr>
          <w:rFonts w:eastAsia="Calibri" w:cs="Calibri"/>
        </w:rPr>
        <w:t>Należy przy tym zwrócić uwagę na zagrożenia związane z silną koncentracją na rynku usług satelitarnych.</w:t>
      </w:r>
    </w:p>
    <w:p w14:paraId="0C9E85E2" w14:textId="15112B14" w:rsidR="00E7274A" w:rsidRPr="0004591D" w:rsidRDefault="00E7274A" w:rsidP="00E7274A">
      <w:pPr>
        <w:spacing w:line="257" w:lineRule="auto"/>
        <w:rPr>
          <w:rFonts w:eastAsia="Calibri" w:cs="Calibri"/>
          <w:kern w:val="0"/>
          <w:szCs w:val="22"/>
          <w14:ligatures w14:val="none"/>
        </w:rPr>
      </w:pPr>
      <w:r w:rsidRPr="0004591D">
        <w:rPr>
          <w:rFonts w:eastAsia="Calibri" w:cs="Calibri"/>
          <w:kern w:val="0"/>
          <w:szCs w:val="22"/>
          <w14:ligatures w14:val="none"/>
        </w:rPr>
        <w:t xml:space="preserve">Łączność satelitarną należy też uznać za zasób podwójnego zastosowania (cywilny i wojskowy), który w przypadku potencjalnego zagrożenia umożliwia reakcję na trudne do przewidzenia sytuacje oraz dostarczenie informacji na czas. Zapewnienie prawidłowej komunikacji między podmiotami publicznymi oraz wykorzystywanymi przez nie systemami teleinformatycznymi i rejestrami publicznymi jest kluczowe w sytuacjach kryzysowych. </w:t>
      </w:r>
    </w:p>
    <w:p w14:paraId="15A126A2" w14:textId="42D4DD3A" w:rsidR="00E05901" w:rsidRPr="00E05901" w:rsidRDefault="00E7274A" w:rsidP="00E7274A">
      <w:pPr>
        <w:spacing w:line="257" w:lineRule="auto"/>
        <w:rPr>
          <w:rFonts w:eastAsia="Calibri" w:cs="Times New Roman"/>
          <w:noProof/>
          <w:kern w:val="0"/>
          <w:szCs w:val="22"/>
        </w:rPr>
      </w:pPr>
      <w:r w:rsidRPr="0004591D">
        <w:rPr>
          <w:rFonts w:eastAsia="Calibri" w:cs="Calibri"/>
          <w:kern w:val="0"/>
          <w:szCs w:val="22"/>
          <w14:ligatures w14:val="none"/>
        </w:rPr>
        <w:t>Jednocześnie należy zauważyć, że obecnie najbardziej zaawansowane systemy satelitarne, takie jak konstelacje LEO oferujące globalną łączność o niskim opóźnieniu, powstają poza UE. Dlatego też, w perspektywie długofalowej, należy rozważyć budowanie i rozwijanie krajowych zdolności w obszarze łączności satelitarnej oraz – w miarę możliwości – szeroko uczestniczyć szczególnie w inicjatywach UE w zakresie budowy systemów łączności satelitarnej. Da to dalsze możliwości rozwoju bezpiecznej łączności państwowej, na potrzeby cywilne i militarne</w:t>
      </w:r>
      <w:r w:rsidR="00E05901" w:rsidRPr="00E05901">
        <w:rPr>
          <w:rFonts w:eastAsia="Calibri" w:cs="Times New Roman"/>
          <w:noProof/>
          <w:kern w:val="0"/>
          <w:szCs w:val="22"/>
        </w:rPr>
        <w:br/>
      </w:r>
    </w:p>
    <w:p w14:paraId="6253DD15" w14:textId="77777777" w:rsidR="00E05901" w:rsidRPr="00E05901" w:rsidRDefault="00E05901" w:rsidP="00E05901">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E05901">
        <w:rPr>
          <w:rFonts w:eastAsia="Times New Roman" w:cs="Times New Roman (Nagłówki CS)"/>
          <w:color w:val="002060"/>
          <w:spacing w:val="15"/>
          <w:kern w:val="0"/>
          <w:sz w:val="40"/>
          <w:szCs w:val="28"/>
          <w14:ligatures w14:val="none"/>
        </w:rPr>
        <w:br w:type="page"/>
      </w:r>
    </w:p>
    <w:p w14:paraId="46554C5D" w14:textId="1D563D67" w:rsidR="00E05901" w:rsidRPr="00E05901" w:rsidRDefault="00E05901" w:rsidP="009B17D8">
      <w:pPr>
        <w:pStyle w:val="Podtytu"/>
        <w:rPr>
          <w:rFonts w:eastAsia="Times New Roman"/>
        </w:rPr>
      </w:pPr>
      <w:r w:rsidRPr="00E05901">
        <w:rPr>
          <w:rFonts w:eastAsia="Times New Roman"/>
        </w:rPr>
        <w:lastRenderedPageBreak/>
        <w:t>Cel 1</w:t>
      </w:r>
      <w:r w:rsidR="00387627">
        <w:rPr>
          <w:rFonts w:eastAsia="Times New Roman"/>
        </w:rPr>
        <w:t>.1.1</w:t>
      </w:r>
      <w:r w:rsidRPr="00E05901">
        <w:rPr>
          <w:rFonts w:eastAsia="Times New Roman"/>
        </w:rPr>
        <w:t xml:space="preserve">: Wszyscy użytkownicy na terenie kraju mają dostęp do ultraszybkich usług telekomunikacyjnych – mobilnych </w:t>
      </w:r>
      <w:r w:rsidRPr="00E05901">
        <w:rPr>
          <w:rFonts w:eastAsia="Times New Roman"/>
        </w:rPr>
        <w:br/>
        <w:t>i stacjonarnych</w:t>
      </w:r>
    </w:p>
    <w:p w14:paraId="515F6E8A" w14:textId="77777777" w:rsidR="00E05901" w:rsidRPr="00E05901" w:rsidRDefault="00E05901" w:rsidP="00E05901">
      <w:pPr>
        <w:spacing w:line="257" w:lineRule="auto"/>
        <w:rPr>
          <w:rFonts w:eastAsia="Calibri" w:cs="Times New Roman"/>
          <w:kern w:val="0"/>
          <w:szCs w:val="22"/>
          <w14:ligatures w14:val="none"/>
        </w:rPr>
      </w:pPr>
    </w:p>
    <w:p w14:paraId="55208D68" w14:textId="77777777" w:rsidR="00E05901" w:rsidRPr="00E05901" w:rsidRDefault="00E05901" w:rsidP="009B17D8">
      <w:pPr>
        <w:pStyle w:val="Podtytu"/>
        <w:rPr>
          <w:rFonts w:eastAsia="Times New Roman"/>
        </w:rPr>
      </w:pPr>
      <w:r w:rsidRPr="00E05901">
        <w:rPr>
          <w:rFonts w:eastAsia="Times New Roman"/>
        </w:rPr>
        <w:t>Co umożliwi realizację celu:</w:t>
      </w:r>
    </w:p>
    <w:p w14:paraId="5CDDB07C" w14:textId="0B6E91EE"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Kontynuacja wsparcia finansowego dla przedsiębiorców telekomunikacyjnych dla rozwoju infrastruktury, szczególnie na obszarach tzw. białych plam– terenach problematycznych z punktu widzenia dostępności, ukształtowania terenu i gęstości zaludnienia;</w:t>
      </w:r>
    </w:p>
    <w:p w14:paraId="3FC87FDB" w14:textId="24B55AFC"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Wykorzystanie alternatywnych technologii do zapewnienia łączności w najtrudniejszych inwestycyjnie obszarach, gdzie nie ma możliwości uzyskania przepustowości gigabitowych za pomocą technologii przewodowych;</w:t>
      </w:r>
    </w:p>
    <w:p w14:paraId="09DDC33D" w14:textId="7B37D40E"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 xml:space="preserve">Likwidowanie barier prawnych i systemowych dla rozwoju sieci telekomunikacyjnych przez nowelizację tzw. </w:t>
      </w:r>
      <w:proofErr w:type="spellStart"/>
      <w:r w:rsidRPr="00E05901">
        <w:rPr>
          <w:rFonts w:eastAsia="Calibri" w:cs="Times New Roman"/>
          <w:bCs/>
          <w:color w:val="000000"/>
          <w:kern w:val="0"/>
          <w:szCs w:val="22"/>
          <w14:ligatures w14:val="none"/>
        </w:rPr>
        <w:t>Megaustawy</w:t>
      </w:r>
      <w:proofErr w:type="spellEnd"/>
      <w:r w:rsidRPr="00E05901">
        <w:rPr>
          <w:rFonts w:eastAsia="Calibri" w:cs="Times New Roman"/>
          <w:bCs/>
          <w:color w:val="000000"/>
          <w:kern w:val="0"/>
          <w:szCs w:val="22"/>
          <w14:ligatures w14:val="none"/>
        </w:rPr>
        <w:t xml:space="preserve">, która </w:t>
      </w:r>
      <w:r w:rsidR="008D51F5">
        <w:rPr>
          <w:rFonts w:eastAsia="Calibri" w:cs="Times New Roman"/>
          <w:bCs/>
          <w:color w:val="000000"/>
          <w:kern w:val="0"/>
          <w:szCs w:val="22"/>
          <w14:ligatures w14:val="none"/>
        </w:rPr>
        <w:t xml:space="preserve">będzie </w:t>
      </w:r>
      <w:r w:rsidRPr="00E05901">
        <w:rPr>
          <w:rFonts w:eastAsia="Calibri" w:cs="Times New Roman"/>
          <w:bCs/>
          <w:color w:val="000000"/>
          <w:kern w:val="0"/>
          <w:szCs w:val="22"/>
          <w14:ligatures w14:val="none"/>
        </w:rPr>
        <w:t xml:space="preserve">obejmować będzie zidentyfikowane zarówno przez resort cyfryzacji, jak i zgłaszane przez branżę telekomunikacyjną bariery inwestycyjne. Ponadto, wdrożenie do polskiego porządku prawnego postanowień rozporządzenia unijnego Gigabit </w:t>
      </w:r>
      <w:proofErr w:type="spellStart"/>
      <w:r w:rsidRPr="00E05901">
        <w:rPr>
          <w:rFonts w:eastAsia="Calibri" w:cs="Times New Roman"/>
          <w:bCs/>
          <w:color w:val="000000"/>
          <w:kern w:val="0"/>
          <w:szCs w:val="22"/>
          <w14:ligatures w14:val="none"/>
        </w:rPr>
        <w:t>Infrastructure</w:t>
      </w:r>
      <w:proofErr w:type="spellEnd"/>
      <w:r w:rsidRPr="00E05901">
        <w:rPr>
          <w:rFonts w:eastAsia="Calibri" w:cs="Times New Roman"/>
          <w:bCs/>
          <w:color w:val="000000"/>
          <w:kern w:val="0"/>
          <w:szCs w:val="22"/>
          <w14:ligatures w14:val="none"/>
        </w:rPr>
        <w:t xml:space="preserve"> </w:t>
      </w:r>
      <w:proofErr w:type="spellStart"/>
      <w:r w:rsidRPr="00E05901">
        <w:rPr>
          <w:rFonts w:eastAsia="Calibri" w:cs="Times New Roman"/>
          <w:bCs/>
          <w:color w:val="000000"/>
          <w:kern w:val="0"/>
          <w:szCs w:val="22"/>
          <w14:ligatures w14:val="none"/>
        </w:rPr>
        <w:t>Act</w:t>
      </w:r>
      <w:proofErr w:type="spellEnd"/>
      <w:r w:rsidRPr="00E05901">
        <w:rPr>
          <w:rFonts w:eastAsia="Calibri" w:cs="Times New Roman"/>
          <w:bCs/>
          <w:color w:val="000000"/>
          <w:kern w:val="0"/>
          <w:szCs w:val="22"/>
          <w14:ligatures w14:val="none"/>
        </w:rPr>
        <w:t xml:space="preserve"> (GIA)</w:t>
      </w:r>
      <w:r w:rsidRPr="00E05901">
        <w:rPr>
          <w:rFonts w:eastAsia="Calibri" w:cs="Calibri"/>
          <w:bCs/>
          <w:color w:val="000000"/>
          <w:kern w:val="0"/>
          <w:szCs w:val="22"/>
          <w:vertAlign w:val="superscript"/>
          <w14:ligatures w14:val="none"/>
        </w:rPr>
        <w:footnoteReference w:id="50"/>
      </w:r>
      <w:r w:rsidRPr="00E05901">
        <w:rPr>
          <w:rFonts w:eastAsia="Calibri" w:cs="Times New Roman"/>
          <w:bCs/>
          <w:color w:val="000000"/>
          <w:kern w:val="0"/>
          <w:szCs w:val="22"/>
          <w14:ligatures w14:val="none"/>
        </w:rPr>
        <w:t xml:space="preserve"> w celu wsparcia rozwoju publicznych sieci telekomunikacyjnych przewidującego uruchomienie m. in. otwartego pojedynczego punktu informacyjnego („jedno okienko”), w którym każdy operator ma prawo składać, również w formacie elektronicznym, wnioski o udzielenie wszelkich niezbędnych zezwoleń inwestycyjnych lub o odnowienie zezwoleń lub udzielenie prawa drogi oraz uzyskuje informacje o statusie swojego wniosku;</w:t>
      </w:r>
    </w:p>
    <w:p w14:paraId="1B97A400" w14:textId="3D3B3D8F"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Zapewnienie jednostkom samorządu terytorialnego wsparcia merytorycznego w prowadzeniu procesów inwestycyjnych w obszarze telekomunikacji i wyznaczenie koordynatorów szerokopasmowych we wszystkich gminach i powiatach;</w:t>
      </w:r>
    </w:p>
    <w:p w14:paraId="237B4741" w14:textId="77777777"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Kontynuowanie projektów edukacyjno-informacyjnych dotyczących roli infrastruktury telekomunikacyjnej (stacjonarnej i mobilnej – w tym 5G i 6G) dla rozwoju społeczno-gospodarczego kraju oraz przeciwdziałanie dezinformacji w zakresie sieci mobilnych;</w:t>
      </w:r>
    </w:p>
    <w:p w14:paraId="4B694561" w14:textId="27CF230F"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 xml:space="preserve">Utrzymanie i rozwój portalu internet.gov.pl (SIDUSIS) dostarczającego każdemu w łatwej i dostępnej formie informacji o </w:t>
      </w:r>
      <w:r w:rsidR="004F5D26">
        <w:rPr>
          <w:rFonts w:eastAsia="Calibri" w:cs="Times New Roman"/>
          <w:bCs/>
          <w:color w:val="000000"/>
          <w:kern w:val="0"/>
          <w:szCs w:val="22"/>
          <w14:ligatures w14:val="none"/>
        </w:rPr>
        <w:t>ofercie</w:t>
      </w:r>
      <w:r w:rsidR="004F5D26" w:rsidRPr="00E05901">
        <w:rPr>
          <w:rFonts w:eastAsia="Calibri" w:cs="Times New Roman"/>
          <w:bCs/>
          <w:color w:val="000000"/>
          <w:kern w:val="0"/>
          <w:szCs w:val="22"/>
          <w14:ligatures w14:val="none"/>
        </w:rPr>
        <w:t xml:space="preserve"> </w:t>
      </w:r>
      <w:r w:rsidRPr="00E05901">
        <w:rPr>
          <w:rFonts w:eastAsia="Calibri" w:cs="Times New Roman"/>
          <w:bCs/>
          <w:color w:val="000000"/>
          <w:kern w:val="0"/>
          <w:szCs w:val="22"/>
          <w14:ligatures w14:val="none"/>
        </w:rPr>
        <w:t xml:space="preserve">usług dostępu do </w:t>
      </w:r>
      <w:proofErr w:type="spellStart"/>
      <w:r w:rsidRPr="00E05901">
        <w:rPr>
          <w:rFonts w:eastAsia="Calibri" w:cs="Times New Roman"/>
          <w:bCs/>
          <w:color w:val="000000"/>
          <w:kern w:val="0"/>
          <w:szCs w:val="22"/>
          <w14:ligatures w14:val="none"/>
        </w:rPr>
        <w:t>internetu</w:t>
      </w:r>
      <w:proofErr w:type="spellEnd"/>
      <w:r w:rsidRPr="00E05901">
        <w:rPr>
          <w:rFonts w:eastAsia="Calibri" w:cs="Times New Roman"/>
          <w:bCs/>
          <w:color w:val="000000"/>
          <w:kern w:val="0"/>
          <w:szCs w:val="22"/>
          <w14:ligatures w14:val="none"/>
        </w:rPr>
        <w:t xml:space="preserve"> w danym punkcie adresowym;</w:t>
      </w:r>
    </w:p>
    <w:p w14:paraId="20977FFE" w14:textId="21DF4299"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Utrzymanie i rozwój portalu SI2PEM</w:t>
      </w:r>
      <w:r w:rsidR="00FD421D">
        <w:rPr>
          <w:rFonts w:eastAsia="Calibri" w:cs="Times New Roman"/>
          <w:bCs/>
          <w:color w:val="000000"/>
          <w:kern w:val="0"/>
          <w:szCs w:val="22"/>
          <w14:ligatures w14:val="none"/>
        </w:rPr>
        <w:t>,</w:t>
      </w:r>
      <w:r w:rsidRPr="00E05901">
        <w:rPr>
          <w:rFonts w:eastAsia="Calibri" w:cs="Times New Roman"/>
          <w:bCs/>
          <w:color w:val="000000"/>
          <w:kern w:val="0"/>
          <w:szCs w:val="22"/>
          <w14:ligatures w14:val="none"/>
        </w:rPr>
        <w:t xml:space="preserve"> </w:t>
      </w:r>
      <w:r w:rsidR="00FD421D" w:rsidRPr="00FD421D">
        <w:rPr>
          <w:rFonts w:eastAsia="Calibri" w:cs="Times New Roman"/>
          <w:bCs/>
          <w:color w:val="000000"/>
          <w:kern w:val="0"/>
          <w:szCs w:val="22"/>
          <w14:ligatures w14:val="none"/>
        </w:rPr>
        <w:t>w tym także poprzez wprowadzanie funkcjonalności usprawniających proces inwestycyjny oraz wdrożenie na szeroką skalę monitoringu poziomów PEM w kraju,</w:t>
      </w:r>
      <w:r w:rsidRPr="00E05901">
        <w:rPr>
          <w:rFonts w:eastAsia="Calibri" w:cs="Times New Roman"/>
          <w:bCs/>
          <w:color w:val="000000"/>
          <w:kern w:val="0"/>
          <w:szCs w:val="22"/>
          <w14:ligatures w14:val="none"/>
        </w:rPr>
        <w:t xml:space="preserve"> w celu zapewnienia dostępności wiedzy o poziomach PEM (pola elektromagnetycznego) oraz popularyzacji tej </w:t>
      </w:r>
      <w:r w:rsidRPr="00E05901">
        <w:rPr>
          <w:rFonts w:eastAsia="Calibri" w:cs="Times New Roman"/>
          <w:bCs/>
          <w:color w:val="000000"/>
          <w:kern w:val="0"/>
          <w:szCs w:val="22"/>
          <w14:ligatures w14:val="none"/>
        </w:rPr>
        <w:lastRenderedPageBreak/>
        <w:t>wiedzy w celu rozwoju sieci ruchomej oraz niwelowania obaw o wpływ infrastruktury sieci ruchomej na zdrowie i środowisko;</w:t>
      </w:r>
    </w:p>
    <w:p w14:paraId="6F16005F" w14:textId="249970C3" w:rsidR="00E05901" w:rsidRPr="00E05901"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Wspieranie rozwoju samorządowych i prywatnych sieci 5G – prowadzenie działań o charakterze informacyjnym</w:t>
      </w:r>
      <w:r w:rsidR="001037D2">
        <w:rPr>
          <w:rFonts w:eastAsia="Calibri" w:cs="Times New Roman"/>
          <w:bCs/>
          <w:color w:val="000000"/>
          <w:kern w:val="0"/>
          <w:szCs w:val="22"/>
          <w14:ligatures w14:val="none"/>
        </w:rPr>
        <w:t xml:space="preserve"> </w:t>
      </w:r>
      <w:r w:rsidRPr="00E05901">
        <w:rPr>
          <w:rFonts w:eastAsia="Calibri" w:cs="Times New Roman"/>
          <w:bCs/>
          <w:color w:val="000000"/>
          <w:kern w:val="0"/>
          <w:szCs w:val="22"/>
          <w14:ligatures w14:val="none"/>
        </w:rPr>
        <w:t>oraz organizacja szkoleń dotyczących wdrażania technologii 5G oraz promowanie innowacji – startupów i firm pracujących nad rozwiązaniami wdrażającymi 5G;</w:t>
      </w:r>
    </w:p>
    <w:p w14:paraId="0304CB38" w14:textId="77777777" w:rsidR="00476769" w:rsidRDefault="00E05901" w:rsidP="006746F6">
      <w:pPr>
        <w:numPr>
          <w:ilvl w:val="0"/>
          <w:numId w:val="3"/>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Zagwarantowanie odpowiedniej jakości sieci telekomunikacyjnych – wdrożenie narzędzi systemowych i technicznych w celu pomiaru parametrów usług telekomunikacyjnych, a także wdrożenie skutecznych mechanizmów interwencyjnych w celu poprawy jakości usług telekomunikacyjnych</w:t>
      </w:r>
      <w:r w:rsidR="00476769">
        <w:rPr>
          <w:rFonts w:eastAsia="Calibri" w:cs="Times New Roman"/>
          <w:bCs/>
          <w:color w:val="000000"/>
          <w:kern w:val="0"/>
          <w:szCs w:val="22"/>
          <w14:ligatures w14:val="none"/>
        </w:rPr>
        <w:t>;</w:t>
      </w:r>
    </w:p>
    <w:p w14:paraId="74B3F03A" w14:textId="5080C799" w:rsidR="00E05901" w:rsidRPr="00992C15" w:rsidRDefault="004D6935" w:rsidP="006746F6">
      <w:pPr>
        <w:numPr>
          <w:ilvl w:val="0"/>
          <w:numId w:val="3"/>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 xml:space="preserve">Uruchomienie mechanizmów wsparcia finansowego inwestycji w </w:t>
      </w:r>
      <w:r w:rsidR="00D13B4A">
        <w:rPr>
          <w:rFonts w:eastAsia="Calibri" w:cs="Times New Roman"/>
          <w:bCs/>
          <w:color w:val="000000"/>
          <w:kern w:val="0"/>
          <w:szCs w:val="22"/>
          <w14:ligatures w14:val="none"/>
        </w:rPr>
        <w:t xml:space="preserve">poprawę odporności </w:t>
      </w:r>
      <w:r w:rsidR="00C00FA3">
        <w:rPr>
          <w:rFonts w:eastAsia="Calibri" w:cs="Times New Roman"/>
          <w:bCs/>
          <w:color w:val="000000"/>
          <w:kern w:val="0"/>
          <w:szCs w:val="22"/>
          <w14:ligatures w14:val="none"/>
        </w:rPr>
        <w:t xml:space="preserve">fizycznej sieci telekomunikacyjnych w zakresie przekraczającym </w:t>
      </w:r>
      <w:r w:rsidR="003F0C73">
        <w:rPr>
          <w:rFonts w:eastAsia="Calibri" w:cs="Times New Roman"/>
          <w:bCs/>
          <w:color w:val="000000"/>
          <w:kern w:val="0"/>
          <w:szCs w:val="22"/>
          <w14:ligatures w14:val="none"/>
        </w:rPr>
        <w:t>możliwości komercyjne.</w:t>
      </w:r>
      <w:r w:rsidR="00E05901" w:rsidRPr="00992C15">
        <w:rPr>
          <w:rFonts w:eastAsia="Calibri" w:cs="Times New Roman"/>
          <w:strike/>
          <w:color w:val="000000"/>
          <w:kern w:val="0"/>
          <w:szCs w:val="22"/>
          <w14:ligatures w14:val="none"/>
        </w:rPr>
        <w:br/>
      </w:r>
    </w:p>
    <w:p w14:paraId="3613E2B2" w14:textId="77777777" w:rsidR="00E05901" w:rsidRPr="00E05901" w:rsidRDefault="00E05901" w:rsidP="00E05901">
      <w:pPr>
        <w:spacing w:line="257" w:lineRule="auto"/>
        <w:rPr>
          <w:rFonts w:eastAsia="Calibri" w:cs="Times New Roman"/>
          <w:kern w:val="0"/>
          <w:szCs w:val="22"/>
          <w14:ligatures w14:val="none"/>
        </w:rPr>
      </w:pPr>
    </w:p>
    <w:p w14:paraId="33ECA9CC" w14:textId="77777777" w:rsidR="00E05901" w:rsidRPr="00E05901" w:rsidRDefault="00E05901" w:rsidP="00E05901">
      <w:pPr>
        <w:spacing w:line="257" w:lineRule="auto"/>
        <w:rPr>
          <w:rFonts w:eastAsia="Calibri" w:cs="Calibri"/>
          <w:b/>
          <w:bCs/>
          <w:kern w:val="0"/>
          <w:szCs w:val="22"/>
          <w14:ligatures w14:val="none"/>
        </w:rPr>
      </w:pPr>
      <w:r w:rsidRPr="00E05901">
        <w:rPr>
          <w:rFonts w:eastAsia="Calibri" w:cs="Calibri"/>
          <w:b/>
          <w:bCs/>
          <w:kern w:val="0"/>
          <w:szCs w:val="22"/>
          <w14:ligatures w14:val="none"/>
        </w:rPr>
        <w:t>[</w:t>
      </w:r>
      <w:proofErr w:type="spellStart"/>
      <w:r w:rsidRPr="00E05901">
        <w:rPr>
          <w:rFonts w:eastAsia="Calibri" w:cs="Calibri"/>
          <w:b/>
          <w:bCs/>
          <w:kern w:val="0"/>
          <w:szCs w:val="22"/>
          <w14:ligatures w14:val="none"/>
        </w:rPr>
        <w:t>box</w:t>
      </w:r>
      <w:proofErr w:type="spellEnd"/>
      <w:r w:rsidRPr="00E05901">
        <w:rPr>
          <w:rFonts w:eastAsia="Calibri" w:cs="Calibri"/>
          <w:b/>
          <w:bCs/>
          <w:kern w:val="0"/>
          <w:szCs w:val="22"/>
          <w14:ligatures w14:val="none"/>
        </w:rPr>
        <w:t xml:space="preserve">] Co z tego wynika: </w:t>
      </w:r>
      <w:r w:rsidRPr="00E05901">
        <w:rPr>
          <w:rFonts w:eastAsia="Calibri" w:cs="Calibri"/>
          <w:kern w:val="0"/>
          <w:szCs w:val="22"/>
          <w14:ligatures w14:val="none"/>
        </w:rPr>
        <w:t xml:space="preserve">Gdziekolwiek mieszkasz, będziesz mieć dostęp do szybkiego i taniego </w:t>
      </w:r>
      <w:proofErr w:type="spellStart"/>
      <w:r w:rsidRPr="00E05901">
        <w:rPr>
          <w:rFonts w:eastAsia="Calibri" w:cs="Calibri"/>
          <w:kern w:val="0"/>
          <w:szCs w:val="22"/>
          <w14:ligatures w14:val="none"/>
        </w:rPr>
        <w:t>internetu</w:t>
      </w:r>
      <w:proofErr w:type="spellEnd"/>
      <w:r w:rsidRPr="00E05901">
        <w:rPr>
          <w:rFonts w:eastAsia="Calibri" w:cs="Calibri"/>
          <w:kern w:val="0"/>
          <w:szCs w:val="22"/>
          <w14:ligatures w14:val="none"/>
        </w:rPr>
        <w:t xml:space="preserve"> i sieci komórkowej.</w:t>
      </w:r>
    </w:p>
    <w:p w14:paraId="193AB680" w14:textId="77777777" w:rsidR="00E05901" w:rsidRPr="00E05901" w:rsidRDefault="00E05901" w:rsidP="00E05901">
      <w:pPr>
        <w:numPr>
          <w:ilvl w:val="1"/>
          <w:numId w:val="0"/>
        </w:numPr>
        <w:spacing w:before="120" w:line="257" w:lineRule="auto"/>
        <w:ind w:left="113"/>
        <w:jc w:val="center"/>
        <w:rPr>
          <w:rFonts w:eastAsia="Times New Roman" w:cs="Times New Roman (Nagłówki CS)"/>
          <w:color w:val="002060"/>
          <w:spacing w:val="15"/>
          <w:kern w:val="0"/>
          <w:sz w:val="40"/>
          <w:szCs w:val="28"/>
          <w:vertAlign w:val="subscript"/>
          <w14:ligatures w14:val="none"/>
        </w:rPr>
      </w:pPr>
      <w:r w:rsidRPr="00E05901">
        <w:rPr>
          <w:rFonts w:eastAsia="Times New Roman" w:cs="Times New Roman (Nagłówki CS)"/>
          <w:color w:val="002060"/>
          <w:spacing w:val="15"/>
          <w:kern w:val="0"/>
          <w:sz w:val="40"/>
          <w:szCs w:val="28"/>
          <w14:ligatures w14:val="none"/>
        </w:rPr>
        <w:softHyphen/>
      </w:r>
      <w:r w:rsidRPr="00E05901">
        <w:rPr>
          <w:rFonts w:eastAsia="Times New Roman" w:cs="Times New Roman (Nagłówki CS)"/>
          <w:color w:val="002060"/>
          <w:spacing w:val="15"/>
          <w:kern w:val="0"/>
          <w:sz w:val="40"/>
          <w:szCs w:val="28"/>
          <w:vertAlign w:val="subscript"/>
          <w14:ligatures w14:val="none"/>
        </w:rPr>
        <w:softHyphen/>
      </w:r>
    </w:p>
    <w:p w14:paraId="7C781999" w14:textId="77777777" w:rsidR="00E05901" w:rsidRPr="00E05901" w:rsidRDefault="00E05901" w:rsidP="00E05901">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E05901">
        <w:rPr>
          <w:rFonts w:eastAsia="Times New Roman" w:cs="Times New Roman (Nagłówki CS)"/>
          <w:color w:val="002060"/>
          <w:spacing w:val="15"/>
          <w:kern w:val="0"/>
          <w:sz w:val="40"/>
          <w:szCs w:val="28"/>
          <w14:ligatures w14:val="none"/>
        </w:rPr>
        <w:br w:type="page"/>
      </w:r>
    </w:p>
    <w:p w14:paraId="267AFF44" w14:textId="49750CA5" w:rsidR="00E05901" w:rsidRPr="00E05901" w:rsidRDefault="00E05901" w:rsidP="00CA7259">
      <w:pPr>
        <w:pStyle w:val="Podtytu"/>
        <w:rPr>
          <w:rFonts w:eastAsia="Times New Roman"/>
        </w:rPr>
      </w:pPr>
      <w:r w:rsidRPr="00E05901">
        <w:rPr>
          <w:rFonts w:eastAsia="Times New Roman"/>
        </w:rPr>
        <w:lastRenderedPageBreak/>
        <w:t xml:space="preserve">Cel </w:t>
      </w:r>
      <w:r w:rsidR="000773D5">
        <w:rPr>
          <w:rFonts w:eastAsia="Times New Roman"/>
        </w:rPr>
        <w:t>1.1.</w:t>
      </w:r>
      <w:r w:rsidRPr="00E05901">
        <w:rPr>
          <w:rFonts w:eastAsia="Times New Roman"/>
        </w:rPr>
        <w:t xml:space="preserve">2: Bezpieczna łączność elektroniczna jest bezpłatna dla szczególnych grup użytkowników końcowych </w:t>
      </w:r>
    </w:p>
    <w:p w14:paraId="579F90C5" w14:textId="77777777" w:rsidR="00E05901" w:rsidRPr="00E05901" w:rsidRDefault="00E05901" w:rsidP="00CA7259">
      <w:pPr>
        <w:pStyle w:val="Podtytu"/>
        <w:rPr>
          <w:rFonts w:eastAsia="Calibri" w:cs="Times New Roman"/>
          <w:szCs w:val="22"/>
        </w:rPr>
      </w:pPr>
    </w:p>
    <w:p w14:paraId="1F81B0D5" w14:textId="77777777" w:rsidR="00E05901" w:rsidRPr="00E05901" w:rsidRDefault="00E05901" w:rsidP="00CA7259">
      <w:pPr>
        <w:pStyle w:val="Podtytu"/>
        <w:rPr>
          <w:rFonts w:eastAsia="Times New Roman"/>
        </w:rPr>
      </w:pPr>
      <w:r w:rsidRPr="00E05901">
        <w:rPr>
          <w:rFonts w:eastAsia="Times New Roman"/>
        </w:rPr>
        <w:t>Co umożliwi realizację celu:</w:t>
      </w:r>
    </w:p>
    <w:p w14:paraId="4D6997FF" w14:textId="123842CB" w:rsidR="00E05901" w:rsidRPr="00E05901" w:rsidRDefault="00E05901" w:rsidP="006746F6">
      <w:pPr>
        <w:numPr>
          <w:ilvl w:val="0"/>
          <w:numId w:val="5"/>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Zapewnienie wydajnych, bezpiecznych i wysoce dostępnych usług łączności i infrastruktury dla administracji publicznej, w szczególności dla systemów teleinformatycznych i telekomunikacyjnych zapewniających interoperacyjność pomiędzy systemami łączności i komunikacji na potrzeby cywilne i militarne</w:t>
      </w:r>
      <w:r w:rsidR="003520C2">
        <w:rPr>
          <w:rFonts w:eastAsia="Calibri" w:cs="Times New Roman"/>
          <w:bCs/>
          <w:color w:val="000000"/>
          <w:kern w:val="0"/>
          <w:szCs w:val="22"/>
          <w14:ligatures w14:val="none"/>
        </w:rPr>
        <w:t>;</w:t>
      </w:r>
    </w:p>
    <w:p w14:paraId="66F8E973" w14:textId="29811E9F" w:rsidR="00E05901" w:rsidRPr="00E05901" w:rsidRDefault="00E05901" w:rsidP="006746F6">
      <w:pPr>
        <w:numPr>
          <w:ilvl w:val="0"/>
          <w:numId w:val="5"/>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Zmodernizowanie Ogólnopolskiej Sieci Edukacyjnej (OSE) – zapewnienie szkołom dostępu do sieci umożliwiającej obsługę ruchu o przepustowościach gigabitowych. Włączenie do programu OSE przedszkoli, ośrodków doskonalenia nauczycieli, poradni psychologiczno-pedagogicznych, młodzieżowych ośrodków wychowawczych, młodzieżowych ośrodków socjoterapii, specjalnych ośrodków szkolno-wychowawczych, specjalnych ośrodków wychowawczych dla dzieci i młodzieży oraz ośrodków rewalidacyjno-wychowawczych</w:t>
      </w:r>
      <w:r w:rsidR="00B15DCF">
        <w:rPr>
          <w:rFonts w:eastAsia="Calibri" w:cs="Times New Roman"/>
          <w:bCs/>
          <w:color w:val="000000"/>
          <w:kern w:val="0"/>
          <w:szCs w:val="22"/>
          <w14:ligatures w14:val="none"/>
        </w:rPr>
        <w:t>;</w:t>
      </w:r>
    </w:p>
    <w:p w14:paraId="65B7569D" w14:textId="28E9E661" w:rsidR="00E05901" w:rsidRPr="00E05901" w:rsidRDefault="00E05901" w:rsidP="006746F6">
      <w:pPr>
        <w:numPr>
          <w:ilvl w:val="0"/>
          <w:numId w:val="5"/>
        </w:num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t>Wdrożenie bezpłatnej dla użytkowników końcowych usługi Advance</w:t>
      </w:r>
      <w:r w:rsidR="00C55C4C">
        <w:rPr>
          <w:rFonts w:eastAsia="Calibri" w:cs="Times New Roman"/>
          <w:bCs/>
          <w:color w:val="000000"/>
          <w:kern w:val="0"/>
          <w:szCs w:val="22"/>
          <w14:ligatures w14:val="none"/>
        </w:rPr>
        <w:t>d</w:t>
      </w:r>
      <w:r w:rsidRPr="00E05901">
        <w:rPr>
          <w:rFonts w:eastAsia="Calibri" w:cs="Times New Roman"/>
          <w:bCs/>
          <w:color w:val="000000"/>
          <w:kern w:val="0"/>
          <w:szCs w:val="22"/>
          <w14:ligatures w14:val="none"/>
        </w:rPr>
        <w:t xml:space="preserve"> Mobile </w:t>
      </w:r>
      <w:proofErr w:type="spellStart"/>
      <w:r w:rsidRPr="00E05901">
        <w:rPr>
          <w:rFonts w:eastAsia="Calibri" w:cs="Times New Roman"/>
          <w:bCs/>
          <w:color w:val="000000"/>
          <w:kern w:val="0"/>
          <w:szCs w:val="22"/>
          <w14:ligatures w14:val="none"/>
        </w:rPr>
        <w:t>Location</w:t>
      </w:r>
      <w:proofErr w:type="spellEnd"/>
      <w:r w:rsidRPr="00E05901">
        <w:rPr>
          <w:rFonts w:eastAsia="Calibri" w:cs="Times New Roman"/>
          <w:bCs/>
          <w:color w:val="000000"/>
          <w:kern w:val="0"/>
          <w:szCs w:val="22"/>
          <w14:ligatures w14:val="none"/>
        </w:rPr>
        <w:t xml:space="preserve"> (AML) umożliwiającej precyzyjne lokalizowanie osób dzwoniących na numery alarmowe w oparciu o dane pochodzące z telekomunikacyjnego urządzenia końcowego w sieci ruchomej i przekazywane do regionalnych centrów powiadamiania ratunkowego z wykorzystaniem publicznej sieci ruchomej.</w:t>
      </w:r>
    </w:p>
    <w:p w14:paraId="4582AFA8" w14:textId="77777777" w:rsidR="00E05901" w:rsidRPr="00E05901" w:rsidRDefault="00E05901" w:rsidP="00E05901">
      <w:pPr>
        <w:spacing w:before="120" w:after="0" w:line="257" w:lineRule="auto"/>
        <w:rPr>
          <w:rFonts w:eastAsia="Calibri" w:cs="Times New Roman"/>
          <w:bCs/>
          <w:color w:val="000000"/>
          <w:kern w:val="0"/>
          <w:szCs w:val="22"/>
          <w14:ligatures w14:val="none"/>
        </w:rPr>
      </w:pPr>
      <w:r w:rsidRPr="00E05901">
        <w:rPr>
          <w:rFonts w:eastAsia="Calibri" w:cs="Times New Roman"/>
          <w:bCs/>
          <w:color w:val="000000"/>
          <w:kern w:val="0"/>
          <w:szCs w:val="22"/>
          <w14:ligatures w14:val="none"/>
        </w:rPr>
        <w:br/>
      </w:r>
      <w:r w:rsidRPr="00E05901">
        <w:rPr>
          <w:rFonts w:eastAsia="Calibri" w:cs="Times New Roman"/>
          <w:bCs/>
          <w:color w:val="000000"/>
          <w:kern w:val="0"/>
          <w:szCs w:val="22"/>
          <w14:ligatures w14:val="none"/>
        </w:rPr>
        <w:br/>
      </w:r>
    </w:p>
    <w:p w14:paraId="4199AC14" w14:textId="62066D15" w:rsidR="00E05901" w:rsidRPr="00E05901" w:rsidRDefault="00E05901" w:rsidP="00E05901">
      <w:pPr>
        <w:spacing w:line="259" w:lineRule="auto"/>
        <w:rPr>
          <w:rFonts w:eastAsia="Calibri" w:cs="Calibri"/>
          <w:kern w:val="0"/>
          <w:szCs w:val="22"/>
          <w14:ligatures w14:val="none"/>
        </w:rPr>
      </w:pPr>
      <w:r w:rsidRPr="00E05901">
        <w:rPr>
          <w:rFonts w:eastAsia="Calibri" w:cs="Calibri"/>
          <w:b/>
          <w:bCs/>
          <w:kern w:val="0"/>
          <w:szCs w:val="22"/>
          <w14:ligatures w14:val="none"/>
        </w:rPr>
        <w:t>[</w:t>
      </w:r>
      <w:proofErr w:type="spellStart"/>
      <w:r w:rsidRPr="00E05901">
        <w:rPr>
          <w:rFonts w:eastAsia="Calibri" w:cs="Calibri"/>
          <w:b/>
          <w:bCs/>
          <w:kern w:val="0"/>
          <w:szCs w:val="22"/>
          <w14:ligatures w14:val="none"/>
        </w:rPr>
        <w:t>box</w:t>
      </w:r>
      <w:proofErr w:type="spellEnd"/>
      <w:r w:rsidRPr="00E05901">
        <w:rPr>
          <w:rFonts w:eastAsia="Calibri" w:cs="Calibri"/>
          <w:b/>
          <w:bCs/>
          <w:kern w:val="0"/>
          <w:szCs w:val="22"/>
          <w14:ligatures w14:val="none"/>
        </w:rPr>
        <w:t xml:space="preserve">] Co z tego wynika: </w:t>
      </w:r>
      <w:r w:rsidR="00EB28EC">
        <w:rPr>
          <w:rFonts w:eastAsia="Calibri" w:cs="Calibri"/>
          <w:kern w:val="0"/>
          <w:szCs w:val="22"/>
          <w14:ligatures w14:val="none"/>
        </w:rPr>
        <w:t>D</w:t>
      </w:r>
      <w:r w:rsidRPr="00E05901">
        <w:rPr>
          <w:rFonts w:eastAsia="Calibri" w:cs="Calibri"/>
          <w:kern w:val="0"/>
          <w:szCs w:val="22"/>
          <w14:ligatures w14:val="none"/>
        </w:rPr>
        <w:t xml:space="preserve">ostęp do szybkiego </w:t>
      </w:r>
      <w:proofErr w:type="spellStart"/>
      <w:r w:rsidRPr="00E05901">
        <w:rPr>
          <w:rFonts w:eastAsia="Calibri" w:cs="Calibri"/>
          <w:kern w:val="0"/>
          <w:szCs w:val="22"/>
          <w14:ligatures w14:val="none"/>
        </w:rPr>
        <w:t>internetu</w:t>
      </w:r>
      <w:proofErr w:type="spellEnd"/>
      <w:r w:rsidR="00EB28EC">
        <w:rPr>
          <w:rFonts w:eastAsia="Calibri" w:cs="Calibri"/>
          <w:kern w:val="0"/>
          <w:szCs w:val="22"/>
          <w14:ligatures w14:val="none"/>
        </w:rPr>
        <w:t xml:space="preserve"> </w:t>
      </w:r>
      <w:r w:rsidR="001B1558">
        <w:rPr>
          <w:rFonts w:eastAsia="Calibri" w:cs="Calibri"/>
          <w:kern w:val="0"/>
          <w:szCs w:val="22"/>
          <w14:ligatures w14:val="none"/>
        </w:rPr>
        <w:t>ułatwi działanie administracji publicznej, szkołom oraz placówkom medycznym.</w:t>
      </w:r>
      <w:r w:rsidRPr="00E05901">
        <w:rPr>
          <w:rFonts w:eastAsia="Calibri" w:cs="Calibri"/>
          <w:kern w:val="0"/>
          <w:szCs w:val="22"/>
          <w14:ligatures w14:val="none"/>
        </w:rPr>
        <w:t xml:space="preserve"> </w:t>
      </w:r>
    </w:p>
    <w:p w14:paraId="3F6B5242" w14:textId="77777777" w:rsidR="00E05901" w:rsidRPr="00E05901" w:rsidRDefault="00E05901" w:rsidP="00E05901">
      <w:pPr>
        <w:spacing w:line="257" w:lineRule="auto"/>
        <w:rPr>
          <w:rFonts w:eastAsia="Calibri" w:cs="Times New Roman"/>
          <w:kern w:val="0"/>
          <w:szCs w:val="22"/>
          <w14:ligatures w14:val="none"/>
        </w:rPr>
      </w:pPr>
      <w:r w:rsidRPr="00E05901">
        <w:rPr>
          <w:rFonts w:eastAsia="Calibri" w:cs="Times New Roman"/>
          <w:kern w:val="0"/>
          <w:szCs w:val="22"/>
          <w14:ligatures w14:val="none"/>
        </w:rPr>
        <w:br w:type="page"/>
      </w:r>
    </w:p>
    <w:p w14:paraId="133F8366" w14:textId="61A0269B" w:rsidR="00E05901" w:rsidRPr="00E05901" w:rsidRDefault="00E05901" w:rsidP="00CA7259">
      <w:pPr>
        <w:pStyle w:val="Podtytu"/>
        <w:rPr>
          <w:rFonts w:eastAsia="Times New Roman"/>
        </w:rPr>
      </w:pPr>
      <w:r w:rsidRPr="00E05901">
        <w:rPr>
          <w:rFonts w:eastAsia="Times New Roman"/>
        </w:rPr>
        <w:lastRenderedPageBreak/>
        <w:t xml:space="preserve">Cel </w:t>
      </w:r>
      <w:r w:rsidR="000773D5">
        <w:rPr>
          <w:rFonts w:eastAsia="Times New Roman"/>
        </w:rPr>
        <w:t>1.1.</w:t>
      </w:r>
      <w:r w:rsidRPr="00E05901">
        <w:rPr>
          <w:rFonts w:eastAsia="Times New Roman"/>
        </w:rPr>
        <w:t>3: Usługi telekomunikacyjne są powszechnie wykorzystywane przez społeczeństwo, administrację i biznes</w:t>
      </w:r>
    </w:p>
    <w:p w14:paraId="06A0963B" w14:textId="77777777" w:rsidR="00E05901" w:rsidRPr="00E05901" w:rsidRDefault="00E05901" w:rsidP="00CA7259">
      <w:pPr>
        <w:pStyle w:val="Podtytu"/>
        <w:rPr>
          <w:rFonts w:eastAsia="Calibri" w:cs="Times New Roman"/>
          <w:szCs w:val="22"/>
        </w:rPr>
      </w:pPr>
    </w:p>
    <w:p w14:paraId="0CD790CC" w14:textId="592E1CF1" w:rsidR="00E05901" w:rsidRDefault="00E05901" w:rsidP="00CA7259">
      <w:pPr>
        <w:pStyle w:val="Podtytu"/>
        <w:rPr>
          <w:rFonts w:eastAsia="Times New Roman"/>
        </w:rPr>
      </w:pPr>
      <w:r w:rsidRPr="00E05901">
        <w:rPr>
          <w:rFonts w:eastAsia="Times New Roman"/>
        </w:rPr>
        <w:t>Co umożliwi realizację celu:</w:t>
      </w:r>
    </w:p>
    <w:p w14:paraId="36A9BAEE" w14:textId="638C6E64" w:rsidR="001E4A9C" w:rsidRDefault="001E4A9C" w:rsidP="006746F6">
      <w:pPr>
        <w:numPr>
          <w:ilvl w:val="0"/>
          <w:numId w:val="6"/>
        </w:numPr>
        <w:spacing w:before="120" w:after="0" w:line="257" w:lineRule="auto"/>
        <w:rPr>
          <w:rFonts w:eastAsia="Calibri" w:cs="Times New Roman"/>
          <w:bCs/>
          <w:color w:val="000000" w:themeColor="text1"/>
          <w:kern w:val="0"/>
          <w14:ligatures w14:val="none"/>
        </w:rPr>
      </w:pPr>
      <w:r w:rsidRPr="00431118">
        <w:rPr>
          <w:rFonts w:eastAsia="Calibri" w:cs="Times New Roman"/>
          <w:bCs/>
          <w:color w:val="000000" w:themeColor="text1"/>
          <w:kern w:val="0"/>
          <w14:ligatures w14:val="none"/>
        </w:rPr>
        <w:t xml:space="preserve">Wsparcie finansowe i organizacyjne podmiotów zaangażowanych we wdrażanie sieci nowej generacji. Zapewnienie środków na działania badawczo-rozwojowe dotyczące sieci komunikacyjnych, które będą prowadzone, we współpracy instytucji publicznych z </w:t>
      </w:r>
      <w:r w:rsidR="009E4983">
        <w:rPr>
          <w:rFonts w:eastAsia="Calibri" w:cs="Times New Roman"/>
          <w:bCs/>
          <w:color w:val="000000" w:themeColor="text1"/>
          <w:kern w:val="0"/>
          <w14:ligatures w14:val="none"/>
        </w:rPr>
        <w:t>instytucjami naukowo</w:t>
      </w:r>
      <w:r w:rsidR="009412DE">
        <w:rPr>
          <w:rFonts w:eastAsia="Calibri" w:cs="Times New Roman"/>
          <w:bCs/>
          <w:color w:val="000000" w:themeColor="text1"/>
          <w:kern w:val="0"/>
          <w14:ligatures w14:val="none"/>
        </w:rPr>
        <w:t>-badawczymi</w:t>
      </w:r>
      <w:r w:rsidRPr="00431118">
        <w:rPr>
          <w:rFonts w:eastAsia="Calibri" w:cs="Times New Roman"/>
          <w:bCs/>
          <w:color w:val="000000" w:themeColor="text1"/>
          <w:kern w:val="0"/>
          <w14:ligatures w14:val="none"/>
        </w:rPr>
        <w:t xml:space="preserve"> i przemysłem w celu rozwoju zastosowań dla sieci telekomunikacyjnych (w szczególności mobilnych)</w:t>
      </w:r>
      <w:r w:rsidR="00D7517B">
        <w:rPr>
          <w:rFonts w:eastAsia="Calibri" w:cs="Times New Roman"/>
          <w:bCs/>
          <w:color w:val="000000" w:themeColor="text1"/>
          <w:kern w:val="0"/>
          <w14:ligatures w14:val="none"/>
        </w:rPr>
        <w:t>;</w:t>
      </w:r>
      <w:r w:rsidRPr="00431118">
        <w:rPr>
          <w:rFonts w:eastAsia="Calibri" w:cs="Times New Roman"/>
          <w:bCs/>
          <w:color w:val="000000" w:themeColor="text1"/>
          <w:kern w:val="0"/>
          <w14:ligatures w14:val="none"/>
        </w:rPr>
        <w:t xml:space="preserve"> </w:t>
      </w:r>
    </w:p>
    <w:p w14:paraId="33B4AD68" w14:textId="1D73D370" w:rsidR="005B244C" w:rsidRPr="001E4A9C" w:rsidRDefault="001E4A9C" w:rsidP="006746F6">
      <w:pPr>
        <w:numPr>
          <w:ilvl w:val="0"/>
          <w:numId w:val="6"/>
        </w:numPr>
        <w:spacing w:before="120" w:after="0" w:line="257" w:lineRule="auto"/>
        <w:rPr>
          <w:rFonts w:eastAsia="Calibri" w:cs="Times New Roman"/>
          <w:bCs/>
          <w:color w:val="000000" w:themeColor="text1"/>
          <w:kern w:val="0"/>
          <w14:ligatures w14:val="none"/>
        </w:rPr>
      </w:pPr>
      <w:r w:rsidRPr="001E4A9C">
        <w:rPr>
          <w:rFonts w:eastAsia="Calibri" w:cs="Times New Roman"/>
          <w:bCs/>
          <w:color w:val="000000" w:themeColor="text1"/>
          <w:kern w:val="0"/>
          <w14:ligatures w14:val="none"/>
        </w:rPr>
        <w:t>Wspieranie ścisłej współpracy z dostawcami usług sieciowych umożliwiającej synchronizację działań, m.in. przez standaryzacj</w:t>
      </w:r>
      <w:r w:rsidR="00A70CE6">
        <w:rPr>
          <w:rFonts w:eastAsia="Calibri" w:cs="Times New Roman"/>
          <w:bCs/>
          <w:color w:val="000000" w:themeColor="text1"/>
          <w:kern w:val="0"/>
          <w14:ligatures w14:val="none"/>
        </w:rPr>
        <w:t>ę</w:t>
      </w:r>
      <w:r w:rsidRPr="001E4A9C">
        <w:rPr>
          <w:rFonts w:eastAsia="Calibri" w:cs="Times New Roman"/>
          <w:bCs/>
          <w:color w:val="000000" w:themeColor="text1"/>
          <w:kern w:val="0"/>
          <w14:ligatures w14:val="none"/>
        </w:rPr>
        <w:t>, wspólne projekty rozwojowe, tworzenie jednolitego przekazu.</w:t>
      </w:r>
    </w:p>
    <w:p w14:paraId="44DA9DAD" w14:textId="77777777" w:rsidR="00E05901" w:rsidRPr="00E05901" w:rsidRDefault="00E05901" w:rsidP="00E05901">
      <w:pPr>
        <w:spacing w:line="257" w:lineRule="auto"/>
        <w:rPr>
          <w:rFonts w:eastAsia="Calibri" w:cs="Times New Roman"/>
          <w:kern w:val="0"/>
          <w:szCs w:val="22"/>
          <w14:ligatures w14:val="none"/>
        </w:rPr>
      </w:pPr>
    </w:p>
    <w:p w14:paraId="10744A0D" w14:textId="77777777" w:rsidR="00CA7259" w:rsidRDefault="00CA7259">
      <w:pPr>
        <w:rPr>
          <w:rFonts w:eastAsia="Times New Roman" w:cs="Times New Roman (Nagłówki CS)"/>
          <w:color w:val="002060"/>
          <w:spacing w:val="15"/>
          <w:kern w:val="0"/>
          <w:sz w:val="40"/>
          <w:szCs w:val="28"/>
          <w14:ligatures w14:val="none"/>
        </w:rPr>
      </w:pPr>
      <w:r>
        <w:rPr>
          <w:rFonts w:eastAsia="Times New Roman" w:cs="Times New Roman (Nagłówki CS)"/>
          <w:color w:val="002060"/>
          <w:spacing w:val="15"/>
          <w:kern w:val="0"/>
          <w:sz w:val="40"/>
          <w:szCs w:val="28"/>
          <w14:ligatures w14:val="none"/>
        </w:rPr>
        <w:br w:type="page"/>
      </w:r>
    </w:p>
    <w:p w14:paraId="11DFDF33" w14:textId="34A9CA90" w:rsidR="00E05901" w:rsidRDefault="00E05901" w:rsidP="00CA7259">
      <w:pPr>
        <w:pStyle w:val="Podtytu"/>
        <w:rPr>
          <w:rFonts w:eastAsia="Times New Roman"/>
        </w:rPr>
      </w:pPr>
      <w:r w:rsidRPr="00E05901">
        <w:rPr>
          <w:rFonts w:eastAsia="Times New Roman"/>
        </w:rPr>
        <w:lastRenderedPageBreak/>
        <w:t xml:space="preserve">Cel </w:t>
      </w:r>
      <w:r w:rsidR="000773D5">
        <w:rPr>
          <w:rFonts w:eastAsia="Times New Roman"/>
        </w:rPr>
        <w:t>1.1.</w:t>
      </w:r>
      <w:r w:rsidRPr="00E05901">
        <w:rPr>
          <w:rFonts w:eastAsia="Times New Roman"/>
        </w:rPr>
        <w:t>4: Cele transformacji cyfrowej państwa są wspierane przez bezpieczny system łączności satelitarnej</w:t>
      </w:r>
    </w:p>
    <w:p w14:paraId="64144568" w14:textId="77777777" w:rsidR="00CA7259" w:rsidRPr="00CA7259" w:rsidRDefault="00CA7259" w:rsidP="00CA7259">
      <w:pPr>
        <w:pStyle w:val="Podtytu"/>
      </w:pPr>
    </w:p>
    <w:p w14:paraId="548269D7" w14:textId="387A841C" w:rsidR="003B30DF" w:rsidRDefault="00E05901" w:rsidP="00CA7259">
      <w:pPr>
        <w:pStyle w:val="Podtytu"/>
        <w:rPr>
          <w:rFonts w:eastAsia="Times New Roman"/>
        </w:rPr>
      </w:pPr>
      <w:r w:rsidRPr="00E05901">
        <w:rPr>
          <w:rFonts w:eastAsia="Times New Roman"/>
        </w:rPr>
        <w:t>Co umożliwi realizację celu:</w:t>
      </w:r>
    </w:p>
    <w:p w14:paraId="31C82DA6" w14:textId="07F7A8BC" w:rsidR="00427115" w:rsidRPr="00431118" w:rsidRDefault="00AD2217" w:rsidP="006746F6">
      <w:pPr>
        <w:pStyle w:val="Akapitzlist"/>
        <w:numPr>
          <w:ilvl w:val="0"/>
          <w:numId w:val="4"/>
        </w:numPr>
        <w:spacing w:before="120" w:after="0" w:line="257" w:lineRule="auto"/>
        <w:rPr>
          <w:rFonts w:eastAsia="Calibri" w:cs="Times New Roman"/>
          <w:bCs/>
          <w:color w:val="000000" w:themeColor="text1"/>
          <w:kern w:val="0"/>
          <w14:ligatures w14:val="none"/>
        </w:rPr>
      </w:pPr>
      <w:r w:rsidRPr="00DB7869">
        <w:rPr>
          <w:rFonts w:eastAsia="Calibri" w:cs="Times New Roman"/>
          <w:bCs/>
          <w:color w:val="000000" w:themeColor="text1"/>
          <w:kern w:val="0"/>
          <w14:ligatures w14:val="none"/>
        </w:rPr>
        <w:t>Opracowanie, budowa i wyniesienie satelity telekomunikacyjnego na orbitę geostacjonarną wraz z budową całego ekosystemu składającego się z segmentu naziemnego, użytkowników oraz ustanowienia Polskiego Operatora systemów łączności satelitarnej. Zdolności satelitarne powinny być w pełni programowalne, wyposażone w możliwości sterowania transmisją radiową w zakresie przepustowości i pokrycia oraz posiadać łączność laserową między sobą na różnych orbitach</w:t>
      </w:r>
      <w:r w:rsidR="00992C15">
        <w:rPr>
          <w:rFonts w:eastAsia="Calibri" w:cs="Times New Roman"/>
          <w:bCs/>
          <w:color w:val="000000" w:themeColor="text1"/>
          <w:kern w:val="0"/>
          <w14:ligatures w14:val="none"/>
        </w:rPr>
        <w:t>;</w:t>
      </w:r>
    </w:p>
    <w:p w14:paraId="71848AA9" w14:textId="582B2C5A" w:rsidR="003B30DF" w:rsidRPr="00431118" w:rsidRDefault="003B30DF" w:rsidP="006746F6">
      <w:pPr>
        <w:numPr>
          <w:ilvl w:val="0"/>
          <w:numId w:val="4"/>
        </w:numPr>
        <w:spacing w:before="120" w:after="0" w:line="257" w:lineRule="auto"/>
        <w:rPr>
          <w:rFonts w:eastAsia="Calibri" w:cs="Times New Roman"/>
          <w:bCs/>
          <w:color w:val="000000" w:themeColor="text1"/>
          <w:kern w:val="0"/>
          <w14:ligatures w14:val="none"/>
        </w:rPr>
      </w:pPr>
      <w:r w:rsidRPr="00431118">
        <w:rPr>
          <w:rFonts w:eastAsia="Calibri" w:cs="Times New Roman"/>
          <w:bCs/>
          <w:color w:val="000000" w:themeColor="text1"/>
          <w:kern w:val="0"/>
          <w14:ligatures w14:val="none"/>
        </w:rPr>
        <w:t>Nowe inwestycje i innowacje dla rozwoju i rozbudowy krajowego potencjału w zakresie szybkiej telekomunikacji, opartej na satelitach i naziemnej infrastrukturze</w:t>
      </w:r>
      <w:r w:rsidR="00487D4B">
        <w:rPr>
          <w:rFonts w:eastAsia="Calibri" w:cs="Times New Roman"/>
          <w:bCs/>
          <w:color w:val="000000" w:themeColor="text1"/>
          <w:kern w:val="0"/>
          <w14:ligatures w14:val="none"/>
        </w:rPr>
        <w:t>, w szczególności sieciach komórkowych nowych generacji (5G/6G)</w:t>
      </w:r>
      <w:r w:rsidRPr="00431118">
        <w:rPr>
          <w:rFonts w:eastAsia="Calibri" w:cs="Times New Roman"/>
          <w:bCs/>
          <w:color w:val="000000" w:themeColor="text1"/>
          <w:kern w:val="0"/>
          <w14:ligatures w14:val="none"/>
        </w:rPr>
        <w:t xml:space="preserve"> dla świadczenia przez operatorów efektywnych kosztowo, wysokiej jakości telekomunikacyjnych usług szerokopasmowych; </w:t>
      </w:r>
    </w:p>
    <w:p w14:paraId="1A5CCB5D" w14:textId="577437B8" w:rsidR="003B30DF" w:rsidRPr="00431118" w:rsidRDefault="003B30DF" w:rsidP="006746F6">
      <w:pPr>
        <w:numPr>
          <w:ilvl w:val="0"/>
          <w:numId w:val="4"/>
        </w:numPr>
        <w:spacing w:before="120" w:after="0" w:line="257" w:lineRule="auto"/>
        <w:rPr>
          <w:rFonts w:eastAsia="Calibri" w:cs="Times New Roman"/>
          <w:bCs/>
          <w:color w:val="000000" w:themeColor="text1"/>
          <w:kern w:val="0"/>
          <w14:ligatures w14:val="none"/>
        </w:rPr>
      </w:pPr>
      <w:r w:rsidRPr="00431118">
        <w:rPr>
          <w:rFonts w:eastAsia="Calibri" w:cs="Times New Roman"/>
          <w:bCs/>
          <w:color w:val="000000" w:themeColor="text1"/>
          <w:kern w:val="0"/>
          <w14:ligatures w14:val="none"/>
        </w:rPr>
        <w:t>Opracowanie i budowa demonstratora technologii, w zakresie wykorzystania innowacyjnych możliwości technologicznych dla bezpiecznej transmisji i przechowywania danych w przestrzeni kosmicznej</w:t>
      </w:r>
      <w:r w:rsidR="00DC554D">
        <w:rPr>
          <w:rFonts w:eastAsia="Calibri" w:cs="Times New Roman"/>
          <w:bCs/>
          <w:color w:val="000000" w:themeColor="text1"/>
          <w:kern w:val="0"/>
          <w14:ligatures w14:val="none"/>
        </w:rPr>
        <w:t>,</w:t>
      </w:r>
      <w:r w:rsidRPr="00431118">
        <w:rPr>
          <w:rFonts w:eastAsia="Calibri" w:cs="Times New Roman"/>
          <w:bCs/>
          <w:color w:val="000000" w:themeColor="text1"/>
          <w:kern w:val="0"/>
          <w14:ligatures w14:val="none"/>
        </w:rPr>
        <w:t xml:space="preserve"> </w:t>
      </w:r>
      <w:r w:rsidR="00DC554D">
        <w:rPr>
          <w:rFonts w:eastAsia="Calibri" w:cs="Times New Roman"/>
          <w:bCs/>
          <w:color w:val="000000" w:themeColor="text1"/>
          <w:kern w:val="0"/>
          <w14:ligatures w14:val="none"/>
        </w:rPr>
        <w:t>w</w:t>
      </w:r>
      <w:r w:rsidRPr="00431118">
        <w:rPr>
          <w:rFonts w:eastAsia="Calibri" w:cs="Times New Roman"/>
          <w:bCs/>
          <w:color w:val="000000" w:themeColor="text1"/>
          <w:kern w:val="0"/>
          <w14:ligatures w14:val="none"/>
        </w:rPr>
        <w:t xml:space="preserve"> szczególności </w:t>
      </w:r>
      <w:r w:rsidR="00410455">
        <w:rPr>
          <w:rFonts w:eastAsia="Calibri" w:cs="Times New Roman"/>
          <w:bCs/>
          <w:color w:val="000000" w:themeColor="text1"/>
          <w:kern w:val="0"/>
          <w14:ligatures w14:val="none"/>
        </w:rPr>
        <w:t>przy wykorzystaniu</w:t>
      </w:r>
      <w:r w:rsidR="00A45F5F">
        <w:rPr>
          <w:rFonts w:eastAsia="Calibri" w:cs="Times New Roman"/>
          <w:bCs/>
          <w:color w:val="000000" w:themeColor="text1"/>
          <w:kern w:val="0"/>
          <w14:ligatures w14:val="none"/>
        </w:rPr>
        <w:t xml:space="preserve"> </w:t>
      </w:r>
      <w:r w:rsidRPr="00431118">
        <w:rPr>
          <w:rFonts w:eastAsia="Calibri" w:cs="Times New Roman"/>
          <w:bCs/>
          <w:color w:val="000000" w:themeColor="text1"/>
          <w:kern w:val="0"/>
          <w14:ligatures w14:val="none"/>
        </w:rPr>
        <w:t>technologii kwantowych</w:t>
      </w:r>
      <w:r w:rsidR="00B17096" w:rsidRPr="00B17096">
        <w:rPr>
          <w:rFonts w:eastAsia="Calibri" w:cs="Times New Roman"/>
          <w:bCs/>
          <w:color w:val="000000" w:themeColor="text1"/>
          <w:kern w:val="0"/>
          <w14:ligatures w14:val="none"/>
        </w:rPr>
        <w:t xml:space="preserve"> </w:t>
      </w:r>
      <w:r w:rsidR="00B17096">
        <w:rPr>
          <w:rFonts w:eastAsia="Calibri" w:cs="Times New Roman"/>
          <w:bCs/>
          <w:color w:val="000000" w:themeColor="text1"/>
          <w:kern w:val="0"/>
          <w14:ligatures w14:val="none"/>
        </w:rPr>
        <w:t>oraz świadczenia usług łączności satelitarnej dla administracji publicznej, służb odpowiedzialnych za zarządzanie kryzysowe i bezpieczeństwo</w:t>
      </w:r>
      <w:r w:rsidR="00F155B0">
        <w:rPr>
          <w:rFonts w:eastAsia="Calibri" w:cs="Times New Roman"/>
          <w:bCs/>
          <w:color w:val="000000" w:themeColor="text1"/>
          <w:kern w:val="0"/>
          <w14:ligatures w14:val="none"/>
        </w:rPr>
        <w:t>;</w:t>
      </w:r>
    </w:p>
    <w:p w14:paraId="08C9958A" w14:textId="753DEFFC" w:rsidR="00E05901" w:rsidRPr="00E05901" w:rsidRDefault="003B30DF" w:rsidP="006746F6">
      <w:pPr>
        <w:numPr>
          <w:ilvl w:val="0"/>
          <w:numId w:val="4"/>
        </w:numPr>
        <w:spacing w:before="120" w:after="0" w:line="257" w:lineRule="auto"/>
        <w:rPr>
          <w:rFonts w:eastAsia="Calibri" w:cs="Times New Roman"/>
          <w:bCs/>
          <w:color w:val="000000" w:themeColor="text1"/>
          <w:kern w:val="0"/>
          <w14:ligatures w14:val="none"/>
        </w:rPr>
      </w:pPr>
      <w:r w:rsidRPr="00431118">
        <w:rPr>
          <w:rFonts w:eastAsia="Calibri" w:cs="Times New Roman"/>
          <w:bCs/>
          <w:color w:val="000000" w:themeColor="text1"/>
          <w:kern w:val="0"/>
          <w14:ligatures w14:val="none"/>
        </w:rPr>
        <w:t xml:space="preserve">Zaangażowanie Polski w projekt IRiS2 – wieloorbitalnej konstelacji satelitów, która zapewni bezpieczne usługi łączności dla organów rządowych państw członkowskich UE oraz szybkie łącza szerokopasmowe dla przedsiębiorstw prywatnych i obywateli. </w:t>
      </w:r>
    </w:p>
    <w:p w14:paraId="655A3A10" w14:textId="77777777" w:rsidR="00CA7259" w:rsidRDefault="00CA7259">
      <w:pPr>
        <w:rPr>
          <w:rFonts w:eastAsiaTheme="majorEastAsia" w:cstheme="majorBidi"/>
          <w:b/>
          <w:color w:val="002060"/>
          <w:sz w:val="40"/>
          <w:szCs w:val="28"/>
        </w:rPr>
      </w:pPr>
      <w:r>
        <w:br w:type="page"/>
      </w:r>
    </w:p>
    <w:p w14:paraId="5415D54D" w14:textId="0CFD1D50" w:rsidR="003D2F20" w:rsidRDefault="008C793F" w:rsidP="006746F6">
      <w:pPr>
        <w:pStyle w:val="Nagwek3"/>
        <w:numPr>
          <w:ilvl w:val="1"/>
          <w:numId w:val="2"/>
        </w:numPr>
      </w:pPr>
      <w:bookmarkStart w:id="10" w:name="_Toc221026259"/>
      <w:r>
        <w:lastRenderedPageBreak/>
        <w:t>Kompetencje przyszłości</w:t>
      </w:r>
      <w:bookmarkEnd w:id="10"/>
    </w:p>
    <w:p w14:paraId="3C2E0766" w14:textId="77777777" w:rsidR="00E60D00" w:rsidRPr="00E60D00" w:rsidRDefault="00E60D00" w:rsidP="00E60D00"/>
    <w:p w14:paraId="5C7DB333" w14:textId="77777777" w:rsidR="00643584" w:rsidRPr="00643584" w:rsidRDefault="00643584" w:rsidP="00CA7259">
      <w:pPr>
        <w:pStyle w:val="Podtytu"/>
        <w:rPr>
          <w:rFonts w:eastAsia="Times New Roman"/>
        </w:rPr>
      </w:pPr>
      <w:r w:rsidRPr="00643584">
        <w:rPr>
          <w:rFonts w:eastAsia="Times New Roman"/>
        </w:rPr>
        <w:t>Diagnoza – jak jest?</w:t>
      </w:r>
    </w:p>
    <w:p w14:paraId="5D508D62" w14:textId="6065449F" w:rsidR="00643584" w:rsidRPr="00755553" w:rsidRDefault="00643584" w:rsidP="00643584">
      <w:pPr>
        <w:spacing w:line="257" w:lineRule="auto"/>
        <w:rPr>
          <w:rFonts w:eastAsia="Calibri" w:cs="Calibri"/>
          <w:kern w:val="0"/>
          <w14:ligatures w14:val="none"/>
        </w:rPr>
      </w:pPr>
      <w:r w:rsidRPr="3C18827C">
        <w:rPr>
          <w:rFonts w:eastAsia="Calibri" w:cs="Calibri"/>
          <w:kern w:val="0"/>
          <w14:ligatures w14:val="none"/>
        </w:rPr>
        <w:t>Szeroko pojęte kompetencje przyszłości</w:t>
      </w:r>
      <w:r w:rsidR="00714F97" w:rsidRPr="3C18827C">
        <w:rPr>
          <w:rStyle w:val="Odwoanieprzypisudolnego"/>
          <w:rFonts w:eastAsia="Calibri" w:cs="Calibri"/>
          <w:kern w:val="0"/>
          <w14:ligatures w14:val="none"/>
        </w:rPr>
        <w:footnoteReference w:id="51"/>
      </w:r>
      <w:r w:rsidRPr="3C18827C">
        <w:rPr>
          <w:rFonts w:eastAsia="Calibri" w:cs="Calibri"/>
          <w:kern w:val="0"/>
          <w14:ligatures w14:val="none"/>
        </w:rPr>
        <w:t xml:space="preserve"> mają fundamentalne znaczenie dla rozwoju sfery cyfrowej w państwie. Obywatele muszą nie tylko umieć korzystać z technologii cyfrowych, ale także robić to w zdrowy sposób, znać zasady higieny cyfrowej czy umieć rozpoznać dezinformację. Same zaś kompetencje cyfrowe są kluczowe dla efektywności, innowacyjności i konkurencyjności polskiej gospodarki. </w:t>
      </w:r>
      <w:r w:rsidR="00AD35B9" w:rsidRPr="3C18827C">
        <w:rPr>
          <w:rFonts w:eastAsia="Calibri" w:cs="Calibri"/>
          <w:kern w:val="0"/>
          <w14:ligatures w14:val="none"/>
        </w:rPr>
        <w:t xml:space="preserve">Dane </w:t>
      </w:r>
      <w:r w:rsidRPr="3C18827C">
        <w:rPr>
          <w:rFonts w:eastAsia="Calibri" w:cs="Calibri"/>
          <w:kern w:val="0"/>
          <w14:ligatures w14:val="none"/>
        </w:rPr>
        <w:t>Główn</w:t>
      </w:r>
      <w:r w:rsidR="00AD35B9" w:rsidRPr="3C18827C">
        <w:rPr>
          <w:rFonts w:eastAsia="Calibri" w:cs="Calibri"/>
          <w:kern w:val="0"/>
          <w14:ligatures w14:val="none"/>
        </w:rPr>
        <w:t>ego</w:t>
      </w:r>
      <w:r w:rsidRPr="3C18827C">
        <w:rPr>
          <w:rFonts w:eastAsia="Calibri" w:cs="Calibri"/>
          <w:kern w:val="0"/>
          <w14:ligatures w14:val="none"/>
        </w:rPr>
        <w:t xml:space="preserve"> Urz</w:t>
      </w:r>
      <w:r w:rsidR="00AD35B9" w:rsidRPr="3C18827C">
        <w:rPr>
          <w:rFonts w:eastAsia="Calibri" w:cs="Calibri"/>
          <w:kern w:val="0"/>
          <w14:ligatures w14:val="none"/>
        </w:rPr>
        <w:t>ędu</w:t>
      </w:r>
      <w:r w:rsidRPr="3C18827C">
        <w:rPr>
          <w:rFonts w:eastAsia="Calibri" w:cs="Calibri"/>
          <w:kern w:val="0"/>
          <w14:ligatures w14:val="none"/>
        </w:rPr>
        <w:t xml:space="preserve"> Statystyczn</w:t>
      </w:r>
      <w:r w:rsidR="00AD35B9" w:rsidRPr="3C18827C">
        <w:rPr>
          <w:rFonts w:eastAsia="Calibri" w:cs="Calibri"/>
          <w:kern w:val="0"/>
          <w14:ligatures w14:val="none"/>
        </w:rPr>
        <w:t>ego</w:t>
      </w:r>
      <w:r w:rsidRPr="3C18827C">
        <w:rPr>
          <w:rFonts w:eastAsia="Calibri" w:cs="Calibri"/>
          <w:kern w:val="0"/>
          <w:vertAlign w:val="superscript"/>
          <w14:ligatures w14:val="none"/>
        </w:rPr>
        <w:footnoteReference w:id="52"/>
      </w:r>
      <w:r w:rsidRPr="3C18827C">
        <w:rPr>
          <w:rFonts w:eastAsia="Calibri" w:cs="Calibri"/>
          <w:kern w:val="0"/>
          <w14:ligatures w14:val="none"/>
        </w:rPr>
        <w:t>, wskazuj</w:t>
      </w:r>
      <w:r w:rsidR="00AD35B9" w:rsidRPr="3C18827C">
        <w:rPr>
          <w:rFonts w:eastAsia="Calibri" w:cs="Calibri"/>
          <w:kern w:val="0"/>
          <w14:ligatures w14:val="none"/>
        </w:rPr>
        <w:t>ą</w:t>
      </w:r>
      <w:r w:rsidRPr="3C18827C">
        <w:rPr>
          <w:rFonts w:eastAsia="Calibri" w:cs="Calibri"/>
          <w:kern w:val="0"/>
          <w14:ligatures w14:val="none"/>
        </w:rPr>
        <w:t xml:space="preserve"> na to, że w </w:t>
      </w:r>
      <w:r w:rsidR="0120449E" w:rsidRPr="1521C22C">
        <w:rPr>
          <w:rFonts w:eastAsia="Calibri" w:cs="Calibri"/>
        </w:rPr>
        <w:t>2025</w:t>
      </w:r>
      <w:r w:rsidRPr="3C18827C">
        <w:rPr>
          <w:rFonts w:eastAsia="Calibri" w:cs="Calibri"/>
        </w:rPr>
        <w:t xml:space="preserve"> r. </w:t>
      </w:r>
      <w:r w:rsidR="54C2F9E5" w:rsidRPr="0BD4DFF9">
        <w:rPr>
          <w:rFonts w:eastAsia="Calibri" w:cs="Calibri"/>
        </w:rPr>
        <w:t>odsetek</w:t>
      </w:r>
      <w:r w:rsidRPr="3C18827C">
        <w:rPr>
          <w:rFonts w:eastAsia="Calibri" w:cs="Calibri"/>
        </w:rPr>
        <w:t xml:space="preserve"> Polaków posiadających co najmniej podstawowe umiejętności cyfrowe </w:t>
      </w:r>
      <w:r w:rsidR="1C4D9E64" w:rsidRPr="0BD4DFF9">
        <w:rPr>
          <w:rFonts w:eastAsia="Calibri" w:cs="Calibri"/>
        </w:rPr>
        <w:t>wzrósł</w:t>
      </w:r>
      <w:r w:rsidRPr="3C18827C">
        <w:rPr>
          <w:rFonts w:eastAsia="Calibri" w:cs="Calibri"/>
        </w:rPr>
        <w:t xml:space="preserve"> do </w:t>
      </w:r>
      <w:r w:rsidR="377A64D9" w:rsidRPr="57167534">
        <w:rPr>
          <w:rFonts w:eastAsia="Calibri" w:cs="Calibri"/>
        </w:rPr>
        <w:t>50,4</w:t>
      </w:r>
      <w:r w:rsidRPr="3C18827C">
        <w:rPr>
          <w:rFonts w:eastAsia="Calibri" w:cs="Calibri"/>
        </w:rPr>
        <w:t xml:space="preserve">%, a w przypadku umiejętności ponadpodstawowych </w:t>
      </w:r>
      <w:r w:rsidR="006C5A7C">
        <w:rPr>
          <w:rFonts w:eastAsia="Calibri" w:cs="Calibri"/>
        </w:rPr>
        <w:t>odsetek ten wzrósł</w:t>
      </w:r>
      <w:r w:rsidRPr="3C18827C">
        <w:rPr>
          <w:rFonts w:eastAsia="Calibri" w:cs="Calibri"/>
        </w:rPr>
        <w:t xml:space="preserve"> do </w:t>
      </w:r>
      <w:r w:rsidR="111F93FB" w:rsidRPr="7298CBE0">
        <w:rPr>
          <w:rFonts w:eastAsia="Calibri" w:cs="Calibri"/>
        </w:rPr>
        <w:t>23,5%</w:t>
      </w:r>
      <w:r w:rsidRPr="7298CBE0">
        <w:rPr>
          <w:rFonts w:eastAsia="Calibri" w:cs="Calibri"/>
        </w:rPr>
        <w:t>.</w:t>
      </w:r>
      <w:r w:rsidR="00AD35B9" w:rsidRPr="3C18827C">
        <w:rPr>
          <w:rFonts w:eastAsia="Calibri" w:cs="Calibri"/>
        </w:rPr>
        <w:t xml:space="preserve"> </w:t>
      </w:r>
      <w:r w:rsidR="00763B49" w:rsidRPr="00755553">
        <w:rPr>
          <w:rFonts w:eastAsia="Calibri" w:cs="Calibri"/>
        </w:rPr>
        <w:t xml:space="preserve">Szczegółowego porównania z innymi krajami dostarczają </w:t>
      </w:r>
      <w:r w:rsidR="00AD35B9" w:rsidRPr="00755553">
        <w:rPr>
          <w:rFonts w:eastAsia="Calibri" w:cs="Calibri"/>
        </w:rPr>
        <w:t>dan</w:t>
      </w:r>
      <w:r w:rsidR="00763B49" w:rsidRPr="00755553">
        <w:rPr>
          <w:rFonts w:eastAsia="Calibri" w:cs="Calibri"/>
        </w:rPr>
        <w:t>e</w:t>
      </w:r>
      <w:r w:rsidR="00AD35B9" w:rsidRPr="00755553">
        <w:rPr>
          <w:rFonts w:eastAsia="Calibri" w:cs="Calibri"/>
        </w:rPr>
        <w:t xml:space="preserve"> Eurostatu</w:t>
      </w:r>
      <w:r w:rsidR="00AD35B9" w:rsidRPr="009312A9">
        <w:rPr>
          <w:rFonts w:eastAsia="Calibri" w:cs="Calibri"/>
          <w:vertAlign w:val="superscript"/>
        </w:rPr>
        <w:footnoteReference w:id="53"/>
      </w:r>
      <w:r w:rsidR="00AD35B9" w:rsidRPr="00755553">
        <w:rPr>
          <w:rFonts w:eastAsia="Calibri" w:cs="Calibri"/>
        </w:rPr>
        <w:t xml:space="preserve">, w </w:t>
      </w:r>
      <w:r w:rsidR="00975448" w:rsidRPr="009312A9">
        <w:rPr>
          <w:rFonts w:eastAsia="Calibri" w:cs="Calibri"/>
        </w:rPr>
        <w:t>2025</w:t>
      </w:r>
      <w:r w:rsidR="00975448" w:rsidRPr="00755553">
        <w:rPr>
          <w:rFonts w:eastAsia="Calibri" w:cs="Calibri"/>
        </w:rPr>
        <w:t xml:space="preserve"> </w:t>
      </w:r>
      <w:r w:rsidR="00AD35B9" w:rsidRPr="00755553">
        <w:rPr>
          <w:rFonts w:eastAsia="Calibri" w:cs="Calibri"/>
        </w:rPr>
        <w:t xml:space="preserve">r. </w:t>
      </w:r>
      <w:r w:rsidR="00102520" w:rsidRPr="009312A9">
        <w:rPr>
          <w:rFonts w:eastAsia="Calibri" w:cs="Calibri"/>
        </w:rPr>
        <w:t xml:space="preserve">w przypadku </w:t>
      </w:r>
      <w:r w:rsidR="00643C47" w:rsidRPr="009312A9">
        <w:rPr>
          <w:rFonts w:eastAsia="Calibri" w:cs="Calibri"/>
        </w:rPr>
        <w:t xml:space="preserve">co najmniej podstawowych </w:t>
      </w:r>
      <w:r w:rsidR="00102520" w:rsidRPr="009312A9">
        <w:rPr>
          <w:rFonts w:eastAsia="Calibri" w:cs="Calibri"/>
        </w:rPr>
        <w:t>umiejętności</w:t>
      </w:r>
      <w:r w:rsidR="00AD35B9" w:rsidRPr="00755553">
        <w:rPr>
          <w:rFonts w:eastAsia="Calibri" w:cs="Calibri"/>
        </w:rPr>
        <w:t xml:space="preserve"> </w:t>
      </w:r>
      <w:r w:rsidR="00643C47" w:rsidRPr="009312A9">
        <w:rPr>
          <w:rFonts w:eastAsia="Calibri" w:cs="Calibri"/>
        </w:rPr>
        <w:t>cyfrowych</w:t>
      </w:r>
      <w:r w:rsidR="00643C47" w:rsidRPr="00D326AF">
        <w:rPr>
          <w:rFonts w:eastAsia="Calibri" w:cs="Calibri"/>
        </w:rPr>
        <w:t xml:space="preserve"> </w:t>
      </w:r>
      <w:r w:rsidR="00AD35B9" w:rsidRPr="00755553">
        <w:rPr>
          <w:rFonts w:eastAsia="Calibri" w:cs="Calibri"/>
        </w:rPr>
        <w:t xml:space="preserve">średnia UE </w:t>
      </w:r>
      <w:r w:rsidR="00102520" w:rsidRPr="009312A9">
        <w:rPr>
          <w:rFonts w:eastAsia="Calibri" w:cs="Calibri"/>
        </w:rPr>
        <w:t xml:space="preserve">wyniosła </w:t>
      </w:r>
      <w:r w:rsidR="0069684F" w:rsidRPr="009312A9">
        <w:rPr>
          <w:rFonts w:eastAsia="Calibri" w:cs="Calibri"/>
        </w:rPr>
        <w:t>60,4</w:t>
      </w:r>
      <w:r w:rsidR="0069684F" w:rsidRPr="00D326AF">
        <w:rPr>
          <w:rFonts w:eastAsia="Calibri" w:cs="Calibri"/>
        </w:rPr>
        <w:t>%</w:t>
      </w:r>
      <w:r w:rsidR="00AD35B9" w:rsidRPr="00755553">
        <w:rPr>
          <w:rFonts w:eastAsia="Calibri" w:cs="Calibri"/>
        </w:rPr>
        <w:t>), a ponadpodstawow</w:t>
      </w:r>
      <w:r w:rsidR="00755553" w:rsidRPr="009312A9">
        <w:rPr>
          <w:rFonts w:eastAsia="Calibri" w:cs="Calibri"/>
        </w:rPr>
        <w:t>ych</w:t>
      </w:r>
      <w:r w:rsidR="00AD35B9" w:rsidRPr="00755553">
        <w:rPr>
          <w:rFonts w:eastAsia="Calibri" w:cs="Calibri"/>
        </w:rPr>
        <w:t xml:space="preserve"> umiejętności cyfrow</w:t>
      </w:r>
      <w:r w:rsidR="00755553" w:rsidRPr="009312A9">
        <w:rPr>
          <w:rFonts w:eastAsia="Calibri" w:cs="Calibri"/>
        </w:rPr>
        <w:t>ych</w:t>
      </w:r>
      <w:r w:rsidR="00AD35B9" w:rsidRPr="009312A9">
        <w:rPr>
          <w:rFonts w:eastAsia="Calibri" w:cs="Calibri"/>
          <w:vertAlign w:val="superscript"/>
        </w:rPr>
        <w:footnoteReference w:id="54"/>
      </w:r>
      <w:r w:rsidR="00E47055">
        <w:rPr>
          <w:rFonts w:eastAsia="Calibri" w:cs="Calibri"/>
        </w:rPr>
        <w:t>-</w:t>
      </w:r>
      <w:r w:rsidR="00AD35B9" w:rsidRPr="00755553">
        <w:rPr>
          <w:rFonts w:eastAsia="Calibri" w:cs="Calibri"/>
        </w:rPr>
        <w:t xml:space="preserve"> </w:t>
      </w:r>
      <w:r w:rsidR="00B71C1C" w:rsidRPr="009312A9">
        <w:rPr>
          <w:rFonts w:eastAsia="Calibri" w:cs="Calibri"/>
        </w:rPr>
        <w:t>–</w:t>
      </w:r>
      <w:r w:rsidR="00AD35B9" w:rsidRPr="00755553">
        <w:rPr>
          <w:rFonts w:eastAsia="Calibri" w:cs="Calibri"/>
        </w:rPr>
        <w:t xml:space="preserve"> </w:t>
      </w:r>
      <w:r w:rsidR="00B71C1C" w:rsidRPr="009312A9">
        <w:rPr>
          <w:rFonts w:eastAsia="Calibri" w:cs="Calibri"/>
        </w:rPr>
        <w:t>31,4</w:t>
      </w:r>
      <w:r w:rsidR="00AD35B9" w:rsidRPr="00755553">
        <w:rPr>
          <w:rFonts w:eastAsia="Calibri" w:cs="Calibri"/>
        </w:rPr>
        <w:t>%.</w:t>
      </w:r>
    </w:p>
    <w:p w14:paraId="764CCAFB" w14:textId="3C554D00" w:rsidR="00643584" w:rsidRPr="00643584" w:rsidRDefault="00643584" w:rsidP="00643584">
      <w:pPr>
        <w:spacing w:line="257" w:lineRule="auto"/>
        <w:rPr>
          <w:rFonts w:eastAsia="Calibri" w:cs="Calibri"/>
          <w:kern w:val="0"/>
          <w:szCs w:val="22"/>
          <w14:ligatures w14:val="none"/>
        </w:rPr>
      </w:pPr>
      <w:r w:rsidRPr="0017681B">
        <w:rPr>
          <w:rFonts w:eastAsia="Calibri" w:cs="Calibri"/>
          <w:kern w:val="0"/>
          <w:szCs w:val="22"/>
          <w14:ligatures w14:val="none"/>
        </w:rPr>
        <w:t xml:space="preserve">Deficyt kompetencji cyfrowych jest przede wszystkim widoczny wśród osób starszych (w wieku 65-74 lata), gdzie </w:t>
      </w:r>
      <w:r w:rsidR="0017681B" w:rsidRPr="009312A9">
        <w:rPr>
          <w:rFonts w:eastAsia="Calibri" w:cs="Calibri"/>
          <w:kern w:val="0"/>
          <w:szCs w:val="22"/>
          <w14:ligatures w14:val="none"/>
        </w:rPr>
        <w:t xml:space="preserve">87,7% </w:t>
      </w:r>
      <w:r w:rsidRPr="0017681B">
        <w:rPr>
          <w:rFonts w:eastAsia="Calibri" w:cs="Calibri"/>
          <w:kern w:val="0"/>
          <w:szCs w:val="22"/>
          <w14:ligatures w14:val="none"/>
        </w:rPr>
        <w:t xml:space="preserve">nie posiadało nawet podstawowych umiejętności cyfrowych (średnia UE </w:t>
      </w:r>
      <w:r w:rsidR="00B44C1D" w:rsidRPr="009312A9">
        <w:rPr>
          <w:rFonts w:eastAsia="Calibri" w:cs="Calibri"/>
          <w:kern w:val="0"/>
          <w:szCs w:val="22"/>
          <w14:ligatures w14:val="none"/>
        </w:rPr>
        <w:t>–</w:t>
      </w:r>
      <w:r w:rsidRPr="0017681B">
        <w:rPr>
          <w:rFonts w:eastAsia="Calibri" w:cs="Calibri"/>
          <w:kern w:val="0"/>
          <w:szCs w:val="22"/>
          <w14:ligatures w14:val="none"/>
        </w:rPr>
        <w:t xml:space="preserve"> </w:t>
      </w:r>
      <w:r w:rsidR="00B44C1D" w:rsidRPr="009312A9">
        <w:rPr>
          <w:rFonts w:eastAsia="Calibri" w:cs="Calibri"/>
          <w:kern w:val="0"/>
          <w:szCs w:val="22"/>
          <w14:ligatures w14:val="none"/>
        </w:rPr>
        <w:t>67,0</w:t>
      </w:r>
      <w:r w:rsidRPr="0017681B">
        <w:rPr>
          <w:rFonts w:eastAsia="Calibri" w:cs="Calibri"/>
          <w:kern w:val="0"/>
          <w:szCs w:val="22"/>
          <w14:ligatures w14:val="none"/>
        </w:rPr>
        <w:t xml:space="preserve">%) i w grupie wiekowej 55‒64 lat, w której takie osoby stanowiły </w:t>
      </w:r>
      <w:r w:rsidR="0032277E">
        <w:rPr>
          <w:rFonts w:eastAsia="Calibri" w:cs="Calibri"/>
          <w:kern w:val="0"/>
          <w:szCs w:val="22"/>
          <w14:ligatures w14:val="none"/>
        </w:rPr>
        <w:t>67,7%</w:t>
      </w:r>
      <w:r w:rsidRPr="0017681B">
        <w:rPr>
          <w:rFonts w:eastAsia="Calibri" w:cs="Calibri"/>
          <w:kern w:val="0"/>
          <w:szCs w:val="22"/>
          <w14:ligatures w14:val="none"/>
        </w:rPr>
        <w:t xml:space="preserve"> (średnia UE - </w:t>
      </w:r>
      <w:r w:rsidR="000E27D2">
        <w:rPr>
          <w:rFonts w:eastAsia="Calibri" w:cs="Calibri"/>
          <w:kern w:val="0"/>
          <w:szCs w:val="22"/>
          <w14:ligatures w14:val="none"/>
        </w:rPr>
        <w:t>49,5</w:t>
      </w:r>
      <w:r w:rsidR="00910982">
        <w:rPr>
          <w:rFonts w:eastAsia="Calibri" w:cs="Calibri"/>
          <w:kern w:val="0"/>
          <w:szCs w:val="22"/>
          <w14:ligatures w14:val="none"/>
        </w:rPr>
        <w:t>%</w:t>
      </w:r>
      <w:r w:rsidRPr="0017681B">
        <w:rPr>
          <w:rFonts w:eastAsia="Calibri" w:cs="Calibri"/>
          <w:kern w:val="0"/>
          <w:szCs w:val="22"/>
          <w14:ligatures w14:val="none"/>
        </w:rPr>
        <w:t xml:space="preserve">), </w:t>
      </w:r>
      <w:r w:rsidRPr="00F1593A">
        <w:rPr>
          <w:rFonts w:eastAsia="Calibri" w:cs="Calibri"/>
          <w:kern w:val="0"/>
          <w:szCs w:val="22"/>
          <w14:ligatures w14:val="none"/>
        </w:rPr>
        <w:t xml:space="preserve">podobnie jak wśród rolników </w:t>
      </w:r>
      <w:r w:rsidR="00F1593A">
        <w:rPr>
          <w:rFonts w:eastAsia="Calibri" w:cs="Calibri"/>
          <w:kern w:val="0"/>
          <w:szCs w:val="22"/>
          <w14:ligatures w14:val="none"/>
        </w:rPr>
        <w:t>(</w:t>
      </w:r>
      <w:r w:rsidR="00644540" w:rsidRPr="009312A9">
        <w:rPr>
          <w:rFonts w:eastAsia="Calibri" w:cs="Calibri"/>
          <w:kern w:val="0"/>
          <w:szCs w:val="22"/>
          <w14:ligatures w14:val="none"/>
        </w:rPr>
        <w:t>63,8</w:t>
      </w:r>
      <w:r w:rsidR="00764FA9" w:rsidRPr="009312A9">
        <w:rPr>
          <w:rFonts w:eastAsia="Calibri" w:cs="Calibri"/>
          <w:kern w:val="0"/>
          <w:szCs w:val="22"/>
          <w14:ligatures w14:val="none"/>
        </w:rPr>
        <w:t>%</w:t>
      </w:r>
      <w:r w:rsidR="00F1593A">
        <w:rPr>
          <w:rFonts w:eastAsia="Calibri" w:cs="Calibri"/>
          <w:kern w:val="0"/>
          <w:szCs w:val="22"/>
          <w14:ligatures w14:val="none"/>
        </w:rPr>
        <w:t>)</w:t>
      </w:r>
      <w:r w:rsidR="00764FA9" w:rsidRPr="009312A9">
        <w:rPr>
          <w:rFonts w:eastAsia="Calibri" w:cs="Calibri"/>
          <w:kern w:val="0"/>
          <w:szCs w:val="22"/>
          <w14:ligatures w14:val="none"/>
        </w:rPr>
        <w:t xml:space="preserve"> </w:t>
      </w:r>
      <w:r w:rsidRPr="00B611FF">
        <w:rPr>
          <w:rFonts w:eastAsia="Calibri" w:cs="Calibri"/>
          <w:kern w:val="0"/>
          <w:szCs w:val="22"/>
          <w14:ligatures w14:val="none"/>
        </w:rPr>
        <w:t xml:space="preserve">i osób z niepełnosprawnościami - </w:t>
      </w:r>
      <w:r w:rsidR="009232AF">
        <w:rPr>
          <w:rFonts w:eastAsia="Calibri" w:cs="Calibri"/>
          <w:kern w:val="0"/>
          <w:szCs w:val="22"/>
          <w14:ligatures w14:val="none"/>
        </w:rPr>
        <w:t>71,5%</w:t>
      </w:r>
      <w:r w:rsidR="007F6D14">
        <w:rPr>
          <w:rStyle w:val="Odwoanieprzypisudolnego"/>
          <w:rFonts w:eastAsia="Calibri" w:cs="Calibri"/>
          <w:kern w:val="0"/>
          <w:szCs w:val="22"/>
          <w14:ligatures w14:val="none"/>
        </w:rPr>
        <w:footnoteReference w:id="55"/>
      </w:r>
      <w:r w:rsidRPr="0017681B">
        <w:rPr>
          <w:rFonts w:eastAsia="Calibri" w:cs="Calibri"/>
          <w:kern w:val="0"/>
          <w:szCs w:val="22"/>
          <w14:ligatures w14:val="none"/>
        </w:rPr>
        <w:t>.</w:t>
      </w:r>
      <w:r w:rsidR="00976458" w:rsidRPr="0017681B">
        <w:rPr>
          <w:rFonts w:eastAsia="Calibri" w:cs="Calibri"/>
          <w:kern w:val="0"/>
          <w:szCs w:val="22"/>
          <w14:ligatures w14:val="none"/>
        </w:rPr>
        <w:t xml:space="preserve"> </w:t>
      </w:r>
      <w:r w:rsidRPr="0017681B">
        <w:rPr>
          <w:rFonts w:eastAsia="Calibri" w:cs="Calibri"/>
          <w:kern w:val="0"/>
          <w:szCs w:val="22"/>
          <w14:ligatures w14:val="none"/>
        </w:rPr>
        <w:t xml:space="preserve">Odnotowano także spore dysproporcje wśród osób zamieszkujących miasta i wsie: odsetek mieszkańców terenów wiejskich z co najmniej podstawowymi kompetencjami cyfrowymi wyniósł </w:t>
      </w:r>
      <w:r w:rsidR="00D00638">
        <w:rPr>
          <w:rFonts w:eastAsia="Calibri" w:cs="Calibri"/>
          <w:kern w:val="0"/>
          <w:szCs w:val="22"/>
          <w14:ligatures w14:val="none"/>
        </w:rPr>
        <w:t>4</w:t>
      </w:r>
      <w:r w:rsidR="00C87C1E">
        <w:rPr>
          <w:rFonts w:eastAsia="Calibri" w:cs="Calibri"/>
          <w:kern w:val="0"/>
          <w:szCs w:val="22"/>
          <w14:ligatures w14:val="none"/>
        </w:rPr>
        <w:t>0,9</w:t>
      </w:r>
      <w:r w:rsidR="00D00638">
        <w:rPr>
          <w:rFonts w:eastAsia="Calibri" w:cs="Calibri"/>
          <w:kern w:val="0"/>
          <w:szCs w:val="22"/>
          <w14:ligatures w14:val="none"/>
        </w:rPr>
        <w:t>%</w:t>
      </w:r>
      <w:r w:rsidRPr="0017681B">
        <w:rPr>
          <w:rFonts w:eastAsia="Calibri" w:cs="Calibri"/>
          <w:kern w:val="0"/>
          <w:szCs w:val="22"/>
          <w14:ligatures w14:val="none"/>
        </w:rPr>
        <w:t xml:space="preserve"> (średnia UE - </w:t>
      </w:r>
      <w:r w:rsidR="001D6C0F">
        <w:rPr>
          <w:rFonts w:eastAsia="Calibri" w:cs="Calibri"/>
          <w:kern w:val="0"/>
          <w:szCs w:val="22"/>
          <w14:ligatures w14:val="none"/>
        </w:rPr>
        <w:t>52,8%</w:t>
      </w:r>
      <w:r w:rsidRPr="0017681B">
        <w:rPr>
          <w:rFonts w:eastAsia="Calibri" w:cs="Calibri"/>
          <w:kern w:val="0"/>
          <w:szCs w:val="22"/>
          <w14:ligatures w14:val="none"/>
        </w:rPr>
        <w:t>), o</w:t>
      </w:r>
      <w:r w:rsidRPr="00643584">
        <w:rPr>
          <w:rFonts w:eastAsia="Calibri" w:cs="Calibri"/>
          <w:kern w:val="0"/>
          <w:szCs w:val="22"/>
          <w14:ligatures w14:val="none"/>
        </w:rPr>
        <w:t xml:space="preserve"> </w:t>
      </w:r>
      <w:r w:rsidR="00580715">
        <w:rPr>
          <w:rFonts w:eastAsia="Calibri" w:cs="Calibri"/>
          <w:kern w:val="0"/>
          <w:szCs w:val="22"/>
          <w14:ligatures w14:val="none"/>
        </w:rPr>
        <w:t>20</w:t>
      </w:r>
      <w:r w:rsidRPr="00643584">
        <w:rPr>
          <w:rFonts w:eastAsia="Calibri" w:cs="Calibri"/>
          <w:kern w:val="0"/>
          <w:szCs w:val="22"/>
          <w14:ligatures w14:val="none"/>
        </w:rPr>
        <w:t xml:space="preserve"> punkt</w:t>
      </w:r>
      <w:r w:rsidR="00C40B33">
        <w:rPr>
          <w:rFonts w:eastAsia="Calibri" w:cs="Calibri"/>
          <w:kern w:val="0"/>
          <w:szCs w:val="22"/>
          <w14:ligatures w14:val="none"/>
        </w:rPr>
        <w:t>ów</w:t>
      </w:r>
      <w:r w:rsidRPr="00643584">
        <w:rPr>
          <w:rFonts w:eastAsia="Calibri" w:cs="Calibri"/>
          <w:kern w:val="0"/>
          <w:szCs w:val="22"/>
          <w14:ligatures w14:val="none"/>
        </w:rPr>
        <w:t xml:space="preserve"> procentow</w:t>
      </w:r>
      <w:r w:rsidR="00C40B33">
        <w:rPr>
          <w:rFonts w:eastAsia="Calibri" w:cs="Calibri"/>
          <w:kern w:val="0"/>
          <w:szCs w:val="22"/>
          <w14:ligatures w14:val="none"/>
        </w:rPr>
        <w:t>ych</w:t>
      </w:r>
      <w:r w:rsidRPr="00643584">
        <w:rPr>
          <w:rFonts w:eastAsia="Calibri" w:cs="Calibri"/>
          <w:kern w:val="0"/>
          <w:szCs w:val="22"/>
          <w14:ligatures w14:val="none"/>
        </w:rPr>
        <w:t xml:space="preserve"> mniej niż w przypadku osób zamieszkujących miasta. Kompetencje cyfrowe powinny umożliwić obywatelom zrozumienie i odnalezienie się w środowisku wykorzystującym technologie w niemal każdym aspekcie życia. Osoby o niskich umiejętnościach cyfrowych znacznie bardziej narażone są na dezinformację i nieumiejętne weryfikowanie informacji otrzymanych drogą cyfrową.</w:t>
      </w:r>
    </w:p>
    <w:p w14:paraId="7B13EBFA" w14:textId="0C5B639D" w:rsidR="00643584" w:rsidRPr="00643584" w:rsidRDefault="00643584" w:rsidP="00643584">
      <w:pPr>
        <w:spacing w:line="257" w:lineRule="auto"/>
        <w:rPr>
          <w:rFonts w:eastAsia="Calibri" w:cs="Calibri"/>
          <w:kern w:val="0"/>
          <w14:ligatures w14:val="none"/>
        </w:rPr>
      </w:pPr>
      <w:r w:rsidRPr="00A42E1B">
        <w:rPr>
          <w:rFonts w:eastAsia="Calibri" w:cs="Calibri"/>
        </w:rPr>
        <w:t xml:space="preserve">W 2024 r. udział specjalistów ICT w ogólnej liczbie pracujących w Polsce wyniósł 4,5% (średnia UE </w:t>
      </w:r>
      <w:r w:rsidR="00A162D9" w:rsidRPr="00A42E1B">
        <w:rPr>
          <w:rFonts w:eastAsia="Calibri" w:cs="Calibri"/>
        </w:rPr>
        <w:t>–</w:t>
      </w:r>
      <w:r w:rsidRPr="00A42E1B">
        <w:rPr>
          <w:rFonts w:eastAsia="Calibri" w:cs="Calibri"/>
        </w:rPr>
        <w:t xml:space="preserve"> 5</w:t>
      </w:r>
      <w:r w:rsidR="00A162D9" w:rsidRPr="00A42E1B">
        <w:rPr>
          <w:rFonts w:eastAsia="Calibri" w:cs="Calibri"/>
        </w:rPr>
        <w:t>,0</w:t>
      </w:r>
      <w:r w:rsidRPr="00A42E1B">
        <w:rPr>
          <w:rFonts w:eastAsia="Calibri" w:cs="Calibri"/>
        </w:rPr>
        <w:t>%)</w:t>
      </w:r>
      <w:r w:rsidRPr="00A42E1B">
        <w:rPr>
          <w:rFonts w:eastAsia="Calibri" w:cs="Calibri"/>
          <w:vertAlign w:val="superscript"/>
        </w:rPr>
        <w:footnoteReference w:id="56"/>
      </w:r>
      <w:r w:rsidRPr="00A162D9">
        <w:rPr>
          <w:rFonts w:eastAsia="Calibri" w:cs="Calibri"/>
        </w:rPr>
        <w:t>.</w:t>
      </w:r>
      <w:r w:rsidRPr="2F7350B6">
        <w:rPr>
          <w:rFonts w:eastAsia="Calibri" w:cs="Calibri"/>
        </w:rPr>
        <w:t xml:space="preserve"> Wobec przewidywanego wzrostu popytu na tę kategorię pracowników </w:t>
      </w:r>
      <w:r w:rsidRPr="2F7350B6">
        <w:rPr>
          <w:rFonts w:eastAsia="Calibri" w:cs="Calibri"/>
        </w:rPr>
        <w:lastRenderedPageBreak/>
        <w:t xml:space="preserve">oraz planowanego dla UE w ramach Cyfrowej Dekady na 2030 r. odsetka 10%, należy uznać, że stan ten jest niesatysfakcjonujący. </w:t>
      </w:r>
    </w:p>
    <w:p w14:paraId="4650CC22" w14:textId="60082868" w:rsidR="00643584" w:rsidRPr="00643584" w:rsidRDefault="00643584" w:rsidP="00643584">
      <w:pPr>
        <w:spacing w:line="257" w:lineRule="auto"/>
        <w:rPr>
          <w:rFonts w:eastAsia="Calibri" w:cs="Calibri"/>
          <w:kern w:val="0"/>
          <w:szCs w:val="22"/>
          <w14:ligatures w14:val="none"/>
        </w:rPr>
      </w:pPr>
      <w:r w:rsidRPr="00643584">
        <w:rPr>
          <w:rFonts w:eastAsia="Calibri" w:cs="Calibri"/>
          <w:kern w:val="0"/>
          <w:szCs w:val="22"/>
          <w14:ligatures w14:val="none"/>
        </w:rPr>
        <w:t>Kobiety w Polsce, podobnie jak w UE, stanowiły 19% w grupie specjalistów ICT</w:t>
      </w:r>
      <w:r w:rsidRPr="00643584">
        <w:rPr>
          <w:rFonts w:eastAsia="Calibri" w:cs="Calibri"/>
          <w:kern w:val="0"/>
          <w:szCs w:val="22"/>
          <w:vertAlign w:val="superscript"/>
          <w14:ligatures w14:val="none"/>
        </w:rPr>
        <w:footnoteReference w:id="57"/>
      </w:r>
      <w:r w:rsidRPr="00643584">
        <w:rPr>
          <w:rFonts w:eastAsia="Calibri" w:cs="Calibri"/>
          <w:kern w:val="0"/>
          <w:szCs w:val="22"/>
          <w14:ligatures w14:val="none"/>
        </w:rPr>
        <w:t xml:space="preserve">. Ten brak równowagi działa na niekorzyść samych kobiet, jak też sektora ICT i gospodarki. Jak wynika z danych, polski system edukacji nie gwarantuje uzyskania przez absolwentów szkół średnich podstawowego poziomu kompetencji cyfrowych </w:t>
      </w:r>
      <w:r w:rsidRPr="004D6BEE">
        <w:rPr>
          <w:rFonts w:eastAsia="Calibri" w:cs="Calibri"/>
          <w:kern w:val="0"/>
          <w:szCs w:val="22"/>
          <w14:ligatures w14:val="none"/>
        </w:rPr>
        <w:t xml:space="preserve">- w 2023 r. co najmniej podstawowe umiejętności cyfrowe posiadało tylko </w:t>
      </w:r>
      <w:r w:rsidR="00901D2C" w:rsidRPr="00A42E1B">
        <w:rPr>
          <w:rFonts w:eastAsia="Calibri" w:cs="Calibri"/>
          <w:kern w:val="0"/>
          <w:szCs w:val="22"/>
          <w14:ligatures w14:val="none"/>
        </w:rPr>
        <w:t>57,8</w:t>
      </w:r>
      <w:r w:rsidRPr="004D6BEE">
        <w:rPr>
          <w:rFonts w:eastAsia="Calibri" w:cs="Calibri"/>
          <w:kern w:val="0"/>
          <w:szCs w:val="22"/>
          <w14:ligatures w14:val="none"/>
        </w:rPr>
        <w:t xml:space="preserve">% osób w wieku 16-19 lat (średnia </w:t>
      </w:r>
      <w:r w:rsidR="00352690" w:rsidRPr="004D6BEE">
        <w:rPr>
          <w:rFonts w:eastAsia="Calibri" w:cs="Calibri"/>
          <w:kern w:val="0"/>
          <w:szCs w:val="22"/>
          <w14:ligatures w14:val="none"/>
        </w:rPr>
        <w:t xml:space="preserve">UE </w:t>
      </w:r>
      <w:r w:rsidRPr="004D6BEE">
        <w:rPr>
          <w:rFonts w:eastAsia="Calibri" w:cs="Calibri"/>
          <w:kern w:val="0"/>
          <w:szCs w:val="22"/>
          <w14:ligatures w14:val="none"/>
        </w:rPr>
        <w:t>66</w:t>
      </w:r>
      <w:r w:rsidR="00194479" w:rsidRPr="00A42E1B">
        <w:rPr>
          <w:rFonts w:eastAsia="Calibri" w:cs="Calibri"/>
          <w:kern w:val="0"/>
          <w:szCs w:val="22"/>
          <w14:ligatures w14:val="none"/>
        </w:rPr>
        <w:t>,4</w:t>
      </w:r>
      <w:r w:rsidRPr="004D6BEE">
        <w:rPr>
          <w:rFonts w:eastAsia="Calibri" w:cs="Calibri"/>
          <w:kern w:val="0"/>
          <w:szCs w:val="22"/>
          <w14:ligatures w14:val="none"/>
        </w:rPr>
        <w:t>%)</w:t>
      </w:r>
      <w:r w:rsidR="00901D2C" w:rsidRPr="004D6BEE">
        <w:rPr>
          <w:rFonts w:eastAsia="Calibri" w:cs="Calibri"/>
          <w:kern w:val="0"/>
          <w:szCs w:val="22"/>
          <w14:ligatures w14:val="none"/>
        </w:rPr>
        <w:t xml:space="preserve"> w 2025 r.</w:t>
      </w:r>
      <w:r w:rsidR="00306EBE" w:rsidRPr="004D6BEE">
        <w:rPr>
          <w:rFonts w:eastAsia="Calibri" w:cs="Calibri"/>
          <w:kern w:val="0"/>
          <w:szCs w:val="22"/>
          <w14:ligatures w14:val="none"/>
        </w:rPr>
        <w:t xml:space="preserve"> co najmniej podstawowe </w:t>
      </w:r>
      <w:r w:rsidR="00A6774F" w:rsidRPr="004D6BEE">
        <w:rPr>
          <w:rFonts w:eastAsia="Calibri" w:cs="Calibri"/>
          <w:kern w:val="0"/>
          <w:szCs w:val="22"/>
          <w14:ligatures w14:val="none"/>
        </w:rPr>
        <w:t xml:space="preserve">umiejętności </w:t>
      </w:r>
      <w:r w:rsidR="00E91999" w:rsidRPr="004D6BEE">
        <w:rPr>
          <w:rFonts w:eastAsia="Calibri" w:cs="Calibri"/>
          <w:kern w:val="0"/>
          <w:szCs w:val="22"/>
          <w14:ligatures w14:val="none"/>
        </w:rPr>
        <w:t>cyfrowe posiadało</w:t>
      </w:r>
      <w:r w:rsidR="00560C06" w:rsidRPr="004D6BEE">
        <w:rPr>
          <w:rFonts w:eastAsia="Calibri" w:cs="Calibri"/>
          <w:kern w:val="0"/>
          <w:szCs w:val="22"/>
          <w14:ligatures w14:val="none"/>
        </w:rPr>
        <w:t xml:space="preserve"> </w:t>
      </w:r>
      <w:r w:rsidR="00FC4AE6" w:rsidRPr="004D6BEE">
        <w:rPr>
          <w:rFonts w:eastAsia="Calibri" w:cs="Calibri"/>
          <w:kern w:val="0"/>
          <w:szCs w:val="22"/>
          <w14:ligatures w14:val="none"/>
        </w:rPr>
        <w:t>72,3%</w:t>
      </w:r>
      <w:r w:rsidR="00A83AA8" w:rsidRPr="004D6BEE">
        <w:rPr>
          <w:rFonts w:eastAsia="Calibri" w:cs="Calibri"/>
          <w:kern w:val="0"/>
          <w:szCs w:val="22"/>
          <w14:ligatures w14:val="none"/>
        </w:rPr>
        <w:t xml:space="preserve"> osób w wieku 16-19 lat</w:t>
      </w:r>
      <w:r w:rsidR="00BA746B" w:rsidRPr="004D6BEE">
        <w:rPr>
          <w:rFonts w:eastAsia="Calibri" w:cs="Calibri"/>
          <w:kern w:val="0"/>
          <w:szCs w:val="22"/>
          <w14:ligatures w14:val="none"/>
        </w:rPr>
        <w:t xml:space="preserve"> (średnia UE </w:t>
      </w:r>
      <w:r w:rsidR="00036AE0" w:rsidRPr="004D6BEE">
        <w:rPr>
          <w:rFonts w:eastAsia="Calibri" w:cs="Calibri"/>
          <w:kern w:val="0"/>
          <w:szCs w:val="22"/>
          <w14:ligatures w14:val="none"/>
        </w:rPr>
        <w:t>73,0%)</w:t>
      </w:r>
      <w:r w:rsidRPr="004D6BEE">
        <w:rPr>
          <w:rFonts w:eastAsia="Calibri" w:cs="Calibri"/>
          <w:kern w:val="0"/>
          <w:szCs w:val="22"/>
          <w:vertAlign w:val="superscript"/>
          <w14:ligatures w14:val="none"/>
        </w:rPr>
        <w:footnoteReference w:id="58"/>
      </w:r>
      <w:r w:rsidRPr="004D6BEE">
        <w:rPr>
          <w:rFonts w:eastAsia="Calibri" w:cs="Calibri"/>
          <w:kern w:val="0"/>
          <w:szCs w:val="22"/>
          <w14:ligatures w14:val="none"/>
        </w:rPr>
        <w:t>.</w:t>
      </w:r>
      <w:r w:rsidRPr="00643584">
        <w:rPr>
          <w:rFonts w:eastAsia="Calibri" w:cs="Calibri"/>
          <w:kern w:val="0"/>
          <w:szCs w:val="22"/>
          <w14:ligatures w14:val="none"/>
        </w:rPr>
        <w:t xml:space="preserve"> Kształcenie na poziomie wyższym nie zapewnia stosownego do potrzeb dopływu specjalistów ICT - w 2022 r. tylko 4,3% wszystkich absolwentów (średnia UE - 4,5%) kończyło naukę w dziedzinie ICT</w:t>
      </w:r>
      <w:r w:rsidRPr="00643584">
        <w:rPr>
          <w:rFonts w:eastAsia="Calibri" w:cs="Calibri"/>
          <w:kern w:val="0"/>
          <w:szCs w:val="22"/>
          <w:vertAlign w:val="superscript"/>
          <w14:ligatures w14:val="none"/>
        </w:rPr>
        <w:footnoteReference w:id="59"/>
      </w:r>
      <w:r w:rsidRPr="00643584">
        <w:rPr>
          <w:rFonts w:eastAsia="Calibri" w:cs="Calibri"/>
          <w:kern w:val="0"/>
          <w:szCs w:val="22"/>
          <w14:ligatures w14:val="none"/>
        </w:rPr>
        <w:t>. Udział kobiet wśród absolwentów ICT wyniósł 22% (średnia UE – 21%)</w:t>
      </w:r>
      <w:r w:rsidRPr="00643584">
        <w:rPr>
          <w:rFonts w:eastAsia="Calibri" w:cs="Calibri"/>
          <w:kern w:val="0"/>
          <w:szCs w:val="22"/>
          <w:vertAlign w:val="superscript"/>
          <w14:ligatures w14:val="none"/>
        </w:rPr>
        <w:footnoteReference w:id="60"/>
      </w:r>
      <w:r w:rsidRPr="00643584">
        <w:rPr>
          <w:rFonts w:eastAsia="Calibri" w:cs="Calibri"/>
          <w:kern w:val="0"/>
          <w:szCs w:val="22"/>
          <w14:ligatures w14:val="none"/>
        </w:rPr>
        <w:t>. W kontekście wsparcia innowacji cyfrowych przez absolwentów szkół wyższych należy również wziąć pod uwagę kształcenie w obszarach STEM, technologii przełomowych i na kierunkach wspierających ich rozwój.</w:t>
      </w:r>
    </w:p>
    <w:p w14:paraId="24B40700" w14:textId="1E54263F" w:rsidR="00643584" w:rsidRPr="00643584" w:rsidRDefault="0013458B" w:rsidP="00643584">
      <w:pPr>
        <w:spacing w:line="257" w:lineRule="auto"/>
        <w:rPr>
          <w:rFonts w:eastAsia="Calibri" w:cs="Calibri"/>
          <w:kern w:val="0"/>
          <w:szCs w:val="22"/>
          <w14:ligatures w14:val="none"/>
        </w:rPr>
      </w:pPr>
      <w:r w:rsidRPr="00257FA8">
        <w:rPr>
          <w:rFonts w:eastAsia="Calibri" w:cs="Calibri"/>
          <w:kern w:val="0"/>
          <w:szCs w:val="22"/>
          <w14:ligatures w14:val="none"/>
        </w:rPr>
        <w:t>Skuteczna cyfryzacja państwa, obejmująca rozwój usług cyfrowych oraz transformację procesów administracyjnych, wymaga równoległego i systemowego rozwoju kompetencji cyfrowych pracowników administracji publicznej na wszystkich szczeblach. Kompetencje te stanowią warunek nie tylko wdrożenia, ale także utrzymania, rozwoju i bezpiecznego funkcjonowania rozwiązań cyfrowych</w:t>
      </w:r>
      <w:r>
        <w:rPr>
          <w:rFonts w:eastAsia="Calibri" w:cs="Calibri"/>
          <w:kern w:val="0"/>
          <w:szCs w:val="22"/>
          <w14:ligatures w14:val="none"/>
        </w:rPr>
        <w:t xml:space="preserve">. </w:t>
      </w:r>
      <w:r w:rsidR="00643584" w:rsidRPr="00643584">
        <w:rPr>
          <w:rFonts w:eastAsia="Calibri" w:cs="Calibri"/>
          <w:kern w:val="0"/>
          <w:szCs w:val="22"/>
          <w14:ligatures w14:val="none"/>
        </w:rPr>
        <w:t>Brakuje systemowego rozwiązania dotyczącego podnoszenia kompetencji cyfrowych pracowników administracji publicznej, w tym pracowników jednostek samorządu terytorialnego</w:t>
      </w:r>
      <w:r w:rsidR="00563F1E">
        <w:rPr>
          <w:rFonts w:eastAsia="Calibri" w:cs="Calibri"/>
          <w:kern w:val="0"/>
          <w:szCs w:val="22"/>
          <w14:ligatures w14:val="none"/>
        </w:rPr>
        <w:t xml:space="preserve"> oraz członków korpusu </w:t>
      </w:r>
      <w:r w:rsidR="0039536C">
        <w:rPr>
          <w:rFonts w:eastAsia="Calibri" w:cs="Calibri"/>
          <w:kern w:val="0"/>
          <w:szCs w:val="22"/>
          <w14:ligatures w14:val="none"/>
        </w:rPr>
        <w:t>s</w:t>
      </w:r>
      <w:r w:rsidR="00563F1E">
        <w:rPr>
          <w:rFonts w:eastAsia="Calibri" w:cs="Calibri"/>
          <w:kern w:val="0"/>
          <w:szCs w:val="22"/>
          <w14:ligatures w14:val="none"/>
        </w:rPr>
        <w:t xml:space="preserve">łużby </w:t>
      </w:r>
      <w:r w:rsidR="0039536C">
        <w:rPr>
          <w:rFonts w:eastAsia="Calibri" w:cs="Calibri"/>
          <w:kern w:val="0"/>
          <w:szCs w:val="22"/>
          <w14:ligatures w14:val="none"/>
        </w:rPr>
        <w:t>c</w:t>
      </w:r>
      <w:r w:rsidR="00563F1E">
        <w:rPr>
          <w:rFonts w:eastAsia="Calibri" w:cs="Calibri"/>
          <w:kern w:val="0"/>
          <w:szCs w:val="22"/>
          <w14:ligatures w14:val="none"/>
        </w:rPr>
        <w:t>ywilnej</w:t>
      </w:r>
      <w:r w:rsidR="00643584" w:rsidRPr="00643584">
        <w:rPr>
          <w:rFonts w:eastAsia="Calibri" w:cs="Calibri"/>
          <w:kern w:val="0"/>
          <w:szCs w:val="22"/>
          <w14:ligatures w14:val="none"/>
        </w:rPr>
        <w:t>, dzięki któremu podniósłby się poziom świadczenia usług e-administracji i poziom satysfakcji obywateli.</w:t>
      </w:r>
      <w:r w:rsidR="00C21679" w:rsidRPr="00C21679">
        <w:t xml:space="preserve"> </w:t>
      </w:r>
      <w:r w:rsidR="00C21679" w:rsidRPr="00C21679">
        <w:rPr>
          <w:rFonts w:eastAsia="Calibri" w:cs="Calibri"/>
          <w:kern w:val="0"/>
          <w:szCs w:val="22"/>
          <w14:ligatures w14:val="none"/>
        </w:rPr>
        <w:t>Istotnym jest również podnoszenie świadomości gestorów danych na temat potrzeby dbania o wysoką jakość (w tym cyfryzację) źródeł administracyjnych, w tym prowadzonych przez nich rejestrów i systemów, gdyż na nich opiera się rzetelne informowanie społeczeństwa o rozwoju.</w:t>
      </w:r>
      <w:r w:rsidR="00643584" w:rsidRPr="00643584">
        <w:rPr>
          <w:rFonts w:eastAsia="Calibri" w:cs="Calibri"/>
          <w:kern w:val="0"/>
          <w:szCs w:val="22"/>
          <w14:ligatures w14:val="none"/>
        </w:rPr>
        <w:t xml:space="preserve"> W działaniach wspierających należy zwrócić szczególną uwagę na samorządy, ze względu na ich zróżnicowany potencjał do świadczenia e-usług oraz specyficzne wyzwania, jakie przed nimi stoją. W jednostkach samorządu terytorialnego wciąż brakuje dziedzinowych kompetencji cyfrowych, w tym specjalistycznej wiedzy oraz zasobów kadrowych. Wynika to m.in. z niesatysfakcjonujących wynagrodzeń dla pracowników, braku planów ciągłego podnoszenia kompetencji, a także z obawy przed korzystaniem z rozwiązań cyfrowych oraz o miejsca pracy zagrożone automatyzacją.</w:t>
      </w:r>
    </w:p>
    <w:p w14:paraId="46D528D8" w14:textId="77777777" w:rsidR="00643584" w:rsidRPr="00643584" w:rsidRDefault="00643584" w:rsidP="00643584">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643584">
        <w:rPr>
          <w:rFonts w:eastAsia="Times New Roman" w:cs="Times New Roman (Nagłówki CS)"/>
          <w:color w:val="002060"/>
          <w:spacing w:val="15"/>
          <w:kern w:val="0"/>
          <w:sz w:val="40"/>
          <w:szCs w:val="28"/>
          <w14:ligatures w14:val="none"/>
        </w:rPr>
        <w:br w:type="page"/>
      </w:r>
    </w:p>
    <w:p w14:paraId="7A8CB717" w14:textId="6DE46DA4" w:rsidR="00643584" w:rsidRPr="00643584" w:rsidRDefault="00643584" w:rsidP="00CA7259">
      <w:pPr>
        <w:pStyle w:val="Podtytu"/>
        <w:rPr>
          <w:rFonts w:eastAsia="Times New Roman"/>
        </w:rPr>
      </w:pPr>
      <w:r w:rsidRPr="00643584">
        <w:rPr>
          <w:rFonts w:eastAsia="Times New Roman"/>
        </w:rPr>
        <w:lastRenderedPageBreak/>
        <w:t xml:space="preserve">Cel </w:t>
      </w:r>
      <w:r w:rsidR="000773D5">
        <w:rPr>
          <w:rFonts w:eastAsia="Times New Roman"/>
        </w:rPr>
        <w:t>1.2.</w:t>
      </w:r>
      <w:r w:rsidRPr="00643584">
        <w:rPr>
          <w:rFonts w:eastAsia="Times New Roman"/>
        </w:rPr>
        <w:t>1: Co najmniej 85% polskiego społeczeństwa posiada przynajmniej podstawowe umiejętności cyfrowe, a 50% umiejętności ponadpodstawowe</w:t>
      </w:r>
    </w:p>
    <w:p w14:paraId="0358D848" w14:textId="77777777" w:rsidR="00643584" w:rsidRPr="00643584" w:rsidRDefault="00643584" w:rsidP="00CA7259">
      <w:pPr>
        <w:pStyle w:val="Podtytu"/>
        <w:rPr>
          <w:rFonts w:eastAsia="Calibri" w:cs="Times New Roman"/>
          <w:szCs w:val="22"/>
        </w:rPr>
      </w:pPr>
    </w:p>
    <w:p w14:paraId="026DFD6E" w14:textId="77777777" w:rsidR="00643584" w:rsidRPr="00643584" w:rsidRDefault="00643584" w:rsidP="00CA7259">
      <w:pPr>
        <w:pStyle w:val="Podtytu"/>
        <w:rPr>
          <w:rFonts w:eastAsia="Times New Roman"/>
        </w:rPr>
      </w:pPr>
      <w:r w:rsidRPr="00643584">
        <w:rPr>
          <w:rFonts w:eastAsia="Times New Roman"/>
        </w:rPr>
        <w:t>Co umożliwi realizację celu:</w:t>
      </w:r>
    </w:p>
    <w:p w14:paraId="50A00C13" w14:textId="15BBDA64"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Zapewnienie osobom dorosłym, zgodnie z ich potrzebami, możliwości rozwoju umiejętności cyfrowych w tworzonych w zainteresowanych gminach – również przy wykorzystaniu infrastruktury istniejących już instytucji – Klubach Rozwoju Cyfrowego (KRC). Każdy dorosły będzie mógł skorzystać z zajęć organizowanych w KRC oraz z porad edukatorów zatrudnionych w klubach;</w:t>
      </w:r>
    </w:p>
    <w:p w14:paraId="26FC07B4" w14:textId="3403149E"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 xml:space="preserve">Inicjowanie działań wspierających osoby z niepełnosprawnościami i szczególnymi potrzebami, obejmujących: wsparcie finansowe w zakupie sprzętu niezbędnego do nabycia kompetencji cyfrowych; organizowanie </w:t>
      </w:r>
      <w:r w:rsidR="00FB7836">
        <w:rPr>
          <w:rFonts w:eastAsia="Calibri" w:cs="Times New Roman"/>
          <w:color w:val="000000"/>
          <w:kern w:val="0"/>
          <w:szCs w:val="22"/>
          <w14:ligatures w14:val="none"/>
        </w:rPr>
        <w:t>przeznaczonych</w:t>
      </w:r>
      <w:r w:rsidR="00FB7836" w:rsidRPr="00643584">
        <w:rPr>
          <w:rFonts w:eastAsia="Calibri" w:cs="Times New Roman"/>
          <w:color w:val="000000"/>
          <w:kern w:val="0"/>
          <w:szCs w:val="22"/>
          <w14:ligatures w14:val="none"/>
        </w:rPr>
        <w:t xml:space="preserve"> </w:t>
      </w:r>
      <w:r w:rsidRPr="00643584">
        <w:rPr>
          <w:rFonts w:eastAsia="Calibri" w:cs="Times New Roman"/>
          <w:color w:val="000000"/>
          <w:kern w:val="0"/>
          <w:szCs w:val="22"/>
          <w14:ligatures w14:val="none"/>
        </w:rPr>
        <w:t xml:space="preserve">dla </w:t>
      </w:r>
      <w:r w:rsidR="00CC5ED1">
        <w:rPr>
          <w:rFonts w:eastAsia="Calibri" w:cs="Times New Roman"/>
          <w:color w:val="000000"/>
          <w:kern w:val="0"/>
          <w:szCs w:val="22"/>
          <w14:ligatures w14:val="none"/>
        </w:rPr>
        <w:t>nich szkoleń</w:t>
      </w:r>
      <w:r w:rsidRPr="00643584">
        <w:rPr>
          <w:rFonts w:eastAsia="Calibri" w:cs="Times New Roman"/>
          <w:color w:val="000000"/>
          <w:kern w:val="0"/>
          <w:szCs w:val="22"/>
          <w14:ligatures w14:val="none"/>
        </w:rPr>
        <w:t>; wsparcie organizacji non-profit w realizacji działań na rzecz podnoszenia kompetencji cyfrowych wśród osób z niepełnosprawnościami i szczególnymi potrzebami;</w:t>
      </w:r>
    </w:p>
    <w:p w14:paraId="2DC043DB" w14:textId="753ACE62" w:rsidR="00643584" w:rsidRPr="00643584" w:rsidRDefault="00643584" w:rsidP="006746F6">
      <w:pPr>
        <w:numPr>
          <w:ilvl w:val="0"/>
          <w:numId w:val="7"/>
        </w:numPr>
        <w:spacing w:before="120" w:after="0" w:line="257" w:lineRule="auto"/>
        <w:rPr>
          <w:rFonts w:eastAsia="Calibri Light" w:cs="Times New Roman"/>
          <w:color w:val="000000"/>
          <w:kern w:val="0"/>
          <w:szCs w:val="22"/>
          <w14:ligatures w14:val="none"/>
        </w:rPr>
      </w:pPr>
      <w:r w:rsidRPr="00643584">
        <w:rPr>
          <w:rFonts w:eastAsia="Calibri" w:cs="Times New Roman"/>
          <w:color w:val="000000"/>
          <w:kern w:val="0"/>
          <w:szCs w:val="22"/>
          <w14:ligatures w14:val="none"/>
        </w:rPr>
        <w:t>Organizacja lokalnych i ogólnokrajowych kampanii motywujących społeczeństwo do rozwoju kompetencji cyfrowych przez całe życie, przez wskazywanie korzyści i możliwości, jakie daje ich posiadanie</w:t>
      </w:r>
      <w:r w:rsidR="00C34A02">
        <w:rPr>
          <w:rFonts w:eastAsia="Calibri" w:cs="Times New Roman"/>
          <w:color w:val="000000"/>
          <w:kern w:val="0"/>
          <w:szCs w:val="22"/>
          <w14:ligatures w14:val="none"/>
        </w:rPr>
        <w:t>;</w:t>
      </w:r>
    </w:p>
    <w:p w14:paraId="43F7FCA1" w14:textId="34838587" w:rsidR="00643584" w:rsidRPr="00643584" w:rsidRDefault="00643584" w:rsidP="006746F6">
      <w:pPr>
        <w:numPr>
          <w:ilvl w:val="0"/>
          <w:numId w:val="7"/>
        </w:numPr>
        <w:spacing w:before="120" w:after="0" w:line="257" w:lineRule="auto"/>
        <w:rPr>
          <w:rFonts w:eastAsia="Calibri Light" w:cs="Times New Roman"/>
          <w:color w:val="000000"/>
          <w:kern w:val="0"/>
          <w:szCs w:val="22"/>
          <w14:ligatures w14:val="none"/>
        </w:rPr>
      </w:pPr>
      <w:r w:rsidRPr="00643584">
        <w:rPr>
          <w:rFonts w:eastAsia="Calibri" w:cs="Times New Roman"/>
          <w:color w:val="000000"/>
          <w:kern w:val="0"/>
          <w:szCs w:val="22"/>
          <w14:ligatures w14:val="none"/>
        </w:rPr>
        <w:t xml:space="preserve">Zapewnienie dostępu do szkoleń, także zakończonych ewaluacją zdobytych kompetencji np. w modelu </w:t>
      </w:r>
      <w:proofErr w:type="spellStart"/>
      <w:r w:rsidRPr="00643584">
        <w:rPr>
          <w:rFonts w:eastAsia="Calibri" w:cs="Times New Roman"/>
          <w:color w:val="000000"/>
          <w:kern w:val="0"/>
          <w:szCs w:val="22"/>
          <w14:ligatures w14:val="none"/>
        </w:rPr>
        <w:t>mikropoświadczeń</w:t>
      </w:r>
      <w:proofErr w:type="spellEnd"/>
      <w:r w:rsidRPr="00643584">
        <w:rPr>
          <w:rFonts w:eastAsia="Calibri" w:cs="Times New Roman"/>
          <w:color w:val="000000"/>
          <w:kern w:val="0"/>
          <w:szCs w:val="22"/>
          <w14:ligatures w14:val="none"/>
        </w:rPr>
        <w:t xml:space="preserve"> oraz materiałów edukacyjnych na portalu </w:t>
      </w:r>
      <w:hyperlink r:id="rId17">
        <w:r w:rsidRPr="00643584">
          <w:rPr>
            <w:rFonts w:eastAsia="Calibri" w:cs="Calibri"/>
            <w:color w:val="467886"/>
            <w:kern w:val="0"/>
            <w:szCs w:val="22"/>
            <w:u w:val="single"/>
            <w14:ligatures w14:val="none"/>
          </w:rPr>
          <w:t>www.kompetencjecyfrowe.gov.pl</w:t>
        </w:r>
      </w:hyperlink>
      <w:r w:rsidRPr="00643584">
        <w:rPr>
          <w:rFonts w:eastAsia="Calibri" w:cs="Times New Roman"/>
          <w:color w:val="000000"/>
          <w:kern w:val="0"/>
          <w:szCs w:val="22"/>
          <w14:ligatures w14:val="none"/>
        </w:rPr>
        <w:t>, na którym zmapowane zostaną miejsca w sieci, wydarzenia oraz materiały do rozwijania kompetencji cyfrowych</w:t>
      </w:r>
      <w:r w:rsidR="00992C15">
        <w:rPr>
          <w:rFonts w:eastAsia="Calibri" w:cs="Times New Roman"/>
          <w:color w:val="000000"/>
          <w:kern w:val="0"/>
          <w:szCs w:val="22"/>
          <w14:ligatures w14:val="none"/>
        </w:rPr>
        <w:t>;</w:t>
      </w:r>
    </w:p>
    <w:p w14:paraId="1BA37EB0" w14:textId="77777777"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Budowanie świadomości w zakresie bezpiecznego poruszania się w świecie cyfrowym. Będzie się ono opierać na profilaktyce cyberprzemocy i uzależnień, szerzeniu świadomości zagrożeń i umiejętności reagowania na nie, promowaniu świadomego korzystania z technologii cyfrowych (w tym AI), akcentowaniu konieczności krytycznego myślenia i stosowania zasad higieny cyfrowej, rozwiązywaniu kwestii etycznych pojawiających się wraz z rozwojem AI oraz wyposażaniu społeczeństwa w kompetencje odpowiednie do bezpiecznego i satysfakcjonującego funkcjonowania w świecie cyfrowym;</w:t>
      </w:r>
    </w:p>
    <w:p w14:paraId="6A3FE360" w14:textId="77777777"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 xml:space="preserve">Systemowe przeciwdziałanie dezinformacji połączone ze zwiększaniem świadomości obywateli o działaniu mechanizmów dezinformacji, rozwijanie kompetencji krytycznego myślenia umiejętności weryfikacji informacji i korzystania z mediów na wszystkich poziomach kształcenia; </w:t>
      </w:r>
    </w:p>
    <w:p w14:paraId="3002D7FB" w14:textId="77777777"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 xml:space="preserve">Współpraca, mobilizowanie i aktywizowanie podmiotów tworzących ekosystem rozwoju kompetencji cyfrowych w Polsce tj. organizacji non-profit, przedsiębiorstw, placówek edukacyjnych, kulturalnych, partnerów społecznych, administracji publicznej, w tym samorządów, itp. Promowanie i rozszerzenie </w:t>
      </w:r>
      <w:r w:rsidRPr="00643584">
        <w:rPr>
          <w:rFonts w:eastAsia="Calibri" w:cs="Times New Roman"/>
          <w:color w:val="000000"/>
          <w:kern w:val="0"/>
          <w:szCs w:val="22"/>
          <w14:ligatures w14:val="none"/>
        </w:rPr>
        <w:lastRenderedPageBreak/>
        <w:t xml:space="preserve">inicjatyw współpracy takich jak Porozumienie na rzecz rozwoju kompetencji cyfrowych PW </w:t>
      </w:r>
      <w:proofErr w:type="spellStart"/>
      <w:r w:rsidRPr="00643584">
        <w:rPr>
          <w:rFonts w:eastAsia="Calibri" w:cs="Times New Roman"/>
          <w:color w:val="000000"/>
          <w:kern w:val="0"/>
          <w:szCs w:val="22"/>
          <w14:ligatures w14:val="none"/>
        </w:rPr>
        <w:t>eSkills</w:t>
      </w:r>
      <w:proofErr w:type="spellEnd"/>
      <w:r w:rsidRPr="00643584">
        <w:rPr>
          <w:rFonts w:eastAsia="Calibri" w:cs="Times New Roman"/>
          <w:color w:val="000000"/>
          <w:kern w:val="0"/>
          <w:szCs w:val="22"/>
          <w14:ligatures w14:val="none"/>
        </w:rPr>
        <w:t>;</w:t>
      </w:r>
    </w:p>
    <w:p w14:paraId="7824868E" w14:textId="005BEA64" w:rsidR="00643584" w:rsidRPr="00643584" w:rsidRDefault="00643584" w:rsidP="006746F6">
      <w:pPr>
        <w:numPr>
          <w:ilvl w:val="0"/>
          <w:numId w:val="7"/>
        </w:numPr>
        <w:spacing w:before="120" w:after="0" w:line="257" w:lineRule="auto"/>
        <w:rPr>
          <w:rFonts w:eastAsia="Calibri" w:cs="Times New Roman"/>
          <w:color w:val="000000"/>
          <w:kern w:val="0"/>
          <w:szCs w:val="22"/>
          <w14:ligatures w14:val="none"/>
        </w:rPr>
      </w:pPr>
      <w:r w:rsidRPr="00643584">
        <w:rPr>
          <w:rFonts w:eastAsia="Calibri" w:cs="Times New Roman"/>
          <w:color w:val="000000"/>
          <w:kern w:val="0"/>
          <w:szCs w:val="22"/>
          <w14:ligatures w14:val="none"/>
        </w:rPr>
        <w:t>Zapewnienie uczniom takiego rozwoju kompetencji cyfrowych, aby każdy uczeń posiadał przynajmniej podstawowe, a najlepiej ponadpodstawowe umiejętności cyfrowe, zgodnie z Polityką Cyfrowej Transformacji Edukacji. System edukacji cyfrowej ma być wspierany dzięki odpowiednio przygotowanej kadrze pedagogicznej, przy uwzględnieniu tempa rozwoju cyfrowego i zmian w technologii, w szczególności dotyczących sztucznej inteligencji, informatyki z urządzeniami fizycznymi oraz interdyscyplinarnego zastosowania robotyki.</w:t>
      </w:r>
    </w:p>
    <w:p w14:paraId="2C4AF5A4" w14:textId="77777777" w:rsidR="00643584" w:rsidRPr="00643584" w:rsidRDefault="00643584" w:rsidP="00643584">
      <w:pPr>
        <w:spacing w:line="257" w:lineRule="auto"/>
        <w:ind w:left="720"/>
        <w:rPr>
          <w:rFonts w:eastAsia="Calibri" w:cs="Times New Roman"/>
          <w:kern w:val="0"/>
          <w:szCs w:val="22"/>
          <w14:ligatures w14:val="none"/>
        </w:rPr>
      </w:pPr>
    </w:p>
    <w:p w14:paraId="52BE5863" w14:textId="295C1F1D" w:rsidR="00643584" w:rsidRPr="00643584" w:rsidRDefault="00643584" w:rsidP="00643584">
      <w:pPr>
        <w:spacing w:line="259" w:lineRule="auto"/>
        <w:rPr>
          <w:rFonts w:eastAsia="Calibri" w:cs="Calibri"/>
          <w:b/>
          <w:bCs/>
          <w:kern w:val="0"/>
          <w:szCs w:val="22"/>
          <w14:ligatures w14:val="none"/>
        </w:rPr>
      </w:pPr>
      <w:r w:rsidRPr="00643584">
        <w:rPr>
          <w:rFonts w:eastAsia="Calibri" w:cs="Calibri"/>
          <w:b/>
          <w:bCs/>
          <w:kern w:val="0"/>
          <w:szCs w:val="22"/>
          <w14:ligatures w14:val="none"/>
        </w:rPr>
        <w:t>[</w:t>
      </w:r>
      <w:proofErr w:type="spellStart"/>
      <w:r w:rsidRPr="00643584">
        <w:rPr>
          <w:rFonts w:eastAsia="Calibri" w:cs="Calibri"/>
          <w:b/>
          <w:bCs/>
          <w:kern w:val="0"/>
          <w:szCs w:val="22"/>
          <w14:ligatures w14:val="none"/>
        </w:rPr>
        <w:t>box</w:t>
      </w:r>
      <w:proofErr w:type="spellEnd"/>
      <w:r w:rsidRPr="00643584">
        <w:rPr>
          <w:rFonts w:eastAsia="Calibri" w:cs="Calibri"/>
          <w:b/>
          <w:bCs/>
          <w:kern w:val="0"/>
          <w:szCs w:val="22"/>
          <w14:ligatures w14:val="none"/>
        </w:rPr>
        <w:t>] Co z tego wynika:</w:t>
      </w:r>
      <w:r w:rsidRPr="00643584">
        <w:rPr>
          <w:rFonts w:eastAsia="Calibri" w:cs="Calibri"/>
          <w:kern w:val="0"/>
          <w:szCs w:val="22"/>
          <w14:ligatures w14:val="none"/>
        </w:rPr>
        <w:t xml:space="preserve"> </w:t>
      </w:r>
      <w:r w:rsidR="008464BF">
        <w:rPr>
          <w:rFonts w:eastAsia="Calibri" w:cs="Calibri"/>
          <w:kern w:val="0"/>
          <w:szCs w:val="22"/>
          <w14:ligatures w14:val="none"/>
        </w:rPr>
        <w:t xml:space="preserve">W </w:t>
      </w:r>
      <w:r w:rsidRPr="00643584">
        <w:rPr>
          <w:rFonts w:eastAsia="Calibri" w:cs="Calibri"/>
          <w:kern w:val="0"/>
          <w:szCs w:val="22"/>
          <w14:ligatures w14:val="none"/>
        </w:rPr>
        <w:t>Twoj</w:t>
      </w:r>
      <w:r w:rsidR="008464BF">
        <w:rPr>
          <w:rFonts w:eastAsia="Calibri" w:cs="Calibri"/>
          <w:kern w:val="0"/>
          <w:szCs w:val="22"/>
          <w14:ligatures w14:val="none"/>
        </w:rPr>
        <w:t>ej</w:t>
      </w:r>
      <w:r w:rsidRPr="00643584">
        <w:rPr>
          <w:rFonts w:eastAsia="Calibri" w:cs="Calibri"/>
          <w:kern w:val="0"/>
          <w:szCs w:val="22"/>
          <w14:ligatures w14:val="none"/>
        </w:rPr>
        <w:t xml:space="preserve"> gmin</w:t>
      </w:r>
      <w:r w:rsidR="008464BF">
        <w:rPr>
          <w:rFonts w:eastAsia="Calibri" w:cs="Calibri"/>
          <w:kern w:val="0"/>
          <w:szCs w:val="22"/>
          <w14:ligatures w14:val="none"/>
        </w:rPr>
        <w:t>ie</w:t>
      </w:r>
      <w:r w:rsidRPr="00643584">
        <w:rPr>
          <w:rFonts w:eastAsia="Calibri" w:cs="Calibri"/>
          <w:kern w:val="0"/>
          <w:szCs w:val="22"/>
          <w14:ligatures w14:val="none"/>
        </w:rPr>
        <w:t xml:space="preserve"> będzie m</w:t>
      </w:r>
      <w:r w:rsidR="008464BF">
        <w:rPr>
          <w:rFonts w:eastAsia="Calibri" w:cs="Calibri"/>
          <w:kern w:val="0"/>
          <w:szCs w:val="22"/>
          <w14:ligatures w14:val="none"/>
        </w:rPr>
        <w:t>ó</w:t>
      </w:r>
      <w:r w:rsidRPr="00643584">
        <w:rPr>
          <w:rFonts w:eastAsia="Calibri" w:cs="Calibri"/>
          <w:kern w:val="0"/>
          <w:szCs w:val="22"/>
          <w14:ligatures w14:val="none"/>
        </w:rPr>
        <w:t xml:space="preserve">gł </w:t>
      </w:r>
      <w:r w:rsidR="008464BF">
        <w:rPr>
          <w:rFonts w:eastAsia="Calibri" w:cs="Calibri"/>
          <w:kern w:val="0"/>
          <w:szCs w:val="22"/>
          <w14:ligatures w14:val="none"/>
        </w:rPr>
        <w:t>powstać</w:t>
      </w:r>
      <w:r w:rsidR="008464BF" w:rsidRPr="00643584">
        <w:rPr>
          <w:rFonts w:eastAsia="Calibri" w:cs="Calibri"/>
          <w:kern w:val="0"/>
          <w:szCs w:val="22"/>
          <w14:ligatures w14:val="none"/>
        </w:rPr>
        <w:t xml:space="preserve"> </w:t>
      </w:r>
      <w:r w:rsidRPr="00643584">
        <w:rPr>
          <w:rFonts w:eastAsia="Calibri" w:cs="Calibri"/>
          <w:kern w:val="0"/>
          <w:szCs w:val="22"/>
          <w14:ligatures w14:val="none"/>
        </w:rPr>
        <w:t xml:space="preserve">Klub Rozwoju Cyfrowego, a Twoi bliscy czy znajomi będą mogli w nim lepiej poznać cyfrowy świat. </w:t>
      </w:r>
    </w:p>
    <w:p w14:paraId="38D5A208" w14:textId="77777777" w:rsidR="00643584" w:rsidRPr="00643584" w:rsidRDefault="00643584" w:rsidP="00643584">
      <w:pPr>
        <w:numPr>
          <w:ilvl w:val="1"/>
          <w:numId w:val="0"/>
        </w:numPr>
        <w:spacing w:before="120" w:line="257" w:lineRule="auto"/>
        <w:ind w:left="113"/>
        <w:rPr>
          <w:rFonts w:eastAsia="Times New Roman" w:cs="Times New Roman (Nagłówki CS)"/>
          <w:color w:val="002060"/>
          <w:spacing w:val="15"/>
          <w:kern w:val="0"/>
          <w:sz w:val="40"/>
          <w:szCs w:val="28"/>
          <w14:ligatures w14:val="none"/>
        </w:rPr>
      </w:pPr>
      <w:r w:rsidRPr="00643584">
        <w:rPr>
          <w:rFonts w:eastAsia="Times New Roman" w:cs="Times New Roman (Nagłówki CS)"/>
          <w:color w:val="002060"/>
          <w:spacing w:val="15"/>
          <w:kern w:val="0"/>
          <w:sz w:val="40"/>
          <w:szCs w:val="28"/>
          <w14:ligatures w14:val="none"/>
        </w:rPr>
        <w:br w:type="page"/>
      </w:r>
    </w:p>
    <w:p w14:paraId="76B5E026" w14:textId="079A9980" w:rsidR="00643584" w:rsidRPr="00643584" w:rsidRDefault="00643584" w:rsidP="00CA7259">
      <w:pPr>
        <w:pStyle w:val="Podtytu"/>
        <w:rPr>
          <w:rFonts w:eastAsia="Times New Roman"/>
        </w:rPr>
      </w:pPr>
      <w:r w:rsidRPr="00643584">
        <w:rPr>
          <w:rFonts w:eastAsia="Times New Roman"/>
        </w:rPr>
        <w:lastRenderedPageBreak/>
        <w:t xml:space="preserve">Cel </w:t>
      </w:r>
      <w:r w:rsidR="000773D5">
        <w:rPr>
          <w:rFonts w:eastAsia="Times New Roman"/>
        </w:rPr>
        <w:t>1.2.</w:t>
      </w:r>
      <w:r w:rsidRPr="00643584">
        <w:rPr>
          <w:rFonts w:eastAsia="Times New Roman"/>
        </w:rPr>
        <w:t xml:space="preserve">2: Liczba specjalistek i specjalistów w sektorze ICT odpowiada zapotrzebowaniu polskiej gospodarki </w:t>
      </w:r>
    </w:p>
    <w:p w14:paraId="3A650A71" w14:textId="77777777" w:rsidR="00643584" w:rsidRPr="00643584" w:rsidRDefault="00643584" w:rsidP="00CA7259">
      <w:pPr>
        <w:pStyle w:val="Podtytu"/>
        <w:rPr>
          <w:rFonts w:eastAsia="Calibri" w:cs="Times New Roman"/>
          <w:szCs w:val="22"/>
        </w:rPr>
      </w:pPr>
    </w:p>
    <w:p w14:paraId="514E559C" w14:textId="77777777" w:rsidR="00643584" w:rsidRPr="00643584" w:rsidRDefault="00643584" w:rsidP="00CA7259">
      <w:pPr>
        <w:pStyle w:val="Podtytu"/>
        <w:rPr>
          <w:rFonts w:eastAsia="Times New Roman"/>
        </w:rPr>
      </w:pPr>
      <w:r w:rsidRPr="00643584">
        <w:rPr>
          <w:rFonts w:eastAsia="Times New Roman"/>
        </w:rPr>
        <w:t>Co umożliwi realizację celu:</w:t>
      </w:r>
    </w:p>
    <w:p w14:paraId="6EC320A6" w14:textId="1A61B70B" w:rsidR="00033071" w:rsidRPr="00290A3B" w:rsidRDefault="00033071" w:rsidP="006746F6">
      <w:pPr>
        <w:numPr>
          <w:ilvl w:val="0"/>
          <w:numId w:val="9"/>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Wspieranie uczniów, w szczególności dziewcząt, w rozwoju zainteresowań przedmiotami ścisłymi, w tym informatyką, inicjowanie programów wspierających rozwój kompetencji w nowych obszarach technologii przełomowych, pod kątem przygotowania zawodowego, m.in. AI i technologii kwantowych oraz rozszerzenie Programu Rozwoju Talentów Informatycznych na szkoły podstawowe i uzupełnienie go o komponent technologii przełomowych. Dodatkowym elementem będą działania promocyjne skierowane do rodziców, uczniów i nauczycieli;</w:t>
      </w:r>
    </w:p>
    <w:p w14:paraId="3E99B196" w14:textId="73F77C48" w:rsidR="00033071" w:rsidRPr="00290A3B" w:rsidRDefault="00033071" w:rsidP="006746F6">
      <w:pPr>
        <w:numPr>
          <w:ilvl w:val="0"/>
          <w:numId w:val="9"/>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Niwelowanie barier ograniczających obecność kobiet w ICT, promowanie kierunków kształcenia i zawodów ICT, a także zwalczanie stereotypów hamujących dopływ kobiet do zawodów cyfrowych; Prowadzenie kampanii informacyjnych przedstawiających możliwe ścieżki kariery w obszarze ICT;</w:t>
      </w:r>
    </w:p>
    <w:p w14:paraId="63C87FA7" w14:textId="41C2A2BD" w:rsidR="00033071" w:rsidRPr="00290A3B" w:rsidRDefault="00033071" w:rsidP="006746F6">
      <w:pPr>
        <w:numPr>
          <w:ilvl w:val="0"/>
          <w:numId w:val="9"/>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Stworzenie mechanizmu nowoczesnych szkoleń i szybkich ścieżek umożliwiających chętnym przebranżowienie do zawodu specjalisty ICT;</w:t>
      </w:r>
    </w:p>
    <w:p w14:paraId="60101697" w14:textId="77777777" w:rsidR="00992C15" w:rsidRDefault="00033071" w:rsidP="006746F6">
      <w:pPr>
        <w:numPr>
          <w:ilvl w:val="0"/>
          <w:numId w:val="9"/>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Inicjowanie projektów wspierających rozwój zaawansowanych kompetencji w zakresie nowych technologii cyfrowych dla pracowników, w szczególności sektora MŚP, przemysłu i usług;</w:t>
      </w:r>
    </w:p>
    <w:p w14:paraId="4C57C817" w14:textId="5328D213" w:rsidR="002A7828" w:rsidRPr="00992C15" w:rsidRDefault="00033071" w:rsidP="006746F6">
      <w:pPr>
        <w:numPr>
          <w:ilvl w:val="0"/>
          <w:numId w:val="9"/>
        </w:numPr>
        <w:spacing w:before="120" w:after="0" w:line="257" w:lineRule="auto"/>
        <w:rPr>
          <w:rFonts w:eastAsia="Calibri" w:cs="Times New Roman"/>
          <w:color w:val="000000" w:themeColor="text1"/>
          <w:kern w:val="0"/>
          <w14:ligatures w14:val="none"/>
        </w:rPr>
      </w:pPr>
      <w:r w:rsidRPr="00992C15">
        <w:rPr>
          <w:rFonts w:eastAsia="Calibri" w:cs="Times New Roman"/>
          <w:color w:val="000000" w:themeColor="text1"/>
          <w:kern w:val="0"/>
          <w14:ligatures w14:val="none"/>
        </w:rPr>
        <w:t>Działania wspierające zwiększenie liczby absolwentów kierunków koniecznych dla rozwoju technologii przełomowych, w tym kierunków STEM oraz liczby przeprowadzonych doktoratów w środowisku akademickim;</w:t>
      </w:r>
    </w:p>
    <w:p w14:paraId="40969F1D" w14:textId="41B48264" w:rsidR="00790D73" w:rsidRPr="00803707" w:rsidRDefault="00033071" w:rsidP="006746F6">
      <w:pPr>
        <w:numPr>
          <w:ilvl w:val="0"/>
          <w:numId w:val="9"/>
        </w:numPr>
        <w:spacing w:before="120" w:after="0" w:line="257" w:lineRule="auto"/>
        <w:rPr>
          <w:rFonts w:eastAsia="Calibri" w:cs="Times New Roman"/>
          <w:color w:val="000000" w:themeColor="text1"/>
          <w:kern w:val="0"/>
          <w14:ligatures w14:val="none"/>
        </w:rPr>
      </w:pPr>
      <w:r w:rsidRPr="00803707">
        <w:rPr>
          <w:rFonts w:eastAsia="Calibri" w:cs="Times New Roman"/>
          <w:color w:val="000000" w:themeColor="text1"/>
          <w:kern w:val="0"/>
          <w14:ligatures w14:val="none"/>
        </w:rPr>
        <w:t>Stworzenie systemu zachęt mających na celu zwiększenie liczby interdyscyplinarnych specjalistów oraz ekspertów w dziedzinach ICT/STEM, łączących te obszary z innymi kierunkami niezbędnymi dla rozwoju technologii przełomowych;</w:t>
      </w:r>
    </w:p>
    <w:p w14:paraId="50FEC94E" w14:textId="4595D6FC" w:rsidR="00033071" w:rsidRPr="00290A3B" w:rsidRDefault="00410CE7" w:rsidP="006746F6">
      <w:pPr>
        <w:numPr>
          <w:ilvl w:val="0"/>
          <w:numId w:val="9"/>
        </w:numPr>
        <w:spacing w:before="120" w:after="0" w:line="257" w:lineRule="auto"/>
        <w:rPr>
          <w:rFonts w:eastAsia="Calibri" w:cs="Times New Roman"/>
          <w:color w:val="000000" w:themeColor="text1"/>
          <w:kern w:val="0"/>
          <w14:ligatures w14:val="none"/>
        </w:rPr>
      </w:pPr>
      <w:r w:rsidRPr="002A7828">
        <w:rPr>
          <w:rFonts w:eastAsia="Calibri" w:cs="Times New Roman"/>
          <w:color w:val="000000" w:themeColor="text1"/>
          <w:kern w:val="0"/>
          <w14:ligatures w14:val="none"/>
        </w:rPr>
        <w:t>Monitorowanie udziału kobiet w ICT, a także zmian świadomości i postaw związanych z wizerunkiem przedmiotów ścisłych, zawodów ICT i rolami płciowymi oraz rolą kobiet w ICT.</w:t>
      </w:r>
    </w:p>
    <w:p w14:paraId="53D26699" w14:textId="77777777" w:rsidR="00643584" w:rsidRPr="00643584" w:rsidRDefault="00643584" w:rsidP="00DB7869">
      <w:pPr>
        <w:rPr>
          <w:rFonts w:eastAsia="Times New Roman" w:cs="Times New Roman (Nagłówki CS)"/>
          <w:color w:val="002060"/>
          <w:spacing w:val="15"/>
          <w:sz w:val="40"/>
          <w:szCs w:val="28"/>
        </w:rPr>
      </w:pPr>
      <w:r w:rsidRPr="00643584">
        <w:rPr>
          <w:rFonts w:eastAsia="Times New Roman" w:cs="Times New Roman (Nagłówki CS)"/>
          <w:color w:val="002060"/>
          <w:spacing w:val="15"/>
          <w:sz w:val="40"/>
          <w:szCs w:val="28"/>
        </w:rPr>
        <w:br w:type="page"/>
      </w:r>
    </w:p>
    <w:p w14:paraId="49B6DEDD" w14:textId="376F1BAE" w:rsidR="00643584" w:rsidRPr="00643584" w:rsidRDefault="00643584" w:rsidP="00CA7259">
      <w:pPr>
        <w:pStyle w:val="Podtytu"/>
        <w:rPr>
          <w:rFonts w:eastAsia="Times New Roman"/>
        </w:rPr>
      </w:pPr>
      <w:r w:rsidRPr="00643584">
        <w:rPr>
          <w:rFonts w:eastAsia="Times New Roman"/>
        </w:rPr>
        <w:lastRenderedPageBreak/>
        <w:t xml:space="preserve">Cel </w:t>
      </w:r>
      <w:r w:rsidR="000773D5">
        <w:rPr>
          <w:rFonts w:eastAsia="Times New Roman"/>
        </w:rPr>
        <w:t>1.2.</w:t>
      </w:r>
      <w:r w:rsidRPr="00643584">
        <w:rPr>
          <w:rFonts w:eastAsia="Times New Roman"/>
        </w:rPr>
        <w:t>3: Na wszystkich poziomach kształcenia dostępna jest efektywna i wysokiej jakości edukacja cyfrowa, uwzględniająca potrzeby osób z grup szczególnie wrażliwych</w:t>
      </w:r>
    </w:p>
    <w:p w14:paraId="0790919D" w14:textId="77777777" w:rsidR="00643584" w:rsidRPr="00643584" w:rsidRDefault="00643584" w:rsidP="00CA7259">
      <w:pPr>
        <w:pStyle w:val="Podtytu"/>
        <w:rPr>
          <w:rFonts w:eastAsia="Calibri" w:cs="Times New Roman"/>
          <w:szCs w:val="22"/>
        </w:rPr>
      </w:pPr>
    </w:p>
    <w:p w14:paraId="502EF8E5" w14:textId="77777777" w:rsidR="00643584" w:rsidRPr="00643584" w:rsidRDefault="00643584" w:rsidP="00CA7259">
      <w:pPr>
        <w:pStyle w:val="Podtytu"/>
        <w:rPr>
          <w:rFonts w:eastAsia="Times New Roman"/>
        </w:rPr>
      </w:pPr>
      <w:r w:rsidRPr="00643584">
        <w:rPr>
          <w:rFonts w:eastAsia="Times New Roman"/>
        </w:rPr>
        <w:t>Co umożliwi realizację celu:</w:t>
      </w:r>
    </w:p>
    <w:p w14:paraId="3D1B4B1A" w14:textId="6C0C6F66"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Podniesienie jakości kształtowania kompetencji cyfrowych młodego pokolenia przez rozwój dydaktyki cyfrowej, dostosowanie podstawy programowej do postępu technologicznego oraz metodycznego i występujących </w:t>
      </w:r>
      <w:proofErr w:type="spellStart"/>
      <w:r w:rsidRPr="00290A3B">
        <w:rPr>
          <w:rFonts w:eastAsia="Calibri" w:cs="Times New Roman"/>
          <w:color w:val="000000" w:themeColor="text1"/>
          <w:kern w:val="0"/>
          <w14:ligatures w14:val="none"/>
        </w:rPr>
        <w:t>cyberzagrożeń</w:t>
      </w:r>
      <w:proofErr w:type="spellEnd"/>
      <w:r w:rsidRPr="00290A3B">
        <w:rPr>
          <w:rFonts w:eastAsia="Calibri" w:cs="Times New Roman"/>
          <w:color w:val="000000" w:themeColor="text1"/>
          <w:kern w:val="0"/>
          <w14:ligatures w14:val="none"/>
        </w:rPr>
        <w:t>. Przygotowanie nauczycieli do realizacji zajęć zgodnie z obowiązującą podstawą programową oraz metodyką wykorzystywania nowych technologii w nauczaniu i zapewnieni</w:t>
      </w:r>
      <w:r w:rsidR="00BA4720">
        <w:rPr>
          <w:rFonts w:eastAsia="Calibri" w:cs="Times New Roman"/>
          <w:color w:val="000000" w:themeColor="text1"/>
          <w:kern w:val="0"/>
          <w14:ligatures w14:val="none"/>
        </w:rPr>
        <w:t>e</w:t>
      </w:r>
      <w:r w:rsidRPr="00290A3B">
        <w:rPr>
          <w:rFonts w:eastAsia="Calibri" w:cs="Times New Roman"/>
          <w:color w:val="000000" w:themeColor="text1"/>
          <w:kern w:val="0"/>
          <w14:ligatures w14:val="none"/>
        </w:rPr>
        <w:t xml:space="preserve"> niezbędnego wyposażenia szkół;</w:t>
      </w:r>
    </w:p>
    <w:p w14:paraId="5B1CF870" w14:textId="77777777"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Podniesienie kwalifikacji cyfrowych oraz kompetencji w zakresie sztucznej inteligencji (AI) wśród wszystkich nauczycieli, wykładowców, pracowników akademickich i naukowych;</w:t>
      </w:r>
    </w:p>
    <w:p w14:paraId="0173D248" w14:textId="77777777"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Zamawianie studiów (także podyplomowych i dokształcających) w zakresie nauczania informatyki, kompetencji cyfrowych nauczycieli oraz wykorzystania nowoczesnych metod nauczania z zastosowaniem technologii cyfrowych; </w:t>
      </w:r>
    </w:p>
    <w:p w14:paraId="5356D5B8" w14:textId="5A76E751"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Wspieranie rozbudowy programów nauczania na uczelniach o moduły dotyczące nowoczesnych technologii oraz zwiększanie liczby miejsc na studiach o kierunkach informatycznych oraz pokrewnych;</w:t>
      </w:r>
    </w:p>
    <w:p w14:paraId="4551CB36" w14:textId="1E94E92B"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Wykorzystanie technologii cyfrowych w szkołach do podnoszenia jakości kształcenia, zerwania z podającą formą przekazywania wiedzy, do wspomagania pracy zespołowej, realizacji zespołowych projektów, grywalizacji oraz zapewnienia kontaktu z najnowocześniejszymi technologiami cyfrowymi jak np. AI, roboty, mikro-kontrolery, drukarki 3D, XR (wirtualnej/rozszerzonej rzeczywistości) itp.;</w:t>
      </w:r>
    </w:p>
    <w:p w14:paraId="6DEDB3FA" w14:textId="51C1C8D3"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Wprowadzenie do podstawy nauczania na wszystkich poziomach kształcenia oraz programów kształcenia i doszkalania kadry dydaktycznej:</w:t>
      </w:r>
    </w:p>
    <w:p w14:paraId="531E6419" w14:textId="5E63B144" w:rsidR="00137E43" w:rsidRPr="00290A3B" w:rsidRDefault="00137E43" w:rsidP="006746F6">
      <w:pPr>
        <w:numPr>
          <w:ilvl w:val="0"/>
          <w:numId w:val="8"/>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rozwijania kompetencji miękkich związanych ze sferą cyfrową, takich jak myślenie krytyczne (rozpoznawanie dezinformacji, umiejętność korzystania z mediów i weryfikacji informacji) oraz z funkcjonowaniem w nowoczesnym społeczeństwie – kreatywność, umiejętność logicznego i krytycznego myślenia, komunikacja interpersonalna, zdolność uczenia się przez całe życie</w:t>
      </w:r>
      <w:r w:rsidR="00992C15">
        <w:rPr>
          <w:rFonts w:eastAsia="Calibri" w:cs="Times New Roman"/>
          <w:color w:val="000000" w:themeColor="text1"/>
          <w:kern w:val="0"/>
          <w14:ligatures w14:val="none"/>
        </w:rPr>
        <w:t>,</w:t>
      </w:r>
    </w:p>
    <w:p w14:paraId="4FF2EAAC" w14:textId="7F6D2ABF" w:rsidR="00137E43" w:rsidRPr="00290A3B" w:rsidRDefault="00137E43" w:rsidP="006746F6">
      <w:pPr>
        <w:numPr>
          <w:ilvl w:val="0"/>
          <w:numId w:val="8"/>
        </w:numPr>
        <w:spacing w:before="120" w:line="257" w:lineRule="auto"/>
        <w:ind w:hanging="357"/>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kształtowania umiejętności bezpiecznego korzystania z e-usług publicznych i prywatnych (z obszaru zdrowia, nauki, administracji, komunikacji, finansów, rolnictwa, zasobów kultury itp.) oraz tematów związanych ze sztuczną inteligencją – tłumaczenie jej funkcjonowania, programowanie, sposoby bezpiecznego, etycznego i odpowiedzialnego korzystania z tej technologii; </w:t>
      </w:r>
    </w:p>
    <w:p w14:paraId="684E6573" w14:textId="2062D648" w:rsidR="00137E43" w:rsidRPr="00290A3B" w:rsidRDefault="007A2046" w:rsidP="006746F6">
      <w:pPr>
        <w:pStyle w:val="Akapitzlist"/>
        <w:numPr>
          <w:ilvl w:val="0"/>
          <w:numId w:val="10"/>
        </w:numPr>
      </w:pPr>
      <w:r>
        <w:t xml:space="preserve">Działanie </w:t>
      </w:r>
      <w:r w:rsidR="00291045">
        <w:t>na rzecz</w:t>
      </w:r>
      <w:r>
        <w:t xml:space="preserve"> </w:t>
      </w:r>
      <w:r w:rsidR="00137E43" w:rsidRPr="00290A3B">
        <w:t>wprowadzeni</w:t>
      </w:r>
      <w:r w:rsidR="003E1B68">
        <w:t>a</w:t>
      </w:r>
      <w:r w:rsidR="00137E43" w:rsidRPr="00290A3B">
        <w:t xml:space="preserve"> do podstawy programowej na wszystkich poziomach kształcenia zagadnień związanych z dostępnością cyfrową;</w:t>
      </w:r>
    </w:p>
    <w:p w14:paraId="55B68E4D" w14:textId="341A882D" w:rsidR="00707A96" w:rsidRDefault="00707A96" w:rsidP="006746F6">
      <w:pPr>
        <w:numPr>
          <w:ilvl w:val="0"/>
          <w:numId w:val="10"/>
        </w:numPr>
        <w:spacing w:before="120" w:after="0" w:line="257" w:lineRule="auto"/>
        <w:rPr>
          <w:rFonts w:eastAsia="Calibri" w:cs="Times New Roman"/>
          <w:color w:val="000000" w:themeColor="text1"/>
          <w:kern w:val="0"/>
          <w14:ligatures w14:val="none"/>
        </w:rPr>
      </w:pPr>
      <w:r w:rsidRPr="00707A96">
        <w:rPr>
          <w:rFonts w:eastAsia="Calibri" w:cs="Times New Roman"/>
          <w:color w:val="000000" w:themeColor="text1"/>
          <w:kern w:val="0"/>
          <w14:ligatures w14:val="none"/>
        </w:rPr>
        <w:lastRenderedPageBreak/>
        <w:t xml:space="preserve">Aktywizowanie uczniów do samodzielnego poszerzenia wiedzy w zakresie nowych technologii przez wsparcie organizacji konkursów, </w:t>
      </w:r>
      <w:proofErr w:type="spellStart"/>
      <w:r w:rsidRPr="00707A96">
        <w:rPr>
          <w:rFonts w:eastAsia="Calibri" w:cs="Times New Roman"/>
          <w:color w:val="000000" w:themeColor="text1"/>
          <w:kern w:val="0"/>
          <w14:ligatures w14:val="none"/>
        </w:rPr>
        <w:t>hackatonów</w:t>
      </w:r>
      <w:proofErr w:type="spellEnd"/>
      <w:r w:rsidRPr="00707A96">
        <w:rPr>
          <w:rFonts w:eastAsia="Calibri" w:cs="Times New Roman"/>
          <w:color w:val="000000" w:themeColor="text1"/>
          <w:kern w:val="0"/>
          <w14:ligatures w14:val="none"/>
        </w:rPr>
        <w:t xml:space="preserve"> i innych form rywalizacji indywidualnej i zespołowej opartej na wiedzy i umiejętnościach;</w:t>
      </w:r>
    </w:p>
    <w:p w14:paraId="2296D621" w14:textId="2A2482B1" w:rsidR="00137E43" w:rsidRPr="00290A3B" w:rsidRDefault="00137E43" w:rsidP="006746F6">
      <w:pPr>
        <w:numPr>
          <w:ilvl w:val="0"/>
          <w:numId w:val="10"/>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Utworzenie bezpłatnego systemu dla wszystkich placówek oświatowych, który umożliwi rodzicom obserwowanie postępów edukacji uczniów i kontakt z pracownikami szkoły.</w:t>
      </w:r>
    </w:p>
    <w:p w14:paraId="28AB3EF5" w14:textId="77777777" w:rsidR="00643584" w:rsidRPr="00643584" w:rsidRDefault="00643584" w:rsidP="00DB7869">
      <w:pPr>
        <w:spacing w:line="257" w:lineRule="auto"/>
        <w:ind w:left="833"/>
        <w:rPr>
          <w:rFonts w:eastAsia="Calibri" w:cs="Times New Roman"/>
          <w:kern w:val="0"/>
          <w:szCs w:val="22"/>
          <w14:ligatures w14:val="none"/>
        </w:rPr>
      </w:pPr>
    </w:p>
    <w:p w14:paraId="4C9B1100" w14:textId="77777777" w:rsidR="00643584" w:rsidRPr="00643584" w:rsidRDefault="00643584" w:rsidP="00643584">
      <w:pPr>
        <w:spacing w:line="257" w:lineRule="auto"/>
        <w:rPr>
          <w:rFonts w:eastAsia="Calibri" w:cs="Calibri"/>
          <w:b/>
          <w:bCs/>
          <w:kern w:val="0"/>
          <w:szCs w:val="22"/>
          <w14:ligatures w14:val="none"/>
        </w:rPr>
      </w:pPr>
    </w:p>
    <w:p w14:paraId="73E7F83A" w14:textId="77777777" w:rsidR="00643584" w:rsidRPr="00643584" w:rsidRDefault="00643584" w:rsidP="00643584">
      <w:pPr>
        <w:spacing w:line="257" w:lineRule="auto"/>
        <w:rPr>
          <w:rFonts w:eastAsia="Calibri" w:cs="Calibri"/>
          <w:kern w:val="0"/>
          <w:szCs w:val="22"/>
          <w14:ligatures w14:val="none"/>
        </w:rPr>
      </w:pPr>
      <w:r w:rsidRPr="00643584">
        <w:rPr>
          <w:rFonts w:eastAsia="Calibri" w:cs="Calibri"/>
          <w:b/>
          <w:bCs/>
          <w:kern w:val="0"/>
          <w:szCs w:val="22"/>
          <w14:ligatures w14:val="none"/>
        </w:rPr>
        <w:t>[</w:t>
      </w:r>
      <w:proofErr w:type="spellStart"/>
      <w:r w:rsidRPr="00643584">
        <w:rPr>
          <w:rFonts w:eastAsia="Calibri" w:cs="Calibri"/>
          <w:b/>
          <w:bCs/>
          <w:kern w:val="0"/>
          <w:szCs w:val="22"/>
          <w14:ligatures w14:val="none"/>
        </w:rPr>
        <w:t>box</w:t>
      </w:r>
      <w:proofErr w:type="spellEnd"/>
      <w:r w:rsidRPr="00643584">
        <w:rPr>
          <w:rFonts w:eastAsia="Calibri" w:cs="Calibri"/>
          <w:b/>
          <w:bCs/>
          <w:kern w:val="0"/>
          <w:szCs w:val="22"/>
          <w14:ligatures w14:val="none"/>
        </w:rPr>
        <w:t xml:space="preserve">] Co z tego wynika: </w:t>
      </w:r>
      <w:r w:rsidRPr="00643584">
        <w:rPr>
          <w:rFonts w:eastAsia="Calibri" w:cs="Calibri"/>
          <w:kern w:val="0"/>
          <w:szCs w:val="22"/>
          <w14:ligatures w14:val="none"/>
        </w:rPr>
        <w:t xml:space="preserve">Polska szkoła przygotuje uczniów do samodzielnego i bezpiecznego korzystania z technologii cyfrowych oraz będzie wspierała wykrywanie i rozwój talentów informatycznych. </w:t>
      </w:r>
    </w:p>
    <w:p w14:paraId="402E3F63" w14:textId="7E85EB03" w:rsidR="00ED017D" w:rsidRPr="00290A3B" w:rsidRDefault="003D2F20" w:rsidP="00CA7259">
      <w:pPr>
        <w:pStyle w:val="Podtytu"/>
      </w:pPr>
      <w:r>
        <w:br w:type="page"/>
      </w:r>
      <w:r w:rsidR="00ED017D" w:rsidRPr="00290A3B">
        <w:lastRenderedPageBreak/>
        <w:t xml:space="preserve">Cel </w:t>
      </w:r>
      <w:r w:rsidR="000773D5">
        <w:t>1.2.</w:t>
      </w:r>
      <w:r w:rsidR="00ED017D" w:rsidRPr="00290A3B">
        <w:t xml:space="preserve">4: Pracownicy administracji publicznej, w tym samorządowi, posiadają kompetencje cyfrowe niezbędne do efektywnego działania administracji </w:t>
      </w:r>
    </w:p>
    <w:p w14:paraId="49429846" w14:textId="77777777" w:rsidR="00ED017D" w:rsidRPr="00290A3B" w:rsidRDefault="00ED017D" w:rsidP="00CA7259">
      <w:pPr>
        <w:pStyle w:val="Podtytu"/>
        <w:rPr>
          <w:rFonts w:eastAsia="Calibri" w:cs="Times New Roman"/>
        </w:rPr>
      </w:pPr>
    </w:p>
    <w:p w14:paraId="1AD89C89" w14:textId="77777777" w:rsidR="00ED017D" w:rsidRPr="00290A3B" w:rsidRDefault="00ED017D" w:rsidP="00CA7259">
      <w:pPr>
        <w:pStyle w:val="Podtytu"/>
      </w:pPr>
      <w:r w:rsidRPr="00290A3B">
        <w:t>Co umożliwi realizację celu:</w:t>
      </w:r>
    </w:p>
    <w:p w14:paraId="02F9E4DA" w14:textId="6163EF1B" w:rsidR="00ED017D" w:rsidRPr="00290A3B" w:rsidRDefault="00ED017D" w:rsidP="006746F6">
      <w:pPr>
        <w:numPr>
          <w:ilvl w:val="0"/>
          <w:numId w:val="11"/>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Zapewnienie pracownikom administracji publicznej, w tym samorządowym, dostępu do wysokiej jakości szkoleń, warsztatów praktycznych oraz pakietów kursów e-learningowych, zakończonych ewaluacją zdobytych kompetencji np. w modelu </w:t>
      </w:r>
      <w:proofErr w:type="spellStart"/>
      <w:r w:rsidRPr="00290A3B">
        <w:rPr>
          <w:rFonts w:eastAsia="Calibri" w:cs="Times New Roman"/>
          <w:color w:val="000000" w:themeColor="text1"/>
          <w:kern w:val="0"/>
          <w14:ligatures w14:val="none"/>
        </w:rPr>
        <w:t>mikropoświadczeń</w:t>
      </w:r>
      <w:proofErr w:type="spellEnd"/>
      <w:r w:rsidRPr="00290A3B">
        <w:rPr>
          <w:rFonts w:eastAsia="Calibri" w:cs="Times New Roman"/>
          <w:color w:val="000000" w:themeColor="text1"/>
          <w:kern w:val="0"/>
          <w14:ligatures w14:val="none"/>
        </w:rPr>
        <w:t xml:space="preserve">, m.in. w obszarach świadczenia cyfrowych usług publicznych, identyfikacji elektronicznej, zarządzania cyfryzacją, </w:t>
      </w:r>
      <w:r w:rsidR="00B533C3">
        <w:rPr>
          <w:rFonts w:eastAsia="Calibri" w:cs="Times New Roman"/>
          <w:color w:val="000000" w:themeColor="text1"/>
          <w:kern w:val="0"/>
          <w14:ligatures w14:val="none"/>
        </w:rPr>
        <w:t>elektronicznego zarządzania dokumentacją,</w:t>
      </w:r>
      <w:r w:rsidRPr="00290A3B">
        <w:rPr>
          <w:rFonts w:eastAsia="Calibri" w:cs="Times New Roman"/>
          <w:color w:val="000000" w:themeColor="text1"/>
          <w:kern w:val="0"/>
          <w14:ligatures w14:val="none"/>
        </w:rPr>
        <w:t xml:space="preserve"> cyfryzacji procesów, </w:t>
      </w:r>
      <w:proofErr w:type="spellStart"/>
      <w:r w:rsidRPr="00290A3B">
        <w:rPr>
          <w:rFonts w:eastAsia="Calibri" w:cs="Times New Roman"/>
          <w:color w:val="000000" w:themeColor="text1"/>
          <w:kern w:val="0"/>
          <w14:ligatures w14:val="none"/>
        </w:rPr>
        <w:t>cyberbezpieczeństwa</w:t>
      </w:r>
      <w:proofErr w:type="spellEnd"/>
      <w:r w:rsidRPr="00290A3B">
        <w:rPr>
          <w:rFonts w:eastAsia="Calibri" w:cs="Times New Roman"/>
          <w:color w:val="000000" w:themeColor="text1"/>
          <w:kern w:val="0"/>
          <w14:ligatures w14:val="none"/>
        </w:rPr>
        <w:t xml:space="preserve">, sztucznej inteligencji, systemów chmurowych, zarządzania i analizy danych oraz otwierania danych, inteligentnych miast i wsi (smart </w:t>
      </w:r>
      <w:proofErr w:type="spellStart"/>
      <w:r w:rsidRPr="00290A3B">
        <w:rPr>
          <w:rFonts w:eastAsia="Calibri" w:cs="Times New Roman"/>
          <w:color w:val="000000" w:themeColor="text1"/>
          <w:kern w:val="0"/>
          <w14:ligatures w14:val="none"/>
        </w:rPr>
        <w:t>city</w:t>
      </w:r>
      <w:proofErr w:type="spellEnd"/>
      <w:r w:rsidRPr="00290A3B">
        <w:rPr>
          <w:rFonts w:eastAsia="Calibri" w:cs="Times New Roman"/>
          <w:color w:val="000000" w:themeColor="text1"/>
          <w:kern w:val="0"/>
          <w14:ligatures w14:val="none"/>
        </w:rPr>
        <w:t xml:space="preserve"> i smart </w:t>
      </w:r>
      <w:proofErr w:type="spellStart"/>
      <w:r w:rsidRPr="00290A3B">
        <w:rPr>
          <w:rFonts w:eastAsia="Calibri" w:cs="Times New Roman"/>
          <w:color w:val="000000" w:themeColor="text1"/>
          <w:kern w:val="0"/>
          <w14:ligatures w14:val="none"/>
        </w:rPr>
        <w:t>village</w:t>
      </w:r>
      <w:proofErr w:type="spellEnd"/>
      <w:r w:rsidRPr="00290A3B">
        <w:rPr>
          <w:rFonts w:eastAsia="Calibri" w:cs="Times New Roman"/>
          <w:color w:val="000000" w:themeColor="text1"/>
          <w:kern w:val="0"/>
          <w14:ligatures w14:val="none"/>
        </w:rPr>
        <w:t>), open-</w:t>
      </w:r>
      <w:proofErr w:type="spellStart"/>
      <w:r w:rsidRPr="00290A3B">
        <w:rPr>
          <w:rFonts w:eastAsia="Calibri" w:cs="Times New Roman"/>
          <w:color w:val="000000" w:themeColor="text1"/>
          <w:kern w:val="0"/>
          <w14:ligatures w14:val="none"/>
        </w:rPr>
        <w:t>source</w:t>
      </w:r>
      <w:proofErr w:type="spellEnd"/>
      <w:r w:rsidRPr="00290A3B">
        <w:rPr>
          <w:rFonts w:eastAsia="Calibri" w:cs="Times New Roman"/>
          <w:color w:val="000000" w:themeColor="text1"/>
          <w:kern w:val="0"/>
          <w14:ligatures w14:val="none"/>
        </w:rPr>
        <w:t xml:space="preserve"> (otwarte oprogramowanie) w administracji, zarządzania dostępnością cyfrową i jej wdrażaniem itp.; </w:t>
      </w:r>
    </w:p>
    <w:p w14:paraId="47CD31B2" w14:textId="7295CE05" w:rsidR="00ED017D" w:rsidRPr="00290A3B" w:rsidRDefault="00ED017D" w:rsidP="006746F6">
      <w:pPr>
        <w:numPr>
          <w:ilvl w:val="0"/>
          <w:numId w:val="11"/>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Zwiększenie wynagrodzeń dla specjalistów i specjalistek ICT w administracji oraz wprowadzenie systemowego wsparcia dla jej pracowników chcących się przekwalifikować do zawodu specjalisty ICT;</w:t>
      </w:r>
    </w:p>
    <w:p w14:paraId="25F863D7" w14:textId="412E9A07" w:rsidR="00ED017D" w:rsidRPr="00290A3B" w:rsidRDefault="008F4358" w:rsidP="006746F6">
      <w:pPr>
        <w:numPr>
          <w:ilvl w:val="0"/>
          <w:numId w:val="11"/>
        </w:numPr>
        <w:spacing w:before="120" w:after="0" w:line="257" w:lineRule="auto"/>
        <w:rPr>
          <w:rFonts w:eastAsia="Calibri" w:cs="Times New Roman"/>
          <w:color w:val="000000" w:themeColor="text1"/>
          <w:kern w:val="0"/>
          <w14:ligatures w14:val="none"/>
        </w:rPr>
      </w:pPr>
      <w:r>
        <w:rPr>
          <w:rFonts w:eastAsia="Calibri" w:cs="Times New Roman"/>
          <w:color w:val="000000" w:themeColor="text1"/>
          <w:kern w:val="0"/>
          <w14:ligatures w14:val="none"/>
        </w:rPr>
        <w:t>W</w:t>
      </w:r>
      <w:r w:rsidR="00ED017D" w:rsidRPr="00290A3B">
        <w:rPr>
          <w:rFonts w:eastAsia="Calibri" w:cs="Times New Roman"/>
          <w:color w:val="000000" w:themeColor="text1"/>
          <w:kern w:val="0"/>
          <w14:ligatures w14:val="none"/>
        </w:rPr>
        <w:t xml:space="preserve">prowadzenie w administracji publicznej prymatu kształcenia własnych kadr w obszarach zdiagnozowanych potrzeb ICT (np. </w:t>
      </w:r>
      <w:proofErr w:type="spellStart"/>
      <w:r w:rsidR="00ED017D" w:rsidRPr="00290A3B">
        <w:rPr>
          <w:rFonts w:eastAsia="Calibri" w:cs="Times New Roman"/>
          <w:color w:val="000000" w:themeColor="text1"/>
          <w:kern w:val="0"/>
          <w14:ligatures w14:val="none"/>
        </w:rPr>
        <w:t>cyberbezpieczeństwo</w:t>
      </w:r>
      <w:proofErr w:type="spellEnd"/>
      <w:r w:rsidR="00ED017D" w:rsidRPr="00290A3B">
        <w:rPr>
          <w:rFonts w:eastAsia="Calibri" w:cs="Times New Roman"/>
          <w:color w:val="000000" w:themeColor="text1"/>
          <w:kern w:val="0"/>
          <w14:ligatures w14:val="none"/>
        </w:rPr>
        <w:t>, sztuczna inteligencja)</w:t>
      </w:r>
      <w:r w:rsidR="00992C15">
        <w:rPr>
          <w:rFonts w:eastAsia="Calibri" w:cs="Times New Roman"/>
          <w:color w:val="000000" w:themeColor="text1"/>
          <w:kern w:val="0"/>
          <w14:ligatures w14:val="none"/>
        </w:rPr>
        <w:t>.</w:t>
      </w:r>
    </w:p>
    <w:p w14:paraId="451B0858" w14:textId="77777777" w:rsidR="00ED017D" w:rsidRPr="00290A3B" w:rsidRDefault="00ED017D" w:rsidP="00ED017D">
      <w:pPr>
        <w:spacing w:line="257" w:lineRule="auto"/>
        <w:ind w:left="720" w:hanging="360"/>
        <w:rPr>
          <w:rFonts w:eastAsia="Calibri" w:cs="Times New Roman"/>
          <w:kern w:val="0"/>
          <w14:ligatures w14:val="none"/>
        </w:rPr>
      </w:pPr>
    </w:p>
    <w:p w14:paraId="391BFE9F" w14:textId="77777777" w:rsidR="00ED017D" w:rsidRPr="00290A3B" w:rsidRDefault="00ED017D" w:rsidP="00ED017D">
      <w:pPr>
        <w:spacing w:line="257" w:lineRule="auto"/>
        <w:rPr>
          <w:rFonts w:eastAsia="Calibri" w:cs="Calibri"/>
          <w:kern w:val="0"/>
          <w14:ligatures w14:val="none"/>
        </w:rPr>
      </w:pPr>
      <w:r w:rsidRPr="00290A3B">
        <w:rPr>
          <w:rFonts w:eastAsia="Calibri" w:cs="Calibri"/>
          <w:b/>
          <w:bCs/>
          <w:kern w:val="0"/>
          <w14:ligatures w14:val="none"/>
        </w:rPr>
        <w:t>[</w:t>
      </w:r>
      <w:proofErr w:type="spellStart"/>
      <w:r w:rsidRPr="00290A3B">
        <w:rPr>
          <w:rFonts w:eastAsia="Calibri" w:cs="Calibri"/>
          <w:b/>
          <w:bCs/>
          <w:kern w:val="0"/>
          <w14:ligatures w14:val="none"/>
        </w:rPr>
        <w:t>box</w:t>
      </w:r>
      <w:proofErr w:type="spellEnd"/>
      <w:r w:rsidRPr="00290A3B">
        <w:rPr>
          <w:rFonts w:eastAsia="Calibri" w:cs="Calibri"/>
          <w:b/>
          <w:bCs/>
          <w:kern w:val="0"/>
          <w14:ligatures w14:val="none"/>
        </w:rPr>
        <w:t xml:space="preserve">] Co z tego wynika: </w:t>
      </w:r>
      <w:r w:rsidRPr="00290A3B">
        <w:rPr>
          <w:rFonts w:eastAsia="Calibri" w:cs="Calibri"/>
          <w:kern w:val="0"/>
          <w14:ligatures w14:val="none"/>
        </w:rPr>
        <w:t>Dzięki zwiększeniu własnych kompetencji, urzędnicy skuteczniej pomogą rozwiązać Twoją sprawę.</w:t>
      </w:r>
    </w:p>
    <w:p w14:paraId="58536BD4" w14:textId="77777777" w:rsidR="00ED017D" w:rsidRDefault="00ED017D">
      <w:pPr>
        <w:rPr>
          <w:rFonts w:eastAsia="Yu Gothic Light" w:cs="Times New Roman (Nagłówki CS)"/>
          <w:color w:val="002060"/>
          <w:spacing w:val="15"/>
          <w:kern w:val="0"/>
          <w:sz w:val="40"/>
          <w:szCs w:val="28"/>
          <w14:ligatures w14:val="none"/>
        </w:rPr>
      </w:pPr>
      <w:r>
        <w:rPr>
          <w:rFonts w:eastAsia="Yu Gothic Light" w:cs="Times New Roman (Nagłówki CS)"/>
          <w:color w:val="002060"/>
          <w:spacing w:val="15"/>
          <w:kern w:val="0"/>
          <w:sz w:val="40"/>
          <w:szCs w:val="28"/>
          <w14:ligatures w14:val="none"/>
        </w:rPr>
        <w:br w:type="page"/>
      </w:r>
    </w:p>
    <w:p w14:paraId="6BC4F6B4" w14:textId="0243977B" w:rsidR="00ED017D" w:rsidRPr="00CA7259" w:rsidRDefault="00ED017D" w:rsidP="00CA7259">
      <w:pPr>
        <w:pStyle w:val="Podtytu"/>
        <w:rPr>
          <w:rFonts w:eastAsia="Yu Gothic Light"/>
        </w:rPr>
      </w:pPr>
      <w:r w:rsidRPr="00CA7259">
        <w:rPr>
          <w:rFonts w:eastAsia="Yu Gothic Light"/>
        </w:rPr>
        <w:lastRenderedPageBreak/>
        <w:t xml:space="preserve">Cel </w:t>
      </w:r>
      <w:r w:rsidR="000773D5">
        <w:rPr>
          <w:rFonts w:eastAsia="Yu Gothic Light"/>
        </w:rPr>
        <w:t>1.2.</w:t>
      </w:r>
      <w:r w:rsidRPr="00CA7259">
        <w:rPr>
          <w:rFonts w:eastAsia="Yu Gothic Light"/>
        </w:rPr>
        <w:t>5: Kompleksowe wzmocnienie kompetencji cyfrowych pracowników jednostek samorządu terytorialnego odbywa się z uwzględnieniem specyficznych potrzeb regionalnych i lokalnych</w:t>
      </w:r>
    </w:p>
    <w:p w14:paraId="7E393F51" w14:textId="77777777" w:rsidR="00ED017D" w:rsidRPr="00CA7259" w:rsidRDefault="00ED017D" w:rsidP="00CA7259">
      <w:pPr>
        <w:pStyle w:val="Podtytu"/>
        <w:rPr>
          <w:rFonts w:eastAsia="Calibri" w:cs="Times New Roman"/>
        </w:rPr>
      </w:pPr>
    </w:p>
    <w:p w14:paraId="753EF4CB" w14:textId="77777777" w:rsidR="00ED017D" w:rsidRPr="00CA7259" w:rsidRDefault="00ED017D" w:rsidP="00CA7259">
      <w:pPr>
        <w:pStyle w:val="Podtytu"/>
        <w:rPr>
          <w:rFonts w:eastAsia="Calibri" w:cs="Times New Roman"/>
        </w:rPr>
      </w:pPr>
      <w:r w:rsidRPr="00CA7259">
        <w:rPr>
          <w:rFonts w:eastAsia="Calibri" w:cs="Times New Roman"/>
        </w:rPr>
        <w:t>Co umożliwi realizację celu: </w:t>
      </w:r>
    </w:p>
    <w:p w14:paraId="66D4AADF" w14:textId="6633210F" w:rsidR="00030441" w:rsidRDefault="00ED017D" w:rsidP="006746F6">
      <w:pPr>
        <w:pStyle w:val="Akapitzlist"/>
        <w:numPr>
          <w:ilvl w:val="0"/>
          <w:numId w:val="12"/>
        </w:numPr>
        <w:spacing w:before="120" w:after="0" w:line="257" w:lineRule="auto"/>
        <w:ind w:left="714" w:hanging="357"/>
        <w:contextualSpacing w:val="0"/>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Opracowanie i wdrożenie systemu podnoszenia poziomu kompetencji </w:t>
      </w:r>
      <w:r w:rsidRPr="00517375">
        <w:rPr>
          <w:rFonts w:eastAsia="Calibri" w:cs="Times New Roman"/>
          <w:color w:val="000000" w:themeColor="text1"/>
          <w:kern w:val="0"/>
          <w14:ligatures w14:val="none"/>
        </w:rPr>
        <w:t xml:space="preserve">cyfrowych </w:t>
      </w:r>
      <w:r w:rsidRPr="00290A3B">
        <w:rPr>
          <w:rFonts w:eastAsia="Calibri" w:cs="Times New Roman"/>
          <w:color w:val="000000" w:themeColor="text1"/>
          <w:kern w:val="0"/>
          <w14:ligatures w14:val="none"/>
        </w:rPr>
        <w:t xml:space="preserve">pracowników samorządowych, w tym skoordynowanie działań </w:t>
      </w:r>
      <w:r w:rsidR="002E40E9" w:rsidRPr="00290A3B">
        <w:rPr>
          <w:rFonts w:eastAsia="Calibri" w:cs="Times New Roman"/>
          <w:color w:val="000000" w:themeColor="text1"/>
          <w:kern w:val="0"/>
          <w14:ligatures w14:val="none"/>
        </w:rPr>
        <w:t>zapewnia</w:t>
      </w:r>
      <w:r w:rsidR="002E40E9">
        <w:rPr>
          <w:rFonts w:eastAsia="Calibri" w:cs="Times New Roman"/>
          <w:color w:val="000000" w:themeColor="text1"/>
          <w:kern w:val="0"/>
          <w14:ligatures w14:val="none"/>
        </w:rPr>
        <w:t>ją</w:t>
      </w:r>
      <w:r w:rsidR="002E40E9" w:rsidRPr="00290A3B">
        <w:rPr>
          <w:rFonts w:eastAsia="Calibri" w:cs="Times New Roman"/>
          <w:color w:val="000000" w:themeColor="text1"/>
          <w:kern w:val="0"/>
          <w14:ligatures w14:val="none"/>
        </w:rPr>
        <w:t>cych</w:t>
      </w:r>
      <w:r w:rsidRPr="00290A3B">
        <w:rPr>
          <w:rFonts w:eastAsia="Calibri" w:cs="Times New Roman"/>
          <w:color w:val="000000" w:themeColor="text1"/>
          <w:kern w:val="0"/>
          <w14:ligatures w14:val="none"/>
        </w:rPr>
        <w:t xml:space="preserve"> kompleksowe wsparcie edukacyjne, eksperckie oraz finansowe</w:t>
      </w:r>
      <w:r w:rsidR="000B1D22">
        <w:rPr>
          <w:rFonts w:eastAsia="Calibri" w:cs="Times New Roman"/>
          <w:color w:val="000000" w:themeColor="text1"/>
          <w:kern w:val="0"/>
          <w14:ligatures w14:val="none"/>
        </w:rPr>
        <w:t>;</w:t>
      </w:r>
      <w:r w:rsidRPr="00290A3B">
        <w:rPr>
          <w:rFonts w:eastAsia="Calibri" w:cs="Times New Roman"/>
          <w:color w:val="000000" w:themeColor="text1"/>
          <w:kern w:val="0"/>
          <w14:ligatures w14:val="none"/>
        </w:rPr>
        <w:t xml:space="preserve"> </w:t>
      </w:r>
    </w:p>
    <w:p w14:paraId="7DE10C40" w14:textId="05B18007" w:rsidR="00ED017D" w:rsidRPr="00030441" w:rsidRDefault="00ED017D" w:rsidP="006746F6">
      <w:pPr>
        <w:pStyle w:val="Akapitzlist"/>
        <w:numPr>
          <w:ilvl w:val="0"/>
          <w:numId w:val="12"/>
        </w:numPr>
        <w:spacing w:before="120" w:after="0" w:line="257" w:lineRule="auto"/>
        <w:ind w:left="714" w:hanging="357"/>
        <w:contextualSpacing w:val="0"/>
        <w:rPr>
          <w:rFonts w:eastAsia="Calibri" w:cs="Times New Roman"/>
          <w:color w:val="000000" w:themeColor="text1"/>
          <w:kern w:val="0"/>
          <w14:ligatures w14:val="none"/>
        </w:rPr>
      </w:pPr>
      <w:r w:rsidRPr="00030441">
        <w:rPr>
          <w:rFonts w:eastAsia="Calibri" w:cs="Times New Roman"/>
          <w:color w:val="000000" w:themeColor="text1"/>
          <w:kern w:val="0"/>
          <w14:ligatures w14:val="none"/>
        </w:rPr>
        <w:t xml:space="preserve">Wsparcie samorządów w tworzeniu lokalnych, regionalnych lub ponadregionalnych </w:t>
      </w:r>
      <w:proofErr w:type="spellStart"/>
      <w:r w:rsidRPr="00030441">
        <w:rPr>
          <w:rFonts w:eastAsia="Calibri" w:cs="Times New Roman"/>
          <w:color w:val="000000" w:themeColor="text1"/>
          <w:kern w:val="0"/>
          <w14:ligatures w14:val="none"/>
        </w:rPr>
        <w:t>hubów</w:t>
      </w:r>
      <w:proofErr w:type="spellEnd"/>
      <w:r w:rsidRPr="00030441">
        <w:rPr>
          <w:rFonts w:eastAsia="Calibri" w:cs="Times New Roman"/>
          <w:color w:val="000000" w:themeColor="text1"/>
          <w:kern w:val="0"/>
          <w14:ligatures w14:val="none"/>
        </w:rPr>
        <w:t xml:space="preserve"> usług i kompetencji cyfrowych zapewniających dostęp do specjalistycznej wiedzy i szkoleń, które będą lepiej dopasowane do potrzeb poszczególnych podmiotów samorządowych;</w:t>
      </w:r>
    </w:p>
    <w:p w14:paraId="3D9FDE40" w14:textId="05893CE0" w:rsidR="00ED017D" w:rsidRPr="00290A3B" w:rsidRDefault="00ED017D" w:rsidP="006746F6">
      <w:pPr>
        <w:pStyle w:val="Akapitzlist"/>
        <w:numPr>
          <w:ilvl w:val="0"/>
          <w:numId w:val="12"/>
        </w:numPr>
        <w:spacing w:before="120" w:line="257" w:lineRule="auto"/>
        <w:ind w:left="714" w:hanging="357"/>
        <w:contextualSpacing w:val="0"/>
        <w:rPr>
          <w:rFonts w:eastAsia="Calibri" w:cs="Times New Roman"/>
          <w:color w:val="000000" w:themeColor="text1"/>
          <w:kern w:val="0"/>
          <w14:ligatures w14:val="none"/>
        </w:rPr>
      </w:pPr>
      <w:r w:rsidRPr="00290A3B">
        <w:rPr>
          <w:rFonts w:eastAsia="Calibri" w:cs="Times New Roman"/>
          <w:color w:val="000000" w:themeColor="text1"/>
          <w:kern w:val="0"/>
          <w14:ligatures w14:val="none"/>
        </w:rPr>
        <w:t>Wdrożenie rozwiązań wspierających adekwatne do warunków rynkowych wynagradzanie pracowników zaangażowanych w transformację cyfrową, zatrudnianie ekspertów ICT oraz umożliwienie oddelegowywania pracowników pomiędzy jednostkami różnych szczebli administracji w celu realizacji zadań publicznych związanych z przedsięwzięciami informatycznymi o publicznym zastosowaniu; </w:t>
      </w:r>
    </w:p>
    <w:p w14:paraId="391DFF6A" w14:textId="7CF116EB" w:rsidR="00ED017D" w:rsidRPr="00290A3B" w:rsidRDefault="00ED017D" w:rsidP="006746F6">
      <w:pPr>
        <w:pStyle w:val="Akapitzlist"/>
        <w:numPr>
          <w:ilvl w:val="0"/>
          <w:numId w:val="12"/>
        </w:numPr>
        <w:spacing w:line="257" w:lineRule="auto"/>
        <w:ind w:left="714" w:hanging="357"/>
        <w:contextualSpacing w:val="0"/>
        <w:rPr>
          <w:rFonts w:eastAsia="Calibri" w:cs="Times New Roman"/>
          <w:kern w:val="0"/>
          <w14:ligatures w14:val="none"/>
        </w:rPr>
      </w:pPr>
      <w:r w:rsidRPr="00290A3B">
        <w:rPr>
          <w:rFonts w:eastAsia="Calibri" w:cs="Times New Roman"/>
          <w:kern w:val="0"/>
          <w14:ligatures w14:val="none"/>
        </w:rPr>
        <w:t>Rozwijanie międzynarodowej współpracy poprzez tworzenie wspólnych projektów edukacyjnych z unijnymi organizacjami w zakresie kompetencji cyfrowych administracji samorządowej oraz adaptację najlepszych praktyk z innych krajów UE w sposób zharmonizowany z polskimi potrzebami; </w:t>
      </w:r>
    </w:p>
    <w:p w14:paraId="4EDC47E5" w14:textId="07A5AA25" w:rsidR="00FD3BC4" w:rsidRDefault="00ED017D" w:rsidP="006746F6">
      <w:pPr>
        <w:pStyle w:val="Akapitzlist"/>
        <w:numPr>
          <w:ilvl w:val="0"/>
          <w:numId w:val="12"/>
        </w:numPr>
        <w:spacing w:line="257" w:lineRule="auto"/>
        <w:ind w:left="714" w:hanging="357"/>
        <w:contextualSpacing w:val="0"/>
        <w:rPr>
          <w:rFonts w:eastAsia="Calibri" w:cs="Times New Roman"/>
          <w:kern w:val="0"/>
          <w14:ligatures w14:val="none"/>
        </w:rPr>
      </w:pPr>
      <w:r w:rsidRPr="00290A3B">
        <w:rPr>
          <w:rFonts w:eastAsia="Calibri" w:cs="Times New Roman"/>
          <w:kern w:val="0"/>
          <w14:ligatures w14:val="none"/>
        </w:rPr>
        <w:t>P</w:t>
      </w:r>
      <w:r w:rsidR="00185DDE">
        <w:rPr>
          <w:rFonts w:eastAsia="Calibri" w:cs="Times New Roman"/>
          <w:kern w:val="0"/>
          <w14:ligatures w14:val="none"/>
        </w:rPr>
        <w:t>r</w:t>
      </w:r>
      <w:r w:rsidRPr="00290A3B">
        <w:rPr>
          <w:rFonts w:eastAsia="Calibri" w:cs="Times New Roman"/>
          <w:kern w:val="0"/>
          <w14:ligatures w14:val="none"/>
        </w:rPr>
        <w:t>ogramy stażowe dla studentów połączone z późniejszym zatrudnieniem w jednostkach samorządu terytorialnego, podczas których mogliby uczestniczyć w procesie transformacji cyfrowej sektora publicznego oraz zdobywać doświadczenie w tym zakresie</w:t>
      </w:r>
      <w:r w:rsidR="00E23F6E">
        <w:rPr>
          <w:rFonts w:eastAsia="Calibri" w:cs="Times New Roman"/>
          <w:kern w:val="0"/>
          <w14:ligatures w14:val="none"/>
        </w:rPr>
        <w:t>.</w:t>
      </w:r>
      <w:r w:rsidRPr="00290A3B">
        <w:rPr>
          <w:rFonts w:eastAsia="Calibri" w:cs="Times New Roman"/>
          <w:kern w:val="0"/>
          <w14:ligatures w14:val="none"/>
        </w:rPr>
        <w:t> </w:t>
      </w:r>
    </w:p>
    <w:p w14:paraId="25277D9D" w14:textId="77777777" w:rsidR="00FD3BC4" w:rsidRDefault="00FD3BC4">
      <w:pPr>
        <w:rPr>
          <w:rFonts w:eastAsia="Calibri" w:cs="Times New Roman"/>
          <w:kern w:val="0"/>
          <w14:ligatures w14:val="none"/>
        </w:rPr>
      </w:pPr>
      <w:r>
        <w:rPr>
          <w:rFonts w:eastAsia="Calibri" w:cs="Times New Roman"/>
          <w:kern w:val="0"/>
          <w14:ligatures w14:val="none"/>
        </w:rPr>
        <w:br w:type="page"/>
      </w:r>
    </w:p>
    <w:p w14:paraId="59B55EE0" w14:textId="48092264" w:rsidR="00FD3BC4" w:rsidRPr="00290A3B" w:rsidRDefault="00FD3BC4" w:rsidP="00CA7259">
      <w:pPr>
        <w:pStyle w:val="Podtytu"/>
      </w:pPr>
      <w:r w:rsidRPr="00290A3B">
        <w:lastRenderedPageBreak/>
        <w:t xml:space="preserve">Cel </w:t>
      </w:r>
      <w:r w:rsidR="00EA472A">
        <w:t>1.2.</w:t>
      </w:r>
      <w:r w:rsidRPr="00290A3B">
        <w:t>6: Wiedza, umiejętności i świadomość polskiego społeczeństwa odpowiadają wyzwaniom i trendom towarzyszącym transformacji cyfrowej i zrównoważonemu rozwojowi</w:t>
      </w:r>
    </w:p>
    <w:p w14:paraId="1E05A705" w14:textId="77777777" w:rsidR="00FD3BC4" w:rsidRPr="00290A3B" w:rsidRDefault="00FD3BC4" w:rsidP="00CA7259">
      <w:pPr>
        <w:pStyle w:val="Podtytu"/>
        <w:rPr>
          <w:rFonts w:eastAsia="Calibri" w:cs="Times New Roman"/>
        </w:rPr>
      </w:pPr>
    </w:p>
    <w:p w14:paraId="59E53704" w14:textId="77777777" w:rsidR="00FD3BC4" w:rsidRPr="00290A3B" w:rsidRDefault="00FD3BC4" w:rsidP="00CA7259">
      <w:pPr>
        <w:pStyle w:val="Podtytu"/>
      </w:pPr>
      <w:r w:rsidRPr="00290A3B">
        <w:t>Co umożliwi realizację celu:</w:t>
      </w:r>
    </w:p>
    <w:p w14:paraId="497C8A3D" w14:textId="77777777" w:rsidR="00FD3BC4" w:rsidRPr="00290A3B" w:rsidRDefault="00FD3BC4" w:rsidP="006746F6">
      <w:pPr>
        <w:numPr>
          <w:ilvl w:val="0"/>
          <w:numId w:val="13"/>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Uwzględnianie w programach kształcenia kwestii wpływu korzystania z usług ICT na środowisko oraz edukowanie na temat tego, jak korzystać z technologii w sposób bardziej zrównoważony. Prowadzenie kampanii społeczno-edukacyjnych podnoszących świadomość w ww. obszarach;</w:t>
      </w:r>
    </w:p>
    <w:p w14:paraId="70394F64" w14:textId="4235147A" w:rsidR="00FD3BC4" w:rsidRDefault="00FD3BC4" w:rsidP="006746F6">
      <w:pPr>
        <w:numPr>
          <w:ilvl w:val="0"/>
          <w:numId w:val="13"/>
        </w:numPr>
        <w:spacing w:before="120" w:after="0" w:line="257" w:lineRule="auto"/>
        <w:rPr>
          <w:rFonts w:eastAsia="Calibri" w:cs="Times New Roman"/>
          <w:color w:val="000000" w:themeColor="text1"/>
          <w:kern w:val="0"/>
          <w14:ligatures w14:val="none"/>
        </w:rPr>
      </w:pPr>
      <w:r w:rsidRPr="00290A3B">
        <w:rPr>
          <w:rFonts w:eastAsia="Calibri" w:cs="Times New Roman"/>
          <w:color w:val="000000" w:themeColor="text1"/>
          <w:kern w:val="0"/>
          <w14:ligatures w14:val="none"/>
        </w:rPr>
        <w:t xml:space="preserve">Zwiększanie poziomu edukacji społeczeństwa z zakresu technologii przełomowych, poprzez organizację szkoleń, warsztatów i edukację </w:t>
      </w:r>
      <w:proofErr w:type="spellStart"/>
      <w:r w:rsidRPr="00290A3B">
        <w:rPr>
          <w:rFonts w:eastAsia="Calibri" w:cs="Times New Roman"/>
          <w:color w:val="000000" w:themeColor="text1"/>
          <w:kern w:val="0"/>
          <w14:ligatures w14:val="none"/>
        </w:rPr>
        <w:t>pozaformalną</w:t>
      </w:r>
      <w:proofErr w:type="spellEnd"/>
      <w:r w:rsidR="002C29D5">
        <w:rPr>
          <w:rFonts w:eastAsia="Calibri" w:cs="Times New Roman"/>
          <w:color w:val="000000" w:themeColor="text1"/>
          <w:kern w:val="0"/>
          <w14:ligatures w14:val="none"/>
        </w:rPr>
        <w:t>,</w:t>
      </w:r>
      <w:r w:rsidR="002C29D5" w:rsidRPr="002C29D5">
        <w:t xml:space="preserve"> </w:t>
      </w:r>
      <w:r w:rsidR="002C29D5" w:rsidRPr="002C29D5">
        <w:rPr>
          <w:rFonts w:eastAsia="Calibri" w:cs="Times New Roman"/>
          <w:color w:val="000000" w:themeColor="text1"/>
          <w:kern w:val="0"/>
          <w14:ligatures w14:val="none"/>
        </w:rPr>
        <w:t>w tym rozwijanie świadomości danych, obejmującej umiejętność pozyskiwania, interpretacji, krytycznej oceny oraz odpowiedzialnego wykorzystywania danych</w:t>
      </w:r>
      <w:r w:rsidRPr="00290A3B">
        <w:rPr>
          <w:rFonts w:eastAsia="Calibri" w:cs="Times New Roman"/>
          <w:color w:val="000000" w:themeColor="text1"/>
          <w:kern w:val="0"/>
          <w14:ligatures w14:val="none"/>
        </w:rPr>
        <w:t xml:space="preserve">; </w:t>
      </w:r>
    </w:p>
    <w:p w14:paraId="389BA247" w14:textId="6075537E" w:rsidR="00FD3BC4" w:rsidRDefault="00FD3BC4" w:rsidP="006746F6">
      <w:pPr>
        <w:numPr>
          <w:ilvl w:val="0"/>
          <w:numId w:val="13"/>
        </w:numPr>
        <w:spacing w:before="120" w:after="0" w:line="257" w:lineRule="auto"/>
        <w:rPr>
          <w:rFonts w:eastAsia="Calibri" w:cs="Times New Roman"/>
          <w:color w:val="000000" w:themeColor="text1"/>
          <w:kern w:val="0"/>
          <w14:ligatures w14:val="none"/>
        </w:rPr>
      </w:pPr>
      <w:r w:rsidRPr="00FD3BC4">
        <w:rPr>
          <w:rFonts w:eastAsia="Calibri" w:cs="Times New Roman"/>
          <w:color w:val="000000" w:themeColor="text1"/>
          <w:kern w:val="0"/>
          <w14:ligatures w14:val="none"/>
        </w:rPr>
        <w:t>Stworzenie planu komunikacji społecznej w mediach publicznych (w ramach misji publicznej) w celu rozwoju świadomości i wiedzy obywateli na temat zagadnień</w:t>
      </w:r>
      <w:r>
        <w:rPr>
          <w:rFonts w:eastAsia="Calibri" w:cs="Times New Roman"/>
          <w:color w:val="000000" w:themeColor="text1"/>
          <w:kern w:val="0"/>
          <w14:ligatures w14:val="none"/>
        </w:rPr>
        <w:t xml:space="preserve"> cyfrowych.</w:t>
      </w:r>
    </w:p>
    <w:p w14:paraId="6977274F" w14:textId="77777777" w:rsidR="00FD3BC4" w:rsidRDefault="00FD3BC4">
      <w:pPr>
        <w:rPr>
          <w:rFonts w:eastAsia="Calibri" w:cs="Times New Roman"/>
          <w:color w:val="000000" w:themeColor="text1"/>
          <w:kern w:val="0"/>
          <w14:ligatures w14:val="none"/>
        </w:rPr>
      </w:pPr>
      <w:r>
        <w:rPr>
          <w:rFonts w:eastAsia="Calibri" w:cs="Times New Roman"/>
          <w:color w:val="000000" w:themeColor="text1"/>
          <w:kern w:val="0"/>
          <w14:ligatures w14:val="none"/>
        </w:rPr>
        <w:br w:type="page"/>
      </w:r>
    </w:p>
    <w:p w14:paraId="3907607B" w14:textId="21793B42" w:rsidR="00EF4955" w:rsidRPr="00290A3B" w:rsidRDefault="00EF4955" w:rsidP="00CA7259">
      <w:pPr>
        <w:pStyle w:val="Podtytu"/>
      </w:pPr>
      <w:r w:rsidRPr="00290A3B">
        <w:lastRenderedPageBreak/>
        <w:t xml:space="preserve">Cel </w:t>
      </w:r>
      <w:r w:rsidR="00EA472A">
        <w:t>1.2.</w:t>
      </w:r>
      <w:r w:rsidRPr="00290A3B">
        <w:t>7: Polskie przedsiębiorstwa posiadają kompetencje cyfrowe kluczowe do efektywnego prowadzenia biznesu, utrzymania pozycji konkurencyjnej na rynku i strategicznego rozwoju firmy przy wykorzystaniu rozwiązań cyfrowych</w:t>
      </w:r>
    </w:p>
    <w:p w14:paraId="6B0D1C28" w14:textId="77777777" w:rsidR="00EF4955" w:rsidRPr="00290A3B" w:rsidRDefault="00EF4955" w:rsidP="00CA7259">
      <w:pPr>
        <w:pStyle w:val="Podtytu"/>
        <w:rPr>
          <w:rFonts w:eastAsia="Calibri" w:cs="Times New Roman"/>
        </w:rPr>
      </w:pPr>
    </w:p>
    <w:p w14:paraId="70FE23B0" w14:textId="77777777" w:rsidR="00EF4955" w:rsidRPr="00290A3B" w:rsidRDefault="00EF4955" w:rsidP="00CA7259">
      <w:pPr>
        <w:pStyle w:val="Podtytu"/>
      </w:pPr>
      <w:r w:rsidRPr="00290A3B">
        <w:t>Co umożliwi realizację celu:</w:t>
      </w:r>
    </w:p>
    <w:p w14:paraId="60AC0C33" w14:textId="20485262" w:rsidR="00EF4955" w:rsidRPr="00290A3B" w:rsidRDefault="00EF4955" w:rsidP="006746F6">
      <w:pPr>
        <w:numPr>
          <w:ilvl w:val="0"/>
          <w:numId w:val="14"/>
        </w:numPr>
        <w:spacing w:before="120" w:after="0" w:line="257" w:lineRule="auto"/>
        <w:ind w:left="782" w:hanging="357"/>
        <w:rPr>
          <w:rFonts w:eastAsia="Calibri" w:cs="Calibri"/>
          <w:kern w:val="0"/>
          <w14:ligatures w14:val="none"/>
        </w:rPr>
      </w:pPr>
      <w:r w:rsidRPr="00290A3B">
        <w:rPr>
          <w:rFonts w:eastAsia="Calibri" w:cs="Calibri"/>
          <w:kern w:val="0"/>
          <w14:ligatures w14:val="none"/>
        </w:rPr>
        <w:t>Wzmacnianie świadomości właścicieli i pracowników nowopowstających przedsiębiorstw na temat korzyści z wdrożeń technologii dostosowanych do specyfiki działalności, poprzez sprofilowane doradztwo eksperc</w:t>
      </w:r>
      <w:r w:rsidR="00F758A7">
        <w:rPr>
          <w:rFonts w:eastAsia="Calibri" w:cs="Calibri"/>
          <w:kern w:val="0"/>
          <w14:ligatures w14:val="none"/>
        </w:rPr>
        <w:t>k</w:t>
      </w:r>
      <w:r w:rsidRPr="00290A3B">
        <w:rPr>
          <w:rFonts w:eastAsia="Calibri" w:cs="Calibri"/>
          <w:kern w:val="0"/>
          <w14:ligatures w14:val="none"/>
        </w:rPr>
        <w:t>ie, dostęp do materiałów informacyjnych i edukacyjnych z zakresu transformacji cyfrowej oraz korzystanie z pakietu „Cyfrowego Startu dla Biznesu”;</w:t>
      </w:r>
    </w:p>
    <w:p w14:paraId="435CE4B5" w14:textId="77777777" w:rsidR="00EF4955" w:rsidRPr="00290A3B" w:rsidRDefault="00EF4955" w:rsidP="006746F6">
      <w:pPr>
        <w:numPr>
          <w:ilvl w:val="0"/>
          <w:numId w:val="14"/>
        </w:numPr>
        <w:spacing w:before="120" w:after="0" w:line="257" w:lineRule="auto"/>
        <w:rPr>
          <w:rFonts w:eastAsia="Calibri" w:cs="Calibri"/>
          <w:kern w:val="0"/>
          <w14:ligatures w14:val="none"/>
        </w:rPr>
      </w:pPr>
      <w:r w:rsidRPr="00290A3B">
        <w:rPr>
          <w:rFonts w:eastAsia="Calibri" w:cs="Calibri"/>
          <w:kern w:val="0"/>
          <w14:ligatures w14:val="none"/>
        </w:rPr>
        <w:t xml:space="preserve">Podnoszenie kompetencji właścicieli i pracowników działających przedsiębiorstw w zakresie wykorzystania nowoczesnych technologii, umożliwienie automatycznej samooceny poziomu dojrzałości cyfrowej przedsiębiorstwa oraz zapewnienie dostępu do indywidualnie dopasowanego doradztwa ICT, ukierunkowanego na wdrażanie rozwiązań technologicznych i wzmocnienie </w:t>
      </w:r>
      <w:proofErr w:type="spellStart"/>
      <w:r w:rsidRPr="00290A3B">
        <w:rPr>
          <w:rFonts w:eastAsia="Calibri" w:cs="Calibri"/>
          <w:kern w:val="0"/>
          <w14:ligatures w14:val="none"/>
        </w:rPr>
        <w:t>cyberbezpieczeństwa</w:t>
      </w:r>
      <w:proofErr w:type="spellEnd"/>
      <w:r w:rsidRPr="00290A3B">
        <w:rPr>
          <w:rFonts w:eastAsia="Calibri" w:cs="Calibri"/>
          <w:kern w:val="0"/>
          <w14:ligatures w14:val="none"/>
        </w:rPr>
        <w:t>;</w:t>
      </w:r>
    </w:p>
    <w:p w14:paraId="5DBEC7F9" w14:textId="77777777" w:rsidR="00EF4955" w:rsidRPr="00290A3B" w:rsidRDefault="00EF4955" w:rsidP="006746F6">
      <w:pPr>
        <w:numPr>
          <w:ilvl w:val="0"/>
          <w:numId w:val="14"/>
        </w:numPr>
        <w:spacing w:before="120" w:after="0" w:line="257" w:lineRule="auto"/>
        <w:ind w:left="782" w:hanging="357"/>
        <w:rPr>
          <w:rFonts w:eastAsia="Calibri" w:cs="Calibri"/>
          <w:kern w:val="0"/>
          <w14:ligatures w14:val="none"/>
        </w:rPr>
      </w:pPr>
      <w:r w:rsidRPr="00290A3B">
        <w:rPr>
          <w:rFonts w:eastAsia="Calibri" w:cs="Calibri"/>
          <w:kern w:val="0"/>
          <w14:ligatures w14:val="none"/>
        </w:rPr>
        <w:t xml:space="preserve">Budowanie zaufania do technologii cyfrowych poprzez wzmacnianie wiedzy o bilansie kosztów, korzyści i </w:t>
      </w:r>
      <w:proofErr w:type="spellStart"/>
      <w:r w:rsidRPr="00290A3B">
        <w:rPr>
          <w:rFonts w:eastAsia="Calibri" w:cs="Calibri"/>
          <w:kern w:val="0"/>
          <w14:ligatures w14:val="none"/>
        </w:rPr>
        <w:t>ryzyk</w:t>
      </w:r>
      <w:proofErr w:type="spellEnd"/>
      <w:r w:rsidRPr="00290A3B">
        <w:rPr>
          <w:rFonts w:eastAsia="Calibri" w:cs="Calibri"/>
          <w:kern w:val="0"/>
          <w14:ligatures w14:val="none"/>
        </w:rPr>
        <w:t xml:space="preserve"> z wdrożenia rozwiązań cyfrowych, </w:t>
      </w:r>
      <w:proofErr w:type="spellStart"/>
      <w:r w:rsidRPr="00290A3B">
        <w:rPr>
          <w:rFonts w:eastAsia="Calibri" w:cs="Calibri"/>
          <w:kern w:val="0"/>
          <w14:ligatures w14:val="none"/>
        </w:rPr>
        <w:t>cyberbezpieczeństwie</w:t>
      </w:r>
      <w:proofErr w:type="spellEnd"/>
      <w:r w:rsidRPr="00290A3B">
        <w:rPr>
          <w:rFonts w:eastAsia="Calibri" w:cs="Calibri"/>
          <w:kern w:val="0"/>
          <w14:ligatures w14:val="none"/>
        </w:rPr>
        <w:t xml:space="preserve"> oraz umiejętności krytycznej oceny jakości i wiarygodności źródeł informacji i identyfikacji dezinformacji;</w:t>
      </w:r>
    </w:p>
    <w:p w14:paraId="7B0A7B96" w14:textId="78E70461" w:rsidR="00EF4955" w:rsidRPr="00290A3B" w:rsidRDefault="00EF4955" w:rsidP="006746F6">
      <w:pPr>
        <w:numPr>
          <w:ilvl w:val="0"/>
          <w:numId w:val="14"/>
        </w:numPr>
        <w:spacing w:before="120" w:after="0" w:line="257" w:lineRule="auto"/>
        <w:ind w:left="782" w:hanging="357"/>
        <w:rPr>
          <w:rFonts w:eastAsia="Calibri" w:cs="Calibri"/>
          <w:kern w:val="0"/>
          <w14:ligatures w14:val="none"/>
        </w:rPr>
      </w:pPr>
      <w:r w:rsidRPr="00290A3B">
        <w:rPr>
          <w:rFonts w:eastAsia="Calibri" w:cs="Calibri"/>
          <w:kern w:val="0"/>
          <w14:ligatures w14:val="none"/>
        </w:rPr>
        <w:t>Niwelowanie obaw związanych z przestojami procesów w firmie i ryzykiem nietrafionych inwestycji w rozwiązania cyfrowe przez systemowe wsparcie obejmujące rzetelną diagnostykę, ocenę spodziewanych efektów i dobór najlepszych narzędzi do rozwoju cyfrowego firmy;</w:t>
      </w:r>
    </w:p>
    <w:p w14:paraId="5C342B6B" w14:textId="33D7CBB8" w:rsidR="00EF4955" w:rsidRPr="00290A3B" w:rsidRDefault="00EF4955" w:rsidP="006746F6">
      <w:pPr>
        <w:numPr>
          <w:ilvl w:val="0"/>
          <w:numId w:val="14"/>
        </w:numPr>
        <w:spacing w:before="120" w:after="0" w:line="257" w:lineRule="auto"/>
        <w:ind w:left="782" w:hanging="357"/>
        <w:rPr>
          <w:rFonts w:eastAsia="Calibri" w:cs="Calibri"/>
          <w:kern w:val="0"/>
          <w14:ligatures w14:val="none"/>
        </w:rPr>
      </w:pPr>
      <w:r w:rsidRPr="00290A3B">
        <w:rPr>
          <w:rFonts w:eastAsia="Calibri" w:cs="Calibri"/>
          <w:kern w:val="0"/>
          <w14:ligatures w14:val="none"/>
        </w:rPr>
        <w:t>Wspieranie programów podnoszenia kwalifikacji dla pracowników w celu zdobycia stosowanych umiejętności w zakresie wykorzystania nowoczesnych technologii w ich obszarach zawodowych</w:t>
      </w:r>
      <w:r w:rsidR="00992C15">
        <w:rPr>
          <w:rFonts w:eastAsia="Calibri" w:cs="Calibri"/>
          <w:kern w:val="0"/>
          <w14:ligatures w14:val="none"/>
        </w:rPr>
        <w:t>.</w:t>
      </w:r>
    </w:p>
    <w:p w14:paraId="74D2B685" w14:textId="77777777" w:rsidR="00ED017D" w:rsidRPr="00FD3BC4" w:rsidRDefault="00ED017D" w:rsidP="00FD3BC4">
      <w:pPr>
        <w:spacing w:before="120" w:after="0" w:line="257" w:lineRule="auto"/>
        <w:rPr>
          <w:rFonts w:eastAsia="Calibri" w:cs="Times New Roman"/>
          <w:color w:val="000000" w:themeColor="text1"/>
          <w:kern w:val="0"/>
          <w14:ligatures w14:val="none"/>
        </w:rPr>
      </w:pPr>
    </w:p>
    <w:p w14:paraId="1DD0F33A" w14:textId="73BEF37B" w:rsidR="002F36A2" w:rsidRDefault="002F36A2">
      <w:r>
        <w:br w:type="page"/>
      </w:r>
    </w:p>
    <w:p w14:paraId="1F82E184" w14:textId="77777777" w:rsidR="00215C8F" w:rsidRPr="003D2F20" w:rsidRDefault="00215C8F" w:rsidP="003D2F20">
      <w:pPr>
        <w:rPr>
          <w:rFonts w:eastAsiaTheme="majorEastAsia" w:cstheme="majorBidi"/>
          <w:b/>
          <w:color w:val="002060"/>
          <w:sz w:val="40"/>
          <w:szCs w:val="28"/>
        </w:rPr>
      </w:pPr>
    </w:p>
    <w:p w14:paraId="23209C3D" w14:textId="77777777" w:rsidR="0060485C" w:rsidRDefault="0060485C" w:rsidP="006746F6">
      <w:pPr>
        <w:pStyle w:val="Nagwek3"/>
        <w:numPr>
          <w:ilvl w:val="1"/>
          <w:numId w:val="2"/>
        </w:numPr>
      </w:pPr>
      <w:bookmarkStart w:id="11" w:name="_Toc221026260"/>
      <w:proofErr w:type="spellStart"/>
      <w:r>
        <w:t>Cyberbezpieczeństwo</w:t>
      </w:r>
      <w:bookmarkEnd w:id="11"/>
      <w:proofErr w:type="spellEnd"/>
    </w:p>
    <w:p w14:paraId="5F5F5E2F" w14:textId="77777777" w:rsidR="0096460D" w:rsidRDefault="0096460D" w:rsidP="003D2F20"/>
    <w:p w14:paraId="68AD1A92" w14:textId="77777777" w:rsidR="0096460D" w:rsidRPr="00CA7259" w:rsidRDefault="0096460D" w:rsidP="00CA7259">
      <w:pPr>
        <w:pStyle w:val="Podtytu"/>
      </w:pPr>
      <w:r w:rsidRPr="00CA7259">
        <w:t>Diagnoza – jak jest?</w:t>
      </w:r>
    </w:p>
    <w:p w14:paraId="53E149A6" w14:textId="77777777" w:rsidR="0096460D" w:rsidRPr="00815DFA" w:rsidRDefault="0096460D" w:rsidP="0096460D">
      <w:pPr>
        <w:rPr>
          <w:rFonts w:cs="Calibri"/>
        </w:rPr>
      </w:pPr>
      <w:r w:rsidRPr="00B54F3E">
        <w:rPr>
          <w:rFonts w:cs="Calibri"/>
        </w:rPr>
        <w:t xml:space="preserve">Rosnący poziom zagrożeń w cyberprzestrzeni, nowe rodzaje zagrożeń i wzrost aktywności grup </w:t>
      </w:r>
      <w:proofErr w:type="spellStart"/>
      <w:r w:rsidRPr="00B54F3E">
        <w:rPr>
          <w:rFonts w:cs="Calibri"/>
        </w:rPr>
        <w:t>cyberprzestępczych</w:t>
      </w:r>
      <w:proofErr w:type="spellEnd"/>
      <w:r w:rsidRPr="00B54F3E">
        <w:rPr>
          <w:rFonts w:cs="Calibri"/>
        </w:rPr>
        <w:t xml:space="preserve">, </w:t>
      </w:r>
      <w:proofErr w:type="spellStart"/>
      <w:r w:rsidRPr="00B54F3E">
        <w:rPr>
          <w:rFonts w:cs="Calibri"/>
        </w:rPr>
        <w:t>haktywistycznych</w:t>
      </w:r>
      <w:proofErr w:type="spellEnd"/>
      <w:r w:rsidRPr="00B54F3E">
        <w:rPr>
          <w:rFonts w:cs="Calibri"/>
        </w:rPr>
        <w:t xml:space="preserve"> i powiązanych z innymi państwami mają wpływ na codzienne funkcjonowanie obywateli, przedsiębiorstw i instytucji publicznych. Polska należy do krajów najczęściej atakowanych w cyberprzestrzeni, rokrocznie rośnie liczba </w:t>
      </w:r>
      <w:proofErr w:type="spellStart"/>
      <w:r w:rsidRPr="00B54F3E">
        <w:rPr>
          <w:rFonts w:cs="Calibri"/>
        </w:rPr>
        <w:t>cyberincydentów</w:t>
      </w:r>
      <w:proofErr w:type="spellEnd"/>
      <w:r w:rsidRPr="00B54F3E">
        <w:rPr>
          <w:rFonts w:cs="Calibri"/>
        </w:rPr>
        <w:t xml:space="preserve">. Jest to związane m.in. rozprzestrzenianiem technologii (np. AI) umożliwiających dokonywanie cyberataków oraz coraz większe ucyfrowienie naszego codziennego życia oraz digitalizacja gospodarki i państw. Polska i inne państwa Zachodu są także celem działań hybrydowych Rosji, Białorusi i innych państw, których duża część ma miejsce w cyberprzestrzeni. W wymiarze wojskowym cyberprzestrzeń stała się domeną operacyjną na równi z lądem, morzem, powietrzem i kosmosem. </w:t>
      </w:r>
      <w:proofErr w:type="spellStart"/>
      <w:r w:rsidRPr="00F7578E">
        <w:t>Cyberbezpieczeństwo</w:t>
      </w:r>
      <w:proofErr w:type="spellEnd"/>
      <w:r w:rsidRPr="00F7578E">
        <w:t xml:space="preserve"> naszego kraju ma też fundamentalne znacznie z uwagi na centralną rolę na wschodniej flance NATO. </w:t>
      </w:r>
    </w:p>
    <w:p w14:paraId="04D353C1" w14:textId="519FFBDE" w:rsidR="0096460D" w:rsidRPr="00B54F3E" w:rsidRDefault="0096460D" w:rsidP="0096460D">
      <w:pPr>
        <w:rPr>
          <w:rFonts w:cs="Calibri"/>
        </w:rPr>
      </w:pPr>
      <w:r w:rsidRPr="00B54F3E">
        <w:rPr>
          <w:rFonts w:cs="Calibri"/>
        </w:rPr>
        <w:t xml:space="preserve">Wojna Rosji z Ukrainą, w której Polska stanowi hub logistyczny wsparcia dla broniącej się Ukrainy, wiązała się z licznymi cyberatakami m.in. </w:t>
      </w:r>
      <w:r w:rsidR="00127A83">
        <w:rPr>
          <w:rFonts w:cs="Calibri"/>
        </w:rPr>
        <w:t xml:space="preserve">na </w:t>
      </w:r>
      <w:r w:rsidRPr="00B54F3E">
        <w:rPr>
          <w:rFonts w:cs="Calibri"/>
        </w:rPr>
        <w:t>infrastrukturę transportową, co jest ważną lekcją w kontekście mobilności wojskowej i zdolności do kolektywnej obrony. Nie</w:t>
      </w:r>
      <w:r w:rsidRPr="00B54F3E" w:rsidDel="00B74435">
        <w:rPr>
          <w:rFonts w:cs="Calibri"/>
        </w:rPr>
        <w:t xml:space="preserve"> pozostajemy bierni wobec zagrożeń, ale aktywnie im przeciwdziałamy. Obejmuje to </w:t>
      </w:r>
      <w:r w:rsidRPr="00B54F3E">
        <w:rPr>
          <w:rFonts w:cs="Calibri"/>
        </w:rPr>
        <w:t xml:space="preserve">nie tylko zmiany systemowe, które wprowadzamy poprzez nowe akty prawne, ale także rozwijamy zdolności instytucji odpowiedzialnych za </w:t>
      </w:r>
      <w:proofErr w:type="spellStart"/>
      <w:r w:rsidRPr="00B54F3E">
        <w:rPr>
          <w:rFonts w:cs="Calibri"/>
        </w:rPr>
        <w:t>cyberbezpieczeństwo</w:t>
      </w:r>
      <w:proofErr w:type="spellEnd"/>
      <w:r w:rsidRPr="00B54F3E">
        <w:rPr>
          <w:rFonts w:cs="Calibri"/>
        </w:rPr>
        <w:t xml:space="preserve"> na poziomie krajowym, wyposażamy je w odpowiednie narzędzia techniczne, jak również dbamy o odpowiedni zasób specjalistów d</w:t>
      </w:r>
      <w:r w:rsidR="00DE7AC4">
        <w:rPr>
          <w:rFonts w:cs="Calibri"/>
        </w:rPr>
        <w:t>o spraw</w:t>
      </w:r>
      <w:r w:rsidRPr="00B54F3E">
        <w:rPr>
          <w:rFonts w:cs="Calibri"/>
        </w:rPr>
        <w:t xml:space="preserve"> </w:t>
      </w:r>
      <w:proofErr w:type="spellStart"/>
      <w:r w:rsidRPr="00B54F3E">
        <w:rPr>
          <w:rFonts w:cs="Calibri"/>
        </w:rPr>
        <w:t>cyberbezpieczeństwa</w:t>
      </w:r>
      <w:proofErr w:type="spellEnd"/>
      <w:r w:rsidRPr="00B54F3E">
        <w:rPr>
          <w:rFonts w:cs="Calibri"/>
        </w:rPr>
        <w:t xml:space="preserve"> (świadczenie teleinformatyczne w ramach Funduszu </w:t>
      </w:r>
      <w:proofErr w:type="spellStart"/>
      <w:r w:rsidRPr="00B54F3E">
        <w:rPr>
          <w:rFonts w:cs="Calibri"/>
        </w:rPr>
        <w:t>Cyberbezpieczeństwa</w:t>
      </w:r>
      <w:proofErr w:type="spellEnd"/>
      <w:r w:rsidRPr="00B54F3E">
        <w:rPr>
          <w:rFonts w:cs="Calibri"/>
        </w:rPr>
        <w:t>) oraz powszechne szkolenia z higieny cyfrowej na wszelkich szczeblach.</w:t>
      </w:r>
    </w:p>
    <w:p w14:paraId="3A40BC8D" w14:textId="77777777" w:rsidR="0096460D" w:rsidRPr="002E0C55" w:rsidRDefault="0096460D" w:rsidP="0096460D">
      <w:pPr>
        <w:pStyle w:val="Podtytu"/>
        <w:rPr>
          <w:rFonts w:cs="Times New Roman (Nagłówki CS)"/>
        </w:rPr>
      </w:pPr>
      <w:r w:rsidRPr="002E0C55">
        <w:rPr>
          <w:rFonts w:cs="Times New Roman (Nagłówki CS)"/>
        </w:rPr>
        <w:t xml:space="preserve">Polska będzie nieustannie podejmować działania mające na celu systemowe zwiększanie poziomu </w:t>
      </w:r>
      <w:proofErr w:type="spellStart"/>
      <w:r w:rsidRPr="002E0C55">
        <w:rPr>
          <w:rFonts w:cs="Times New Roman (Nagłówki CS)"/>
        </w:rPr>
        <w:t>cyberbezpieczeństwa</w:t>
      </w:r>
      <w:proofErr w:type="spellEnd"/>
      <w:r w:rsidRPr="002E0C55">
        <w:rPr>
          <w:rFonts w:cs="Times New Roman (Nagłówki CS)"/>
        </w:rPr>
        <w:t xml:space="preserve"> krajowego i międzynarodowego, zwiększanie poziomu ochrony informacji, a także ograniczanie </w:t>
      </w:r>
      <w:proofErr w:type="spellStart"/>
      <w:r w:rsidRPr="002E0C55">
        <w:rPr>
          <w:rFonts w:cs="Times New Roman (Nagłówki CS)"/>
        </w:rPr>
        <w:t>ryzyk</w:t>
      </w:r>
      <w:proofErr w:type="spellEnd"/>
      <w:r w:rsidRPr="002E0C55">
        <w:rPr>
          <w:rFonts w:cs="Times New Roman (Nagłówki CS)"/>
        </w:rPr>
        <w:t xml:space="preserve"> związanych z cyberprzestrzenią. </w:t>
      </w:r>
    </w:p>
    <w:p w14:paraId="608E31DB" w14:textId="33BAB655" w:rsidR="0096460D" w:rsidRDefault="0096460D" w:rsidP="0096460D">
      <w:pPr>
        <w:rPr>
          <w:rFonts w:cs="Calibri"/>
        </w:rPr>
      </w:pPr>
      <w:r w:rsidRPr="00B54F3E">
        <w:rPr>
          <w:rFonts w:cs="Calibri"/>
        </w:rPr>
        <w:t xml:space="preserve">Będziemy więc kompleksowo rozwijać krajowy system </w:t>
      </w:r>
      <w:proofErr w:type="spellStart"/>
      <w:r w:rsidRPr="00B54F3E">
        <w:rPr>
          <w:rFonts w:cs="Calibri"/>
        </w:rPr>
        <w:t>cyberbezpieczeństwa</w:t>
      </w:r>
      <w:proofErr w:type="spellEnd"/>
      <w:r w:rsidRPr="00B54F3E">
        <w:rPr>
          <w:rFonts w:cs="Calibri"/>
        </w:rPr>
        <w:t xml:space="preserve"> – poprzez zmiany legislacyjne, podnoszenie odporności i zdolności podmiotów tego systemu oraz wprowadzanie nowych mechanizmów koordynacji działań. </w:t>
      </w:r>
      <w:r w:rsidRPr="001A0295">
        <w:rPr>
          <w:rFonts w:cs="Calibri"/>
        </w:rPr>
        <w:t xml:space="preserve">W szczególności nowelizacja </w:t>
      </w:r>
      <w:r w:rsidRPr="001A0295">
        <w:rPr>
          <w:rFonts w:cs="Calibri"/>
        </w:rPr>
        <w:lastRenderedPageBreak/>
        <w:t xml:space="preserve">ustawy o </w:t>
      </w:r>
      <w:r w:rsidR="00F6372F">
        <w:rPr>
          <w:rFonts w:cs="Calibri"/>
        </w:rPr>
        <w:t>k</w:t>
      </w:r>
      <w:r w:rsidRPr="001A0295">
        <w:rPr>
          <w:rFonts w:cs="Calibri"/>
        </w:rPr>
        <w:t xml:space="preserve">rajowym </w:t>
      </w:r>
      <w:r w:rsidR="00F6372F">
        <w:rPr>
          <w:rFonts w:cs="Calibri"/>
        </w:rPr>
        <w:t>s</w:t>
      </w:r>
      <w:r w:rsidRPr="001A0295">
        <w:rPr>
          <w:rFonts w:cs="Calibri"/>
        </w:rPr>
        <w:t xml:space="preserve">ystemie </w:t>
      </w:r>
      <w:proofErr w:type="spellStart"/>
      <w:r w:rsidR="00F6372F">
        <w:rPr>
          <w:rFonts w:cs="Calibri"/>
        </w:rPr>
        <w:t>c</w:t>
      </w:r>
      <w:r w:rsidRPr="001A0295">
        <w:rPr>
          <w:rFonts w:cs="Calibri"/>
        </w:rPr>
        <w:t>yberbezpieczeństwa</w:t>
      </w:r>
      <w:proofErr w:type="spellEnd"/>
      <w:r w:rsidR="00AE184F">
        <w:rPr>
          <w:rStyle w:val="Odwoanieprzypisudolnego"/>
          <w:rFonts w:cs="Calibri"/>
        </w:rPr>
        <w:footnoteReference w:id="61"/>
      </w:r>
      <w:r w:rsidRPr="001A0295">
        <w:rPr>
          <w:rFonts w:cs="Calibri"/>
        </w:rPr>
        <w:t xml:space="preserve"> (wdrażająca dyrektywę NIS 2</w:t>
      </w:r>
      <w:r w:rsidR="0031559C">
        <w:rPr>
          <w:rStyle w:val="Odwoanieprzypisudolnego"/>
          <w:rFonts w:cs="Calibri"/>
        </w:rPr>
        <w:footnoteReference w:id="62"/>
      </w:r>
      <w:r w:rsidRPr="001A0295">
        <w:rPr>
          <w:rFonts w:cs="Calibri"/>
        </w:rPr>
        <w:t>) oraz ustawy o zarządzaniu kryzysowym</w:t>
      </w:r>
      <w:r w:rsidR="003659C0">
        <w:rPr>
          <w:rStyle w:val="Odwoanieprzypisudolnego"/>
          <w:rFonts w:cs="Calibri"/>
        </w:rPr>
        <w:footnoteReference w:id="63"/>
      </w:r>
      <w:r w:rsidRPr="001A0295">
        <w:rPr>
          <w:rFonts w:cs="Calibri"/>
        </w:rPr>
        <w:t xml:space="preserve"> (wdrażająca dyrektywę CER</w:t>
      </w:r>
      <w:r>
        <w:rPr>
          <w:rStyle w:val="Odwoanieprzypisudolnego"/>
          <w:rFonts w:cs="Calibri"/>
        </w:rPr>
        <w:footnoteReference w:id="64"/>
      </w:r>
      <w:r w:rsidRPr="001A0295">
        <w:rPr>
          <w:rFonts w:cs="Calibri"/>
        </w:rPr>
        <w:t>) wzmocni odporność cyfrową podmiotów działających w cyberprzestrzeni – zarówno publicznych, jak i prywatnych.</w:t>
      </w:r>
      <w:r>
        <w:rPr>
          <w:rFonts w:cs="Calibri"/>
        </w:rPr>
        <w:t xml:space="preserve"> </w:t>
      </w:r>
      <w:r w:rsidRPr="00B54F3E">
        <w:rPr>
          <w:rFonts w:cs="Calibri"/>
        </w:rPr>
        <w:t xml:space="preserve">Fundamentalną kwestią jest potrzeba powołania centralnej instytucji odpowiedzialnej za </w:t>
      </w:r>
      <w:proofErr w:type="spellStart"/>
      <w:r w:rsidRPr="00B54F3E">
        <w:rPr>
          <w:rFonts w:cs="Calibri"/>
        </w:rPr>
        <w:t>cyberbezpieczeństwo</w:t>
      </w:r>
      <w:proofErr w:type="spellEnd"/>
      <w:r w:rsidRPr="00B54F3E">
        <w:rPr>
          <w:rFonts w:cs="Calibri"/>
        </w:rPr>
        <w:t xml:space="preserve"> na poziomie krajowym. Kluczowe będą także upowszechnianie rozwiązań technicznych podnoszących </w:t>
      </w:r>
      <w:proofErr w:type="spellStart"/>
      <w:r w:rsidRPr="00B54F3E">
        <w:rPr>
          <w:rFonts w:cs="Calibri"/>
        </w:rPr>
        <w:t>cyberbezpieczeństwo</w:t>
      </w:r>
      <w:proofErr w:type="spellEnd"/>
      <w:r w:rsidRPr="00B54F3E">
        <w:rPr>
          <w:rFonts w:cs="Calibri"/>
        </w:rPr>
        <w:t xml:space="preserve">, rozwój krajowego potencjału technologicznego i przemysłowego w obszarze </w:t>
      </w:r>
      <w:proofErr w:type="spellStart"/>
      <w:r w:rsidRPr="00B54F3E">
        <w:rPr>
          <w:rFonts w:cs="Calibri"/>
        </w:rPr>
        <w:t>cyberbezpieczeństwa</w:t>
      </w:r>
      <w:proofErr w:type="spellEnd"/>
      <w:r w:rsidRPr="00B54F3E">
        <w:rPr>
          <w:rFonts w:cs="Calibri"/>
        </w:rPr>
        <w:t xml:space="preserve"> oraz zwiększanie kompetencji specjalistów oraz społeczeństwa jako całości.</w:t>
      </w:r>
      <w:r w:rsidRPr="00B54F3E" w:rsidDel="00CD51B0">
        <w:rPr>
          <w:rFonts w:cs="Calibri"/>
        </w:rPr>
        <w:t xml:space="preserve"> </w:t>
      </w:r>
      <w:r>
        <w:rPr>
          <w:rFonts w:cs="Calibri"/>
        </w:rPr>
        <w:t xml:space="preserve">Szczegółowe kierunki </w:t>
      </w:r>
      <w:r w:rsidRPr="00927523">
        <w:rPr>
          <w:rFonts w:cs="Calibri"/>
        </w:rPr>
        <w:t>działań, wraz z rozwiązaniami instytucjonalnymi i technologicznymi,</w:t>
      </w:r>
      <w:r>
        <w:rPr>
          <w:rFonts w:cs="Calibri"/>
        </w:rPr>
        <w:t xml:space="preserve"> wyznaczać będzie Strategia </w:t>
      </w:r>
      <w:proofErr w:type="spellStart"/>
      <w:r>
        <w:rPr>
          <w:rFonts w:cs="Calibri"/>
        </w:rPr>
        <w:t>Cyberbezpieczeństwa</w:t>
      </w:r>
      <w:proofErr w:type="spellEnd"/>
      <w:r>
        <w:rPr>
          <w:rFonts w:cs="Calibri"/>
        </w:rPr>
        <w:t xml:space="preserve"> R</w:t>
      </w:r>
      <w:r w:rsidR="008E7DA0">
        <w:rPr>
          <w:rFonts w:cs="Calibri"/>
        </w:rPr>
        <w:t xml:space="preserve">zeczypospolitej </w:t>
      </w:r>
      <w:r>
        <w:rPr>
          <w:rFonts w:cs="Calibri"/>
        </w:rPr>
        <w:t>P</w:t>
      </w:r>
      <w:r w:rsidR="008E7DA0">
        <w:rPr>
          <w:rFonts w:cs="Calibri"/>
        </w:rPr>
        <w:t>olskiej</w:t>
      </w:r>
      <w:r>
        <w:rPr>
          <w:rFonts w:cs="Calibri"/>
        </w:rPr>
        <w:t xml:space="preserve"> na lata 2025-</w:t>
      </w:r>
      <w:r w:rsidR="000B303F">
        <w:rPr>
          <w:rFonts w:cs="Calibri"/>
        </w:rPr>
        <w:t>20</w:t>
      </w:r>
      <w:r>
        <w:rPr>
          <w:rFonts w:cs="Calibri"/>
        </w:rPr>
        <w:t>29</w:t>
      </w:r>
      <w:r w:rsidRPr="00927523">
        <w:rPr>
          <w:rFonts w:cs="Calibri"/>
        </w:rPr>
        <w:t>.</w:t>
      </w:r>
    </w:p>
    <w:p w14:paraId="2B62E7CC" w14:textId="77777777" w:rsidR="00B557E1" w:rsidRDefault="0096460D" w:rsidP="0096460D">
      <w:pPr>
        <w:rPr>
          <w:rFonts w:cs="Calibri"/>
        </w:rPr>
      </w:pPr>
      <w:r w:rsidRPr="00B54F3E">
        <w:rPr>
          <w:rFonts w:cs="Calibri"/>
        </w:rPr>
        <w:t xml:space="preserve">Działania na rzecz zwiększania poziomu </w:t>
      </w:r>
      <w:proofErr w:type="spellStart"/>
      <w:r w:rsidRPr="00B54F3E">
        <w:rPr>
          <w:rFonts w:cs="Calibri"/>
        </w:rPr>
        <w:t>cyberbezpieczeństwa</w:t>
      </w:r>
      <w:proofErr w:type="spellEnd"/>
      <w:r w:rsidRPr="00B54F3E">
        <w:rPr>
          <w:rFonts w:cs="Calibri"/>
        </w:rPr>
        <w:t xml:space="preserve"> muszą być podejmowane w ścisłej współpracy z odpowiednimi resortami i instytucjami państwa. Podobnie jest w przypadku zwalczania cyberprzestępczości, bez którego cyfryzacja się nie powiedzie. </w:t>
      </w:r>
      <w:r w:rsidR="00B557E1" w:rsidRPr="00BC1B1F">
        <w:rPr>
          <w:rFonts w:cs="Calibri"/>
        </w:rPr>
        <w:t>Warunkami skutecznego reagowania na współczesne zagrożenia w cyberprzestrzeni są także: wprowadzenie kompleksowych rozwiązań prawnych, zapewnienie i rozwój narzędzi technologicznych oraz systematyczne podnoszenie kompetencji instytucji odpowiedzialnych za walkę z cyberprzestępczością</w:t>
      </w:r>
      <w:r w:rsidR="00B557E1">
        <w:rPr>
          <w:rFonts w:cs="Calibri"/>
        </w:rPr>
        <w:t>.</w:t>
      </w:r>
    </w:p>
    <w:p w14:paraId="673C687D" w14:textId="325165F1" w:rsidR="0096460D" w:rsidRDefault="0096460D" w:rsidP="0096460D">
      <w:r w:rsidRPr="00B54F3E">
        <w:rPr>
          <w:rFonts w:cs="Calibri"/>
        </w:rPr>
        <w:t xml:space="preserve">Za bardzo istotne należy uznać także działania mające na celu zapewnienie synergii między wojskowym a cywilnym wymiarem </w:t>
      </w:r>
      <w:proofErr w:type="spellStart"/>
      <w:r w:rsidRPr="00B54F3E">
        <w:rPr>
          <w:rFonts w:cs="Calibri"/>
        </w:rPr>
        <w:t>cyberbezpieczeństwa</w:t>
      </w:r>
      <w:proofErr w:type="spellEnd"/>
      <w:r w:rsidRPr="00B54F3E">
        <w:rPr>
          <w:rFonts w:cs="Calibri"/>
        </w:rPr>
        <w:t xml:space="preserve">, a także między </w:t>
      </w:r>
      <w:proofErr w:type="spellStart"/>
      <w:r w:rsidRPr="00B54F3E">
        <w:rPr>
          <w:rFonts w:cs="Calibri"/>
        </w:rPr>
        <w:t>cyberbezpieczeństwem</w:t>
      </w:r>
      <w:proofErr w:type="spellEnd"/>
      <w:r w:rsidRPr="00B54F3E">
        <w:rPr>
          <w:rFonts w:cs="Calibri"/>
        </w:rPr>
        <w:t xml:space="preserve"> a zarządzaniem kryzysowym. </w:t>
      </w:r>
      <w:r w:rsidRPr="00734F43">
        <w:rPr>
          <w:rFonts w:cs="Calibri"/>
        </w:rPr>
        <w:t xml:space="preserve">Wyrazem takiego podejścia jest bieżąca, operacyjna i techniczna współpraca </w:t>
      </w:r>
      <w:r w:rsidR="00C036D6">
        <w:rPr>
          <w:rFonts w:cs="Calibri"/>
        </w:rPr>
        <w:t xml:space="preserve">w ramach działającego pod egidą Pełnomocnika Rządu do Spraw </w:t>
      </w:r>
      <w:proofErr w:type="spellStart"/>
      <w:r w:rsidR="00C036D6">
        <w:rPr>
          <w:rFonts w:cs="Calibri"/>
        </w:rPr>
        <w:t>Cyberbezpieczeństwa</w:t>
      </w:r>
      <w:proofErr w:type="spellEnd"/>
      <w:r w:rsidR="00C036D6">
        <w:rPr>
          <w:rFonts w:cs="Calibri"/>
        </w:rPr>
        <w:t xml:space="preserve"> połączonego Centrum Operacyjnego </w:t>
      </w:r>
      <w:proofErr w:type="spellStart"/>
      <w:r w:rsidR="00C036D6">
        <w:rPr>
          <w:rFonts w:cs="Calibri"/>
        </w:rPr>
        <w:t>Cyberbezpieczeństwa</w:t>
      </w:r>
      <w:proofErr w:type="spellEnd"/>
      <w:r w:rsidR="00C036D6">
        <w:rPr>
          <w:rFonts w:cs="Calibri"/>
        </w:rPr>
        <w:t xml:space="preserve"> (PCOC) pomiędzy Ministerstwem Cyfryzacji a innymi instytucjami odpowiedzialnymi za </w:t>
      </w:r>
      <w:proofErr w:type="spellStart"/>
      <w:r w:rsidR="00C036D6">
        <w:rPr>
          <w:rFonts w:cs="Calibri"/>
        </w:rPr>
        <w:t>cyberbezpieczeństwo</w:t>
      </w:r>
      <w:proofErr w:type="spellEnd"/>
      <w:r w:rsidR="00C036D6">
        <w:rPr>
          <w:rFonts w:cs="Calibri"/>
        </w:rPr>
        <w:t xml:space="preserve"> na poziomie krajowym, w tym zespołami CSIRT, policji, służb specjalnych oraz Ministerstwa Obrony Narodowej i jednostek podległych.</w:t>
      </w:r>
    </w:p>
    <w:p w14:paraId="138174B4" w14:textId="77777777"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6866E971" w14:textId="050EA442" w:rsidR="0096460D" w:rsidRPr="00AD7265" w:rsidRDefault="0096460D" w:rsidP="004B758B">
      <w:pPr>
        <w:pStyle w:val="Podtytu"/>
      </w:pPr>
      <w:r w:rsidRPr="00AD7265">
        <w:lastRenderedPageBreak/>
        <w:t xml:space="preserve">Cel </w:t>
      </w:r>
      <w:r w:rsidR="00EA472A">
        <w:t>1.3.</w:t>
      </w:r>
      <w:r w:rsidRPr="00AD7265">
        <w:t>1: Funkcjonujący</w:t>
      </w:r>
      <w:r w:rsidRPr="00AD7265" w:rsidDel="001E5ECF">
        <w:t xml:space="preserve"> </w:t>
      </w:r>
      <w:r w:rsidRPr="00AD7265">
        <w:t xml:space="preserve">krajowy system </w:t>
      </w:r>
      <w:proofErr w:type="spellStart"/>
      <w:r w:rsidRPr="00AD7265">
        <w:t>cyberbezpieczeństwa</w:t>
      </w:r>
      <w:proofErr w:type="spellEnd"/>
      <w:r w:rsidRPr="00AD7265">
        <w:t xml:space="preserve"> jest dojrzały i efektywny</w:t>
      </w:r>
    </w:p>
    <w:p w14:paraId="4F167BE7" w14:textId="77777777" w:rsidR="0096460D" w:rsidRPr="00AD7265" w:rsidRDefault="0096460D" w:rsidP="004B758B">
      <w:pPr>
        <w:pStyle w:val="Podtytu"/>
      </w:pPr>
    </w:p>
    <w:p w14:paraId="2C9C1D51" w14:textId="77777777" w:rsidR="0096460D" w:rsidRPr="00AD7265" w:rsidRDefault="0096460D" w:rsidP="004B758B">
      <w:pPr>
        <w:pStyle w:val="Podtytu"/>
      </w:pPr>
      <w:r w:rsidRPr="00AD7265">
        <w:t>Co umożliwi realizację celu:</w:t>
      </w:r>
    </w:p>
    <w:p w14:paraId="7C1D8271" w14:textId="77777777" w:rsidR="0096460D" w:rsidRPr="00B54F3E" w:rsidRDefault="0096460D" w:rsidP="006746F6">
      <w:pPr>
        <w:pStyle w:val="Akapitzlist"/>
        <w:numPr>
          <w:ilvl w:val="0"/>
          <w:numId w:val="15"/>
        </w:numPr>
        <w:spacing w:before="120" w:after="0" w:line="257" w:lineRule="auto"/>
        <w:contextualSpacing w:val="0"/>
        <w:rPr>
          <w:rFonts w:eastAsiaTheme="minorEastAsia"/>
        </w:rPr>
      </w:pPr>
      <w:r>
        <w:t>P</w:t>
      </w:r>
      <w:r w:rsidRPr="00B54F3E">
        <w:t xml:space="preserve">owołanie centralnej instytucji odpowiedzialnej za </w:t>
      </w:r>
      <w:proofErr w:type="spellStart"/>
      <w:r w:rsidRPr="00B54F3E">
        <w:t>cyberbezpieczeństwo</w:t>
      </w:r>
      <w:proofErr w:type="spellEnd"/>
      <w:r w:rsidRPr="00B54F3E">
        <w:t xml:space="preserve"> na poziomie krajowym i koordynującej działania innych podmiotów zapewniających </w:t>
      </w:r>
      <w:proofErr w:type="spellStart"/>
      <w:r w:rsidRPr="00B54F3E">
        <w:t>cyberbezpieczeństwo</w:t>
      </w:r>
      <w:proofErr w:type="spellEnd"/>
      <w:r w:rsidRPr="00B54F3E">
        <w:t xml:space="preserve"> na poziomie krajowym, </w:t>
      </w:r>
      <w:r w:rsidRPr="00B54F3E">
        <w:rPr>
          <w:rFonts w:eastAsiaTheme="minorEastAsia"/>
        </w:rPr>
        <w:t>dysponującej odpowiednią pozycją ustrojową, kompetencjami, zasobami osobowymi, budżetem i infrastrukturą</w:t>
      </w:r>
      <w:r w:rsidRPr="00B54F3E">
        <w:t xml:space="preserve">; </w:t>
      </w:r>
    </w:p>
    <w:p w14:paraId="132216F9" w14:textId="77777777" w:rsidR="0096460D" w:rsidRPr="00B54F3E" w:rsidRDefault="0096460D" w:rsidP="006746F6">
      <w:pPr>
        <w:pStyle w:val="Akapitzlist"/>
        <w:numPr>
          <w:ilvl w:val="0"/>
          <w:numId w:val="15"/>
        </w:numPr>
        <w:spacing w:before="120" w:after="0" w:line="257" w:lineRule="auto"/>
        <w:contextualSpacing w:val="0"/>
      </w:pPr>
      <w:r>
        <w:t>W</w:t>
      </w:r>
      <w:r w:rsidRPr="00B54F3E">
        <w:t xml:space="preserve">zmacnianie roli Pełnomocnika Rządu do Spraw </w:t>
      </w:r>
      <w:proofErr w:type="spellStart"/>
      <w:r w:rsidRPr="00B54F3E">
        <w:t>Cyberbezpieczeństwa</w:t>
      </w:r>
      <w:proofErr w:type="spellEnd"/>
      <w:r w:rsidRPr="00B54F3E">
        <w:t xml:space="preserve"> oraz Połączonego Centrum Operacyjnego </w:t>
      </w:r>
      <w:proofErr w:type="spellStart"/>
      <w:r w:rsidRPr="00B54F3E">
        <w:t>Cyberbezpieczeństwa</w:t>
      </w:r>
      <w:proofErr w:type="spellEnd"/>
      <w:r w:rsidRPr="00B54F3E">
        <w:t xml:space="preserve">. Pozwoli to zwiększyć efektywność systemu i zapewni sprawniejsze reagowanie na zagrożenia w cyberprzestrzeni; </w:t>
      </w:r>
    </w:p>
    <w:p w14:paraId="1DD813EB" w14:textId="77777777" w:rsidR="0096460D" w:rsidRPr="00B54F3E" w:rsidRDefault="0096460D" w:rsidP="006746F6">
      <w:pPr>
        <w:pStyle w:val="Akapitzlist"/>
        <w:numPr>
          <w:ilvl w:val="0"/>
          <w:numId w:val="15"/>
        </w:numPr>
        <w:spacing w:before="120" w:after="0" w:line="257" w:lineRule="auto"/>
        <w:contextualSpacing w:val="0"/>
      </w:pPr>
      <w:r>
        <w:t>R</w:t>
      </w:r>
      <w:r w:rsidRPr="00B54F3E">
        <w:t>ozwijanie Systemu S46 jako podstawy wymiany informacji między podmiotami kluczowymi, ważnymi oraz instytucjami państwowymi;</w:t>
      </w:r>
    </w:p>
    <w:p w14:paraId="0580E076" w14:textId="77777777" w:rsidR="0096460D" w:rsidRPr="00B54F3E" w:rsidRDefault="0096460D" w:rsidP="006746F6">
      <w:pPr>
        <w:pStyle w:val="Akapitzlist"/>
        <w:numPr>
          <w:ilvl w:val="0"/>
          <w:numId w:val="15"/>
        </w:numPr>
        <w:spacing w:before="120" w:after="0" w:line="257" w:lineRule="auto"/>
        <w:contextualSpacing w:val="0"/>
      </w:pPr>
      <w:r>
        <w:t>W</w:t>
      </w:r>
      <w:r w:rsidRPr="00B54F3E">
        <w:t xml:space="preserve">zmacnianie potencjału instytucji odpowiedzialnych za zapewnianie </w:t>
      </w:r>
      <w:proofErr w:type="spellStart"/>
      <w:r w:rsidRPr="00B54F3E">
        <w:t>cyberbezpieczeństwa</w:t>
      </w:r>
      <w:proofErr w:type="spellEnd"/>
      <w:r w:rsidRPr="00B54F3E">
        <w:t xml:space="preserve"> na poziomie krajowym, ze szczególnym uwzględnieniem zespołów reagowania na incydenty bezpieczeństwa komputerowego (CSIRT) poziomu krajowego;</w:t>
      </w:r>
    </w:p>
    <w:p w14:paraId="3C2FCA49" w14:textId="77777777" w:rsidR="0096460D" w:rsidRDefault="0096460D" w:rsidP="006746F6">
      <w:pPr>
        <w:pStyle w:val="Akapitzlist"/>
        <w:numPr>
          <w:ilvl w:val="0"/>
          <w:numId w:val="15"/>
        </w:numPr>
        <w:spacing w:before="120" w:after="0" w:line="257" w:lineRule="auto"/>
        <w:contextualSpacing w:val="0"/>
      </w:pPr>
      <w:r>
        <w:t>T</w:t>
      </w:r>
      <w:r w:rsidRPr="00B54F3E">
        <w:t xml:space="preserve">worzenie </w:t>
      </w:r>
      <w:r>
        <w:t xml:space="preserve">i rozwój </w:t>
      </w:r>
      <w:r w:rsidRPr="00B54F3E">
        <w:t>CSIRT-ów sektorowych i współpraca z sektorowymi centrami wymiany i analizy informacji;</w:t>
      </w:r>
    </w:p>
    <w:p w14:paraId="54B6CFDB" w14:textId="3EE9CD0E" w:rsidR="0096460D" w:rsidRDefault="0096460D" w:rsidP="006746F6">
      <w:pPr>
        <w:pStyle w:val="Akapitzlist"/>
        <w:numPr>
          <w:ilvl w:val="0"/>
          <w:numId w:val="15"/>
        </w:numPr>
        <w:spacing w:before="120" w:after="0" w:line="257" w:lineRule="auto"/>
        <w:contextualSpacing w:val="0"/>
      </w:pPr>
      <w:r>
        <w:t>U</w:t>
      </w:r>
      <w:r w:rsidRPr="00B54F3E">
        <w:t xml:space="preserve">dzielanie podmiotom krajowego systemu </w:t>
      </w:r>
      <w:proofErr w:type="spellStart"/>
      <w:r w:rsidRPr="00B54F3E">
        <w:t>cyberbezpieczeństwa</w:t>
      </w:r>
      <w:proofErr w:type="spellEnd"/>
      <w:r w:rsidRPr="00B54F3E">
        <w:t xml:space="preserve"> wsparcia w modernizacji i rozbudowie infrastruktury </w:t>
      </w:r>
      <w:proofErr w:type="spellStart"/>
      <w:r w:rsidRPr="00B54F3E">
        <w:t>cyberbezpieczeństwa</w:t>
      </w:r>
      <w:proofErr w:type="spellEnd"/>
      <w:r w:rsidRPr="00B54F3E">
        <w:t xml:space="preserve"> w sieciach IT, w tym jednostkom samorządu terytorialnego w budowie samorządowych struktur odpowiedzialnych za </w:t>
      </w:r>
      <w:proofErr w:type="spellStart"/>
      <w:r w:rsidRPr="00B54F3E">
        <w:t>cyberbezpieczeństwo</w:t>
      </w:r>
      <w:proofErr w:type="spellEnd"/>
      <w:r w:rsidRPr="00B54F3E">
        <w:t>.</w:t>
      </w:r>
    </w:p>
    <w:p w14:paraId="0450EA80" w14:textId="6FD30BAC"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3631E078" w14:textId="5F1680BE" w:rsidR="00097BB6" w:rsidRDefault="00097BB6" w:rsidP="00097BB6">
      <w:pPr>
        <w:pStyle w:val="Podtytu"/>
      </w:pPr>
      <w:r w:rsidRPr="00B85BC0">
        <w:lastRenderedPageBreak/>
        <w:t xml:space="preserve">Cel </w:t>
      </w:r>
      <w:r>
        <w:t>1.3.</w:t>
      </w:r>
      <w:r w:rsidRPr="00B85BC0">
        <w:t xml:space="preserve">2: </w:t>
      </w:r>
      <w:r w:rsidRPr="00B25A37">
        <w:t>Cyberprzestępczość jest skutecznie zwalczana</w:t>
      </w:r>
    </w:p>
    <w:p w14:paraId="327D3D9A" w14:textId="77777777" w:rsidR="00097BB6" w:rsidRDefault="00097BB6" w:rsidP="00097BB6">
      <w:pPr>
        <w:pStyle w:val="Podtytu"/>
      </w:pPr>
    </w:p>
    <w:p w14:paraId="09B106E7" w14:textId="77777777" w:rsidR="00097BB6" w:rsidRPr="00AD7265" w:rsidRDefault="00097BB6" w:rsidP="00097BB6">
      <w:pPr>
        <w:pStyle w:val="Podtytu"/>
      </w:pPr>
      <w:r w:rsidRPr="00AD7265">
        <w:t>Co umożliwi realizację celu:</w:t>
      </w:r>
    </w:p>
    <w:p w14:paraId="67628A1B" w14:textId="7EFC9088" w:rsidR="00097BB6" w:rsidRPr="002667DB" w:rsidRDefault="00097BB6" w:rsidP="006746F6">
      <w:pPr>
        <w:pStyle w:val="Akapitzlist"/>
        <w:numPr>
          <w:ilvl w:val="0"/>
          <w:numId w:val="171"/>
        </w:numPr>
        <w:spacing w:after="120" w:line="257" w:lineRule="auto"/>
        <w:contextualSpacing w:val="0"/>
        <w:rPr>
          <w:rFonts w:cs="Arial"/>
        </w:rPr>
      </w:pPr>
      <w:r w:rsidRPr="002667DB">
        <w:rPr>
          <w:rFonts w:cs="Arial"/>
        </w:rPr>
        <w:t xml:space="preserve">Wprowadzenie regulacji pozwalających </w:t>
      </w:r>
      <w:r w:rsidR="001D75BC" w:rsidRPr="001D75BC">
        <w:rPr>
          <w:rFonts w:cs="Arial"/>
        </w:rPr>
        <w:t xml:space="preserve">skuteczniej </w:t>
      </w:r>
      <w:r w:rsidRPr="002667DB">
        <w:rPr>
          <w:rFonts w:cs="Arial"/>
        </w:rPr>
        <w:t xml:space="preserve">zwalczać cyberprzestępczość, w tym </w:t>
      </w:r>
      <w:r>
        <w:rPr>
          <w:rFonts w:cs="Arial"/>
        </w:rPr>
        <w:t>przepisów karnych</w:t>
      </w:r>
      <w:r w:rsidRPr="002667DB">
        <w:rPr>
          <w:rFonts w:cs="Arial"/>
        </w:rPr>
        <w:t>, przepisów z zakresu zabezpieczenia elektronicznego materiału dowodowego oraz przeciwdziałania kradzieży tożsamości, przepisów dotyczących banków i instytucji finansowych</w:t>
      </w:r>
      <w:r w:rsidR="00EF2C9D" w:rsidRPr="00EF2C9D">
        <w:rPr>
          <w:rFonts w:cs="Arial"/>
        </w:rPr>
        <w:t>, z uwzględnieniem regulacji międzynarodowych</w:t>
      </w:r>
      <w:r>
        <w:rPr>
          <w:rFonts w:cs="Arial"/>
        </w:rPr>
        <w:t>. P</w:t>
      </w:r>
      <w:r w:rsidRPr="002667DB">
        <w:rPr>
          <w:rFonts w:cs="Arial"/>
        </w:rPr>
        <w:t xml:space="preserve">rzegląd przepisów </w:t>
      </w:r>
      <w:r w:rsidRPr="002667DB">
        <w:rPr>
          <w:rFonts w:cs="Arial"/>
          <w:bCs/>
        </w:rPr>
        <w:t xml:space="preserve">o zwalczaniu nadużyć w komunikacji elektronicznej; </w:t>
      </w:r>
    </w:p>
    <w:p w14:paraId="4A5924DF" w14:textId="77777777" w:rsidR="00097BB6" w:rsidRPr="002667DB" w:rsidRDefault="00097BB6" w:rsidP="006746F6">
      <w:pPr>
        <w:pStyle w:val="Akapitzlist"/>
        <w:numPr>
          <w:ilvl w:val="0"/>
          <w:numId w:val="171"/>
        </w:numPr>
        <w:spacing w:after="120" w:line="257" w:lineRule="auto"/>
        <w:contextualSpacing w:val="0"/>
        <w:rPr>
          <w:rFonts w:cs="Arial"/>
        </w:rPr>
      </w:pPr>
      <w:r w:rsidRPr="002667DB">
        <w:rPr>
          <w:rFonts w:cs="Arial"/>
        </w:rPr>
        <w:t>Wzmocnienie wyspecjalizowanych struktur zwalczania cyberprzestępczości</w:t>
      </w:r>
      <w:r>
        <w:rPr>
          <w:rFonts w:cs="Arial"/>
        </w:rPr>
        <w:t xml:space="preserve"> w zakresie rozwoju zasobu kadrowego i narzędzi służących </w:t>
      </w:r>
      <w:r>
        <w:rPr>
          <w:rFonts w:cs="Arial"/>
          <w:bCs/>
        </w:rPr>
        <w:t xml:space="preserve">do </w:t>
      </w:r>
      <w:r w:rsidRPr="002667DB">
        <w:rPr>
          <w:rFonts w:cs="Arial"/>
          <w:bCs/>
        </w:rPr>
        <w:t>zbierania i analizowania dowodów</w:t>
      </w:r>
      <w:r>
        <w:rPr>
          <w:rFonts w:cs="Arial"/>
          <w:bCs/>
        </w:rPr>
        <w:t>;</w:t>
      </w:r>
    </w:p>
    <w:p w14:paraId="58E84A8A" w14:textId="77777777" w:rsidR="00097BB6" w:rsidRPr="002667DB" w:rsidRDefault="00097BB6" w:rsidP="006746F6">
      <w:pPr>
        <w:pStyle w:val="Akapitzlist"/>
        <w:numPr>
          <w:ilvl w:val="0"/>
          <w:numId w:val="171"/>
        </w:numPr>
        <w:spacing w:after="120" w:line="257" w:lineRule="auto"/>
        <w:contextualSpacing w:val="0"/>
        <w:rPr>
          <w:rFonts w:cs="Arial"/>
        </w:rPr>
      </w:pPr>
      <w:r w:rsidRPr="002667DB">
        <w:rPr>
          <w:rFonts w:cs="Arial"/>
        </w:rPr>
        <w:t xml:space="preserve">Podnoszenie </w:t>
      </w:r>
      <w:r>
        <w:rPr>
          <w:rFonts w:cs="Arial"/>
        </w:rPr>
        <w:t>potencjału</w:t>
      </w:r>
      <w:r w:rsidRPr="002667DB">
        <w:rPr>
          <w:rFonts w:cs="Arial"/>
        </w:rPr>
        <w:t xml:space="preserve"> organów ścigania i wymiaru sprawiedliwości</w:t>
      </w:r>
      <w:r>
        <w:rPr>
          <w:rFonts w:cs="Arial"/>
        </w:rPr>
        <w:t>, w tym</w:t>
      </w:r>
      <w:r w:rsidRPr="002667DB">
        <w:rPr>
          <w:rFonts w:cs="Arial"/>
        </w:rPr>
        <w:t xml:space="preserve"> przy wykorzystaniu nowych technologii</w:t>
      </w:r>
      <w:r>
        <w:rPr>
          <w:rFonts w:cs="Arial"/>
        </w:rPr>
        <w:t xml:space="preserve"> i we</w:t>
      </w:r>
      <w:r w:rsidRPr="002667DB">
        <w:rPr>
          <w:rFonts w:cs="Arial"/>
        </w:rPr>
        <w:t xml:space="preserve"> współprac</w:t>
      </w:r>
      <w:r>
        <w:rPr>
          <w:rFonts w:cs="Arial"/>
        </w:rPr>
        <w:t>y</w:t>
      </w:r>
      <w:r w:rsidRPr="002667DB">
        <w:rPr>
          <w:rFonts w:cs="Arial"/>
        </w:rPr>
        <w:t xml:space="preserve"> z</w:t>
      </w:r>
      <w:r>
        <w:rPr>
          <w:rFonts w:cs="Arial"/>
        </w:rPr>
        <w:t xml:space="preserve"> polskim sektorem naukowym i</w:t>
      </w:r>
      <w:r w:rsidRPr="002667DB">
        <w:rPr>
          <w:rFonts w:cs="Arial"/>
        </w:rPr>
        <w:t xml:space="preserve"> </w:t>
      </w:r>
      <w:r>
        <w:rPr>
          <w:rFonts w:cs="Arial"/>
        </w:rPr>
        <w:t>branżą cyfrową;</w:t>
      </w:r>
    </w:p>
    <w:p w14:paraId="62806D91" w14:textId="236D4CBA" w:rsidR="00097BB6" w:rsidRPr="002667DB" w:rsidRDefault="00097BB6" w:rsidP="006746F6">
      <w:pPr>
        <w:pStyle w:val="Akapitzlist"/>
        <w:numPr>
          <w:ilvl w:val="0"/>
          <w:numId w:val="171"/>
        </w:numPr>
        <w:spacing w:after="120" w:line="257" w:lineRule="auto"/>
        <w:contextualSpacing w:val="0"/>
        <w:rPr>
          <w:rFonts w:cs="Arial"/>
        </w:rPr>
      </w:pPr>
      <w:r>
        <w:rPr>
          <w:rFonts w:cs="Arial"/>
        </w:rPr>
        <w:t>Krajowa i międzynarodowa w</w:t>
      </w:r>
      <w:r w:rsidRPr="002667DB">
        <w:rPr>
          <w:rFonts w:cs="Arial"/>
        </w:rPr>
        <w:t>ymian</w:t>
      </w:r>
      <w:r>
        <w:rPr>
          <w:rFonts w:cs="Arial"/>
        </w:rPr>
        <w:t>a</w:t>
      </w:r>
      <w:r w:rsidRPr="002667DB">
        <w:rPr>
          <w:rFonts w:cs="Arial"/>
        </w:rPr>
        <w:t xml:space="preserve"> wiedzy i doświadczeń </w:t>
      </w:r>
      <w:r>
        <w:rPr>
          <w:rFonts w:cs="Arial"/>
        </w:rPr>
        <w:t xml:space="preserve">z </w:t>
      </w:r>
      <w:r w:rsidRPr="002667DB">
        <w:rPr>
          <w:rFonts w:cs="Arial"/>
        </w:rPr>
        <w:t xml:space="preserve">zakresu </w:t>
      </w:r>
      <w:proofErr w:type="spellStart"/>
      <w:r w:rsidRPr="002667DB">
        <w:rPr>
          <w:rFonts w:cs="Arial"/>
        </w:rPr>
        <w:t>cyberbezpieczeństwa</w:t>
      </w:r>
      <w:proofErr w:type="spellEnd"/>
      <w:r w:rsidRPr="002667DB">
        <w:rPr>
          <w:rFonts w:cs="Arial"/>
        </w:rPr>
        <w:t xml:space="preserve"> </w:t>
      </w:r>
      <w:r>
        <w:rPr>
          <w:rFonts w:cs="Arial"/>
        </w:rPr>
        <w:t>i cyberprzestępczości</w:t>
      </w:r>
      <w:r w:rsidR="007E4078">
        <w:rPr>
          <w:rFonts w:cs="Arial"/>
        </w:rPr>
        <w:t>.</w:t>
      </w:r>
      <w:r w:rsidRPr="002667DB">
        <w:rPr>
          <w:rFonts w:cs="Arial"/>
        </w:rPr>
        <w:t xml:space="preserve"> </w:t>
      </w:r>
    </w:p>
    <w:p w14:paraId="73F840EB" w14:textId="77777777" w:rsidR="00097BB6" w:rsidRDefault="00097BB6" w:rsidP="00097BB6">
      <w:pPr>
        <w:pStyle w:val="Podtytu"/>
        <w:spacing w:after="120" w:line="257" w:lineRule="auto"/>
      </w:pPr>
    </w:p>
    <w:p w14:paraId="15DF7122" w14:textId="77777777" w:rsidR="00097BB6" w:rsidRPr="00B54F3E" w:rsidRDefault="00097BB6" w:rsidP="00097BB6">
      <w:pPr>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Pr>
          <w:rFonts w:cs="Calibri"/>
        </w:rPr>
        <w:t>Organy ścigania i wymiaru sprawiedliwości otrzymają skuteczne środki zwalczania cyberprzestępstw oraz pociągania cyberprzestępców do odpowiedzialności</w:t>
      </w:r>
      <w:r w:rsidRPr="00D8294B">
        <w:rPr>
          <w:rFonts w:cs="Calibri"/>
        </w:rPr>
        <w:t>.</w:t>
      </w:r>
    </w:p>
    <w:p w14:paraId="502B047C" w14:textId="77777777" w:rsidR="00097BB6" w:rsidRDefault="00097BB6" w:rsidP="004B758B">
      <w:pPr>
        <w:pStyle w:val="Podtytu"/>
      </w:pPr>
    </w:p>
    <w:p w14:paraId="55361DE1" w14:textId="77777777" w:rsidR="00FC5037" w:rsidRDefault="00FC5037" w:rsidP="00FC5037"/>
    <w:p w14:paraId="2CB88222" w14:textId="77777777" w:rsidR="00FC5037" w:rsidRDefault="00FC5037" w:rsidP="00FC5037"/>
    <w:p w14:paraId="1CAD924D" w14:textId="77777777" w:rsidR="00FC5037" w:rsidRDefault="00FC5037" w:rsidP="00FC5037"/>
    <w:p w14:paraId="64FBFD62" w14:textId="77777777" w:rsidR="00FC5037" w:rsidRDefault="00FC5037" w:rsidP="00FC5037"/>
    <w:p w14:paraId="28845D62" w14:textId="77777777" w:rsidR="00FC5037" w:rsidRDefault="00FC5037" w:rsidP="00FC5037"/>
    <w:p w14:paraId="486B48B4" w14:textId="77777777" w:rsidR="00FC5037" w:rsidRDefault="00FC5037" w:rsidP="00FC5037"/>
    <w:p w14:paraId="685A50F4" w14:textId="77777777" w:rsidR="00FC5037" w:rsidRDefault="00FC5037" w:rsidP="00FC5037"/>
    <w:p w14:paraId="0F900A7C" w14:textId="77777777" w:rsidR="00FC5037" w:rsidRPr="00FC5037" w:rsidRDefault="00FC5037" w:rsidP="00FC5037"/>
    <w:p w14:paraId="2F40E4E0" w14:textId="3D67E288" w:rsidR="0096460D" w:rsidRPr="00B85BC0" w:rsidRDefault="0096460D" w:rsidP="004B758B">
      <w:pPr>
        <w:pStyle w:val="Podtytu"/>
      </w:pPr>
      <w:r w:rsidRPr="00B85BC0">
        <w:lastRenderedPageBreak/>
        <w:t xml:space="preserve">Cel </w:t>
      </w:r>
      <w:r w:rsidR="00EA472A">
        <w:t>1.3.</w:t>
      </w:r>
      <w:r w:rsidR="00FC5037">
        <w:t>3</w:t>
      </w:r>
      <w:r w:rsidRPr="00B85BC0">
        <w:t>: Systemy informacyjne w sferze publicznej (w tym militarnej) oraz prywatnej posiadają wysoki poziom odporności</w:t>
      </w:r>
    </w:p>
    <w:p w14:paraId="67993DF0" w14:textId="77777777" w:rsidR="0096460D" w:rsidRPr="00B85BC0" w:rsidRDefault="0096460D" w:rsidP="004B758B">
      <w:pPr>
        <w:pStyle w:val="Podtytu"/>
      </w:pPr>
    </w:p>
    <w:p w14:paraId="7CEA14D9" w14:textId="77777777" w:rsidR="0096460D" w:rsidRPr="00B85BC0" w:rsidRDefault="0096460D" w:rsidP="004B758B">
      <w:pPr>
        <w:pStyle w:val="Podtytu"/>
      </w:pPr>
      <w:r w:rsidRPr="00B85BC0">
        <w:t>Co umożliwi realizację celu:</w:t>
      </w:r>
    </w:p>
    <w:p w14:paraId="5D96E107" w14:textId="77777777" w:rsidR="00F227D4" w:rsidRDefault="00F227D4" w:rsidP="006746F6">
      <w:pPr>
        <w:pStyle w:val="Akapitzlist"/>
        <w:numPr>
          <w:ilvl w:val="0"/>
          <w:numId w:val="16"/>
        </w:numPr>
        <w:spacing w:before="120" w:after="0" w:line="257" w:lineRule="auto"/>
        <w:contextualSpacing w:val="0"/>
      </w:pPr>
      <w:r w:rsidRPr="00E54DFF">
        <w:t xml:space="preserve">Centralne pozyskiwanie i rozwój rozwiązań </w:t>
      </w:r>
      <w:proofErr w:type="spellStart"/>
      <w:r w:rsidRPr="00E54DFF">
        <w:t>cyberbezpieczeństwa</w:t>
      </w:r>
      <w:proofErr w:type="spellEnd"/>
      <w:r w:rsidRPr="00E54DFF">
        <w:t xml:space="preserve"> przez Ministerstwo Cyfryzacji na potrzeby własne oraz administracji publicznej i Sił Zbrojnych RP, w szczególności kontynuacja już realizowanych inicjatyw w obszarze rozpoznawania zagrożeń w cyberprzestrzeni</w:t>
      </w:r>
      <w:r>
        <w:t xml:space="preserve"> </w:t>
      </w:r>
      <w:r w:rsidRPr="00B54F3E">
        <w:t>(</w:t>
      </w:r>
      <w:r>
        <w:t>CTI</w:t>
      </w:r>
      <w:r w:rsidRPr="00B54F3E">
        <w:t>)</w:t>
      </w:r>
      <w:r w:rsidRPr="00E54DFF">
        <w:t xml:space="preserve">, ochrony przed atakami </w:t>
      </w:r>
      <w:proofErr w:type="spellStart"/>
      <w:r w:rsidRPr="00E54DFF">
        <w:t>DDoS</w:t>
      </w:r>
      <w:proofErr w:type="spellEnd"/>
      <w:r w:rsidRPr="00E54DFF">
        <w:t xml:space="preserve"> oraz bezpiecznej łączności</w:t>
      </w:r>
      <w:r>
        <w:t>;</w:t>
      </w:r>
    </w:p>
    <w:p w14:paraId="3B2EC1EB" w14:textId="2F77C67A" w:rsidR="0096460D" w:rsidRPr="00B54F3E" w:rsidRDefault="0096460D" w:rsidP="006746F6">
      <w:pPr>
        <w:pStyle w:val="Akapitzlist"/>
        <w:numPr>
          <w:ilvl w:val="0"/>
          <w:numId w:val="16"/>
        </w:numPr>
        <w:spacing w:before="120" w:after="0" w:line="257" w:lineRule="auto"/>
        <w:contextualSpacing w:val="0"/>
      </w:pPr>
      <w:r>
        <w:t>W</w:t>
      </w:r>
      <w:r w:rsidRPr="00B54F3E">
        <w:t xml:space="preserve">prowadzenie mechanizmu uwzględniania w zamówieniach publicznych wymogów związanych z </w:t>
      </w:r>
      <w:proofErr w:type="spellStart"/>
      <w:r w:rsidRPr="00B54F3E">
        <w:t>cyberbezpieczeństwem</w:t>
      </w:r>
      <w:proofErr w:type="spellEnd"/>
      <w:r w:rsidRPr="00B54F3E">
        <w:t xml:space="preserve"> w odniesieniu do produktów i usług ICT oraz specyfikacji tych wymogów</w:t>
      </w:r>
      <w:r>
        <w:t xml:space="preserve">, </w:t>
      </w:r>
      <w:r w:rsidRPr="00D845F6">
        <w:t xml:space="preserve">jak również promowanie dobrych praktyk poświęconych zamówieniom publicznym w obszarze </w:t>
      </w:r>
      <w:proofErr w:type="spellStart"/>
      <w:r w:rsidRPr="00D845F6">
        <w:t>cyberbezpieczeństwa</w:t>
      </w:r>
      <w:proofErr w:type="spellEnd"/>
      <w:r w:rsidRPr="00D845F6">
        <w:t>;</w:t>
      </w:r>
    </w:p>
    <w:p w14:paraId="11D311E3" w14:textId="196D97EA" w:rsidR="00992C15" w:rsidRDefault="0096460D" w:rsidP="006746F6">
      <w:pPr>
        <w:pStyle w:val="Akapitzlist"/>
        <w:numPr>
          <w:ilvl w:val="0"/>
          <w:numId w:val="16"/>
        </w:numPr>
        <w:spacing w:before="120" w:after="0" w:line="257" w:lineRule="auto"/>
        <w:contextualSpacing w:val="0"/>
      </w:pPr>
      <w:r w:rsidRPr="00FE3573">
        <w:t>Wprowadzenie</w:t>
      </w:r>
      <w:r w:rsidR="00A07766" w:rsidRPr="00FE3573">
        <w:t xml:space="preserve"> rozwiązania umożliwiające</w:t>
      </w:r>
      <w:r w:rsidR="00FE3573" w:rsidRPr="00A42E1B">
        <w:t>go</w:t>
      </w:r>
      <w:r w:rsidR="00A07766" w:rsidRPr="00FE3573">
        <w:t xml:space="preserve"> szybkie pozyskiwanie usług i produktów związanych z </w:t>
      </w:r>
      <w:proofErr w:type="spellStart"/>
      <w:r w:rsidR="00A07766" w:rsidRPr="00FE3573">
        <w:t>cyberbezpieczeństwem</w:t>
      </w:r>
      <w:proofErr w:type="spellEnd"/>
      <w:r w:rsidR="00A07766" w:rsidRPr="00FE3573">
        <w:t xml:space="preserve"> w pilnych przypadkach związanych z bezpieczeństwem państwa, przy jednoczesnym zachowaniu transparentności procesu zakupowego oraz określeniu szczególnego trybu zastosowania tego rodzaju procedury, co pozwoli uniknąć długotrwałych postępowań przetargowych negatywnie oddziałujących na </w:t>
      </w:r>
      <w:proofErr w:type="spellStart"/>
      <w:r w:rsidR="00A07766" w:rsidRPr="00FE3573">
        <w:t>cyberbezpieczeństw</w:t>
      </w:r>
      <w:r w:rsidR="00832632" w:rsidRPr="00A42E1B">
        <w:t>o</w:t>
      </w:r>
      <w:proofErr w:type="spellEnd"/>
      <w:r w:rsidR="00A07766" w:rsidRPr="00FE3573">
        <w:t xml:space="preserve"> państwa;</w:t>
      </w:r>
      <w:r w:rsidR="00A07766">
        <w:t xml:space="preserve"> </w:t>
      </w:r>
    </w:p>
    <w:p w14:paraId="0892679B" w14:textId="77777777" w:rsidR="00992C15" w:rsidRPr="00992C15" w:rsidRDefault="00660553" w:rsidP="006746F6">
      <w:pPr>
        <w:pStyle w:val="Akapitzlist"/>
        <w:numPr>
          <w:ilvl w:val="0"/>
          <w:numId w:val="16"/>
        </w:numPr>
        <w:spacing w:before="120" w:after="0" w:line="257" w:lineRule="auto"/>
        <w:contextualSpacing w:val="0"/>
      </w:pPr>
      <w:r w:rsidRPr="00992C15">
        <w:rPr>
          <w:rFonts w:eastAsia="Calibri" w:cs="Times New Roman"/>
          <w:kern w:val="0"/>
          <w14:ligatures w14:val="none"/>
        </w:rPr>
        <w:t xml:space="preserve">Monitorowanie bezpieczeństwa systemów i rejestrów państwowych w trybie 24/7 przez zespoły </w:t>
      </w:r>
      <w:proofErr w:type="spellStart"/>
      <w:r w:rsidRPr="00992C15">
        <w:rPr>
          <w:rFonts w:eastAsia="Calibri" w:cs="Times New Roman"/>
          <w:kern w:val="0"/>
          <w14:ligatures w14:val="none"/>
        </w:rPr>
        <w:t>cyberbezpieczeństwa</w:t>
      </w:r>
      <w:proofErr w:type="spellEnd"/>
      <w:r w:rsidRPr="00992C15">
        <w:rPr>
          <w:rFonts w:eastAsia="Calibri" w:cs="Times New Roman"/>
          <w:kern w:val="0"/>
          <w14:ligatures w14:val="none"/>
        </w:rPr>
        <w:t xml:space="preserve"> w podmiotach je utrzymujących, stałe podnoszenie zdolności do reagowania na incydenty oraz poprzez wdrażanie nowych rozwiązań technicznych, proceduralnych i systemowych, jak również przeprowadzanie cyklicznych testów ciągłości działania oraz włączenie aspektów </w:t>
      </w:r>
      <w:proofErr w:type="spellStart"/>
      <w:r w:rsidRPr="00992C15">
        <w:rPr>
          <w:rFonts w:eastAsia="Calibri" w:cs="Times New Roman"/>
          <w:kern w:val="0"/>
          <w14:ligatures w14:val="none"/>
        </w:rPr>
        <w:t>cyberbezpieczeństwa</w:t>
      </w:r>
      <w:proofErr w:type="spellEnd"/>
      <w:r w:rsidRPr="00992C15">
        <w:rPr>
          <w:rFonts w:eastAsia="Calibri" w:cs="Times New Roman"/>
          <w:kern w:val="0"/>
          <w14:ligatures w14:val="none"/>
        </w:rPr>
        <w:t xml:space="preserve"> na jak najwcześniejszym etapie rozwoju i utrzymania</w:t>
      </w:r>
      <w:r w:rsidR="009619E8" w:rsidRPr="00992C15">
        <w:rPr>
          <w:rFonts w:eastAsia="Calibri" w:cs="Times New Roman"/>
          <w:kern w:val="0"/>
          <w14:ligatures w14:val="none"/>
        </w:rPr>
        <w:t>;</w:t>
      </w:r>
    </w:p>
    <w:p w14:paraId="1691BE55" w14:textId="1FD6A55B" w:rsidR="0096460D" w:rsidRDefault="0096460D" w:rsidP="006746F6">
      <w:pPr>
        <w:pStyle w:val="Akapitzlist"/>
        <w:numPr>
          <w:ilvl w:val="0"/>
          <w:numId w:val="16"/>
        </w:numPr>
        <w:spacing w:before="120" w:after="0" w:line="257" w:lineRule="auto"/>
        <w:contextualSpacing w:val="0"/>
      </w:pPr>
      <w:r>
        <w:t xml:space="preserve">Opracowanie </w:t>
      </w:r>
      <w:r w:rsidRPr="00E86709">
        <w:t>Krajow</w:t>
      </w:r>
      <w:r>
        <w:t xml:space="preserve">ego </w:t>
      </w:r>
      <w:r w:rsidRPr="00E86709">
        <w:t>plan</w:t>
      </w:r>
      <w:r>
        <w:t>u</w:t>
      </w:r>
      <w:r w:rsidRPr="00E86709">
        <w:t xml:space="preserve"> reagowania na incydenty i sytuacje kryzysowe w </w:t>
      </w:r>
      <w:proofErr w:type="spellStart"/>
      <w:r w:rsidRPr="00E86709">
        <w:t>cyberbezpieczeństwie</w:t>
      </w:r>
      <w:proofErr w:type="spellEnd"/>
      <w:r w:rsidRPr="00E86709">
        <w:t xml:space="preserve"> na dużą skalę</w:t>
      </w:r>
      <w:r>
        <w:t>;</w:t>
      </w:r>
    </w:p>
    <w:p w14:paraId="703F6D83" w14:textId="13586025" w:rsidR="0096460D" w:rsidRPr="00B54F3E" w:rsidRDefault="0096460D" w:rsidP="006746F6">
      <w:pPr>
        <w:pStyle w:val="Akapitzlist"/>
        <w:numPr>
          <w:ilvl w:val="0"/>
          <w:numId w:val="16"/>
        </w:numPr>
        <w:spacing w:before="120" w:after="0" w:line="257" w:lineRule="auto"/>
        <w:contextualSpacing w:val="0"/>
      </w:pPr>
      <w:r>
        <w:t>W</w:t>
      </w:r>
      <w:r w:rsidRPr="00B54F3E">
        <w:t xml:space="preserve">prowadzenie </w:t>
      </w:r>
      <w:r w:rsidRPr="00A4361E">
        <w:t xml:space="preserve">skoordynowanych </w:t>
      </w:r>
      <w:r w:rsidRPr="00B54F3E">
        <w:t>rozwiązań dotyczących zarządzania podatnościami</w:t>
      </w:r>
      <w:r w:rsidRPr="00A4361E">
        <w:t>, w tym ich ujawniania</w:t>
      </w:r>
      <w:r>
        <w:t>,</w:t>
      </w:r>
      <w:r w:rsidRPr="00A4361E">
        <w:t xml:space="preserve"> identyfikowania, katalogowania</w:t>
      </w:r>
      <w:r>
        <w:t xml:space="preserve"> i eliminacji</w:t>
      </w:r>
      <w:r w:rsidR="0053489B">
        <w:t>. W</w:t>
      </w:r>
      <w:r w:rsidR="003171D8" w:rsidRPr="00DB7869">
        <w:t xml:space="preserve">ykorzystanie europejskich rozwiązań związanych z zarządzaniem podatnościami w europejskich programach certyfikacji </w:t>
      </w:r>
      <w:proofErr w:type="spellStart"/>
      <w:r w:rsidR="003171D8" w:rsidRPr="00DB7869">
        <w:t>cyberbezpieczeństwa</w:t>
      </w:r>
      <w:proofErr w:type="spellEnd"/>
      <w:r w:rsidRPr="00B54F3E">
        <w:t xml:space="preserve">; </w:t>
      </w:r>
    </w:p>
    <w:p w14:paraId="67B5AB73" w14:textId="2C1AB0C2" w:rsidR="0096460D" w:rsidRPr="00DC32A2" w:rsidRDefault="0096460D" w:rsidP="006746F6">
      <w:pPr>
        <w:pStyle w:val="Akapitzlist"/>
        <w:numPr>
          <w:ilvl w:val="0"/>
          <w:numId w:val="16"/>
        </w:numPr>
        <w:spacing w:before="120" w:after="0" w:line="257" w:lineRule="auto"/>
        <w:contextualSpacing w:val="0"/>
      </w:pPr>
      <w:r>
        <w:t>R</w:t>
      </w:r>
      <w:r w:rsidRPr="00B54F3E">
        <w:t xml:space="preserve">ozwijanie krajowych rozwiązań i standardów </w:t>
      </w:r>
      <w:r w:rsidR="000270EF" w:rsidRPr="00B54F3E">
        <w:t>krypto</w:t>
      </w:r>
      <w:r w:rsidR="000270EF">
        <w:t>logicznych</w:t>
      </w:r>
      <w:r w:rsidR="000270EF" w:rsidRPr="00B54F3E">
        <w:t xml:space="preserve"> </w:t>
      </w:r>
      <w:r w:rsidRPr="00B54F3E">
        <w:t xml:space="preserve">(w tym w zakresie kryptografii </w:t>
      </w:r>
      <w:r>
        <w:t xml:space="preserve">kwantowej i </w:t>
      </w:r>
      <w:proofErr w:type="spellStart"/>
      <w:r w:rsidRPr="00B54F3E">
        <w:t>postkwantowej</w:t>
      </w:r>
      <w:proofErr w:type="spellEnd"/>
      <w:r>
        <w:t xml:space="preserve"> </w:t>
      </w:r>
      <w:r w:rsidRPr="002B1CE9">
        <w:t xml:space="preserve">oraz </w:t>
      </w:r>
      <w:r>
        <w:t xml:space="preserve">komunikacji kwantowej i </w:t>
      </w:r>
      <w:r w:rsidRPr="002B1CE9">
        <w:t>kwantowej dystrybucji klucza</w:t>
      </w:r>
      <w:r w:rsidRPr="00B54F3E">
        <w:t xml:space="preserve">), a także </w:t>
      </w:r>
      <w:r w:rsidRPr="006974E8">
        <w:t>budowanie krajowych kompetencji</w:t>
      </w:r>
      <w:r>
        <w:t>, w szczególności poprzez</w:t>
      </w:r>
      <w:r w:rsidRPr="00B54F3E">
        <w:t xml:space="preserve"> inicjowanie programów i projektów badawczo-rozwojowych</w:t>
      </w:r>
      <w:r>
        <w:t>, wdrożeniowych</w:t>
      </w:r>
      <w:r w:rsidRPr="00D25CA0">
        <w:t xml:space="preserve"> i </w:t>
      </w:r>
      <w:r w:rsidRPr="00B54F3E">
        <w:t xml:space="preserve">innowacyjnych w tym zakresie, aby Polska </w:t>
      </w:r>
      <w:r w:rsidR="005A7E19">
        <w:t xml:space="preserve">dysponowała suwerennym potencjałem kryptologicznym oraz </w:t>
      </w:r>
      <w:r w:rsidRPr="00B54F3E">
        <w:t xml:space="preserve">dokonała bezpiecznej migracji do kryptografii </w:t>
      </w:r>
      <w:proofErr w:type="spellStart"/>
      <w:r w:rsidRPr="00B54F3E">
        <w:t>postkwantowej</w:t>
      </w:r>
      <w:proofErr w:type="spellEnd"/>
      <w:r w:rsidRPr="00B54F3E">
        <w:t xml:space="preserve"> oraz mogła wykorzystać technologie kwantowe na rzecz bezpieczeństwa państwa;</w:t>
      </w:r>
    </w:p>
    <w:p w14:paraId="3F7F4673" w14:textId="2106091E" w:rsidR="0096460D" w:rsidRDefault="00643DE9" w:rsidP="006746F6">
      <w:pPr>
        <w:pStyle w:val="Akapitzlist"/>
        <w:numPr>
          <w:ilvl w:val="0"/>
          <w:numId w:val="16"/>
        </w:numPr>
        <w:spacing w:before="120" w:after="0" w:line="257" w:lineRule="auto"/>
        <w:contextualSpacing w:val="0"/>
      </w:pPr>
      <w:r>
        <w:t>U</w:t>
      </w:r>
      <w:r w:rsidR="000603E0" w:rsidRPr="000603E0">
        <w:t>możliwienie przetwarzania informacji niejawnych w rządowych narzędziach chmurowych</w:t>
      </w:r>
      <w:r w:rsidR="003908B0">
        <w:t>.</w:t>
      </w:r>
      <w:r w:rsidR="000603E0" w:rsidRPr="000603E0">
        <w:t xml:space="preserve"> </w:t>
      </w:r>
      <w:r w:rsidR="0096460D" w:rsidRPr="2207F05C">
        <w:t xml:space="preserve">oraz zdefiniowanie w przepisach prawa zasad i wymagań dotyczących </w:t>
      </w:r>
      <w:r w:rsidR="0096460D" w:rsidRPr="2207F05C">
        <w:lastRenderedPageBreak/>
        <w:t>przetwarzan</w:t>
      </w:r>
      <w:r w:rsidR="0096460D">
        <w:t>ia</w:t>
      </w:r>
      <w:r w:rsidR="0096460D" w:rsidRPr="2207F05C">
        <w:t xml:space="preserve"> informacji niejawnych w chmurze obliczeniowej</w:t>
      </w:r>
      <w:r w:rsidR="009D455A">
        <w:t xml:space="preserve">, </w:t>
      </w:r>
      <w:r w:rsidR="009D455A" w:rsidRPr="009D455A">
        <w:t>w tym zasad przyznawania, odbierania i monitorowania dostępu</w:t>
      </w:r>
      <w:r w:rsidR="0096460D">
        <w:t>;</w:t>
      </w:r>
    </w:p>
    <w:p w14:paraId="77E5F4E7" w14:textId="573D013A" w:rsidR="0096460D" w:rsidRDefault="0096460D" w:rsidP="006746F6">
      <w:pPr>
        <w:pStyle w:val="Akapitzlist"/>
        <w:numPr>
          <w:ilvl w:val="0"/>
          <w:numId w:val="16"/>
        </w:numPr>
        <w:spacing w:before="120" w:after="0" w:line="257" w:lineRule="auto"/>
        <w:contextualSpacing w:val="0"/>
      </w:pPr>
      <w:r>
        <w:t>R</w:t>
      </w:r>
      <w:r w:rsidRPr="00B54F3E">
        <w:t xml:space="preserve">ozwijanie zdolności w zakresie rozpoznawania zagrożeń w cyberprzestrzeni (ang. </w:t>
      </w:r>
      <w:proofErr w:type="spellStart"/>
      <w:r w:rsidRPr="00B54F3E">
        <w:t>Cyber</w:t>
      </w:r>
      <w:proofErr w:type="spellEnd"/>
      <w:r w:rsidRPr="00B54F3E">
        <w:t xml:space="preserve"> </w:t>
      </w:r>
      <w:proofErr w:type="spellStart"/>
      <w:r w:rsidRPr="00B54F3E">
        <w:t>Threat</w:t>
      </w:r>
      <w:proofErr w:type="spellEnd"/>
      <w:r w:rsidRPr="00B54F3E">
        <w:t xml:space="preserve"> </w:t>
      </w:r>
      <w:proofErr w:type="spellStart"/>
      <w:r w:rsidRPr="00B54F3E">
        <w:t>Intelligence</w:t>
      </w:r>
      <w:proofErr w:type="spellEnd"/>
      <w:r w:rsidRPr="00B54F3E">
        <w:t xml:space="preserve">) oraz analityki i przewidywania rozwoju sytuacji w cyberprzestrzeni (ang. </w:t>
      </w:r>
      <w:proofErr w:type="spellStart"/>
      <w:r w:rsidRPr="00B54F3E">
        <w:t>Cyber</w:t>
      </w:r>
      <w:proofErr w:type="spellEnd"/>
      <w:r w:rsidRPr="00B54F3E">
        <w:t xml:space="preserve"> Foresight), tak by móc odpowiadać na aktualne wyzwania. Działania te będą mogły być wykorzystane na potrzeby zarządzania ryzykiem i wprowadzania mechanizmów </w:t>
      </w:r>
      <w:r w:rsidRPr="002966E1">
        <w:rPr>
          <w:rFonts w:asciiTheme="minorHAnsi" w:eastAsiaTheme="minorEastAsia" w:hAnsiTheme="minorHAnsi"/>
        </w:rPr>
        <w:t>korygujących</w:t>
      </w:r>
      <w:r w:rsidRPr="00B54F3E">
        <w:t xml:space="preserve"> cele operacyjne</w:t>
      </w:r>
      <w:r>
        <w:t>;</w:t>
      </w:r>
    </w:p>
    <w:p w14:paraId="4BF142F2" w14:textId="1A210BD9" w:rsidR="0096460D" w:rsidRDefault="0096460D" w:rsidP="006746F6">
      <w:pPr>
        <w:pStyle w:val="Akapitzlist"/>
        <w:numPr>
          <w:ilvl w:val="0"/>
          <w:numId w:val="16"/>
        </w:numPr>
        <w:spacing w:before="120" w:after="0" w:line="257" w:lineRule="auto"/>
        <w:contextualSpacing w:val="0"/>
      </w:pPr>
      <w:r w:rsidRPr="00FB7EBF">
        <w:t>Wspieranie procesów przygotowania i wdrażania planów awaryjnych przez przedsiębiorców telekomunikacyjnych, umożliwiających nieprzerwane świadczenie usług w sytuacjach szczególnych zagrożeń oraz realizację zobowiązań związanych z obronnością, bezpieczeństwem i porządkiem publicznym</w:t>
      </w:r>
      <w:r w:rsidR="00F0780D">
        <w:t>;</w:t>
      </w:r>
    </w:p>
    <w:p w14:paraId="4FECF50F" w14:textId="263E1015" w:rsidR="00F0780D" w:rsidRDefault="00F0780D" w:rsidP="006746F6">
      <w:pPr>
        <w:pStyle w:val="Akapitzlist"/>
        <w:numPr>
          <w:ilvl w:val="0"/>
          <w:numId w:val="16"/>
        </w:numPr>
        <w:spacing w:before="120" w:after="0" w:line="257" w:lineRule="auto"/>
        <w:contextualSpacing w:val="0"/>
      </w:pPr>
      <w:r w:rsidRPr="00F0780D">
        <w:t>Rozwijanie zabezpieczeń w zakresie ochrony danych w bazach i rejestrach administracyjnych oraz systemach informacji statystycznej.</w:t>
      </w:r>
    </w:p>
    <w:p w14:paraId="01A20FAA" w14:textId="77777777" w:rsidR="0096460D" w:rsidRDefault="0096460D" w:rsidP="0096460D">
      <w:pPr>
        <w:ind w:firstLine="113"/>
      </w:pPr>
      <w:r>
        <w:br/>
      </w:r>
    </w:p>
    <w:p w14:paraId="413FA6C1" w14:textId="77777777" w:rsidR="0096460D" w:rsidRPr="00B54F3E" w:rsidRDefault="0096460D" w:rsidP="0096460D">
      <w:pPr>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Opracujemy plan migracji do kryptografii </w:t>
      </w:r>
      <w:proofErr w:type="spellStart"/>
      <w:r w:rsidRPr="00B54F3E">
        <w:rPr>
          <w:rFonts w:cs="Calibri"/>
        </w:rPr>
        <w:t>postkwantowej</w:t>
      </w:r>
      <w:proofErr w:type="spellEnd"/>
      <w:r w:rsidRPr="00B54F3E">
        <w:rPr>
          <w:rFonts w:cs="Calibri"/>
        </w:rPr>
        <w:t xml:space="preserve">, co zabezpieczy komunikację obywateli z instytucjami i firmami </w:t>
      </w:r>
      <w:r>
        <w:rPr>
          <w:rFonts w:cs="Calibri"/>
        </w:rPr>
        <w:t>(</w:t>
      </w:r>
      <w:r w:rsidRPr="00B54F3E">
        <w:rPr>
          <w:rFonts w:cs="Calibri"/>
        </w:rPr>
        <w:t>np. bankami), gdy nastanie „Dzień Q” – technologie kwantowe uzyskają dojrzałość pozwalającą na łamanie dotychczasowych metod szyfrowania.</w:t>
      </w:r>
    </w:p>
    <w:p w14:paraId="02009FE6" w14:textId="77777777" w:rsidR="0096460D" w:rsidRDefault="0096460D" w:rsidP="0096460D">
      <w:pPr>
        <w:spacing w:before="120" w:after="0"/>
      </w:pPr>
    </w:p>
    <w:p w14:paraId="6D02FD17" w14:textId="77777777"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26B44096" w14:textId="5A64EB94" w:rsidR="0096460D" w:rsidRPr="005A6D21" w:rsidRDefault="0096460D" w:rsidP="004B758B">
      <w:pPr>
        <w:pStyle w:val="Podtytu"/>
      </w:pPr>
      <w:r w:rsidRPr="005A6D21">
        <w:lastRenderedPageBreak/>
        <w:t xml:space="preserve">Cel </w:t>
      </w:r>
      <w:r w:rsidR="00DB32F7">
        <w:t>1.3.</w:t>
      </w:r>
      <w:r w:rsidR="00537229">
        <w:t>4</w:t>
      </w:r>
      <w:r w:rsidRPr="005A6D21">
        <w:t xml:space="preserve">: Krajowa baza technologiczno-przemysłowa w obszarze </w:t>
      </w:r>
      <w:proofErr w:type="spellStart"/>
      <w:r w:rsidRPr="005A6D21">
        <w:t>cyberbezpieczeństwa</w:t>
      </w:r>
      <w:proofErr w:type="spellEnd"/>
      <w:r w:rsidRPr="005A6D21">
        <w:t xml:space="preserve"> posiada rozwinięty potencjał i cechuje się wysokim stopniem suwerenności technologicznej</w:t>
      </w:r>
    </w:p>
    <w:p w14:paraId="6C1E942E" w14:textId="77777777" w:rsidR="0096460D" w:rsidRPr="005A6D21" w:rsidRDefault="0096460D" w:rsidP="004B758B">
      <w:pPr>
        <w:pStyle w:val="Podtytu"/>
      </w:pPr>
    </w:p>
    <w:p w14:paraId="6C2792CF" w14:textId="77777777" w:rsidR="0096460D" w:rsidRPr="005A6D21" w:rsidRDefault="0096460D" w:rsidP="004B758B">
      <w:pPr>
        <w:pStyle w:val="Podtytu"/>
      </w:pPr>
      <w:r w:rsidRPr="005A6D21">
        <w:t>Co umożliwi realizację celu:</w:t>
      </w:r>
    </w:p>
    <w:p w14:paraId="4537F0D5" w14:textId="77777777" w:rsidR="0096460D" w:rsidRPr="00B54F3E" w:rsidRDefault="0096460D" w:rsidP="006746F6">
      <w:pPr>
        <w:pStyle w:val="Akapitzlist"/>
        <w:numPr>
          <w:ilvl w:val="0"/>
          <w:numId w:val="17"/>
        </w:numPr>
        <w:spacing w:before="120" w:after="0" w:line="257" w:lineRule="auto"/>
        <w:contextualSpacing w:val="0"/>
      </w:pPr>
      <w:r>
        <w:t>Z</w:t>
      </w:r>
      <w:r w:rsidRPr="00B54F3E">
        <w:t xml:space="preserve">większenie bezpieczeństwa łańcuchów dostaw w wymiarze krajowym i międzynarodowym (zarówno w wymiarze sprzętowym jak i oprogramowania), kierując się interesami bezpieczeństwa narodowego oraz polskiej gospodarki; </w:t>
      </w:r>
    </w:p>
    <w:p w14:paraId="0E1EE8EF" w14:textId="7D96EC74" w:rsidR="0096460D" w:rsidRDefault="004F5091" w:rsidP="006746F6">
      <w:pPr>
        <w:pStyle w:val="Akapitzlist"/>
        <w:numPr>
          <w:ilvl w:val="0"/>
          <w:numId w:val="17"/>
        </w:numPr>
        <w:spacing w:before="120" w:after="0" w:line="257" w:lineRule="auto"/>
        <w:contextualSpacing w:val="0"/>
      </w:pPr>
      <w:r>
        <w:t xml:space="preserve">Wprowadzenie mechanizmu umożliwiającego </w:t>
      </w:r>
      <w:r w:rsidR="00407CE0">
        <w:t>w</w:t>
      </w:r>
      <w:r w:rsidR="0096460D" w:rsidRPr="00B54F3E">
        <w:t xml:space="preserve">ykluczenie produktów ICT, rodzajów usług ICT lub konkretnych procesów ICT pochodzących od dostawców wysokiego ryzyka; </w:t>
      </w:r>
    </w:p>
    <w:p w14:paraId="52DACC39" w14:textId="77777777" w:rsidR="0096460D" w:rsidRPr="00CC3180" w:rsidRDefault="0096460D" w:rsidP="006746F6">
      <w:pPr>
        <w:pStyle w:val="Akapitzlist"/>
        <w:numPr>
          <w:ilvl w:val="0"/>
          <w:numId w:val="17"/>
        </w:numPr>
        <w:spacing w:before="120" w:after="0" w:line="257" w:lineRule="auto"/>
        <w:contextualSpacing w:val="0"/>
      </w:pPr>
      <w:r w:rsidRPr="002E0C55">
        <w:rPr>
          <w:rFonts w:eastAsia="Aptos Narrow"/>
        </w:rPr>
        <w:t xml:space="preserve">Rozwijanie krajowego systemu certyfikacji </w:t>
      </w:r>
      <w:proofErr w:type="spellStart"/>
      <w:r w:rsidRPr="002E0C55">
        <w:rPr>
          <w:rFonts w:eastAsia="Aptos Narrow"/>
        </w:rPr>
        <w:t>cyberbezpieczeństwa</w:t>
      </w:r>
      <w:proofErr w:type="spellEnd"/>
      <w:r w:rsidRPr="002E0C55">
        <w:rPr>
          <w:rFonts w:eastAsia="Aptos Narrow"/>
        </w:rPr>
        <w:t xml:space="preserve"> poprzez wdrażanie europejskich i tworzenie krajowych programów certyfikacji </w:t>
      </w:r>
      <w:proofErr w:type="spellStart"/>
      <w:r w:rsidRPr="002E0C55">
        <w:rPr>
          <w:rFonts w:eastAsia="Aptos Narrow"/>
        </w:rPr>
        <w:t>cyberbezpieczeństwa</w:t>
      </w:r>
      <w:proofErr w:type="spellEnd"/>
      <w:r w:rsidRPr="002E0C55">
        <w:rPr>
          <w:rFonts w:eastAsia="Aptos Narrow"/>
        </w:rPr>
        <w:t xml:space="preserve"> dla produktów, usług, procesów (ICT) oraz kompetencji personelu</w:t>
      </w:r>
      <w:r w:rsidRPr="00CC3180">
        <w:t>;</w:t>
      </w:r>
    </w:p>
    <w:p w14:paraId="2ED997C6" w14:textId="7CEA7C61" w:rsidR="0096460D" w:rsidRPr="00B54F3E" w:rsidRDefault="00DA5768" w:rsidP="006746F6">
      <w:pPr>
        <w:pStyle w:val="Akapitzlist"/>
        <w:numPr>
          <w:ilvl w:val="0"/>
          <w:numId w:val="17"/>
        </w:numPr>
        <w:spacing w:before="120" w:after="0" w:line="257" w:lineRule="auto"/>
        <w:contextualSpacing w:val="0"/>
      </w:pPr>
      <w:r>
        <w:t>R</w:t>
      </w:r>
      <w:r w:rsidRPr="00B54F3E">
        <w:t xml:space="preserve">ealizacja </w:t>
      </w:r>
      <w:r>
        <w:t xml:space="preserve">działań prowadzących do stworzenia polskich rozwiązań </w:t>
      </w:r>
      <w:proofErr w:type="spellStart"/>
      <w:r>
        <w:t>cyberbezpieczeństwa</w:t>
      </w:r>
      <w:proofErr w:type="spellEnd"/>
      <w:r>
        <w:t>, w tym</w:t>
      </w:r>
      <w:r w:rsidRPr="00B54F3E">
        <w:t xml:space="preserve"> programów i projektów badawczo-rozwojowych i innowacyjnych</w:t>
      </w:r>
      <w:r>
        <w:t>, zarówno sprzętowych, jak i programowych</w:t>
      </w:r>
      <w:r w:rsidRPr="00B54F3E">
        <w:t xml:space="preserve">, </w:t>
      </w:r>
      <w:r>
        <w:t xml:space="preserve">co </w:t>
      </w:r>
      <w:r w:rsidRPr="00B54F3E">
        <w:t>pozwol</w:t>
      </w:r>
      <w:r>
        <w:t>i</w:t>
      </w:r>
      <w:r w:rsidRPr="00B54F3E">
        <w:t xml:space="preserve"> na budowę krajowych kompetencji technologicznych i przemysłowych oraz zwiększenie suwerenności technologicznej Polski; </w:t>
      </w:r>
    </w:p>
    <w:p w14:paraId="6CA06470" w14:textId="1BD632B2" w:rsidR="0096460D" w:rsidRPr="009824C9" w:rsidRDefault="0096460D" w:rsidP="006746F6">
      <w:pPr>
        <w:pStyle w:val="Akapitzlist"/>
        <w:numPr>
          <w:ilvl w:val="0"/>
          <w:numId w:val="17"/>
        </w:numPr>
        <w:spacing w:before="120" w:after="0" w:line="257" w:lineRule="auto"/>
        <w:contextualSpacing w:val="0"/>
      </w:pPr>
      <w:r>
        <w:t>R</w:t>
      </w:r>
      <w:r w:rsidRPr="00B54F3E">
        <w:t xml:space="preserve">ealizacja inicjatyw wykorzystujących technologie przełomowe (w tym sztuczną inteligencję) na potrzeby </w:t>
      </w:r>
      <w:proofErr w:type="spellStart"/>
      <w:r w:rsidRPr="00B54F3E">
        <w:t>cyberbezpieczeństwa</w:t>
      </w:r>
      <w:proofErr w:type="spellEnd"/>
      <w:r w:rsidR="00890B02">
        <w:t>.</w:t>
      </w:r>
    </w:p>
    <w:p w14:paraId="2EA73D45" w14:textId="77777777" w:rsidR="0096460D" w:rsidRDefault="0096460D" w:rsidP="00DB7869">
      <w:pPr>
        <w:pStyle w:val="Akapitzlist"/>
        <w:spacing w:before="120" w:after="0" w:line="257" w:lineRule="auto"/>
        <w:contextualSpacing w:val="0"/>
      </w:pPr>
    </w:p>
    <w:p w14:paraId="60E64141" w14:textId="77777777" w:rsidR="0096460D" w:rsidRPr="00B54F3E" w:rsidRDefault="0096460D" w:rsidP="0096460D">
      <w:pPr>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Umożliwimy wykluczanie dostawców wysokiego ryzyka w przypadku zidentyfikowania zagrożeń dla bezpieczeństwa państwa. Tym samym zapewnimy obywatelom dostęp do bezpiecznych i pewnych produktów, usług i procesów ICT.</w:t>
      </w:r>
    </w:p>
    <w:p w14:paraId="4BA25C40" w14:textId="77777777" w:rsidR="0096460D" w:rsidRDefault="0096460D" w:rsidP="0096460D">
      <w:pPr>
        <w:pStyle w:val="Akapitzlist"/>
        <w:spacing w:before="120" w:after="0"/>
        <w:contextualSpacing w:val="0"/>
      </w:pPr>
    </w:p>
    <w:p w14:paraId="2EB9E149" w14:textId="77777777"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2C0485C9" w14:textId="16FC5C18" w:rsidR="0096460D" w:rsidRPr="004F2EE2" w:rsidRDefault="0096460D" w:rsidP="004B758B">
      <w:pPr>
        <w:pStyle w:val="Podtytu"/>
      </w:pPr>
      <w:r w:rsidRPr="004F2EE2">
        <w:lastRenderedPageBreak/>
        <w:t xml:space="preserve">Cel </w:t>
      </w:r>
      <w:r w:rsidR="00DB32F7">
        <w:t>1.3.</w:t>
      </w:r>
      <w:r w:rsidR="00C8780C">
        <w:t>5</w:t>
      </w:r>
      <w:r w:rsidRPr="004F2EE2">
        <w:t xml:space="preserve">: Kadry podmiotów krajowego systemu </w:t>
      </w:r>
      <w:proofErr w:type="spellStart"/>
      <w:r w:rsidRPr="004F2EE2">
        <w:t>cyberbezpieczeństwa</w:t>
      </w:r>
      <w:proofErr w:type="spellEnd"/>
      <w:r w:rsidRPr="004F2EE2">
        <w:t xml:space="preserve"> oraz społeczeństwo posiadają świadomość </w:t>
      </w:r>
      <w:proofErr w:type="spellStart"/>
      <w:r w:rsidRPr="004F2EE2">
        <w:t>cyberzagrożeń</w:t>
      </w:r>
      <w:proofErr w:type="spellEnd"/>
      <w:r w:rsidRPr="004F2EE2">
        <w:t xml:space="preserve"> oraz wiedzę i kompetencje w zakresie </w:t>
      </w:r>
      <w:proofErr w:type="spellStart"/>
      <w:r w:rsidRPr="004F2EE2">
        <w:t>cyberbezpieczeństwa</w:t>
      </w:r>
      <w:proofErr w:type="spellEnd"/>
    </w:p>
    <w:p w14:paraId="448D48CF" w14:textId="77777777" w:rsidR="0096460D" w:rsidRPr="004F2EE2" w:rsidRDefault="0096460D" w:rsidP="004B758B">
      <w:pPr>
        <w:pStyle w:val="Podtytu"/>
      </w:pPr>
    </w:p>
    <w:p w14:paraId="7B2F1067" w14:textId="77777777" w:rsidR="0096460D" w:rsidRPr="004F2EE2" w:rsidRDefault="0096460D" w:rsidP="004B758B">
      <w:pPr>
        <w:pStyle w:val="Podtytu"/>
      </w:pPr>
      <w:r w:rsidRPr="004F2EE2">
        <w:t>Co umożliwi realizację celu:</w:t>
      </w:r>
    </w:p>
    <w:p w14:paraId="57952C23" w14:textId="6A65C72E" w:rsidR="0096460D" w:rsidRPr="00B54F3E" w:rsidRDefault="0096460D" w:rsidP="006746F6">
      <w:pPr>
        <w:pStyle w:val="Akapitzlist"/>
        <w:numPr>
          <w:ilvl w:val="0"/>
          <w:numId w:val="18"/>
        </w:numPr>
        <w:spacing w:before="120" w:after="0" w:line="257" w:lineRule="auto"/>
        <w:contextualSpacing w:val="0"/>
      </w:pPr>
      <w:r>
        <w:t>Z</w:t>
      </w:r>
      <w:r w:rsidRPr="00B54F3E">
        <w:t xml:space="preserve">większanie świadomości i wiedzy społeczeństwa z zakresu </w:t>
      </w:r>
      <w:proofErr w:type="spellStart"/>
      <w:r w:rsidRPr="00B54F3E">
        <w:t>cyberbezpieczeństwa</w:t>
      </w:r>
      <w:proofErr w:type="spellEnd"/>
      <w:r w:rsidRPr="00B54F3E">
        <w:t xml:space="preserve"> poprzez realizację </w:t>
      </w:r>
      <w:r>
        <w:t xml:space="preserve">kompleksowych </w:t>
      </w:r>
      <w:r w:rsidRPr="00B54F3E">
        <w:t xml:space="preserve">działań w zakresie szkolenia </w:t>
      </w:r>
      <w:r>
        <w:t xml:space="preserve">i </w:t>
      </w:r>
      <w:r w:rsidRPr="00B54F3E">
        <w:t xml:space="preserve">kształcenia </w:t>
      </w:r>
      <w:r>
        <w:t xml:space="preserve">na wszystkich poziomach edukacji </w:t>
      </w:r>
      <w:r w:rsidRPr="00B54F3E">
        <w:t xml:space="preserve">w dziedzinie </w:t>
      </w:r>
      <w:proofErr w:type="spellStart"/>
      <w:r w:rsidRPr="00B54F3E">
        <w:t>cyberbezpieczeństwa</w:t>
      </w:r>
      <w:proofErr w:type="spellEnd"/>
      <w:r w:rsidRPr="00B54F3E">
        <w:t>, podnoszenia umiejętności i świadomości, włączając w to dobre praktyki oraz higienę cyfrową;</w:t>
      </w:r>
    </w:p>
    <w:p w14:paraId="10CB2A23" w14:textId="4ED84404" w:rsidR="0096460D" w:rsidRPr="00B54F3E" w:rsidRDefault="0096460D" w:rsidP="006746F6">
      <w:pPr>
        <w:pStyle w:val="Akapitzlist"/>
        <w:numPr>
          <w:ilvl w:val="0"/>
          <w:numId w:val="18"/>
        </w:numPr>
        <w:spacing w:before="120" w:after="0" w:line="257" w:lineRule="auto"/>
        <w:contextualSpacing w:val="0"/>
      </w:pPr>
      <w:r>
        <w:t>W</w:t>
      </w:r>
      <w:r w:rsidRPr="00B54F3E">
        <w:t xml:space="preserve">zmacnianie kompetencji kadr podmiotów krajowego systemu </w:t>
      </w:r>
      <w:proofErr w:type="spellStart"/>
      <w:r w:rsidRPr="00B54F3E">
        <w:t>cyberbezpieczeństwa</w:t>
      </w:r>
      <w:proofErr w:type="spellEnd"/>
      <w:r>
        <w:t xml:space="preserve"> </w:t>
      </w:r>
      <w:r w:rsidRPr="00A32F89">
        <w:t xml:space="preserve">na wszystkich szczeblach, w tym przez </w:t>
      </w:r>
      <w:r w:rsidR="001A12CB">
        <w:t>specjalistyczne</w:t>
      </w:r>
      <w:r w:rsidR="001A12CB" w:rsidRPr="00A32F89">
        <w:t xml:space="preserve"> </w:t>
      </w:r>
      <w:r w:rsidRPr="00A32F89">
        <w:t>szkolenia dla kadry kierowniczej</w:t>
      </w:r>
      <w:r w:rsidRPr="00B54F3E">
        <w:t>;</w:t>
      </w:r>
    </w:p>
    <w:p w14:paraId="5D1C3803" w14:textId="77777777" w:rsidR="0096460D" w:rsidRDefault="0096460D" w:rsidP="006746F6">
      <w:pPr>
        <w:pStyle w:val="Akapitzlist"/>
        <w:numPr>
          <w:ilvl w:val="0"/>
          <w:numId w:val="18"/>
        </w:numPr>
        <w:spacing w:before="120" w:after="0" w:line="257" w:lineRule="auto"/>
        <w:contextualSpacing w:val="0"/>
      </w:pPr>
      <w:r>
        <w:t>Z</w:t>
      </w:r>
      <w:r w:rsidRPr="00B54F3E">
        <w:t xml:space="preserve">apewnienie funkcjonowania Funduszu </w:t>
      </w:r>
      <w:proofErr w:type="spellStart"/>
      <w:r w:rsidRPr="00B54F3E">
        <w:t>Cyberbezpieczeństwa</w:t>
      </w:r>
      <w:proofErr w:type="spellEnd"/>
      <w:r w:rsidRPr="00B54F3E">
        <w:t xml:space="preserve"> i świadczeń </w:t>
      </w:r>
      <w:r w:rsidRPr="002E0C55">
        <w:t>teleinformatycznych oraz podjęcie prac nad rozwojem oraz modyfikacją formuły tego Funduszu.</w:t>
      </w:r>
    </w:p>
    <w:p w14:paraId="1E9DA6E1" w14:textId="77777777" w:rsidR="0096460D" w:rsidRPr="00B54F3E" w:rsidRDefault="0096460D" w:rsidP="0096460D">
      <w:pPr>
        <w:ind w:left="360"/>
      </w:pPr>
    </w:p>
    <w:p w14:paraId="2117CCC6" w14:textId="77777777" w:rsidR="0096460D" w:rsidRPr="00B54F3E" w:rsidRDefault="0096460D" w:rsidP="0096460D">
      <w:pPr>
        <w:rPr>
          <w:rFonts w:cs="Calibri"/>
        </w:rPr>
      </w:pPr>
      <w:r w:rsidRPr="00B54F3E">
        <w:rPr>
          <w:rFonts w:cs="Calibri"/>
          <w:b/>
        </w:rPr>
        <w:t>[</w:t>
      </w:r>
      <w:proofErr w:type="spellStart"/>
      <w:r w:rsidRPr="00B54F3E">
        <w:rPr>
          <w:rFonts w:cs="Calibri"/>
          <w:b/>
        </w:rPr>
        <w:t>box</w:t>
      </w:r>
      <w:proofErr w:type="spellEnd"/>
      <w:r w:rsidRPr="00B54F3E">
        <w:rPr>
          <w:rFonts w:cs="Calibri"/>
          <w:b/>
        </w:rPr>
        <w:t xml:space="preserve">] Co z tego wynika: </w:t>
      </w:r>
      <w:r w:rsidRPr="00B54F3E">
        <w:rPr>
          <w:rFonts w:cs="Calibri"/>
        </w:rPr>
        <w:t xml:space="preserve">Uruchomimy kolejne szkolenia z zakresu </w:t>
      </w:r>
      <w:proofErr w:type="spellStart"/>
      <w:r w:rsidRPr="00B54F3E">
        <w:rPr>
          <w:rFonts w:cs="Calibri"/>
        </w:rPr>
        <w:t>cyberbezpieczeństwa</w:t>
      </w:r>
      <w:proofErr w:type="spellEnd"/>
      <w:r w:rsidRPr="00B54F3E">
        <w:rPr>
          <w:rFonts w:cs="Calibri"/>
        </w:rPr>
        <w:t xml:space="preserve">. Nauczysz się jak w bezpieczny sposób korzystać z </w:t>
      </w:r>
      <w:proofErr w:type="spellStart"/>
      <w:r w:rsidRPr="00B54F3E">
        <w:rPr>
          <w:rFonts w:cs="Calibri"/>
        </w:rPr>
        <w:t>internetu</w:t>
      </w:r>
      <w:proofErr w:type="spellEnd"/>
      <w:r w:rsidRPr="00B54F3E">
        <w:rPr>
          <w:rFonts w:cs="Calibri"/>
        </w:rPr>
        <w:t xml:space="preserve"> oraz jak chronić swoją prywatność i pieniądze w sieci.</w:t>
      </w:r>
    </w:p>
    <w:p w14:paraId="0780F705" w14:textId="77777777" w:rsidR="0096460D" w:rsidRDefault="0096460D" w:rsidP="0096460D">
      <w:pPr>
        <w:pStyle w:val="Akapitzlist"/>
        <w:spacing w:before="120" w:after="0"/>
        <w:contextualSpacing w:val="0"/>
      </w:pPr>
    </w:p>
    <w:p w14:paraId="7991381B" w14:textId="77777777" w:rsidR="0096460D" w:rsidRDefault="0096460D" w:rsidP="0096460D">
      <w:pPr>
        <w:rPr>
          <w:rFonts w:eastAsiaTheme="majorEastAsia" w:cs="Times New Roman (Nagłówki CS)"/>
          <w:color w:val="002060"/>
          <w:spacing w:val="15"/>
          <w:sz w:val="40"/>
          <w:szCs w:val="28"/>
        </w:rPr>
      </w:pPr>
      <w:r>
        <w:rPr>
          <w:rFonts w:cs="Times New Roman (Nagłówki CS)"/>
          <w:color w:val="002060"/>
          <w:sz w:val="40"/>
        </w:rPr>
        <w:br w:type="page"/>
      </w:r>
    </w:p>
    <w:p w14:paraId="532253FA" w14:textId="5D970DF8" w:rsidR="0096460D" w:rsidRPr="003A5B91" w:rsidRDefault="0096460D" w:rsidP="004B758B">
      <w:pPr>
        <w:pStyle w:val="Podtytu"/>
      </w:pPr>
      <w:r w:rsidRPr="003A5B91">
        <w:lastRenderedPageBreak/>
        <w:t xml:space="preserve">Cel </w:t>
      </w:r>
      <w:r w:rsidR="00DB32F7">
        <w:t>1.3.</w:t>
      </w:r>
      <w:r w:rsidR="00C8780C">
        <w:t>6</w:t>
      </w:r>
      <w:r w:rsidRPr="003A5B91">
        <w:t xml:space="preserve">: Polska posiada silną pozycję międzynarodową w obszarze </w:t>
      </w:r>
      <w:proofErr w:type="spellStart"/>
      <w:r w:rsidRPr="003A5B91">
        <w:t>cyberbezpieczeństwa</w:t>
      </w:r>
      <w:proofErr w:type="spellEnd"/>
    </w:p>
    <w:p w14:paraId="66FC7483" w14:textId="77777777" w:rsidR="0096460D" w:rsidRPr="003A5B91" w:rsidRDefault="0096460D" w:rsidP="004B758B">
      <w:pPr>
        <w:pStyle w:val="Podtytu"/>
      </w:pPr>
    </w:p>
    <w:p w14:paraId="7E0EA57F" w14:textId="77777777" w:rsidR="0096460D" w:rsidRPr="003A5B91" w:rsidRDefault="0096460D" w:rsidP="004B758B">
      <w:pPr>
        <w:pStyle w:val="Podtytu"/>
      </w:pPr>
      <w:r w:rsidRPr="003A5B91">
        <w:t>Co umożliwi realizację celu:</w:t>
      </w:r>
    </w:p>
    <w:p w14:paraId="12EFE629" w14:textId="2B580AAE" w:rsidR="0096460D" w:rsidRDefault="0096460D" w:rsidP="006746F6">
      <w:pPr>
        <w:pStyle w:val="Akapitzlist"/>
        <w:numPr>
          <w:ilvl w:val="0"/>
          <w:numId w:val="19"/>
        </w:numPr>
        <w:spacing w:before="120" w:after="0" w:line="257" w:lineRule="auto"/>
        <w:contextualSpacing w:val="0"/>
      </w:pPr>
      <w:r>
        <w:t>A</w:t>
      </w:r>
      <w:r w:rsidRPr="00B54F3E">
        <w:t xml:space="preserve">ktywna współpraca międzynarodowa na poziomie </w:t>
      </w:r>
      <w:proofErr w:type="spellStart"/>
      <w:r w:rsidRPr="00B54F3E">
        <w:t>strategiczno</w:t>
      </w:r>
      <w:proofErr w:type="spellEnd"/>
      <w:r w:rsidRPr="00B54F3E">
        <w:t>-politycznym</w:t>
      </w:r>
      <w:r w:rsidR="00181676">
        <w:t>,</w:t>
      </w:r>
      <w:r w:rsidRPr="00B54F3E">
        <w:t xml:space="preserve"> np. udział w pracach (również w wymiarze legislacyjnym) nad podnoszeniem poziomu </w:t>
      </w:r>
      <w:proofErr w:type="spellStart"/>
      <w:r w:rsidRPr="00B54F3E">
        <w:t>cyberbezpieczeństwa</w:t>
      </w:r>
      <w:proofErr w:type="spellEnd"/>
      <w:r w:rsidRPr="00B54F3E">
        <w:t xml:space="preserve"> w wymiarze międzynarodowym, pełnienie przez Polskę kluczowych ról w organizacjach międzynarodowych czy udział w inwestycjach międzynarodowych zwiększających </w:t>
      </w:r>
      <w:proofErr w:type="spellStart"/>
      <w:r w:rsidRPr="00B54F3E">
        <w:t>cyberodporność</w:t>
      </w:r>
      <w:proofErr w:type="spellEnd"/>
      <w:r w:rsidRPr="00B54F3E">
        <w:t>;</w:t>
      </w:r>
    </w:p>
    <w:p w14:paraId="185D7176" w14:textId="77777777" w:rsidR="0096460D" w:rsidRDefault="0096460D" w:rsidP="006746F6">
      <w:pPr>
        <w:pStyle w:val="Akapitzlist"/>
        <w:numPr>
          <w:ilvl w:val="0"/>
          <w:numId w:val="19"/>
        </w:numPr>
        <w:spacing w:before="120" w:after="0" w:line="257" w:lineRule="auto"/>
        <w:contextualSpacing w:val="0"/>
      </w:pPr>
      <w:r>
        <w:t>A</w:t>
      </w:r>
      <w:r w:rsidRPr="00B54F3E">
        <w:t>ktywna współpraca międzynarodowa na poziomie operacyjnym oraz technicznym np. wielostronna wymiana informacji i doświadczeń oraz aktywny udział w ćwiczeniach;</w:t>
      </w:r>
    </w:p>
    <w:p w14:paraId="53D6890B" w14:textId="0C2D74C4" w:rsidR="0096460D" w:rsidRPr="00B54F3E" w:rsidRDefault="00C26361" w:rsidP="006746F6">
      <w:pPr>
        <w:pStyle w:val="Akapitzlist"/>
        <w:numPr>
          <w:ilvl w:val="0"/>
          <w:numId w:val="19"/>
        </w:numPr>
        <w:spacing w:before="120" w:after="0" w:line="257" w:lineRule="auto"/>
        <w:contextualSpacing w:val="0"/>
      </w:pPr>
      <w:r>
        <w:t xml:space="preserve">Prowadzenie przez Pełnomocnika Rządu do Spraw </w:t>
      </w:r>
      <w:proofErr w:type="spellStart"/>
      <w:r>
        <w:t>Cyberbezpieczeństwa</w:t>
      </w:r>
      <w:proofErr w:type="spellEnd"/>
      <w:r>
        <w:t xml:space="preserve">, we współpracy z innymi organami administracji rządowej, </w:t>
      </w:r>
      <w:r w:rsidR="00D9701E" w:rsidRPr="00D9701E">
        <w:t>w szczególności z ministrem właściwym do spraw informatyzacji, ministrem właściwym do spraw zagranicznych oraz Ministrem Obrony Narodowej,</w:t>
      </w:r>
      <w:r w:rsidR="00106460">
        <w:t xml:space="preserve"> </w:t>
      </w:r>
      <w:r>
        <w:t xml:space="preserve">działań koordynacyjnych na arenie międzynarodowej w zakresie współpracy cywilno-wojskowej w obszarze </w:t>
      </w:r>
      <w:proofErr w:type="spellStart"/>
      <w:r>
        <w:t>cyberbezpieczeństwa</w:t>
      </w:r>
      <w:proofErr w:type="spellEnd"/>
      <w:r w:rsidR="0096460D">
        <w:t xml:space="preserve">. </w:t>
      </w:r>
    </w:p>
    <w:p w14:paraId="12073719" w14:textId="26A9E914" w:rsidR="003D2F20" w:rsidRPr="003D2F20" w:rsidRDefault="003D2F20" w:rsidP="003D2F20">
      <w:r>
        <w:br w:type="page"/>
      </w:r>
    </w:p>
    <w:p w14:paraId="5112DE2A" w14:textId="03A1F2DC" w:rsidR="0060485C" w:rsidRPr="0060485C" w:rsidRDefault="0060485C" w:rsidP="006746F6">
      <w:pPr>
        <w:pStyle w:val="Nagwek3"/>
        <w:numPr>
          <w:ilvl w:val="1"/>
          <w:numId w:val="2"/>
        </w:numPr>
      </w:pPr>
      <w:bookmarkStart w:id="12" w:name="_Toc221026261"/>
      <w:r>
        <w:lastRenderedPageBreak/>
        <w:t>Koordynacja cyfrowej transformacji kraju</w:t>
      </w:r>
      <w:bookmarkEnd w:id="12"/>
    </w:p>
    <w:p w14:paraId="190B60B5" w14:textId="77777777" w:rsidR="007969C5" w:rsidRDefault="007969C5" w:rsidP="00D33F7C"/>
    <w:p w14:paraId="0FFD53CF" w14:textId="77777777" w:rsidR="00D9135E" w:rsidRPr="002020C8" w:rsidRDefault="00D9135E" w:rsidP="004B758B">
      <w:pPr>
        <w:pStyle w:val="Podtytu"/>
        <w:rPr>
          <w:rFonts w:eastAsia="Yu Gothic Light"/>
        </w:rPr>
      </w:pPr>
      <w:r w:rsidRPr="002020C8">
        <w:rPr>
          <w:rFonts w:eastAsia="Yu Gothic Light"/>
        </w:rPr>
        <w:t>Diagnoza – jak jest?</w:t>
      </w:r>
    </w:p>
    <w:p w14:paraId="0484E347" w14:textId="59B63B73" w:rsidR="00D9135E" w:rsidRPr="002020C8" w:rsidRDefault="00D9135E" w:rsidP="00D9135E">
      <w:pPr>
        <w:spacing w:line="257" w:lineRule="auto"/>
        <w:rPr>
          <w:rFonts w:eastAsia="Calibri" w:cs="Calibri"/>
          <w:kern w:val="0"/>
          <w:szCs w:val="22"/>
          <w14:ligatures w14:val="none"/>
        </w:rPr>
      </w:pPr>
      <w:r w:rsidRPr="002020C8">
        <w:rPr>
          <w:rFonts w:eastAsia="Calibri" w:cs="Calibri"/>
          <w:kern w:val="0"/>
          <w:szCs w:val="22"/>
          <w14:ligatures w14:val="none"/>
        </w:rPr>
        <w:t>Horyzontalny charakter procesów cyfryzacji sprawia, że nieodzowna jest efektywna międzyresortowa i ponadsektorowa współpraca oraz systematyzacja wiedzy na temat podejmowanych działań w różnych obszarach działalności państwa. Tak szerokie ujęcie model</w:t>
      </w:r>
      <w:r>
        <w:rPr>
          <w:rFonts w:eastAsia="Calibri" w:cs="Calibri"/>
          <w:kern w:val="0"/>
          <w:szCs w:val="22"/>
          <w14:ligatures w14:val="none"/>
        </w:rPr>
        <w:t>u</w:t>
      </w:r>
      <w:r w:rsidRPr="002020C8">
        <w:rPr>
          <w:rFonts w:eastAsia="Calibri" w:cs="Calibri"/>
          <w:kern w:val="0"/>
          <w:szCs w:val="22"/>
          <w14:ligatures w14:val="none"/>
        </w:rPr>
        <w:t xml:space="preserve"> współpracy zmaksymalizuje korzyści dla funkcjonowania administracji, gospodarki i społeczeństwa</w:t>
      </w:r>
      <w:r w:rsidRPr="002020C8" w:rsidDel="00F44BE9">
        <w:rPr>
          <w:rFonts w:eastAsia="Calibri" w:cs="Calibri"/>
          <w:kern w:val="0"/>
          <w:szCs w:val="22"/>
          <w14:ligatures w14:val="none"/>
        </w:rPr>
        <w:t>.</w:t>
      </w:r>
      <w:r w:rsidRPr="002020C8">
        <w:rPr>
          <w:rFonts w:eastAsia="Calibri" w:cs="Calibri"/>
          <w:kern w:val="0"/>
          <w:szCs w:val="22"/>
          <w14:ligatures w14:val="none"/>
        </w:rPr>
        <w:t xml:space="preserve"> Cho</w:t>
      </w:r>
      <w:r w:rsidR="00711F93">
        <w:rPr>
          <w:rFonts w:eastAsia="Calibri" w:cs="Calibri"/>
          <w:kern w:val="0"/>
          <w:szCs w:val="22"/>
          <w14:ligatures w14:val="none"/>
        </w:rPr>
        <w:t>ciaż</w:t>
      </w:r>
      <w:r w:rsidRPr="002020C8">
        <w:rPr>
          <w:rFonts w:eastAsia="Calibri" w:cs="Calibri"/>
          <w:kern w:val="0"/>
          <w:szCs w:val="22"/>
          <w14:ligatures w14:val="none"/>
        </w:rPr>
        <w:t xml:space="preserve"> dotychczasowe inicjatywy w tym zakresie przyniosły pewną poprawę, to efektywne zarządzanie cyfryzacją wymaga większej koordynacji. Wciąż brakuje kompleksowej, spójnej i uporządkowanej informacji na temat stanu informatyzacji podmiotów publicznych i ich efektów. Ma to kluczowe znaczenie, ponieważ monitorowanie i kontrolowanie wdrażania projektów e-administracji w całym kraju poprawia skuteczność prowadzenia projektów, natomiast koordynacja wydatków na ICT pozwala na optymalizację kosztów i strategiczną </w:t>
      </w:r>
      <w:proofErr w:type="spellStart"/>
      <w:r w:rsidRPr="002020C8">
        <w:rPr>
          <w:rFonts w:eastAsia="Calibri" w:cs="Calibri"/>
          <w:kern w:val="0"/>
          <w:szCs w:val="22"/>
          <w14:ligatures w14:val="none"/>
        </w:rPr>
        <w:t>priorytetyzację</w:t>
      </w:r>
      <w:proofErr w:type="spellEnd"/>
      <w:r w:rsidRPr="002020C8">
        <w:rPr>
          <w:rFonts w:eastAsia="Calibri" w:cs="Calibri"/>
          <w:kern w:val="0"/>
          <w:szCs w:val="22"/>
          <w14:ligatures w14:val="none"/>
        </w:rPr>
        <w:t xml:space="preserve"> inwestycji w oparciu o potrzeby kraju. Pozwala jednocześnie na zwiększenie transparentności i odpowiedzialności w zakresie wydatków publicznych, a pośrednio przekłada się także na zwiększenie konkurencyjności kraju na arenie międzynarodowej.</w:t>
      </w:r>
    </w:p>
    <w:p w14:paraId="790FBB4F" w14:textId="77777777" w:rsidR="00D9135E" w:rsidRPr="002020C8" w:rsidRDefault="00D9135E" w:rsidP="00D9135E">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2020C8">
        <w:rPr>
          <w:rFonts w:eastAsia="Yu Gothic Light" w:cs="Times New Roman (Nagłówki CS)"/>
          <w:color w:val="002060"/>
          <w:spacing w:val="15"/>
          <w:kern w:val="0"/>
          <w:sz w:val="40"/>
          <w:szCs w:val="28"/>
          <w14:ligatures w14:val="none"/>
        </w:rPr>
        <w:t xml:space="preserve">Dla sprawnej koordynacji cyfrowej transformacji Polski istotny jest nie tylko wymiar wewnętrzny. </w:t>
      </w:r>
    </w:p>
    <w:p w14:paraId="6B91BF75" w14:textId="77777777" w:rsidR="00D9135E" w:rsidRPr="002020C8" w:rsidRDefault="00D9135E" w:rsidP="00D9135E">
      <w:pPr>
        <w:spacing w:line="257" w:lineRule="auto"/>
        <w:rPr>
          <w:rFonts w:eastAsia="Calibri" w:cs="Calibri"/>
          <w:kern w:val="0"/>
          <w:szCs w:val="22"/>
          <w14:ligatures w14:val="none"/>
        </w:rPr>
      </w:pPr>
      <w:r w:rsidRPr="002020C8">
        <w:rPr>
          <w:rFonts w:eastAsia="Calibri" w:cs="Calibri"/>
          <w:kern w:val="0"/>
          <w:szCs w:val="22"/>
          <w14:ligatures w14:val="none"/>
        </w:rPr>
        <w:t xml:space="preserve">Konieczna jest także poprawa koordynacji w obszarze dyplomacji cyfrowej – nowego obszaru polityki zagranicznej państwa, związanego z szybkim rozwojem technologii cyfrowych i ich upowszechnieniem się w stosunkach międzynarodowych. Obszar ten obejmuje m.in. międzynarodowe zarządzanie sztuczną inteligencją i innymi technologiami cyfrowymi, przyciąganie inwestycji zagranicznych czy relacje państw z globalnymi korporacjami technologicznymi. W Polsce dyplomacja cyfrowa jest słabo rozwinięta – brakuje odpowiednich podstaw koncepcyjnych, koordynacji organizacyjnej czy spójnej krajowej strategii w tym obszarze. Skuteczna dyplomacja cyfrowa wymaga wspólnego działania resortów spraw zagranicznych, rozwoju i cyfryzacji. </w:t>
      </w:r>
    </w:p>
    <w:p w14:paraId="516ACBC9" w14:textId="158B5919" w:rsidR="00D9135E" w:rsidRPr="002020C8" w:rsidRDefault="00D9135E" w:rsidP="00D9135E">
      <w:pPr>
        <w:spacing w:line="257" w:lineRule="auto"/>
        <w:rPr>
          <w:rFonts w:eastAsia="Calibri" w:cs="Calibri"/>
          <w:kern w:val="0"/>
          <w:szCs w:val="22"/>
          <w14:ligatures w14:val="none"/>
        </w:rPr>
      </w:pPr>
      <w:r w:rsidRPr="002020C8">
        <w:rPr>
          <w:rFonts w:eastAsia="Calibri" w:cs="Calibri"/>
          <w:kern w:val="0"/>
          <w:szCs w:val="22"/>
          <w14:ligatures w14:val="none"/>
        </w:rPr>
        <w:t>Uznajemy, że jednym z filarów cyfrowej transformacji jest Architektura Informacyjna Państwa (AIP)</w:t>
      </w:r>
      <w:r w:rsidR="004F4484">
        <w:rPr>
          <w:rFonts w:eastAsia="Calibri" w:cs="Calibri"/>
          <w:kern w:val="0"/>
          <w:szCs w:val="22"/>
          <w14:ligatures w14:val="none"/>
        </w:rPr>
        <w:t xml:space="preserve"> </w:t>
      </w:r>
      <w:r w:rsidR="00965FFE">
        <w:rPr>
          <w:rFonts w:eastAsia="Calibri" w:cs="Calibri"/>
          <w:kern w:val="0"/>
          <w:szCs w:val="22"/>
          <w14:ligatures w14:val="none"/>
        </w:rPr>
        <w:t>-</w:t>
      </w:r>
      <w:r w:rsidRPr="002020C8">
        <w:rPr>
          <w:rFonts w:eastAsia="Calibri" w:cs="Calibri"/>
          <w:kern w:val="0"/>
          <w:szCs w:val="22"/>
          <w14:ligatures w14:val="none"/>
        </w:rPr>
        <w:t xml:space="preserve"> metoda zarządzania informatyzacją państwa, oparta na modelach architektonicznych i obejmująca zasady podstawowe (pryncypia), standardy, wytyczne i rekomendacje architektoniczne, w tym dotyczące interoperacyjności, dostępności, zorientowania na użytkownika, </w:t>
      </w:r>
      <w:proofErr w:type="spellStart"/>
      <w:r w:rsidRPr="002020C8">
        <w:rPr>
          <w:rFonts w:eastAsia="Calibri" w:cs="Calibri"/>
          <w:kern w:val="0"/>
          <w:szCs w:val="22"/>
          <w14:ligatures w14:val="none"/>
        </w:rPr>
        <w:t>reużywalności</w:t>
      </w:r>
      <w:proofErr w:type="spellEnd"/>
      <w:r w:rsidRPr="002020C8">
        <w:rPr>
          <w:rFonts w:eastAsia="Calibri" w:cs="Calibri"/>
          <w:kern w:val="0"/>
          <w:szCs w:val="22"/>
          <w14:ligatures w14:val="none"/>
        </w:rPr>
        <w:t xml:space="preserve"> danych </w:t>
      </w:r>
      <w:r w:rsidR="00DD7EC8">
        <w:rPr>
          <w:rFonts w:eastAsia="Calibri" w:cs="Calibri"/>
          <w:kern w:val="0"/>
          <w:szCs w:val="22"/>
          <w14:ligatures w14:val="none"/>
        </w:rPr>
        <w:t>i</w:t>
      </w:r>
      <w:r w:rsidR="00965FFE">
        <w:rPr>
          <w:rFonts w:eastAsia="Calibri" w:cs="Calibri"/>
          <w:kern w:val="0"/>
          <w:szCs w:val="22"/>
          <w14:ligatures w14:val="none"/>
        </w:rPr>
        <w:t xml:space="preserve"> </w:t>
      </w:r>
      <w:r w:rsidRPr="002020C8">
        <w:rPr>
          <w:rFonts w:eastAsia="Calibri" w:cs="Calibri"/>
          <w:kern w:val="0"/>
          <w:szCs w:val="22"/>
          <w14:ligatures w14:val="none"/>
        </w:rPr>
        <w:t>komponentów technicznych, dokumentacji, doświadczeń. Kluczowe są zmiany w prawodawstwie, które mogą pomóc skutecznie wdrażać AIP, a także propagowanie jej znaczenia i celów oraz korzyści z jej stosowania, ponieważ deficyt wiedzy o AIP negatywnie wpływa na transformację cyfrową państwa.</w:t>
      </w:r>
    </w:p>
    <w:p w14:paraId="16ADE970" w14:textId="11AFB388" w:rsidR="00D9135E" w:rsidRPr="002020C8" w:rsidRDefault="00D9135E" w:rsidP="00D9135E">
      <w:pPr>
        <w:spacing w:line="257" w:lineRule="auto"/>
        <w:rPr>
          <w:rFonts w:eastAsia="Calibri" w:cs="Calibri"/>
          <w:kern w:val="0"/>
          <w:szCs w:val="22"/>
          <w14:ligatures w14:val="none"/>
        </w:rPr>
      </w:pPr>
      <w:r w:rsidRPr="002020C8">
        <w:rPr>
          <w:rFonts w:eastAsia="Calibri" w:cs="Calibri"/>
          <w:kern w:val="0"/>
          <w:szCs w:val="22"/>
          <w14:ligatures w14:val="none"/>
        </w:rPr>
        <w:t>Wdrożenie AIP i wypracowanie jednolitych standardów mają kluczowe znaczenie również dla samorządów, w których dotychczas udzielane silosowe wsparcie spowodowało duże zróżnicowanie w realizowanych procesach i wykorzystywanych rozwiązaniach technicznych. Brak uporządkowanej koordynacji spowodował dezorientację i dublowanie się zamawianych rozwiązań na poziomie lokalnym, co z kolei utrudnia współpracę i efektywne zarządzanie cyfryzacją administracji publicznej.</w:t>
      </w:r>
    </w:p>
    <w:p w14:paraId="28E131A6" w14:textId="3F5FA125" w:rsidR="00D9135E" w:rsidRPr="002020C8" w:rsidRDefault="00D9135E" w:rsidP="004B758B">
      <w:pPr>
        <w:pStyle w:val="Podtytu"/>
        <w:rPr>
          <w:rFonts w:eastAsia="Yu Gothic Light"/>
        </w:rPr>
      </w:pPr>
      <w:r w:rsidRPr="002020C8">
        <w:rPr>
          <w:rFonts w:eastAsia="Yu Gothic Light"/>
        </w:rPr>
        <w:br w:type="page"/>
      </w:r>
      <w:r w:rsidRPr="002020C8">
        <w:rPr>
          <w:rFonts w:eastAsia="Yu Gothic Light"/>
        </w:rPr>
        <w:lastRenderedPageBreak/>
        <w:t xml:space="preserve">Cel </w:t>
      </w:r>
      <w:r w:rsidR="00DB32F7">
        <w:rPr>
          <w:rFonts w:eastAsia="Yu Gothic Light"/>
        </w:rPr>
        <w:t>1.4.</w:t>
      </w:r>
      <w:r w:rsidRPr="002020C8">
        <w:rPr>
          <w:rFonts w:eastAsia="Yu Gothic Light"/>
        </w:rPr>
        <w:t>1: Wymiana informacji na temat stanu cyfryzacji jednostek administracji publicznej, w tym samorządowej, oraz realizowanych przez nie przedsięwzięć informatycznych jest sprawna i efektywna</w:t>
      </w:r>
    </w:p>
    <w:p w14:paraId="623A7D7A" w14:textId="77777777" w:rsidR="00D9135E" w:rsidRPr="002020C8" w:rsidRDefault="00D9135E" w:rsidP="004B758B">
      <w:pPr>
        <w:pStyle w:val="Podtytu"/>
        <w:rPr>
          <w:rFonts w:eastAsia="Calibri" w:cs="Times New Roman"/>
          <w:sz w:val="22"/>
          <w:szCs w:val="22"/>
        </w:rPr>
      </w:pPr>
    </w:p>
    <w:p w14:paraId="78EC98CB" w14:textId="77777777" w:rsidR="00D9135E" w:rsidRPr="002020C8" w:rsidRDefault="00D9135E" w:rsidP="004B758B">
      <w:pPr>
        <w:pStyle w:val="Podtytu"/>
        <w:rPr>
          <w:rFonts w:eastAsia="Yu Gothic Light"/>
        </w:rPr>
      </w:pPr>
      <w:r w:rsidRPr="002020C8">
        <w:rPr>
          <w:rFonts w:eastAsia="Yu Gothic Light"/>
        </w:rPr>
        <w:t>Co umożliwi realizację celu:</w:t>
      </w:r>
    </w:p>
    <w:p w14:paraId="27AE9E08" w14:textId="7F9892B8" w:rsidR="00D9135E" w:rsidRPr="00DA1BEE" w:rsidRDefault="00D9135E" w:rsidP="006746F6">
      <w:pPr>
        <w:pStyle w:val="Akapitzlist"/>
        <w:numPr>
          <w:ilvl w:val="0"/>
          <w:numId w:val="25"/>
        </w:numPr>
        <w:spacing w:before="120" w:after="0" w:line="257" w:lineRule="auto"/>
        <w:ind w:left="1077" w:hanging="357"/>
        <w:contextualSpacing w:val="0"/>
        <w:rPr>
          <w:rFonts w:eastAsia="Calibri" w:cs="Times New Roman"/>
          <w:b/>
          <w:bCs/>
          <w:color w:val="000000"/>
          <w:kern w:val="0"/>
          <w:szCs w:val="22"/>
          <w14:ligatures w14:val="none"/>
        </w:rPr>
      </w:pPr>
      <w:r w:rsidRPr="00DA1BEE">
        <w:rPr>
          <w:rFonts w:eastAsia="Calibri" w:cs="Times New Roman"/>
          <w:bCs/>
          <w:color w:val="000000"/>
          <w:kern w:val="0"/>
          <w:szCs w:val="22"/>
          <w14:ligatures w14:val="none"/>
        </w:rPr>
        <w:t>Działalność Komitetu do spraw Cyfryzacji, mającego szersze kompetencje niż dotychczas funkcjonujący Komitet Rady Ministrów d</w:t>
      </w:r>
      <w:r w:rsidR="00BD42EA">
        <w:rPr>
          <w:rFonts w:eastAsia="Calibri" w:cs="Times New Roman"/>
          <w:bCs/>
          <w:color w:val="000000"/>
          <w:kern w:val="0"/>
          <w:szCs w:val="22"/>
          <w14:ligatures w14:val="none"/>
        </w:rPr>
        <w:t>o spraw</w:t>
      </w:r>
      <w:r w:rsidRPr="00DA1BEE">
        <w:rPr>
          <w:rFonts w:eastAsia="Calibri" w:cs="Times New Roman"/>
          <w:bCs/>
          <w:color w:val="000000"/>
          <w:kern w:val="0"/>
          <w:szCs w:val="22"/>
          <w14:ligatures w14:val="none"/>
        </w:rPr>
        <w:t xml:space="preserve"> Cyfryzacji. </w:t>
      </w:r>
      <w:proofErr w:type="spellStart"/>
      <w:r w:rsidRPr="00DA1BEE">
        <w:rPr>
          <w:rFonts w:eastAsia="Calibri" w:cs="Times New Roman"/>
          <w:bCs/>
          <w:color w:val="000000"/>
          <w:kern w:val="0"/>
          <w:szCs w:val="22"/>
          <w14:ligatures w14:val="none"/>
        </w:rPr>
        <w:t>KdsC</w:t>
      </w:r>
      <w:proofErr w:type="spellEnd"/>
      <w:r w:rsidRPr="00DA1BEE">
        <w:rPr>
          <w:rFonts w:eastAsia="Calibri" w:cs="Times New Roman"/>
          <w:bCs/>
          <w:color w:val="000000"/>
          <w:kern w:val="0"/>
          <w:szCs w:val="22"/>
          <w14:ligatures w14:val="none"/>
        </w:rPr>
        <w:t xml:space="preserve"> ma zapewniać koordynację działań państwa związanych z informatyzacją oraz wsparcie cyfrowego rozwoju państwa. Jego zadania </w:t>
      </w:r>
      <w:r w:rsidR="00711F93">
        <w:rPr>
          <w:rFonts w:eastAsia="Calibri" w:cs="Times New Roman"/>
          <w:bCs/>
          <w:color w:val="000000"/>
          <w:kern w:val="0"/>
          <w:szCs w:val="22"/>
          <w14:ligatures w14:val="none"/>
        </w:rPr>
        <w:t>obejmują</w:t>
      </w:r>
      <w:r w:rsidR="00CA5B6A">
        <w:rPr>
          <w:rFonts w:eastAsia="Calibri" w:cs="Times New Roman"/>
          <w:bCs/>
          <w:color w:val="000000"/>
          <w:kern w:val="0"/>
          <w:szCs w:val="22"/>
          <w14:ligatures w14:val="none"/>
        </w:rPr>
        <w:t xml:space="preserve"> </w:t>
      </w:r>
      <w:r w:rsidRPr="00DA1BEE">
        <w:rPr>
          <w:rFonts w:eastAsia="Calibri" w:cs="Times New Roman"/>
          <w:bCs/>
          <w:color w:val="000000"/>
          <w:kern w:val="0"/>
          <w:szCs w:val="22"/>
          <w14:ligatures w14:val="none"/>
        </w:rPr>
        <w:t>rozpatrywanie projektów dokumentów rządowych związanych z informatyzacją, monitorowanie, opiniowanie i publikowanie informacji o przedsięwzięciach informatycznych o publicznym zastosowaniu, monitorowanie realizacji strategii i innych dokumentów o charakterze strategicznym związanych z informatyzacją;</w:t>
      </w:r>
    </w:p>
    <w:p w14:paraId="17A3AB23" w14:textId="77777777" w:rsidR="00992C15" w:rsidRPr="00992C15" w:rsidRDefault="00D9135E" w:rsidP="006746F6">
      <w:pPr>
        <w:pStyle w:val="Akapitzlist"/>
        <w:numPr>
          <w:ilvl w:val="0"/>
          <w:numId w:val="25"/>
        </w:numPr>
        <w:spacing w:before="120" w:after="0" w:line="257" w:lineRule="auto"/>
        <w:ind w:left="1077" w:hanging="357"/>
        <w:contextualSpacing w:val="0"/>
        <w:rPr>
          <w:rFonts w:eastAsia="Calibri" w:cs="Times New Roman"/>
          <w:b/>
          <w:bCs/>
          <w:color w:val="000000"/>
          <w:kern w:val="0"/>
          <w:szCs w:val="22"/>
          <w14:ligatures w14:val="none"/>
        </w:rPr>
      </w:pPr>
      <w:r w:rsidRPr="00DA1BEE">
        <w:rPr>
          <w:rFonts w:eastAsia="Calibri" w:cs="Times New Roman"/>
          <w:bCs/>
          <w:color w:val="000000"/>
          <w:kern w:val="0"/>
          <w:szCs w:val="22"/>
          <w14:ligatures w14:val="none"/>
        </w:rPr>
        <w:t>Działalność pełnomocników ds. informatyzacji, powoływanych w szczególności w ministerstwach oraz w Kancelarii Prezesa Rady Ministrów oraz fakultatywnie w jednostkach samorządu terytorialnego. Do ich podstawowych zadań będzie należało koordynowanie realizacji i wdrażania strategii w zakresie spraw należących do właściwości działu administracji rządowej, kierowanego przez właściwego ministra</w:t>
      </w:r>
      <w:r w:rsidR="001B25B0">
        <w:rPr>
          <w:rFonts w:eastAsia="Calibri" w:cs="Times New Roman"/>
          <w:bCs/>
          <w:color w:val="000000"/>
          <w:kern w:val="0"/>
          <w:szCs w:val="22"/>
          <w14:ligatures w14:val="none"/>
        </w:rPr>
        <w:t>;</w:t>
      </w:r>
    </w:p>
    <w:p w14:paraId="7A70F7BB" w14:textId="28E5EC36" w:rsidR="00992C15" w:rsidRPr="00992C15" w:rsidRDefault="00886ED8" w:rsidP="006746F6">
      <w:pPr>
        <w:pStyle w:val="Akapitzlist"/>
        <w:numPr>
          <w:ilvl w:val="0"/>
          <w:numId w:val="25"/>
        </w:numPr>
        <w:spacing w:before="120" w:after="0" w:line="257" w:lineRule="auto"/>
        <w:ind w:left="1077" w:hanging="357"/>
        <w:contextualSpacing w:val="0"/>
        <w:rPr>
          <w:rFonts w:eastAsia="Calibri" w:cs="Times New Roman"/>
          <w:b/>
          <w:bCs/>
          <w:color w:val="000000"/>
          <w:kern w:val="0"/>
          <w:szCs w:val="22"/>
          <w14:ligatures w14:val="none"/>
        </w:rPr>
      </w:pPr>
      <w:r w:rsidRPr="00992C15">
        <w:rPr>
          <w:rFonts w:eastAsia="Calibri" w:cs="Times New Roman"/>
          <w:bCs/>
          <w:color w:val="000000"/>
          <w:kern w:val="0"/>
          <w:szCs w:val="22"/>
          <w14:ligatures w14:val="none"/>
        </w:rPr>
        <w:t xml:space="preserve">Funkcjonowanie </w:t>
      </w:r>
      <w:r w:rsidR="00D9135E" w:rsidRPr="00992C15">
        <w:rPr>
          <w:rFonts w:eastAsia="Calibri" w:cs="Times New Roman"/>
          <w:bCs/>
          <w:color w:val="000000"/>
          <w:kern w:val="0"/>
          <w:szCs w:val="22"/>
          <w14:ligatures w14:val="none"/>
        </w:rPr>
        <w:t>forum współpracy i wymiany informacji w zakresie działań podejmowanych na rzecz transformacji cyfrowej administracji publicznej na poziomie centralnym, regionalnym i lokalnym.</w:t>
      </w:r>
    </w:p>
    <w:p w14:paraId="152B4C21" w14:textId="77777777" w:rsidR="00992C15" w:rsidRPr="004306F3" w:rsidRDefault="00992C15" w:rsidP="00A676D5">
      <w:pPr>
        <w:pStyle w:val="Podtytu"/>
        <w:rPr>
          <w:rFonts w:eastAsia="Calibri" w:cs="Calibri"/>
          <w:b/>
          <w:bCs/>
          <w:color w:val="000000" w:themeColor="text1"/>
          <w:kern w:val="0"/>
          <w:sz w:val="22"/>
          <w:szCs w:val="22"/>
          <w14:ligatures w14:val="none"/>
        </w:rPr>
      </w:pPr>
    </w:p>
    <w:p w14:paraId="18FF3AA6" w14:textId="3FACE526" w:rsidR="00D9135E" w:rsidRPr="002020C8" w:rsidRDefault="00D9135E" w:rsidP="00A676D5">
      <w:pPr>
        <w:pStyle w:val="Podtytu"/>
        <w:rPr>
          <w:rFonts w:eastAsia="Yu Gothic Light"/>
        </w:rPr>
      </w:pPr>
      <w:r w:rsidRPr="004306F3">
        <w:rPr>
          <w:b/>
          <w:bCs/>
          <w:color w:val="000000" w:themeColor="text1"/>
          <w:sz w:val="22"/>
          <w:szCs w:val="22"/>
        </w:rPr>
        <w:t>[</w:t>
      </w:r>
      <w:proofErr w:type="spellStart"/>
      <w:r w:rsidRPr="004306F3">
        <w:rPr>
          <w:b/>
          <w:bCs/>
          <w:color w:val="000000" w:themeColor="text1"/>
          <w:sz w:val="22"/>
          <w:szCs w:val="22"/>
        </w:rPr>
        <w:t>box</w:t>
      </w:r>
      <w:proofErr w:type="spellEnd"/>
      <w:r w:rsidRPr="004306F3">
        <w:rPr>
          <w:b/>
          <w:bCs/>
          <w:color w:val="000000" w:themeColor="text1"/>
          <w:sz w:val="22"/>
          <w:szCs w:val="22"/>
        </w:rPr>
        <w:t>] Co</w:t>
      </w:r>
      <w:r w:rsidR="00992C15" w:rsidRPr="004306F3">
        <w:rPr>
          <w:b/>
          <w:bCs/>
          <w:color w:val="000000" w:themeColor="text1"/>
          <w:sz w:val="22"/>
          <w:szCs w:val="22"/>
        </w:rPr>
        <w:t xml:space="preserve"> </w:t>
      </w:r>
      <w:r w:rsidRPr="004306F3">
        <w:rPr>
          <w:b/>
          <w:bCs/>
          <w:color w:val="000000" w:themeColor="text1"/>
          <w:sz w:val="22"/>
          <w:szCs w:val="22"/>
        </w:rPr>
        <w:t>z tego wynika:</w:t>
      </w:r>
      <w:r w:rsidRPr="004306F3">
        <w:rPr>
          <w:color w:val="000000" w:themeColor="text1"/>
          <w:sz w:val="22"/>
          <w:szCs w:val="22"/>
        </w:rPr>
        <w:t xml:space="preserve"> Poprawimy koordynację rozwoju cyfrowego kraju.</w:t>
      </w:r>
      <w:r w:rsidRPr="004306F3">
        <w:rPr>
          <w:rFonts w:eastAsia="Calibri" w:cs="Calibri"/>
          <w:color w:val="000000" w:themeColor="text1"/>
          <w:kern w:val="0"/>
          <w:szCs w:val="22"/>
          <w14:ligatures w14:val="none"/>
        </w:rPr>
        <w:t xml:space="preserve"> </w:t>
      </w:r>
      <w:r w:rsidRPr="002020C8">
        <w:rPr>
          <w:rFonts w:eastAsia="Calibri" w:cs="Calibri"/>
          <w:b/>
          <w:kern w:val="0"/>
          <w:szCs w:val="22"/>
          <w14:ligatures w14:val="none"/>
        </w:rPr>
        <w:br w:type="page"/>
      </w:r>
      <w:r w:rsidRPr="002020C8">
        <w:rPr>
          <w:rFonts w:eastAsia="Yu Gothic Light"/>
        </w:rPr>
        <w:lastRenderedPageBreak/>
        <w:t xml:space="preserve">Cel </w:t>
      </w:r>
      <w:r w:rsidR="00DB32F7">
        <w:rPr>
          <w:rFonts w:eastAsia="Yu Gothic Light"/>
        </w:rPr>
        <w:t>1.4.</w:t>
      </w:r>
      <w:r w:rsidRPr="002020C8">
        <w:rPr>
          <w:rFonts w:eastAsia="Yu Gothic Light"/>
        </w:rPr>
        <w:t>2: Przedsięwzięcia informatyczne są realizowane i zarządzane w sposób skoordynowany, przejrzysty i efektywny</w:t>
      </w:r>
    </w:p>
    <w:p w14:paraId="1279C09C" w14:textId="77777777" w:rsidR="00D9135E" w:rsidRPr="002020C8" w:rsidRDefault="00D9135E" w:rsidP="00A676D5">
      <w:pPr>
        <w:pStyle w:val="Podtytu"/>
        <w:rPr>
          <w:rFonts w:eastAsia="Calibri" w:cs="Times New Roman"/>
          <w:sz w:val="22"/>
          <w:szCs w:val="22"/>
        </w:rPr>
      </w:pPr>
    </w:p>
    <w:p w14:paraId="63DECD07" w14:textId="77777777" w:rsidR="00D9135E" w:rsidRPr="002020C8" w:rsidRDefault="00D9135E" w:rsidP="00A676D5">
      <w:pPr>
        <w:pStyle w:val="Podtytu"/>
        <w:rPr>
          <w:rFonts w:eastAsia="Yu Gothic Light"/>
        </w:rPr>
      </w:pPr>
      <w:r w:rsidRPr="002020C8">
        <w:rPr>
          <w:rFonts w:eastAsia="Yu Gothic Light"/>
        </w:rPr>
        <w:t>Co umożliwi realizację celu:</w:t>
      </w:r>
    </w:p>
    <w:p w14:paraId="756C73C2" w14:textId="77777777" w:rsidR="00D9135E" w:rsidRPr="002020C8" w:rsidRDefault="00D9135E" w:rsidP="006746F6">
      <w:pPr>
        <w:numPr>
          <w:ilvl w:val="0"/>
          <w:numId w:val="20"/>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Wdrożenie i upowszechnienie wspólnej, powiązanej z AIP, metodyki zarządzania przedsięwzięciami informatycznymi realizowanymi we wszystkich jednostkach administracji publicznej pozwalającej na efektywne monitorowanie ich postępów oraz efektów w systemie teleinformatycznym;</w:t>
      </w:r>
    </w:p>
    <w:p w14:paraId="5CA1E118" w14:textId="2B8527E2" w:rsidR="00D9135E" w:rsidRPr="002020C8" w:rsidRDefault="001147D3" w:rsidP="006746F6">
      <w:pPr>
        <w:numPr>
          <w:ilvl w:val="0"/>
          <w:numId w:val="20"/>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 xml:space="preserve">Opracowanie </w:t>
      </w:r>
      <w:r w:rsidR="00D9135E" w:rsidRPr="002020C8">
        <w:rPr>
          <w:rFonts w:eastAsia="Calibri" w:cs="Times New Roman"/>
          <w:bCs/>
          <w:color w:val="000000"/>
          <w:kern w:val="0"/>
          <w:szCs w:val="22"/>
          <w14:ligatures w14:val="none"/>
        </w:rPr>
        <w:t xml:space="preserve">standardów </w:t>
      </w:r>
      <w:r w:rsidR="009E1FE3">
        <w:rPr>
          <w:rFonts w:eastAsia="Calibri" w:cs="Times New Roman"/>
          <w:bCs/>
          <w:color w:val="000000"/>
          <w:kern w:val="0"/>
          <w:szCs w:val="22"/>
          <w14:ligatures w14:val="none"/>
        </w:rPr>
        <w:t>i rekomendacji</w:t>
      </w:r>
      <w:r w:rsidR="00D9135E" w:rsidRPr="002020C8">
        <w:rPr>
          <w:rFonts w:eastAsia="Calibri" w:cs="Times New Roman"/>
          <w:bCs/>
          <w:color w:val="000000"/>
          <w:kern w:val="0"/>
          <w:szCs w:val="22"/>
          <w14:ligatures w14:val="none"/>
        </w:rPr>
        <w:t xml:space="preserve"> prowadzenia przedsięwzięć;</w:t>
      </w:r>
    </w:p>
    <w:p w14:paraId="49454D3B" w14:textId="77777777" w:rsidR="00D9135E" w:rsidRPr="002020C8" w:rsidRDefault="00D9135E" w:rsidP="006746F6">
      <w:pPr>
        <w:numPr>
          <w:ilvl w:val="0"/>
          <w:numId w:val="20"/>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Pełne raportowanie dotyczące podmiotów i osób prowadzących przedsięwzięcia informatyczne dla państwa, które umożliwi zwiększenie przejrzystości i optymalizacji wydatkowania środków;</w:t>
      </w:r>
    </w:p>
    <w:p w14:paraId="453652C2" w14:textId="0EA0ECF0" w:rsidR="00E96CF5" w:rsidRDefault="00D9135E" w:rsidP="006746F6">
      <w:pPr>
        <w:numPr>
          <w:ilvl w:val="0"/>
          <w:numId w:val="20"/>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Przeprowadzenie kompleksowej diagnozy efektywności udzielania i realizowania zamówień publicznych (perspektywa zamawiającego i wykonawcy) dotyczących przedsięwzięć informatycznych. Sprawdzi ona możliwość wprowadzenia szczególnych zasad dla tych przedsięwzięć w ramach prawa zamówień publicznych, poprzez bardziej elastyczne rozwiązania prawne uwzględniające konieczność modyfikacji i zmian technologicznych</w:t>
      </w:r>
      <w:r w:rsidR="001B40B5">
        <w:rPr>
          <w:rFonts w:eastAsia="Calibri" w:cs="Times New Roman"/>
          <w:bCs/>
          <w:color w:val="000000"/>
          <w:kern w:val="0"/>
          <w:szCs w:val="22"/>
          <w14:ligatures w14:val="none"/>
        </w:rPr>
        <w:t>;</w:t>
      </w:r>
    </w:p>
    <w:p w14:paraId="49278245" w14:textId="49D6DDEB" w:rsidR="00522365" w:rsidRDefault="00DE1BAF" w:rsidP="006746F6">
      <w:pPr>
        <w:numPr>
          <w:ilvl w:val="0"/>
          <w:numId w:val="20"/>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 xml:space="preserve">Opracowanie dobrych praktyk, standaryzujących wymagania </w:t>
      </w:r>
      <w:r w:rsidR="006D4C0D">
        <w:rPr>
          <w:rFonts w:eastAsia="Calibri" w:cs="Times New Roman"/>
          <w:bCs/>
          <w:color w:val="000000"/>
          <w:kern w:val="0"/>
          <w:szCs w:val="22"/>
          <w14:ligatures w14:val="none"/>
        </w:rPr>
        <w:t xml:space="preserve">funkcjonalne i niefunkcjonalne </w:t>
      </w:r>
      <w:r>
        <w:rPr>
          <w:rFonts w:eastAsia="Calibri" w:cs="Times New Roman"/>
          <w:bCs/>
          <w:color w:val="000000"/>
          <w:kern w:val="0"/>
          <w:szCs w:val="22"/>
          <w14:ligatures w14:val="none"/>
        </w:rPr>
        <w:t xml:space="preserve">dotyczące rozwiązań </w:t>
      </w:r>
      <w:r w:rsidR="001034C6">
        <w:rPr>
          <w:rFonts w:eastAsia="Calibri" w:cs="Times New Roman"/>
          <w:bCs/>
          <w:color w:val="000000"/>
          <w:kern w:val="0"/>
          <w:szCs w:val="22"/>
          <w14:ligatures w14:val="none"/>
        </w:rPr>
        <w:t>ICT w administracji publicznej pozyskiwanych w ramach postępowań zakupowych, w szczególności</w:t>
      </w:r>
      <w:r w:rsidR="009B4291">
        <w:rPr>
          <w:rFonts w:eastAsia="Calibri" w:cs="Times New Roman"/>
          <w:bCs/>
          <w:color w:val="000000"/>
          <w:kern w:val="0"/>
          <w:szCs w:val="22"/>
          <w14:ligatures w14:val="none"/>
        </w:rPr>
        <w:t xml:space="preserve"> w zakresie wzorów umów oraz oceny jakości</w:t>
      </w:r>
      <w:r w:rsidR="00CB3974">
        <w:rPr>
          <w:rFonts w:eastAsia="Calibri" w:cs="Times New Roman"/>
          <w:bCs/>
          <w:color w:val="000000"/>
          <w:kern w:val="0"/>
          <w:szCs w:val="22"/>
          <w14:ligatures w14:val="none"/>
        </w:rPr>
        <w:t>;</w:t>
      </w:r>
    </w:p>
    <w:p w14:paraId="54D89040" w14:textId="2E57CD36" w:rsidR="001B40B5" w:rsidRPr="001914F3" w:rsidRDefault="001B40B5" w:rsidP="006746F6">
      <w:pPr>
        <w:numPr>
          <w:ilvl w:val="0"/>
          <w:numId w:val="20"/>
        </w:numPr>
        <w:spacing w:before="120" w:after="0" w:line="257" w:lineRule="auto"/>
        <w:rPr>
          <w:rFonts w:eastAsia="Calibri"/>
          <w:bCs/>
          <w:szCs w:val="22"/>
        </w:rPr>
      </w:pPr>
      <w:r w:rsidRPr="001B40B5">
        <w:rPr>
          <w:rFonts w:eastAsia="Calibri"/>
          <w:bCs/>
          <w:color w:val="000000"/>
          <w:szCs w:val="22"/>
        </w:rPr>
        <w:t>Przygotowanie rozwiązań wspierających uwzględnianie, w ramach postępowań zakupowych na rozwiązania ICT w administracji publicznej, wymogów suwerenności i bezpieczeństwa, w tym rozwiązań promujących polskich dostawców oraz</w:t>
      </w:r>
      <w:r w:rsidR="00D86EB0">
        <w:rPr>
          <w:rFonts w:eastAsia="Calibri"/>
          <w:bCs/>
          <w:color w:val="000000"/>
          <w:szCs w:val="22"/>
        </w:rPr>
        <w:t xml:space="preserve"> </w:t>
      </w:r>
      <w:r w:rsidRPr="001B40B5">
        <w:rPr>
          <w:rFonts w:eastAsia="Calibri"/>
          <w:bCs/>
          <w:color w:val="000000"/>
          <w:szCs w:val="22"/>
        </w:rPr>
        <w:t xml:space="preserve">dostawców pochodzących z państw UE realizujących zamówienia w sposób spełniający te wymogi. </w:t>
      </w:r>
      <w:r w:rsidR="00EC16D8">
        <w:rPr>
          <w:rFonts w:eastAsia="Calibri"/>
          <w:bCs/>
          <w:color w:val="000000"/>
          <w:szCs w:val="22"/>
        </w:rPr>
        <w:t>Z</w:t>
      </w:r>
      <w:r w:rsidR="003400BF" w:rsidRPr="003400BF">
        <w:rPr>
          <w:rFonts w:eastAsia="Calibri"/>
          <w:bCs/>
          <w:color w:val="000000"/>
          <w:szCs w:val="22"/>
        </w:rPr>
        <w:t xml:space="preserve">ostaną przygotowane </w:t>
      </w:r>
      <w:r w:rsidR="00E6442D">
        <w:rPr>
          <w:rFonts w:eastAsia="Calibri"/>
          <w:bCs/>
          <w:color w:val="000000"/>
          <w:szCs w:val="22"/>
        </w:rPr>
        <w:t>z uwzględnieniem</w:t>
      </w:r>
      <w:r w:rsidR="003400BF" w:rsidRPr="003400BF">
        <w:rPr>
          <w:rFonts w:eastAsia="Calibri"/>
          <w:bCs/>
          <w:color w:val="000000"/>
          <w:szCs w:val="22"/>
        </w:rPr>
        <w:t xml:space="preserve"> obiektywnych, merytorycznych i niedyskryminacyjnych kryteriów, zgodnie z obowiązującymi przepisami krajowymi i unijnymi.</w:t>
      </w:r>
      <w:r w:rsidR="00F45095">
        <w:rPr>
          <w:rFonts w:eastAsia="Calibri"/>
          <w:bCs/>
          <w:color w:val="000000"/>
          <w:szCs w:val="22"/>
        </w:rPr>
        <w:t xml:space="preserve"> </w:t>
      </w:r>
      <w:r w:rsidRPr="001B40B5">
        <w:rPr>
          <w:rFonts w:eastAsia="Calibri"/>
          <w:bCs/>
          <w:color w:val="000000"/>
          <w:szCs w:val="22"/>
        </w:rPr>
        <w:t xml:space="preserve">Wykorzystywanie w sektorach krytycznych rozwiązań opierających się o </w:t>
      </w:r>
      <w:r w:rsidRPr="001914F3">
        <w:rPr>
          <w:rFonts w:eastAsia="Calibri"/>
          <w:bCs/>
          <w:szCs w:val="22"/>
        </w:rPr>
        <w:t>produkty</w:t>
      </w:r>
      <w:r w:rsidR="001465A0">
        <w:rPr>
          <w:rFonts w:eastAsia="Calibri"/>
          <w:bCs/>
          <w:szCs w:val="22"/>
        </w:rPr>
        <w:t xml:space="preserve"> pochodzące z UE</w:t>
      </w:r>
      <w:r w:rsidR="003400BF">
        <w:rPr>
          <w:rFonts w:eastAsia="Calibri"/>
          <w:bCs/>
          <w:szCs w:val="22"/>
        </w:rPr>
        <w:t>.</w:t>
      </w:r>
    </w:p>
    <w:p w14:paraId="5297F1B1" w14:textId="37CA3159" w:rsidR="00D9135E" w:rsidRPr="001914F3" w:rsidRDefault="00D9135E" w:rsidP="00D9135E">
      <w:pPr>
        <w:spacing w:line="259" w:lineRule="auto"/>
        <w:rPr>
          <w:rFonts w:eastAsia="Calibri" w:cs="Calibri"/>
          <w:b/>
          <w:kern w:val="0"/>
          <w:szCs w:val="22"/>
          <w14:ligatures w14:val="none"/>
        </w:rPr>
      </w:pPr>
      <w:r w:rsidRPr="001914F3">
        <w:rPr>
          <w:rFonts w:eastAsia="Calibri" w:cs="Times New Roman"/>
          <w:bCs/>
          <w:kern w:val="0"/>
          <w:szCs w:val="22"/>
          <w14:ligatures w14:val="none"/>
        </w:rPr>
        <w:t xml:space="preserve"> </w:t>
      </w:r>
    </w:p>
    <w:p w14:paraId="2A1FE892" w14:textId="77777777" w:rsidR="00D9135E" w:rsidRPr="002020C8" w:rsidRDefault="00D9135E" w:rsidP="00D9135E">
      <w:pPr>
        <w:spacing w:line="259" w:lineRule="auto"/>
        <w:rPr>
          <w:rFonts w:eastAsia="Calibri" w:cs="Calibri"/>
          <w:kern w:val="0"/>
          <w:szCs w:val="22"/>
          <w14:ligatures w14:val="none"/>
        </w:rPr>
      </w:pPr>
      <w:r w:rsidRPr="002020C8">
        <w:rPr>
          <w:rFonts w:eastAsia="Calibri" w:cs="Calibri"/>
          <w:b/>
          <w:bCs/>
          <w:kern w:val="0"/>
          <w:szCs w:val="22"/>
          <w14:ligatures w14:val="none"/>
        </w:rPr>
        <w:t>[</w:t>
      </w:r>
      <w:proofErr w:type="spellStart"/>
      <w:r w:rsidRPr="002020C8">
        <w:rPr>
          <w:rFonts w:eastAsia="Calibri" w:cs="Calibri"/>
          <w:b/>
          <w:bCs/>
          <w:kern w:val="0"/>
          <w:szCs w:val="22"/>
          <w14:ligatures w14:val="none"/>
        </w:rPr>
        <w:t>box</w:t>
      </w:r>
      <w:proofErr w:type="spellEnd"/>
      <w:r w:rsidRPr="002020C8">
        <w:rPr>
          <w:rFonts w:eastAsia="Calibri" w:cs="Calibri"/>
          <w:b/>
          <w:bCs/>
          <w:kern w:val="0"/>
          <w:szCs w:val="22"/>
          <w14:ligatures w14:val="none"/>
        </w:rPr>
        <w:t xml:space="preserve">] Co z tego wynika: </w:t>
      </w:r>
      <w:r w:rsidRPr="002020C8">
        <w:rPr>
          <w:rFonts w:eastAsia="Calibri" w:cs="Calibri"/>
          <w:kern w:val="0"/>
          <w:szCs w:val="22"/>
          <w14:ligatures w14:val="none"/>
        </w:rPr>
        <w:t xml:space="preserve">Poprawimy zarządzanie projektami informatycznymi i będziemy walczyć z nadużyciami w tym obszarze. </w:t>
      </w:r>
    </w:p>
    <w:p w14:paraId="2529F7A4" w14:textId="77777777" w:rsidR="00D9135E" w:rsidRPr="002020C8" w:rsidRDefault="00D9135E" w:rsidP="00D9135E">
      <w:pPr>
        <w:spacing w:line="259" w:lineRule="auto"/>
        <w:rPr>
          <w:rFonts w:eastAsia="Calibri" w:cs="Calibri"/>
          <w:b/>
          <w:kern w:val="0"/>
          <w:szCs w:val="22"/>
          <w14:ligatures w14:val="none"/>
        </w:rPr>
      </w:pPr>
      <w:r w:rsidRPr="002020C8">
        <w:rPr>
          <w:rFonts w:eastAsia="Calibri" w:cs="Calibri"/>
          <w:b/>
          <w:kern w:val="0"/>
          <w:szCs w:val="22"/>
          <w14:ligatures w14:val="none"/>
        </w:rPr>
        <w:br w:type="page"/>
      </w:r>
    </w:p>
    <w:p w14:paraId="560E16CF" w14:textId="163E7B73" w:rsidR="00D9135E" w:rsidRPr="002020C8" w:rsidRDefault="00D9135E" w:rsidP="00A676D5">
      <w:pPr>
        <w:pStyle w:val="Podtytu"/>
        <w:rPr>
          <w:rFonts w:eastAsia="Yu Gothic Light"/>
        </w:rPr>
      </w:pPr>
      <w:r w:rsidRPr="002020C8">
        <w:rPr>
          <w:rFonts w:eastAsia="Yu Gothic Light"/>
        </w:rPr>
        <w:lastRenderedPageBreak/>
        <w:t xml:space="preserve">Cel </w:t>
      </w:r>
      <w:r w:rsidR="00DB32F7">
        <w:rPr>
          <w:rFonts w:eastAsia="Yu Gothic Light"/>
        </w:rPr>
        <w:t>1.4.</w:t>
      </w:r>
      <w:r w:rsidRPr="002020C8">
        <w:rPr>
          <w:rFonts w:eastAsia="Yu Gothic Light"/>
        </w:rPr>
        <w:t>3: Architektura Informacyjna Państwa stanowi powszechną i ugruntowaną metodę strategicznego zarządzania informatyzacją państwa</w:t>
      </w:r>
    </w:p>
    <w:p w14:paraId="758DE0EE" w14:textId="77777777" w:rsidR="00D9135E" w:rsidRPr="002020C8" w:rsidRDefault="00D9135E" w:rsidP="00A676D5">
      <w:pPr>
        <w:pStyle w:val="Podtytu"/>
        <w:rPr>
          <w:rFonts w:eastAsia="Calibri" w:cs="Times New Roman"/>
          <w:sz w:val="22"/>
          <w:szCs w:val="22"/>
        </w:rPr>
      </w:pPr>
    </w:p>
    <w:p w14:paraId="5EFB1394" w14:textId="77777777" w:rsidR="00D9135E" w:rsidRPr="002020C8" w:rsidRDefault="00D9135E" w:rsidP="00A676D5">
      <w:pPr>
        <w:pStyle w:val="Podtytu"/>
        <w:rPr>
          <w:rFonts w:eastAsia="Yu Gothic Light"/>
        </w:rPr>
      </w:pPr>
      <w:r w:rsidRPr="002020C8">
        <w:rPr>
          <w:rFonts w:eastAsia="Yu Gothic Light"/>
        </w:rPr>
        <w:t>Co umożliwi realizację celu:</w:t>
      </w:r>
      <w:r w:rsidRPr="002020C8">
        <w:rPr>
          <w:rFonts w:eastAsia="Yu Gothic Light"/>
        </w:rPr>
        <w:tab/>
      </w:r>
    </w:p>
    <w:p w14:paraId="612AFE30" w14:textId="62D3FFF1"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Implementacja pryncypiów oraz opracowanie i wdrożenie</w:t>
      </w:r>
      <w:r w:rsidR="00223B8A">
        <w:rPr>
          <w:rFonts w:eastAsia="Calibri" w:cs="Times New Roman"/>
          <w:bCs/>
          <w:color w:val="000000"/>
          <w:kern w:val="0"/>
          <w:szCs w:val="22"/>
          <w14:ligatures w14:val="none"/>
        </w:rPr>
        <w:t xml:space="preserve"> </w:t>
      </w:r>
      <w:r w:rsidRPr="002020C8">
        <w:rPr>
          <w:rFonts w:eastAsia="Calibri" w:cs="Times New Roman"/>
          <w:bCs/>
          <w:color w:val="000000"/>
          <w:kern w:val="0"/>
          <w:szCs w:val="22"/>
          <w14:ligatures w14:val="none"/>
        </w:rPr>
        <w:t>standardów, wytycznych i rekomendacji architektonicznych w administracji publicznej, w tym samorządów, a także zobowiązanie podmiotów publicznych wdrażających e-usługi publiczne do ich stosowania;</w:t>
      </w:r>
    </w:p>
    <w:p w14:paraId="49666715" w14:textId="77777777"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Wdrożenie przyjętej metody opisu AIP, w tym słownika pojęć, doprecyzowanie zakresu, dla którego metoda będzie stosowana oraz przygotowanie wizji AIP odwzorowującej pożądany stan cyfryzacji kraju w zakresie realizacji e-usług publicznych. Celem wizji AIP jest zaprezentowanie uniwersalnego podejścia do planowania i efektywnego świadczenia e-usług publicznych z dużym naciskiem na niezbędną w tym zakresie interoperacyjność systemów teleinformatycznych;</w:t>
      </w:r>
    </w:p>
    <w:p w14:paraId="788D5CD4" w14:textId="20311E61"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 xml:space="preserve">Aktualizacja </w:t>
      </w:r>
      <w:r w:rsidR="00A75E20">
        <w:rPr>
          <w:rFonts w:eastAsia="Calibri" w:cs="Times New Roman"/>
          <w:bCs/>
          <w:color w:val="000000"/>
          <w:kern w:val="0"/>
          <w:szCs w:val="22"/>
          <w14:ligatures w14:val="none"/>
        </w:rPr>
        <w:t>metamodelu AIP (</w:t>
      </w:r>
      <w:r w:rsidRPr="002020C8">
        <w:rPr>
          <w:rFonts w:eastAsia="Calibri" w:cs="Times New Roman"/>
          <w:bCs/>
          <w:color w:val="000000"/>
          <w:kern w:val="0"/>
          <w:szCs w:val="22"/>
          <w14:ligatures w14:val="none"/>
        </w:rPr>
        <w:t>metodyki modelowania</w:t>
      </w:r>
      <w:r w:rsidR="00A75E20">
        <w:rPr>
          <w:rFonts w:eastAsia="Calibri" w:cs="Times New Roman"/>
          <w:bCs/>
          <w:color w:val="000000"/>
          <w:kern w:val="0"/>
          <w:szCs w:val="22"/>
          <w14:ligatures w14:val="none"/>
        </w:rPr>
        <w:t>)</w:t>
      </w:r>
      <w:r w:rsidRPr="002020C8">
        <w:rPr>
          <w:rFonts w:eastAsia="Calibri" w:cs="Times New Roman"/>
          <w:bCs/>
          <w:color w:val="000000"/>
          <w:kern w:val="0"/>
          <w:szCs w:val="22"/>
          <w14:ligatures w14:val="none"/>
        </w:rPr>
        <w:t xml:space="preserve"> oraz modeli AIP w warstwach legislacyjnej, organizacyjnej, semantycznej i technicznej, umożliwiająca spójne i zintegrowane podejście do tworzenia i modyfikowania procesów oraz systemów teleinformatycznych realizujących cele strategii;</w:t>
      </w:r>
    </w:p>
    <w:p w14:paraId="622F26CD" w14:textId="77777777"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Utrzymywanie w aktualności i rozbudowywanie repozytorium AIP, czyli systemu teleinformatycznego, w którym gromadzone są w szczególności modele architektoniczne oraz pryncypia, standardy, wytyczne i rekomendacje architektoniczne;</w:t>
      </w:r>
    </w:p>
    <w:p w14:paraId="45F074FE" w14:textId="77777777"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 xml:space="preserve">Poszerzenie dostępu do informacji zgromadzonych w repozytorium AIP w zakresie dozwolonym ochroną danych (informacje udostępniane kontekstowo w odniesieniu do potrzeb poszczególnych interesariuszy) oraz kooperacja i wymiana bieżących informacji istotnych dla rozwoju i utrzymania AIP, w tym dotyczących identyfikowania </w:t>
      </w:r>
      <w:proofErr w:type="spellStart"/>
      <w:r w:rsidRPr="002020C8">
        <w:rPr>
          <w:rFonts w:eastAsia="Calibri" w:cs="Times New Roman"/>
          <w:bCs/>
          <w:color w:val="000000"/>
          <w:kern w:val="0"/>
          <w:szCs w:val="22"/>
          <w14:ligatures w14:val="none"/>
        </w:rPr>
        <w:t>reużywalnych</w:t>
      </w:r>
      <w:proofErr w:type="spellEnd"/>
      <w:r w:rsidRPr="002020C8">
        <w:rPr>
          <w:rFonts w:eastAsia="Calibri" w:cs="Times New Roman"/>
          <w:bCs/>
          <w:color w:val="000000"/>
          <w:kern w:val="0"/>
          <w:szCs w:val="22"/>
          <w14:ligatures w14:val="none"/>
        </w:rPr>
        <w:t xml:space="preserve"> komponentów z każdej warstw AIP;</w:t>
      </w:r>
    </w:p>
    <w:p w14:paraId="34C50B0B" w14:textId="6B079403"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Analizowanie różnic pomiędzy stanem obecnym cyfryzacji kraju a docelową wizją określoną w AIP, w celu definiowania przedsięwzięć informatycznych, których realizacja zwiększy efektywność cyfrową państwa;</w:t>
      </w:r>
    </w:p>
    <w:p w14:paraId="06456583" w14:textId="77777777" w:rsidR="00D9135E" w:rsidRPr="002020C8" w:rsidRDefault="00D9135E" w:rsidP="006746F6">
      <w:pPr>
        <w:numPr>
          <w:ilvl w:val="0"/>
          <w:numId w:val="22"/>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Wdrożenie mechanizmów nadzoru i monitoringu wdrażania AIP, w tym:</w:t>
      </w:r>
    </w:p>
    <w:p w14:paraId="2F541521" w14:textId="79686EB9" w:rsidR="00D9135E" w:rsidRPr="002020C8" w:rsidRDefault="00D9135E" w:rsidP="006746F6">
      <w:pPr>
        <w:numPr>
          <w:ilvl w:val="0"/>
          <w:numId w:val="23"/>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powołanie we wszystkich resortach Głównych Architektów Korporacyjnych (których rolę będą mogli pełnić pełnomocnicy d</w:t>
      </w:r>
      <w:r w:rsidR="00CA5B6A">
        <w:rPr>
          <w:rFonts w:eastAsia="Calibri" w:cs="Times New Roman"/>
          <w:bCs/>
          <w:color w:val="000000"/>
          <w:kern w:val="0"/>
          <w:szCs w:val="22"/>
          <w14:ligatures w14:val="none"/>
        </w:rPr>
        <w:t>o spraw</w:t>
      </w:r>
      <w:r w:rsidRPr="002020C8">
        <w:rPr>
          <w:rFonts w:eastAsia="Calibri" w:cs="Times New Roman"/>
          <w:bCs/>
          <w:color w:val="000000"/>
          <w:kern w:val="0"/>
          <w:szCs w:val="22"/>
          <w14:ligatures w14:val="none"/>
        </w:rPr>
        <w:t xml:space="preserve"> informatyzacji) wspierających upowszechnianie, wdrażanie i rozwój AIP oraz biorących udział w pracach zespołu zadaniowego przy Komitecie do spraw Cyfryzacji wspierającego realizację zadań Komitetu w tym zakresie,</w:t>
      </w:r>
    </w:p>
    <w:p w14:paraId="47BB51DA" w14:textId="77777777" w:rsidR="00D9135E" w:rsidRPr="002020C8" w:rsidRDefault="00D9135E" w:rsidP="006746F6">
      <w:pPr>
        <w:numPr>
          <w:ilvl w:val="0"/>
          <w:numId w:val="23"/>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 xml:space="preserve">uzależnienie realizacji i finansowania przedsięwzięć informatycznych o publicznym zastosowaniu od pozytywnej oceny Komitetu do spraw Cyfryzacji m.in. w szczególności w zakresie zgodności z pryncypiami, standardami, </w:t>
      </w:r>
      <w:r w:rsidRPr="002020C8">
        <w:rPr>
          <w:rFonts w:eastAsia="Calibri" w:cs="Times New Roman"/>
          <w:bCs/>
          <w:color w:val="000000"/>
          <w:kern w:val="0"/>
          <w:szCs w:val="22"/>
          <w14:ligatures w14:val="none"/>
        </w:rPr>
        <w:lastRenderedPageBreak/>
        <w:t>wytycznymi i rekomendacjami architektonicznymi Architektury Informacyjnej Państwa,</w:t>
      </w:r>
    </w:p>
    <w:p w14:paraId="7840013E" w14:textId="77777777" w:rsidR="00D9135E" w:rsidRPr="002020C8" w:rsidRDefault="00D9135E" w:rsidP="006746F6">
      <w:pPr>
        <w:numPr>
          <w:ilvl w:val="0"/>
          <w:numId w:val="23"/>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objęcie obowiązkiem inwentaryzacji wszystkich systemów teleinformatycznych i rejestrów publicznych administracji publicznej, w tym systemów dziedzinowych np. księgowych, kadrowych, przy wykorzystaniu systemów inwentaryzacji systemów teleinformatycznych (SIST, SIST JST),</w:t>
      </w:r>
    </w:p>
    <w:p w14:paraId="4A7C9AB0" w14:textId="77777777" w:rsidR="00D9135E" w:rsidRPr="002020C8" w:rsidRDefault="00D9135E" w:rsidP="006746F6">
      <w:pPr>
        <w:numPr>
          <w:ilvl w:val="0"/>
          <w:numId w:val="23"/>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weryfikowanie w ramach prac Komitetu do spraw Cyfryzacji zgodności projektów aktów prawnych z pryncypiami, standardami, wytycznymi i rekomendacjami architektonicznymi Architektury Informacyjnej Państwa.</w:t>
      </w:r>
    </w:p>
    <w:p w14:paraId="294732D2" w14:textId="77777777" w:rsidR="00D9135E" w:rsidRPr="002020C8" w:rsidRDefault="00D9135E" w:rsidP="00D9135E">
      <w:pPr>
        <w:spacing w:line="257" w:lineRule="auto"/>
        <w:rPr>
          <w:rFonts w:eastAsia="Calibri" w:cs="Times New Roman"/>
          <w:kern w:val="0"/>
          <w:szCs w:val="22"/>
          <w14:ligatures w14:val="none"/>
        </w:rPr>
      </w:pPr>
    </w:p>
    <w:p w14:paraId="2B7576CF" w14:textId="77777777" w:rsidR="00D9135E" w:rsidRPr="002020C8" w:rsidRDefault="00D9135E" w:rsidP="00D9135E">
      <w:pPr>
        <w:spacing w:line="257" w:lineRule="auto"/>
        <w:rPr>
          <w:rFonts w:eastAsia="Calibri" w:cs="Calibri"/>
          <w:kern w:val="0"/>
          <w:szCs w:val="22"/>
          <w14:ligatures w14:val="none"/>
        </w:rPr>
      </w:pPr>
      <w:r w:rsidRPr="002020C8">
        <w:rPr>
          <w:rFonts w:eastAsia="Calibri" w:cs="Calibri"/>
          <w:b/>
          <w:bCs/>
          <w:kern w:val="0"/>
          <w:szCs w:val="22"/>
          <w14:ligatures w14:val="none"/>
        </w:rPr>
        <w:t>[</w:t>
      </w:r>
      <w:proofErr w:type="spellStart"/>
      <w:r w:rsidRPr="002020C8">
        <w:rPr>
          <w:rFonts w:eastAsia="Calibri" w:cs="Calibri"/>
          <w:b/>
          <w:bCs/>
          <w:kern w:val="0"/>
          <w:szCs w:val="22"/>
          <w14:ligatures w14:val="none"/>
        </w:rPr>
        <w:t>box</w:t>
      </w:r>
      <w:proofErr w:type="spellEnd"/>
      <w:r w:rsidRPr="002020C8">
        <w:rPr>
          <w:rFonts w:eastAsia="Calibri" w:cs="Calibri"/>
          <w:b/>
          <w:bCs/>
          <w:kern w:val="0"/>
          <w:szCs w:val="22"/>
          <w14:ligatures w14:val="none"/>
        </w:rPr>
        <w:t xml:space="preserve">] Co z tego wynika: </w:t>
      </w:r>
      <w:r w:rsidRPr="002020C8">
        <w:rPr>
          <w:rFonts w:eastAsia="Calibri" w:cs="Calibri"/>
          <w:kern w:val="0"/>
          <w:szCs w:val="22"/>
          <w14:ligatures w14:val="none"/>
        </w:rPr>
        <w:t xml:space="preserve">W cyfryzacji administracji będzie przyświecała nam jedna, spójna wizja. </w:t>
      </w:r>
    </w:p>
    <w:p w14:paraId="545BB8D7" w14:textId="77777777" w:rsidR="00D9135E" w:rsidRPr="002020C8" w:rsidRDefault="00D9135E" w:rsidP="00D9135E">
      <w:pPr>
        <w:spacing w:line="259" w:lineRule="auto"/>
        <w:rPr>
          <w:rFonts w:eastAsia="Calibri" w:cs="Calibri"/>
          <w:b/>
          <w:kern w:val="0"/>
          <w:szCs w:val="22"/>
          <w14:ligatures w14:val="none"/>
        </w:rPr>
      </w:pPr>
      <w:r w:rsidRPr="002020C8">
        <w:rPr>
          <w:rFonts w:eastAsia="Calibri" w:cs="Calibri"/>
          <w:b/>
          <w:kern w:val="0"/>
          <w:szCs w:val="22"/>
          <w14:ligatures w14:val="none"/>
        </w:rPr>
        <w:br w:type="page"/>
      </w:r>
    </w:p>
    <w:p w14:paraId="5DCF018C" w14:textId="1CC62610" w:rsidR="00D9135E" w:rsidRPr="002020C8" w:rsidRDefault="00D9135E" w:rsidP="00A676D5">
      <w:pPr>
        <w:pStyle w:val="Podtytu"/>
        <w:rPr>
          <w:rFonts w:eastAsia="Yu Gothic Light"/>
        </w:rPr>
      </w:pPr>
      <w:r w:rsidRPr="00DB7869">
        <w:rPr>
          <w:rFonts w:eastAsia="Yu Gothic Light"/>
        </w:rPr>
        <w:lastRenderedPageBreak/>
        <w:t xml:space="preserve">Cel </w:t>
      </w:r>
      <w:r w:rsidR="00DB32F7">
        <w:rPr>
          <w:rFonts w:eastAsia="Yu Gothic Light"/>
        </w:rPr>
        <w:t>1.4.</w:t>
      </w:r>
      <w:r w:rsidRPr="00DB7869">
        <w:rPr>
          <w:rFonts w:eastAsia="Yu Gothic Light"/>
        </w:rPr>
        <w:t>4:</w:t>
      </w:r>
      <w:r w:rsidRPr="002020C8">
        <w:rPr>
          <w:rFonts w:eastAsia="Yu Gothic Light"/>
        </w:rPr>
        <w:t xml:space="preserve"> Transformacja cyfrowa jednostek samorządu terytorialnego jest stale wspierana, a k</w:t>
      </w:r>
      <w:r w:rsidRPr="00DB7869">
        <w:rPr>
          <w:rFonts w:eastAsia="Yu Gothic Light"/>
        </w:rPr>
        <w:t xml:space="preserve">oordynacja między administracją </w:t>
      </w:r>
      <w:r w:rsidRPr="002020C8">
        <w:rPr>
          <w:rFonts w:eastAsia="Yu Gothic Light"/>
        </w:rPr>
        <w:t xml:space="preserve">poziomu </w:t>
      </w:r>
      <w:r w:rsidRPr="00DB7869">
        <w:rPr>
          <w:rFonts w:eastAsia="Yu Gothic Light"/>
        </w:rPr>
        <w:t>centralnego</w:t>
      </w:r>
      <w:r w:rsidRPr="002020C8">
        <w:rPr>
          <w:rFonts w:eastAsia="Yu Gothic Light"/>
        </w:rPr>
        <w:t xml:space="preserve"> oraz regionalnego</w:t>
      </w:r>
      <w:r w:rsidRPr="00DB7869">
        <w:rPr>
          <w:rFonts w:eastAsia="Yu Gothic Light"/>
        </w:rPr>
        <w:t xml:space="preserve"> i lokalnego </w:t>
      </w:r>
      <w:r w:rsidRPr="002020C8">
        <w:rPr>
          <w:rFonts w:eastAsia="Yu Gothic Light"/>
        </w:rPr>
        <w:t>zapobiega dublowaniu rozwiązań</w:t>
      </w:r>
    </w:p>
    <w:p w14:paraId="697B31D9" w14:textId="77777777" w:rsidR="00D9135E" w:rsidRPr="002020C8" w:rsidRDefault="00D9135E" w:rsidP="00A676D5">
      <w:pPr>
        <w:pStyle w:val="Podtytu"/>
        <w:rPr>
          <w:rFonts w:eastAsia="Calibri" w:cs="Times New Roman"/>
          <w:sz w:val="22"/>
          <w:szCs w:val="22"/>
        </w:rPr>
      </w:pPr>
    </w:p>
    <w:p w14:paraId="13AE50FA" w14:textId="77777777" w:rsidR="00331D32" w:rsidRDefault="00331D32" w:rsidP="00A676D5">
      <w:pPr>
        <w:pStyle w:val="Podtytu"/>
        <w:rPr>
          <w:rFonts w:eastAsia="Yu Gothic Light"/>
        </w:rPr>
      </w:pPr>
      <w:r w:rsidRPr="002020C8">
        <w:rPr>
          <w:rFonts w:eastAsia="Yu Gothic Light"/>
        </w:rPr>
        <w:t>Co umożliwi realizację celu:</w:t>
      </w:r>
      <w:r w:rsidRPr="002020C8">
        <w:rPr>
          <w:rFonts w:eastAsia="Yu Gothic Light"/>
        </w:rPr>
        <w:tab/>
      </w:r>
    </w:p>
    <w:p w14:paraId="0B598D34" w14:textId="0F9ADA2F" w:rsidR="00D9135E" w:rsidRPr="00DB7869" w:rsidRDefault="00D9135E" w:rsidP="006746F6">
      <w:pPr>
        <w:pStyle w:val="Akapitzlist"/>
        <w:numPr>
          <w:ilvl w:val="0"/>
          <w:numId w:val="24"/>
        </w:numPr>
        <w:spacing w:before="120" w:after="0" w:line="257" w:lineRule="auto"/>
        <w:rPr>
          <w:rFonts w:eastAsia="Calibri" w:cs="Arial"/>
          <w:bCs/>
          <w:color w:val="000000"/>
          <w:kern w:val="0"/>
          <w:lang w:eastAsia="pl-PL"/>
          <w14:ligatures w14:val="none"/>
        </w:rPr>
      </w:pPr>
      <w:r w:rsidRPr="00DB7869">
        <w:rPr>
          <w:rFonts w:eastAsia="Calibri" w:cs="Arial"/>
          <w:bCs/>
          <w:color w:val="000000"/>
          <w:kern w:val="0"/>
          <w:szCs w:val="22"/>
          <w14:ligatures w14:val="none"/>
        </w:rPr>
        <w:t>Opracowanie, rozw</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j i utrzymanie Architektury Informacyjnej Samorz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d</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w (jako komponentu AIP), w tym w zakresie inwentaryzacji, optymalizacji i integracji rozproszonych proces</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w, oraz wsparcie JST w jej wdra</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aniu, w szczeg</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lno</w:t>
      </w:r>
      <w:r w:rsidRPr="00DB7869">
        <w:rPr>
          <w:rFonts w:eastAsia="Calibri" w:cs="Arial" w:hint="eastAsia"/>
          <w:bCs/>
          <w:color w:val="000000"/>
          <w:kern w:val="0"/>
          <w:szCs w:val="22"/>
          <w14:ligatures w14:val="none"/>
        </w:rPr>
        <w:t>ś</w:t>
      </w:r>
      <w:r w:rsidRPr="00DB7869">
        <w:rPr>
          <w:rFonts w:eastAsia="Calibri" w:cs="Arial"/>
          <w:bCs/>
          <w:color w:val="000000"/>
          <w:kern w:val="0"/>
          <w:szCs w:val="22"/>
          <w14:ligatures w14:val="none"/>
        </w:rPr>
        <w:t>ci w zakresie jednolitych standard</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 xml:space="preserve">w </w:t>
      </w:r>
      <w:r w:rsidRPr="00DB7869">
        <w:rPr>
          <w:rFonts w:eastAsia="Calibri" w:cs="Arial" w:hint="eastAsia"/>
          <w:bCs/>
          <w:color w:val="000000"/>
          <w:kern w:val="0"/>
          <w:szCs w:val="22"/>
          <w14:ligatures w14:val="none"/>
        </w:rPr>
        <w:t>ś</w:t>
      </w:r>
      <w:r w:rsidRPr="00DB7869">
        <w:rPr>
          <w:rFonts w:eastAsia="Calibri" w:cs="Arial"/>
          <w:bCs/>
          <w:color w:val="000000"/>
          <w:kern w:val="0"/>
          <w:szCs w:val="22"/>
          <w14:ligatures w14:val="none"/>
        </w:rPr>
        <w:t>wiadczenia cyfrowych us</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ug publicznych o wysokiej jako</w:t>
      </w:r>
      <w:r w:rsidRPr="00DB7869">
        <w:rPr>
          <w:rFonts w:eastAsia="Calibri" w:cs="Arial" w:hint="eastAsia"/>
          <w:bCs/>
          <w:color w:val="000000"/>
          <w:kern w:val="0"/>
          <w:szCs w:val="22"/>
          <w14:ligatures w14:val="none"/>
        </w:rPr>
        <w:t>ś</w:t>
      </w:r>
      <w:r w:rsidRPr="00DB7869">
        <w:rPr>
          <w:rFonts w:eastAsia="Calibri" w:cs="Arial"/>
          <w:bCs/>
          <w:color w:val="000000"/>
          <w:kern w:val="0"/>
          <w:szCs w:val="22"/>
          <w14:ligatures w14:val="none"/>
        </w:rPr>
        <w:t>ci;</w:t>
      </w:r>
      <w:r w:rsidRPr="00DB7869">
        <w:rPr>
          <w:rFonts w:eastAsia="Calibri" w:cs="Arial" w:hint="eastAsia"/>
          <w:bCs/>
          <w:color w:val="000000"/>
          <w:kern w:val="0"/>
          <w:szCs w:val="22"/>
          <w14:ligatures w14:val="none"/>
        </w:rPr>
        <w:t> </w:t>
      </w:r>
    </w:p>
    <w:p w14:paraId="058AAC81" w14:textId="78AEE7BC" w:rsidR="00D9135E" w:rsidRPr="002020C8" w:rsidRDefault="00D9135E" w:rsidP="006746F6">
      <w:pPr>
        <w:numPr>
          <w:ilvl w:val="0"/>
          <w:numId w:val="24"/>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Wsparcie przez administracj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centraln</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 xml:space="preserve"> rozwoju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usprawniaj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realizacj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proces</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w w JST wynikaj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z Architektury Informacyjnej Samorz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d</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 xml:space="preserve">w, m.in.: </w:t>
      </w:r>
    </w:p>
    <w:p w14:paraId="34089593" w14:textId="77777777" w:rsidR="00D9135E" w:rsidRPr="002020C8" w:rsidRDefault="00D9135E" w:rsidP="00A42E1B">
      <w:pPr>
        <w:numPr>
          <w:ilvl w:val="1"/>
          <w:numId w:val="176"/>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dotycz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wdro</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enia metodyki zarz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dzania przedsi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wzi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ciami informatycznymi (na wz</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r administracji 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 xml:space="preserve">dowej), </w:t>
      </w:r>
    </w:p>
    <w:p w14:paraId="485EF188" w14:textId="2385090E" w:rsidR="00D9135E" w:rsidRPr="002020C8" w:rsidRDefault="00D9135E" w:rsidP="00A42E1B">
      <w:pPr>
        <w:numPr>
          <w:ilvl w:val="1"/>
          <w:numId w:val="176"/>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integruj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regionalne i lokalne systemy teleinformatyczne z centralnymi</w:t>
      </w:r>
      <w:r w:rsidR="00D7686E">
        <w:rPr>
          <w:rFonts w:eastAsia="Calibri" w:cs="Arial"/>
          <w:bCs/>
          <w:color w:val="000000"/>
          <w:kern w:val="0"/>
          <w:szCs w:val="22"/>
          <w14:ligatures w14:val="none"/>
        </w:rPr>
        <w:t>,</w:t>
      </w:r>
      <w:r w:rsidRPr="00DB7869">
        <w:rPr>
          <w:rFonts w:eastAsia="Calibri" w:cs="Arial"/>
          <w:bCs/>
          <w:color w:val="000000"/>
          <w:kern w:val="0"/>
          <w:szCs w:val="22"/>
          <w14:ligatures w14:val="none"/>
        </w:rPr>
        <w:t xml:space="preserve"> </w:t>
      </w:r>
    </w:p>
    <w:p w14:paraId="7D64D308" w14:textId="70F0CF9B" w:rsidR="00D9135E" w:rsidRPr="00A42E1B" w:rsidRDefault="00D9135E" w:rsidP="00A42E1B">
      <w:pPr>
        <w:numPr>
          <w:ilvl w:val="1"/>
          <w:numId w:val="176"/>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oraz usprawniaj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integracj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system</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w teleinformatycznych i wymian</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danych w ramach danej jednostki (wsp</w:t>
      </w:r>
      <w:r w:rsidRPr="00DB7869">
        <w:rPr>
          <w:rFonts w:eastAsia="Calibri" w:cs="Arial" w:hint="eastAsia"/>
          <w:bCs/>
          <w:color w:val="000000"/>
          <w:kern w:val="0"/>
          <w:szCs w:val="22"/>
          <w14:ligatures w14:val="none"/>
        </w:rPr>
        <w:t>ół</w:t>
      </w:r>
      <w:r w:rsidRPr="00DB7869">
        <w:rPr>
          <w:rFonts w:eastAsia="Calibri" w:cs="Arial"/>
          <w:bCs/>
          <w:color w:val="000000"/>
          <w:kern w:val="0"/>
          <w:szCs w:val="22"/>
          <w14:ligatures w14:val="none"/>
        </w:rPr>
        <w:t>dzielenie danych)</w:t>
      </w:r>
      <w:r w:rsidR="0045625B">
        <w:rPr>
          <w:rFonts w:eastAsia="Calibri" w:cs="Arial"/>
          <w:bCs/>
          <w:color w:val="000000"/>
          <w:kern w:val="0"/>
          <w:szCs w:val="22"/>
          <w14:ligatures w14:val="none"/>
        </w:rPr>
        <w:t>,</w:t>
      </w:r>
      <w:r w:rsidRPr="00DB7869">
        <w:rPr>
          <w:rFonts w:eastAsia="Yu Gothic Light" w:cs="Arial"/>
          <w:bCs/>
          <w:color w:val="000000"/>
          <w:kern w:val="0"/>
          <w:szCs w:val="22"/>
          <w14:ligatures w14:val="none"/>
        </w:rPr>
        <w:t xml:space="preserve"> </w:t>
      </w:r>
    </w:p>
    <w:p w14:paraId="70CE8C57" w14:textId="7C76FB41" w:rsidR="00292758" w:rsidRPr="00A42E1B" w:rsidRDefault="00BD2C49" w:rsidP="00A42E1B">
      <w:pPr>
        <w:pStyle w:val="Akapitzlist"/>
        <w:numPr>
          <w:ilvl w:val="1"/>
          <w:numId w:val="176"/>
        </w:numPr>
        <w:spacing w:before="120" w:after="0" w:line="257" w:lineRule="auto"/>
        <w:rPr>
          <w:rFonts w:eastAsia="Calibri" w:cs="Times New Roman"/>
          <w:bCs/>
          <w:color w:val="000000"/>
          <w:kern w:val="0"/>
          <w:szCs w:val="22"/>
          <w14:ligatures w14:val="none"/>
        </w:rPr>
      </w:pPr>
      <w:r w:rsidRPr="00A42E1B">
        <w:rPr>
          <w:rFonts w:eastAsia="Calibri" w:cs="Times New Roman"/>
          <w:bCs/>
          <w:color w:val="000000"/>
          <w:kern w:val="0"/>
          <w:szCs w:val="22"/>
          <w14:ligatures w14:val="none"/>
        </w:rPr>
        <w:t>Projekty realizowane na poziomie centralnym na rzecz JST, będą tworzone z uwzględnieniem stanowisk dostawców IT.</w:t>
      </w:r>
    </w:p>
    <w:p w14:paraId="2000D7F0" w14:textId="77777777" w:rsidR="00D9135E" w:rsidRPr="002020C8" w:rsidRDefault="00D9135E" w:rsidP="006746F6">
      <w:pPr>
        <w:numPr>
          <w:ilvl w:val="0"/>
          <w:numId w:val="24"/>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Wdro</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enie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wspieraj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wsp</w:t>
      </w:r>
      <w:r w:rsidRPr="00DB7869">
        <w:rPr>
          <w:rFonts w:eastAsia="Calibri" w:cs="Arial" w:hint="eastAsia"/>
          <w:bCs/>
          <w:color w:val="000000"/>
          <w:kern w:val="0"/>
          <w:szCs w:val="22"/>
          <w14:ligatures w14:val="none"/>
        </w:rPr>
        <w:t>ół</w:t>
      </w:r>
      <w:r w:rsidRPr="00DB7869">
        <w:rPr>
          <w:rFonts w:eastAsia="Calibri" w:cs="Arial"/>
          <w:bCs/>
          <w:color w:val="000000"/>
          <w:kern w:val="0"/>
          <w:szCs w:val="22"/>
          <w14:ligatures w14:val="none"/>
        </w:rPr>
        <w:t>prac</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pomi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dzy JST m.in. umo</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liwienie obj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cia wsparciem ma</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ych JST przez du</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e JST oraz tworzenie kompleksowych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cyfrowych na potrzeby kilku gmin i wsp</w:t>
      </w:r>
      <w:r w:rsidRPr="00DB7869">
        <w:rPr>
          <w:rFonts w:eastAsia="Calibri" w:cs="Arial" w:hint="eastAsia"/>
          <w:bCs/>
          <w:color w:val="000000"/>
          <w:kern w:val="0"/>
          <w:szCs w:val="22"/>
          <w14:ligatures w14:val="none"/>
        </w:rPr>
        <w:t>ó</w:t>
      </w:r>
      <w:r w:rsidRPr="00DB7869">
        <w:rPr>
          <w:rFonts w:eastAsia="Calibri" w:cs="Arial"/>
          <w:bCs/>
          <w:color w:val="000000"/>
          <w:kern w:val="0"/>
          <w:szCs w:val="22"/>
          <w14:ligatures w14:val="none"/>
        </w:rPr>
        <w:t>lnych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instytucjonalnych dla ich rozwoju i utrzymania;</w:t>
      </w:r>
      <w:r w:rsidRPr="002020C8">
        <w:rPr>
          <w:rFonts w:eastAsia="Calibri" w:cs="Times New Roman"/>
          <w:bCs/>
          <w:color w:val="000000"/>
          <w:kern w:val="0"/>
          <w:szCs w:val="22"/>
          <w14:ligatures w14:val="none"/>
        </w:rPr>
        <w:t> </w:t>
      </w:r>
    </w:p>
    <w:p w14:paraId="5B68D9BE" w14:textId="76AE73AD" w:rsidR="00D9135E" w:rsidRPr="002020C8" w:rsidRDefault="00D9135E" w:rsidP="006746F6">
      <w:pPr>
        <w:numPr>
          <w:ilvl w:val="0"/>
          <w:numId w:val="24"/>
        </w:numPr>
        <w:spacing w:before="120" w:after="0" w:line="257" w:lineRule="auto"/>
        <w:rPr>
          <w:rFonts w:eastAsia="Calibri" w:cs="Times New Roman"/>
          <w:bCs/>
          <w:color w:val="000000"/>
          <w:kern w:val="0"/>
          <w:szCs w:val="22"/>
          <w14:ligatures w14:val="none"/>
        </w:rPr>
      </w:pPr>
      <w:r w:rsidRPr="00DB7869">
        <w:rPr>
          <w:rFonts w:eastAsia="Calibri" w:cs="Arial"/>
          <w:bCs/>
          <w:color w:val="000000"/>
          <w:kern w:val="0"/>
          <w:szCs w:val="22"/>
          <w14:ligatures w14:val="none"/>
        </w:rPr>
        <w:t>Ukierunkowanie i usprawnienie przep</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ywu informacji poprzez m.in. budow</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jednego punktu kontaktu w ramach serwisu samorz</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d.gov.pl</w:t>
      </w:r>
      <w:r w:rsidR="008A5349">
        <w:rPr>
          <w:rFonts w:eastAsia="Calibri" w:cs="Arial"/>
          <w:bCs/>
          <w:color w:val="000000"/>
          <w:kern w:val="0"/>
          <w:szCs w:val="22"/>
          <w14:ligatures w14:val="none"/>
        </w:rPr>
        <w:t>,</w:t>
      </w:r>
      <w:r w:rsidRPr="00DB7869">
        <w:rPr>
          <w:rFonts w:eastAsia="Calibri" w:cs="Arial"/>
          <w:bCs/>
          <w:color w:val="000000"/>
          <w:kern w:val="0"/>
          <w:szCs w:val="22"/>
          <w14:ligatures w14:val="none"/>
        </w:rPr>
        <w:t xml:space="preserve"> u</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atwiaj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cego komunikacj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administracji regionalnej i lokalnej z centraln</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 w tym udost</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pniaj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cego standardy, wytyczne, rekomendacje i dobre praktyki w zakresie realizacji przedsi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wzi</w:t>
      </w:r>
      <w:r w:rsidRPr="00DB7869">
        <w:rPr>
          <w:rFonts w:eastAsia="Calibri" w:cs="Arial" w:hint="eastAsia"/>
          <w:bCs/>
          <w:color w:val="000000"/>
          <w:kern w:val="0"/>
          <w:szCs w:val="22"/>
          <w14:ligatures w14:val="none"/>
        </w:rPr>
        <w:t>ęć</w:t>
      </w:r>
      <w:r w:rsidRPr="00DB7869">
        <w:rPr>
          <w:rFonts w:eastAsia="Calibri" w:cs="Arial"/>
          <w:bCs/>
          <w:color w:val="000000"/>
          <w:kern w:val="0"/>
          <w:szCs w:val="22"/>
          <w14:ligatures w14:val="none"/>
        </w:rPr>
        <w:t xml:space="preserve"> informatycznych;</w:t>
      </w:r>
    </w:p>
    <w:p w14:paraId="607639C5" w14:textId="77777777" w:rsidR="00D9135E" w:rsidRPr="00DB7869" w:rsidRDefault="00D9135E" w:rsidP="006746F6">
      <w:pPr>
        <w:numPr>
          <w:ilvl w:val="0"/>
          <w:numId w:val="24"/>
        </w:numPr>
        <w:spacing w:before="120" w:after="0" w:line="257" w:lineRule="auto"/>
        <w:rPr>
          <w:rFonts w:eastAsia="Calibri" w:cs="Arial"/>
          <w:bCs/>
          <w:color w:val="000000"/>
          <w:kern w:val="0"/>
          <w:szCs w:val="22"/>
          <w14:ligatures w14:val="none"/>
        </w:rPr>
      </w:pPr>
      <w:r w:rsidRPr="00DB7869">
        <w:rPr>
          <w:rFonts w:eastAsia="Calibri" w:cs="Arial"/>
          <w:bCs/>
          <w:color w:val="000000"/>
          <w:kern w:val="0"/>
          <w:szCs w:val="22"/>
          <w14:ligatures w14:val="none"/>
        </w:rPr>
        <w:t>Stworzenie krajowego systemu wsparcia dla JST w podejmowaniu decyzji o planowanych wdro</w:t>
      </w:r>
      <w:r w:rsidRPr="00DB7869">
        <w:rPr>
          <w:rFonts w:eastAsia="Calibri" w:cs="Arial" w:hint="eastAsia"/>
          <w:bCs/>
          <w:color w:val="000000"/>
          <w:kern w:val="0"/>
          <w:szCs w:val="22"/>
          <w14:ligatures w14:val="none"/>
        </w:rPr>
        <w:t>ż</w:t>
      </w:r>
      <w:r w:rsidRPr="00DB7869">
        <w:rPr>
          <w:rFonts w:eastAsia="Calibri" w:cs="Arial"/>
          <w:bCs/>
          <w:color w:val="000000"/>
          <w:kern w:val="0"/>
          <w:szCs w:val="22"/>
          <w14:ligatures w14:val="none"/>
        </w:rPr>
        <w:t>eniach rozwi</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za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 xml:space="preserve">, w tym w obszarze Smart City i Smart </w:t>
      </w:r>
      <w:proofErr w:type="spellStart"/>
      <w:r w:rsidRPr="00DB7869">
        <w:rPr>
          <w:rFonts w:eastAsia="Calibri" w:cs="Arial"/>
          <w:bCs/>
          <w:color w:val="000000"/>
          <w:kern w:val="0"/>
          <w:szCs w:val="22"/>
          <w14:ligatures w14:val="none"/>
        </w:rPr>
        <w:t>Village</w:t>
      </w:r>
      <w:proofErr w:type="spellEnd"/>
      <w:r w:rsidRPr="00DB7869">
        <w:rPr>
          <w:rFonts w:eastAsia="Calibri" w:cs="Arial"/>
          <w:bCs/>
          <w:color w:val="000000"/>
          <w:kern w:val="0"/>
          <w:szCs w:val="22"/>
          <w14:ligatures w14:val="none"/>
        </w:rPr>
        <w:t xml:space="preserve">, </w:t>
      </w:r>
      <w:bookmarkStart w:id="13" w:name="_Hlk196302187"/>
      <w:r w:rsidRPr="00DB7869">
        <w:rPr>
          <w:rFonts w:eastAsia="Calibri" w:cs="Arial"/>
          <w:bCs/>
          <w:color w:val="000000"/>
          <w:kern w:val="0"/>
          <w:szCs w:val="22"/>
          <w14:ligatures w14:val="none"/>
        </w:rPr>
        <w:t>zapewniaj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mieszka</w:t>
      </w:r>
      <w:r w:rsidRPr="00DB7869">
        <w:rPr>
          <w:rFonts w:eastAsia="Calibri" w:cs="Arial" w:hint="eastAsia"/>
          <w:bCs/>
          <w:color w:val="000000"/>
          <w:kern w:val="0"/>
          <w:szCs w:val="22"/>
          <w14:ligatures w14:val="none"/>
        </w:rPr>
        <w:t>ń</w:t>
      </w:r>
      <w:r w:rsidRPr="00DB7869">
        <w:rPr>
          <w:rFonts w:eastAsia="Calibri" w:cs="Arial"/>
          <w:bCs/>
          <w:color w:val="000000"/>
          <w:kern w:val="0"/>
          <w:szCs w:val="22"/>
          <w14:ligatures w14:val="none"/>
        </w:rPr>
        <w:t>com realizacj</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ich potrzeb, adresuj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globalne wyzwania, stosuj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nowoczesne technologie oraz wykorzystuj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cych dane znajduj</w:t>
      </w:r>
      <w:r w:rsidRPr="00DB7869">
        <w:rPr>
          <w:rFonts w:eastAsia="Calibri" w:cs="Arial" w:hint="eastAsia"/>
          <w:bCs/>
          <w:color w:val="000000"/>
          <w:kern w:val="0"/>
          <w:szCs w:val="22"/>
          <w14:ligatures w14:val="none"/>
        </w:rPr>
        <w:t>ą</w:t>
      </w:r>
      <w:r w:rsidRPr="00DB7869">
        <w:rPr>
          <w:rFonts w:eastAsia="Calibri" w:cs="Arial"/>
          <w:bCs/>
          <w:color w:val="000000"/>
          <w:kern w:val="0"/>
          <w:szCs w:val="22"/>
          <w14:ligatures w14:val="none"/>
        </w:rPr>
        <w:t>ce si</w:t>
      </w:r>
      <w:r w:rsidRPr="00DB7869">
        <w:rPr>
          <w:rFonts w:eastAsia="Calibri" w:cs="Arial" w:hint="eastAsia"/>
          <w:bCs/>
          <w:color w:val="000000"/>
          <w:kern w:val="0"/>
          <w:szCs w:val="22"/>
          <w14:ligatures w14:val="none"/>
        </w:rPr>
        <w:t>ę</w:t>
      </w:r>
      <w:r w:rsidRPr="00DB7869">
        <w:rPr>
          <w:rFonts w:eastAsia="Calibri" w:cs="Arial"/>
          <w:bCs/>
          <w:color w:val="000000"/>
          <w:kern w:val="0"/>
          <w:szCs w:val="22"/>
          <w14:ligatures w14:val="none"/>
        </w:rPr>
        <w:t xml:space="preserve"> w posiadaniu </w:t>
      </w:r>
      <w:bookmarkEnd w:id="13"/>
      <w:r w:rsidRPr="00DB7869">
        <w:rPr>
          <w:rFonts w:eastAsia="Calibri" w:cs="Arial"/>
          <w:bCs/>
          <w:color w:val="000000"/>
          <w:kern w:val="0"/>
          <w:szCs w:val="22"/>
          <w14:ligatures w14:val="none"/>
        </w:rPr>
        <w:t>JST;</w:t>
      </w:r>
      <w:r w:rsidRPr="00DB7869">
        <w:rPr>
          <w:rFonts w:eastAsia="Calibri" w:cs="Arial" w:hint="eastAsia"/>
          <w:bCs/>
          <w:color w:val="000000"/>
          <w:kern w:val="0"/>
          <w:szCs w:val="22"/>
          <w14:ligatures w14:val="none"/>
        </w:rPr>
        <w:t> </w:t>
      </w:r>
    </w:p>
    <w:p w14:paraId="32931C0D" w14:textId="4538D80E" w:rsidR="00D9135E" w:rsidRPr="00DB7869" w:rsidRDefault="00D9135E" w:rsidP="006746F6">
      <w:pPr>
        <w:numPr>
          <w:ilvl w:val="0"/>
          <w:numId w:val="24"/>
        </w:numPr>
        <w:spacing w:before="120" w:after="0" w:line="257" w:lineRule="auto"/>
        <w:rPr>
          <w:rFonts w:eastAsia="Calibri" w:cs="Arial"/>
          <w:bCs/>
          <w:color w:val="000000"/>
          <w:kern w:val="0"/>
          <w:szCs w:val="22"/>
          <w14:ligatures w14:val="none"/>
        </w:rPr>
      </w:pPr>
      <w:r w:rsidRPr="00DB7869">
        <w:rPr>
          <w:rFonts w:eastAsia="Calibri" w:cs="Arial"/>
          <w:bCs/>
          <w:color w:val="000000"/>
          <w:kern w:val="0"/>
          <w:szCs w:val="22"/>
          <w14:ligatures w14:val="none"/>
        </w:rPr>
        <w:t>D</w:t>
      </w:r>
      <w:r w:rsidRPr="00DB7869">
        <w:rPr>
          <w:rFonts w:eastAsia="Calibri" w:cs="Arial" w:hint="eastAsia"/>
          <w:bCs/>
          <w:color w:val="000000"/>
          <w:kern w:val="0"/>
          <w:szCs w:val="22"/>
          <w14:ligatures w14:val="none"/>
        </w:rPr>
        <w:t>ąż</w:t>
      </w:r>
      <w:r w:rsidRPr="00DB7869">
        <w:rPr>
          <w:rFonts w:eastAsia="Calibri" w:cs="Arial"/>
          <w:bCs/>
          <w:color w:val="000000"/>
          <w:kern w:val="0"/>
          <w:szCs w:val="22"/>
          <w14:ligatures w14:val="none"/>
        </w:rPr>
        <w:t>enie do zapewnienia w ramach przysz</w:t>
      </w:r>
      <w:r w:rsidRPr="00DB7869">
        <w:rPr>
          <w:rFonts w:eastAsia="Calibri" w:cs="Arial" w:hint="eastAsia"/>
          <w:bCs/>
          <w:color w:val="000000"/>
          <w:kern w:val="0"/>
          <w:szCs w:val="22"/>
          <w14:ligatures w14:val="none"/>
        </w:rPr>
        <w:t>ł</w:t>
      </w:r>
      <w:r w:rsidRPr="00DB7869">
        <w:rPr>
          <w:rFonts w:eastAsia="Calibri" w:cs="Arial"/>
          <w:bCs/>
          <w:color w:val="000000"/>
          <w:kern w:val="0"/>
          <w:szCs w:val="22"/>
          <w14:ligatures w14:val="none"/>
        </w:rPr>
        <w:t>ej perspektywy finansowej UE wysokiego poziomu finansowania transformacji cyfrowej JST</w:t>
      </w:r>
      <w:r w:rsidR="00D7686E">
        <w:rPr>
          <w:rFonts w:eastAsia="Calibri" w:cs="Arial"/>
          <w:bCs/>
          <w:color w:val="000000"/>
          <w:kern w:val="0"/>
          <w:szCs w:val="22"/>
          <w14:ligatures w14:val="none"/>
        </w:rPr>
        <w:t>.</w:t>
      </w:r>
      <w:r w:rsidRPr="00DB7869">
        <w:rPr>
          <w:rFonts w:eastAsia="Calibri" w:cs="Arial"/>
          <w:bCs/>
          <w:color w:val="000000"/>
          <w:kern w:val="0"/>
          <w:szCs w:val="22"/>
          <w14:ligatures w14:val="none"/>
        </w:rPr>
        <w:t xml:space="preserve"> </w:t>
      </w:r>
    </w:p>
    <w:p w14:paraId="50A7DE43" w14:textId="77777777" w:rsidR="00D9135E" w:rsidRPr="002020C8" w:rsidRDefault="00D9135E" w:rsidP="00D9135E">
      <w:pPr>
        <w:spacing w:line="257" w:lineRule="auto"/>
        <w:rPr>
          <w:rFonts w:eastAsia="Calibri" w:cs="Times New Roman"/>
          <w:kern w:val="0"/>
          <w:szCs w:val="22"/>
          <w14:ligatures w14:val="none"/>
        </w:rPr>
      </w:pPr>
    </w:p>
    <w:p w14:paraId="53068B60" w14:textId="77777777" w:rsidR="00D9135E" w:rsidRPr="002020C8" w:rsidRDefault="00D9135E" w:rsidP="00D9135E">
      <w:pPr>
        <w:spacing w:after="0" w:line="240" w:lineRule="auto"/>
        <w:textAlignment w:val="baseline"/>
        <w:rPr>
          <w:rFonts w:ascii="Aptos" w:eastAsia="Times New Roman" w:hAnsi="Aptos" w:cs="Times New Roman"/>
          <w:kern w:val="0"/>
          <w:szCs w:val="22"/>
          <w:lang w:eastAsia="pl-PL"/>
          <w14:ligatures w14:val="none"/>
        </w:rPr>
      </w:pPr>
    </w:p>
    <w:p w14:paraId="3D1DD650" w14:textId="77777777" w:rsidR="00D9135E" w:rsidRPr="002020C8" w:rsidRDefault="00D9135E" w:rsidP="00A676D5">
      <w:pPr>
        <w:pStyle w:val="Podtytu"/>
        <w:rPr>
          <w:rFonts w:eastAsia="Yu Gothic Light"/>
        </w:rPr>
      </w:pPr>
    </w:p>
    <w:p w14:paraId="3CB39F3E" w14:textId="30C57BDC" w:rsidR="00D9135E" w:rsidRPr="002020C8" w:rsidRDefault="00D9135E" w:rsidP="00A676D5">
      <w:pPr>
        <w:pStyle w:val="Podtytu"/>
        <w:rPr>
          <w:rFonts w:eastAsia="Yu Gothic Light"/>
        </w:rPr>
      </w:pPr>
      <w:r w:rsidRPr="002020C8">
        <w:rPr>
          <w:rFonts w:eastAsia="Yu Gothic Light"/>
        </w:rPr>
        <w:t xml:space="preserve">Cel </w:t>
      </w:r>
      <w:r w:rsidR="00DB32F7">
        <w:rPr>
          <w:rFonts w:eastAsia="Yu Gothic Light"/>
        </w:rPr>
        <w:t>1.4.</w:t>
      </w:r>
      <w:r w:rsidRPr="002020C8">
        <w:rPr>
          <w:rFonts w:eastAsia="Yu Gothic Light"/>
        </w:rPr>
        <w:t xml:space="preserve">5: Dyplomacja cyfrowa jest skuteczna </w:t>
      </w:r>
      <w:r w:rsidRPr="002020C8">
        <w:rPr>
          <w:rFonts w:eastAsia="Yu Gothic Light"/>
        </w:rPr>
        <w:br/>
        <w:t>i efektywnie koordynowana</w:t>
      </w:r>
    </w:p>
    <w:p w14:paraId="51F0E1BE" w14:textId="77777777" w:rsidR="00D9135E" w:rsidRPr="002020C8" w:rsidRDefault="00D9135E" w:rsidP="00A676D5">
      <w:pPr>
        <w:pStyle w:val="Podtytu"/>
        <w:rPr>
          <w:rFonts w:eastAsia="Calibri" w:cs="Times New Roman"/>
          <w:sz w:val="22"/>
          <w:szCs w:val="22"/>
        </w:rPr>
      </w:pPr>
    </w:p>
    <w:p w14:paraId="21111629" w14:textId="77777777" w:rsidR="00D9135E" w:rsidRPr="002020C8" w:rsidRDefault="00D9135E" w:rsidP="00A676D5">
      <w:pPr>
        <w:pStyle w:val="Podtytu"/>
        <w:rPr>
          <w:rFonts w:eastAsia="Yu Gothic Light"/>
        </w:rPr>
      </w:pPr>
      <w:r w:rsidRPr="002020C8">
        <w:rPr>
          <w:rFonts w:eastAsia="Yu Gothic Light"/>
        </w:rPr>
        <w:t>Co umożliwi realizację celu:</w:t>
      </w:r>
    </w:p>
    <w:p w14:paraId="278BD818" w14:textId="43030F45" w:rsidR="00D9135E" w:rsidRPr="002020C8"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Opracowanie wspólnego dla administracji publicznej dokumentu strategicznego wyznającego cele i kierunki działania w obszarze dyplomacji cyfrowej. Selekcja priorytetowych państw i organizacji międzynarodowych, jak również opracowanie „geograficznych” polityk cyfrowych zarysowujących plany działania. Obok priorytetowych działań w Europie – zwłaszcza Środkowo-Wschodniej – konieczne jest zarysowanie planów działania w ob</w:t>
      </w:r>
      <w:r w:rsidR="00622FCB">
        <w:rPr>
          <w:rFonts w:eastAsia="Calibri" w:cs="Times New Roman"/>
          <w:bCs/>
          <w:color w:val="000000"/>
          <w:kern w:val="0"/>
          <w:szCs w:val="22"/>
          <w14:ligatures w14:val="none"/>
        </w:rPr>
        <w:t>u</w:t>
      </w:r>
      <w:r w:rsidRPr="002020C8">
        <w:rPr>
          <w:rFonts w:eastAsia="Calibri" w:cs="Times New Roman"/>
          <w:bCs/>
          <w:color w:val="000000"/>
          <w:kern w:val="0"/>
          <w:szCs w:val="22"/>
          <w14:ligatures w14:val="none"/>
        </w:rPr>
        <w:t xml:space="preserve"> Amerykach oraz Afryce i Azji;</w:t>
      </w:r>
    </w:p>
    <w:p w14:paraId="3AEDE936" w14:textId="366CB4CE" w:rsidR="00D9135E" w:rsidRPr="002020C8"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Rozwinięcie w urzędzie obsługującym ministra właściwego d</w:t>
      </w:r>
      <w:r w:rsidR="00371201">
        <w:rPr>
          <w:rFonts w:eastAsia="Calibri" w:cs="Times New Roman"/>
          <w:bCs/>
          <w:color w:val="000000"/>
          <w:kern w:val="0"/>
          <w:szCs w:val="22"/>
          <w14:ligatures w14:val="none"/>
        </w:rPr>
        <w:t>o spraw</w:t>
      </w:r>
      <w:r w:rsidRPr="002020C8">
        <w:rPr>
          <w:rFonts w:eastAsia="Calibri" w:cs="Times New Roman"/>
          <w:bCs/>
          <w:color w:val="000000"/>
          <w:kern w:val="0"/>
          <w:szCs w:val="22"/>
          <w14:ligatures w14:val="none"/>
        </w:rPr>
        <w:t xml:space="preserve"> informatyzacji kompetencji w zakresie pozyskiwania inwestycji zagranicznych w nowoczesne technologie w Polsce i promowania polskich technologii cyfrowych na świecie oraz przeznaczenie odpowiednich zasobów na ten cel. Pozwoli to m.in. na rozwijanie zdolności w zakresie zapewnienia suwerenności technologicznej w kooperacji z partnerami międzynarodowymi;</w:t>
      </w:r>
    </w:p>
    <w:p w14:paraId="541883F3" w14:textId="3ED27350" w:rsidR="00D9135E" w:rsidRPr="002020C8" w:rsidRDefault="00BD6945" w:rsidP="006746F6">
      <w:pPr>
        <w:numPr>
          <w:ilvl w:val="0"/>
          <w:numId w:val="21"/>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Uwzględnienie jako stałe lub priorytetowe zadania</w:t>
      </w:r>
      <w:r w:rsidR="00D9135E" w:rsidRPr="002020C8">
        <w:rPr>
          <w:rFonts w:eastAsia="Calibri" w:cs="Times New Roman"/>
          <w:bCs/>
          <w:color w:val="000000"/>
          <w:kern w:val="0"/>
          <w:szCs w:val="22"/>
          <w14:ligatures w14:val="none"/>
        </w:rPr>
        <w:t xml:space="preserve"> polskich placówkach dyplomatycznych i urzędach konsularnych w głównych ośrodkach cyfrowych na świecie </w:t>
      </w:r>
      <w:r w:rsidR="004E7BAC">
        <w:rPr>
          <w:rFonts w:eastAsia="Calibri" w:cs="Times New Roman"/>
          <w:bCs/>
          <w:color w:val="000000"/>
          <w:kern w:val="0"/>
          <w:szCs w:val="22"/>
          <w14:ligatures w14:val="none"/>
        </w:rPr>
        <w:t>zadań z zakresu</w:t>
      </w:r>
      <w:r w:rsidR="0027614A">
        <w:rPr>
          <w:rFonts w:eastAsia="Calibri" w:cs="Times New Roman"/>
          <w:bCs/>
          <w:color w:val="000000"/>
          <w:kern w:val="0"/>
          <w:szCs w:val="22"/>
          <w14:ligatures w14:val="none"/>
        </w:rPr>
        <w:t xml:space="preserve"> </w:t>
      </w:r>
      <w:r w:rsidR="00D9135E" w:rsidRPr="002020C8">
        <w:rPr>
          <w:rFonts w:eastAsia="Calibri" w:cs="Times New Roman"/>
          <w:bCs/>
          <w:color w:val="000000"/>
          <w:kern w:val="0"/>
          <w:szCs w:val="22"/>
          <w14:ligatures w14:val="none"/>
        </w:rPr>
        <w:t>realizacji polityki cyfrowej państwa</w:t>
      </w:r>
      <w:r w:rsidR="002C5E6E">
        <w:rPr>
          <w:rFonts w:eastAsia="Calibri" w:cs="Times New Roman"/>
          <w:bCs/>
          <w:color w:val="000000"/>
          <w:kern w:val="0"/>
          <w:szCs w:val="22"/>
          <w14:ligatures w14:val="none"/>
        </w:rPr>
        <w:t>;</w:t>
      </w:r>
      <w:r w:rsidR="00976458">
        <w:rPr>
          <w:rFonts w:eastAsia="Calibri" w:cs="Times New Roman"/>
          <w:bCs/>
          <w:color w:val="000000"/>
          <w:kern w:val="0"/>
          <w:szCs w:val="22"/>
          <w14:ligatures w14:val="none"/>
        </w:rPr>
        <w:t xml:space="preserve">   </w:t>
      </w:r>
    </w:p>
    <w:p w14:paraId="4B8AD81E" w14:textId="101A8172" w:rsidR="00D9135E" w:rsidRPr="002020C8"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Regularne tworzenie, we współpracy z odpowiednimi resortami i instytucjami nadzorowanymi przeznaczonych dla polskich placówek dyplomatycznych materiałów z zakresu cyfrowych technologii i cyfrowej gospodarki. Mają one służyć podwyższaniu kompetencji personelu dyplomatycznego, promowaniu polskich rozwiązań technologicznych, wspieraniu współpracy międzynarodowej z polskimi instytucjami i biznesem oraz ułatwianie pozyskiwania inwestycji zagranicznych;</w:t>
      </w:r>
    </w:p>
    <w:p w14:paraId="2891E4BF" w14:textId="63E4B27A" w:rsidR="00D9135E"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Zapewnienie, by technologie cyfrowe w percepcji i działaniach placówek dyplomatycznych stanowiły odrębny zakres aktywności, niebędący podkategorią współpracy naukowej lub gospodarczej, przy jednoczesnej ścisłej korelacji z tymi obszarami współpracy;</w:t>
      </w:r>
    </w:p>
    <w:p w14:paraId="48E06B13" w14:textId="2D9F8A93" w:rsidR="00D9135E" w:rsidRPr="002020C8" w:rsidRDefault="00D9135E" w:rsidP="006746F6">
      <w:pPr>
        <w:numPr>
          <w:ilvl w:val="0"/>
          <w:numId w:val="21"/>
        </w:numPr>
        <w:spacing w:before="120" w:after="0" w:line="257" w:lineRule="auto"/>
        <w:rPr>
          <w:rFonts w:eastAsia="Calibri" w:cs="Times New Roman"/>
          <w:bCs/>
          <w:color w:val="000000"/>
          <w:kern w:val="0"/>
          <w:szCs w:val="22"/>
          <w14:ligatures w14:val="none"/>
        </w:rPr>
      </w:pPr>
      <w:r w:rsidRPr="002020C8">
        <w:rPr>
          <w:rFonts w:eastAsia="Calibri" w:cs="Times New Roman"/>
          <w:bCs/>
          <w:color w:val="000000"/>
          <w:kern w:val="0"/>
          <w:szCs w:val="22"/>
          <w14:ligatures w14:val="none"/>
        </w:rPr>
        <w:t>Zwiększanie zaangażowania Polski w prace organizacji i instytucji międzynarodowych, co umożliwi aktywny wpływ na kształtowanie standardów i regulacji, determinujących rozwój kluczowych technologii</w:t>
      </w:r>
      <w:r w:rsidR="00001104">
        <w:rPr>
          <w:rFonts w:eastAsia="Calibri" w:cs="Times New Roman"/>
          <w:bCs/>
          <w:color w:val="000000"/>
          <w:kern w:val="0"/>
          <w:szCs w:val="22"/>
          <w14:ligatures w14:val="none"/>
        </w:rPr>
        <w:t>;</w:t>
      </w:r>
    </w:p>
    <w:p w14:paraId="3149B191" w14:textId="61596B69" w:rsidR="00001104" w:rsidRPr="005C7273" w:rsidRDefault="00001104" w:rsidP="006746F6">
      <w:pPr>
        <w:numPr>
          <w:ilvl w:val="0"/>
          <w:numId w:val="21"/>
        </w:numPr>
        <w:spacing w:before="120" w:after="0" w:line="257" w:lineRule="auto"/>
        <w:rPr>
          <w:rFonts w:eastAsia="Calibri" w:cs="Times New Roman"/>
          <w:bCs/>
          <w:kern w:val="0"/>
          <w:szCs w:val="22"/>
          <w14:ligatures w14:val="none"/>
        </w:rPr>
      </w:pPr>
      <w:r w:rsidRPr="005C7273">
        <w:rPr>
          <w:rFonts w:eastAsia="Calibri" w:cs="Times New Roman"/>
          <w:bCs/>
          <w:kern w:val="0"/>
          <w:szCs w:val="22"/>
          <w14:ligatures w14:val="none"/>
        </w:rPr>
        <w:t>Wspieranie polskich firm przez ich promocję zarówno na gruncie krajowym jak i międzynarodowym</w:t>
      </w:r>
      <w:r w:rsidR="00143397">
        <w:rPr>
          <w:rFonts w:eastAsia="Calibri" w:cs="Times New Roman"/>
          <w:bCs/>
          <w:kern w:val="0"/>
          <w:szCs w:val="22"/>
          <w14:ligatures w14:val="none"/>
        </w:rPr>
        <w:t>, w tym</w:t>
      </w:r>
      <w:r w:rsidR="0082135B">
        <w:rPr>
          <w:rFonts w:eastAsia="Calibri" w:cs="Times New Roman"/>
          <w:bCs/>
          <w:kern w:val="0"/>
          <w:szCs w:val="22"/>
          <w14:ligatures w14:val="none"/>
        </w:rPr>
        <w:t xml:space="preserve"> </w:t>
      </w:r>
      <w:r w:rsidR="0056780C" w:rsidRPr="0056780C">
        <w:rPr>
          <w:rFonts w:eastAsia="Calibri" w:cs="Times New Roman"/>
          <w:bCs/>
          <w:kern w:val="0"/>
          <w:szCs w:val="22"/>
          <w14:ligatures w14:val="none"/>
        </w:rPr>
        <w:t>ułatwienie polskim przedsiębiorcom wchodzenia na zagraniczne rynki i skalowania działalności poprzez wykorzystanie instrumentów dyplomacji cyfrowej</w:t>
      </w:r>
      <w:r w:rsidR="0045625B">
        <w:rPr>
          <w:rFonts w:eastAsia="Calibri" w:cs="Times New Roman"/>
          <w:bCs/>
          <w:kern w:val="0"/>
          <w:szCs w:val="22"/>
          <w14:ligatures w14:val="none"/>
        </w:rPr>
        <w:t>.</w:t>
      </w:r>
    </w:p>
    <w:p w14:paraId="64789D6E" w14:textId="77777777" w:rsidR="00D9135E" w:rsidRPr="005C7273" w:rsidRDefault="00D9135E" w:rsidP="00D9135E">
      <w:pPr>
        <w:spacing w:line="257" w:lineRule="auto"/>
        <w:rPr>
          <w:rFonts w:eastAsia="Calibri" w:cs="Calibri"/>
          <w:b/>
          <w:kern w:val="0"/>
          <w:szCs w:val="22"/>
          <w14:ligatures w14:val="none"/>
        </w:rPr>
      </w:pPr>
    </w:p>
    <w:p w14:paraId="023C7163" w14:textId="77777777" w:rsidR="00D9135E" w:rsidRPr="002020C8" w:rsidRDefault="00D9135E" w:rsidP="00D9135E">
      <w:pPr>
        <w:spacing w:line="257" w:lineRule="auto"/>
        <w:rPr>
          <w:rFonts w:eastAsia="Calibri" w:cs="Calibri"/>
          <w:kern w:val="0"/>
          <w:szCs w:val="22"/>
          <w14:ligatures w14:val="none"/>
        </w:rPr>
      </w:pPr>
      <w:r w:rsidRPr="005830E6">
        <w:rPr>
          <w:rFonts w:eastAsia="Calibri" w:cs="Calibri"/>
          <w:b/>
          <w:bCs/>
          <w:kern w:val="0"/>
          <w:szCs w:val="22"/>
          <w14:ligatures w14:val="none"/>
        </w:rPr>
        <w:t>[</w:t>
      </w:r>
      <w:proofErr w:type="spellStart"/>
      <w:r w:rsidRPr="005830E6">
        <w:rPr>
          <w:rFonts w:eastAsia="Calibri" w:cs="Calibri"/>
          <w:b/>
          <w:bCs/>
          <w:kern w:val="0"/>
          <w:szCs w:val="22"/>
          <w14:ligatures w14:val="none"/>
        </w:rPr>
        <w:t>box</w:t>
      </w:r>
      <w:proofErr w:type="spellEnd"/>
      <w:r w:rsidRPr="005830E6">
        <w:rPr>
          <w:rFonts w:eastAsia="Calibri" w:cs="Calibri"/>
          <w:b/>
          <w:bCs/>
          <w:kern w:val="0"/>
          <w:szCs w:val="22"/>
          <w14:ligatures w14:val="none"/>
        </w:rPr>
        <w:t xml:space="preserve">] Co z tego wynika: </w:t>
      </w:r>
      <w:r w:rsidRPr="005830E6">
        <w:rPr>
          <w:rFonts w:eastAsia="Calibri" w:cs="Calibri"/>
          <w:kern w:val="0"/>
          <w:szCs w:val="22"/>
          <w14:ligatures w14:val="none"/>
        </w:rPr>
        <w:t xml:space="preserve">Damy polskiej dyplomacji narzędzia i kompetencje do skutecznego przyciągania cyfrowych </w:t>
      </w:r>
      <w:r w:rsidRPr="002020C8">
        <w:rPr>
          <w:rFonts w:eastAsia="Calibri" w:cs="Calibri"/>
          <w:kern w:val="0"/>
          <w:szCs w:val="22"/>
          <w14:ligatures w14:val="none"/>
        </w:rPr>
        <w:t>inwestycji i promowania polskich innowacji.</w:t>
      </w:r>
    </w:p>
    <w:p w14:paraId="5CAB3586" w14:textId="528024AA" w:rsidR="007969C5" w:rsidRPr="007969C5" w:rsidRDefault="00D33F7C" w:rsidP="00D33F7C">
      <w:r>
        <w:lastRenderedPageBreak/>
        <w:br w:type="page"/>
      </w:r>
    </w:p>
    <w:p w14:paraId="0BB6660C" w14:textId="389A2951" w:rsidR="00AA16AB" w:rsidRDefault="00D33F7C" w:rsidP="006746F6">
      <w:pPr>
        <w:pStyle w:val="Nagwek2"/>
        <w:numPr>
          <w:ilvl w:val="0"/>
          <w:numId w:val="2"/>
        </w:numPr>
      </w:pPr>
      <w:bookmarkStart w:id="14" w:name="_Toc221026262"/>
      <w:r>
        <w:lastRenderedPageBreak/>
        <w:t>Państwo</w:t>
      </w:r>
      <w:bookmarkEnd w:id="14"/>
    </w:p>
    <w:p w14:paraId="3BEC5062" w14:textId="77777777" w:rsidR="00B80244" w:rsidRDefault="00CC47C1" w:rsidP="006746F6">
      <w:pPr>
        <w:pStyle w:val="Nagwek3"/>
        <w:numPr>
          <w:ilvl w:val="1"/>
          <w:numId w:val="2"/>
        </w:numPr>
      </w:pPr>
      <w:bookmarkStart w:id="15" w:name="_Toc221026263"/>
      <w:r>
        <w:t>E-usługi publiczne</w:t>
      </w:r>
      <w:bookmarkEnd w:id="15"/>
    </w:p>
    <w:p w14:paraId="25464B7F" w14:textId="77777777" w:rsidR="00B2737E" w:rsidRDefault="00B2737E" w:rsidP="00090034"/>
    <w:p w14:paraId="35CE8839" w14:textId="77777777" w:rsidR="005B379F" w:rsidRPr="003854DD" w:rsidRDefault="005B379F" w:rsidP="00A676D5">
      <w:pPr>
        <w:pStyle w:val="Podtytu"/>
        <w:rPr>
          <w:rFonts w:eastAsia="Yu Gothic Light"/>
        </w:rPr>
      </w:pPr>
      <w:r w:rsidRPr="003854DD">
        <w:rPr>
          <w:rFonts w:eastAsia="Yu Gothic Light"/>
        </w:rPr>
        <w:t xml:space="preserve">Diagnoza – jak jest? </w:t>
      </w:r>
    </w:p>
    <w:p w14:paraId="4F4CD47D" w14:textId="77777777" w:rsidR="005B379F" w:rsidRPr="003854DD" w:rsidRDefault="005B379F" w:rsidP="005B379F">
      <w:pPr>
        <w:spacing w:after="0" w:line="257" w:lineRule="auto"/>
        <w:rPr>
          <w:rFonts w:eastAsia="Calibri Light" w:cs="Calibri"/>
          <w:b/>
          <w:kern w:val="0"/>
          <w14:ligatures w14:val="none"/>
        </w:rPr>
      </w:pPr>
    </w:p>
    <w:p w14:paraId="51809AD2" w14:textId="10D994C8"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 xml:space="preserve">Kluczowym elementem rozwoju e-administracji są elektroniczne usługi publiczne (e-usługi publiczne), </w:t>
      </w:r>
      <w:r w:rsidR="00F37FBF">
        <w:rPr>
          <w:rFonts w:eastAsia="Calibri Light" w:cs="Calibri"/>
          <w:kern w:val="0"/>
          <w:szCs w:val="22"/>
          <w14:ligatures w14:val="none"/>
        </w:rPr>
        <w:t>które</w:t>
      </w:r>
      <w:r w:rsidRPr="003854DD">
        <w:rPr>
          <w:rFonts w:eastAsia="Calibri" w:cs="Calibri"/>
          <w:kern w:val="0"/>
          <w:szCs w:val="22"/>
          <w14:ligatures w14:val="none"/>
        </w:rPr>
        <w:t xml:space="preserve"> służą realizacji zadań publicznych za pomocą środków komunikacji elektronicznej. </w:t>
      </w:r>
      <w:r w:rsidRPr="003854DD">
        <w:rPr>
          <w:rFonts w:eastAsia="Calibri Light" w:cs="Calibri"/>
          <w:kern w:val="0"/>
          <w:szCs w:val="22"/>
          <w14:ligatures w14:val="none"/>
        </w:rPr>
        <w:t>System e-usług publicznych w Polsce w ostatnich latach przeszedł zauważaln</w:t>
      </w:r>
      <w:r w:rsidR="004C1BA0">
        <w:rPr>
          <w:rFonts w:eastAsia="Calibri Light" w:cs="Calibri"/>
          <w:kern w:val="0"/>
          <w:szCs w:val="22"/>
          <w14:ligatures w14:val="none"/>
        </w:rPr>
        <w:t>y</w:t>
      </w:r>
      <w:r w:rsidRPr="003854DD">
        <w:rPr>
          <w:rFonts w:eastAsia="Calibri Light" w:cs="Calibri"/>
          <w:kern w:val="0"/>
          <w:szCs w:val="22"/>
          <w14:ligatures w14:val="none"/>
        </w:rPr>
        <w:t xml:space="preserve"> rozw</w:t>
      </w:r>
      <w:r w:rsidR="004C1BA0">
        <w:rPr>
          <w:rFonts w:eastAsia="Calibri Light" w:cs="Calibri"/>
          <w:kern w:val="0"/>
          <w:szCs w:val="22"/>
          <w14:ligatures w14:val="none"/>
        </w:rPr>
        <w:t>ó</w:t>
      </w:r>
      <w:r w:rsidRPr="003854DD">
        <w:rPr>
          <w:rFonts w:eastAsia="Calibri Light" w:cs="Calibri"/>
          <w:kern w:val="0"/>
          <w:szCs w:val="22"/>
          <w14:ligatures w14:val="none"/>
        </w:rPr>
        <w:t>j. Serwisy rządowe udostępniają obywatelom ponad 1700 e-usług</w:t>
      </w:r>
      <w:r w:rsidR="00D8193D">
        <w:rPr>
          <w:rFonts w:eastAsia="Calibri Light" w:cs="Calibri"/>
          <w:kern w:val="0"/>
          <w:szCs w:val="22"/>
          <w14:ligatures w14:val="none"/>
        </w:rPr>
        <w:t>, które osiągnęły</w:t>
      </w:r>
      <w:r w:rsidR="00BD620D">
        <w:rPr>
          <w:rFonts w:eastAsia="Calibri Light" w:cs="Calibri"/>
          <w:kern w:val="0"/>
          <w:szCs w:val="22"/>
          <w14:ligatures w14:val="none"/>
        </w:rPr>
        <w:t xml:space="preserve"> </w:t>
      </w:r>
      <w:r w:rsidRPr="003854DD">
        <w:rPr>
          <w:rFonts w:eastAsia="Calibri Light" w:cs="Calibri"/>
          <w:kern w:val="0"/>
          <w:szCs w:val="22"/>
          <w14:ligatures w14:val="none"/>
        </w:rPr>
        <w:t>minimum 3 poziom dojrzałości</w:t>
      </w:r>
      <w:r w:rsidRPr="003854DD">
        <w:rPr>
          <w:rFonts w:eastAsia="Calibri Light" w:cs="Calibri"/>
          <w:kern w:val="0"/>
          <w:szCs w:val="22"/>
          <w:vertAlign w:val="superscript"/>
          <w14:ligatures w14:val="none"/>
        </w:rPr>
        <w:footnoteReference w:id="65"/>
      </w:r>
      <w:r w:rsidRPr="003854DD">
        <w:rPr>
          <w:rFonts w:eastAsia="Calibri Light" w:cs="Calibri"/>
          <w:kern w:val="0"/>
          <w:szCs w:val="22"/>
          <w14:ligatures w14:val="none"/>
        </w:rPr>
        <w:t xml:space="preserve">. Dotychczasowe działania koncentrowały się przede wszystkim na udostępnianiu jak największej liczby e-usług publicznych dla obywateli, przedsiębiorców i administracji publicznej mających przynieść wartość dodaną dla użytkownika. </w:t>
      </w:r>
      <w:r w:rsidRPr="003854DD">
        <w:rPr>
          <w:rFonts w:eastAsia="Calibri" w:cs="Times New Roman"/>
          <w:kern w:val="0"/>
          <w:szCs w:val="22"/>
          <w14:ligatures w14:val="none"/>
        </w:rPr>
        <w:t xml:space="preserve">Obecne działania skupiają się na </w:t>
      </w:r>
      <w:r w:rsidR="00D8193D">
        <w:rPr>
          <w:rFonts w:eastAsia="Calibri" w:cs="Times New Roman"/>
          <w:kern w:val="0"/>
          <w:szCs w:val="22"/>
          <w14:ligatures w14:val="none"/>
        </w:rPr>
        <w:t>tworzeniu</w:t>
      </w:r>
      <w:r w:rsidR="00D8193D" w:rsidRPr="003854DD">
        <w:rPr>
          <w:rFonts w:eastAsia="Calibri" w:cs="Times New Roman"/>
          <w:kern w:val="0"/>
          <w:szCs w:val="22"/>
          <w14:ligatures w14:val="none"/>
        </w:rPr>
        <w:t xml:space="preserve"> </w:t>
      </w:r>
      <w:r w:rsidRPr="003854DD">
        <w:rPr>
          <w:rFonts w:eastAsia="Calibri" w:cs="Times New Roman"/>
          <w:kern w:val="0"/>
          <w:szCs w:val="22"/>
          <w14:ligatures w14:val="none"/>
        </w:rPr>
        <w:t xml:space="preserve">i udostępnianiu nowoczesnych e-usług na wyższym poziomie dojrzałości, opartych </w:t>
      </w:r>
      <w:r w:rsidR="00C308E8">
        <w:rPr>
          <w:rFonts w:eastAsia="Calibri" w:cs="Times New Roman"/>
          <w:kern w:val="0"/>
          <w:szCs w:val="22"/>
          <w14:ligatures w14:val="none"/>
        </w:rPr>
        <w:t>na</w:t>
      </w:r>
      <w:r w:rsidRPr="003854DD">
        <w:rPr>
          <w:rFonts w:eastAsia="Calibri" w:cs="Times New Roman"/>
          <w:kern w:val="0"/>
          <w:szCs w:val="22"/>
          <w14:ligatures w14:val="none"/>
        </w:rPr>
        <w:t xml:space="preserve"> istniejąc</w:t>
      </w:r>
      <w:r w:rsidR="00C308E8">
        <w:rPr>
          <w:rFonts w:eastAsia="Calibri" w:cs="Times New Roman"/>
          <w:kern w:val="0"/>
          <w:szCs w:val="22"/>
          <w14:ligatures w14:val="none"/>
        </w:rPr>
        <w:t>ych</w:t>
      </w:r>
      <w:r w:rsidRPr="003854DD">
        <w:rPr>
          <w:rFonts w:eastAsia="Calibri" w:cs="Times New Roman"/>
          <w:kern w:val="0"/>
          <w:szCs w:val="22"/>
          <w14:ligatures w14:val="none"/>
        </w:rPr>
        <w:t xml:space="preserve"> mechanizm</w:t>
      </w:r>
      <w:r w:rsidR="004A0849">
        <w:rPr>
          <w:rFonts w:eastAsia="Calibri" w:cs="Times New Roman"/>
          <w:kern w:val="0"/>
          <w:szCs w:val="22"/>
          <w14:ligatures w14:val="none"/>
        </w:rPr>
        <w:t>ach</w:t>
      </w:r>
      <w:r w:rsidRPr="003854DD">
        <w:rPr>
          <w:rFonts w:eastAsia="Calibri" w:cs="Times New Roman"/>
          <w:kern w:val="0"/>
          <w:szCs w:val="22"/>
          <w14:ligatures w14:val="none"/>
        </w:rPr>
        <w:t xml:space="preserve">, których realizację wspierają systemy teleinformatyczne oraz rejestry publiczne e-administracji. </w:t>
      </w:r>
      <w:r w:rsidR="00133713" w:rsidRPr="00133713">
        <w:rPr>
          <w:rFonts w:eastAsia="Calibri" w:cs="Times New Roman"/>
          <w:kern w:val="0"/>
          <w:szCs w:val="22"/>
          <w14:ligatures w14:val="none"/>
        </w:rPr>
        <w:t>Kierunki rozwoju e-usług wyznacza</w:t>
      </w:r>
      <w:r w:rsidR="00027D72">
        <w:rPr>
          <w:rFonts w:eastAsia="Calibri" w:cs="Times New Roman"/>
          <w:kern w:val="0"/>
          <w:szCs w:val="22"/>
          <w14:ligatures w14:val="none"/>
        </w:rPr>
        <w:t>ją</w:t>
      </w:r>
      <w:r w:rsidR="00133713" w:rsidRPr="00133713">
        <w:rPr>
          <w:rFonts w:eastAsia="Calibri" w:cs="Times New Roman"/>
          <w:kern w:val="0"/>
          <w:szCs w:val="22"/>
          <w14:ligatures w14:val="none"/>
        </w:rPr>
        <w:t xml:space="preserve"> również unijne regulacje prawne, m.in. rozporządzenie </w:t>
      </w:r>
      <w:proofErr w:type="spellStart"/>
      <w:r w:rsidR="00133713" w:rsidRPr="00133713">
        <w:rPr>
          <w:rFonts w:eastAsia="Calibri" w:cs="Times New Roman"/>
          <w:kern w:val="0"/>
          <w:szCs w:val="22"/>
          <w14:ligatures w14:val="none"/>
        </w:rPr>
        <w:t>eIDAS</w:t>
      </w:r>
      <w:proofErr w:type="spellEnd"/>
      <w:r w:rsidR="00133713" w:rsidRPr="00133713">
        <w:rPr>
          <w:rFonts w:eastAsia="Calibri" w:cs="Times New Roman"/>
          <w:kern w:val="0"/>
          <w:szCs w:val="22"/>
          <w14:ligatures w14:val="none"/>
        </w:rPr>
        <w:t xml:space="preserve"> 2.0</w:t>
      </w:r>
      <w:r w:rsidR="00FD7056">
        <w:rPr>
          <w:rStyle w:val="Odwoanieprzypisudolnego"/>
          <w:rFonts w:eastAsia="Calibri" w:cs="Times New Roman"/>
          <w:kern w:val="0"/>
          <w:szCs w:val="22"/>
          <w14:ligatures w14:val="none"/>
        </w:rPr>
        <w:footnoteReference w:id="66"/>
      </w:r>
      <w:r w:rsidR="00133713" w:rsidRPr="00133713">
        <w:rPr>
          <w:rFonts w:eastAsia="Calibri" w:cs="Times New Roman"/>
          <w:kern w:val="0"/>
          <w:szCs w:val="22"/>
          <w14:ligatures w14:val="none"/>
        </w:rPr>
        <w:t>, które</w:t>
      </w:r>
      <w:r w:rsidR="00625913">
        <w:rPr>
          <w:rFonts w:eastAsia="Calibri" w:cs="Times New Roman"/>
          <w:kern w:val="0"/>
          <w:szCs w:val="22"/>
          <w14:ligatures w14:val="none"/>
        </w:rPr>
        <w:t xml:space="preserve"> ma na</w:t>
      </w:r>
      <w:r w:rsidR="00133713" w:rsidRPr="00133713">
        <w:rPr>
          <w:rFonts w:eastAsia="Calibri" w:cs="Times New Roman"/>
          <w:kern w:val="0"/>
          <w:szCs w:val="22"/>
          <w14:ligatures w14:val="none"/>
        </w:rPr>
        <w:t xml:space="preserve"> cel</w:t>
      </w:r>
      <w:r w:rsidR="00FF611D">
        <w:rPr>
          <w:rFonts w:eastAsia="Calibri" w:cs="Times New Roman"/>
          <w:kern w:val="0"/>
          <w:szCs w:val="22"/>
          <w14:ligatures w14:val="none"/>
        </w:rPr>
        <w:t>u ułatwienie</w:t>
      </w:r>
      <w:r w:rsidR="00133713" w:rsidRPr="00133713">
        <w:rPr>
          <w:rFonts w:eastAsia="Calibri" w:cs="Times New Roman"/>
          <w:kern w:val="0"/>
          <w:szCs w:val="22"/>
          <w14:ligatures w14:val="none"/>
        </w:rPr>
        <w:t xml:space="preserve"> przeprowadz</w:t>
      </w:r>
      <w:r w:rsidR="00403457">
        <w:rPr>
          <w:rFonts w:eastAsia="Calibri" w:cs="Times New Roman"/>
          <w:kern w:val="0"/>
          <w:szCs w:val="22"/>
          <w14:ligatures w14:val="none"/>
        </w:rPr>
        <w:t>a</w:t>
      </w:r>
      <w:r w:rsidR="00133713" w:rsidRPr="00133713">
        <w:rPr>
          <w:rFonts w:eastAsia="Calibri" w:cs="Times New Roman"/>
          <w:kern w:val="0"/>
          <w:szCs w:val="22"/>
          <w14:ligatures w14:val="none"/>
        </w:rPr>
        <w:t>nia transakcji elektronicznych na poziomie międzynarodowym oraz zwiększenie bezpieczeństwa operacji w świecie cyfrowym. Wdrożenie jednolitych standardów przyczyni się do zwiększenia dostępności e-usług publicznych, zarówno na poziomie krajowym, jak i europejskim. Będzie miało też istotne znaczenie dla dostawców wszelkiego typu e-usług prywatnych.</w:t>
      </w:r>
    </w:p>
    <w:p w14:paraId="4DC05B35" w14:textId="77777777" w:rsidR="005B379F" w:rsidRPr="003854DD" w:rsidRDefault="005B379F" w:rsidP="005B379F">
      <w:pPr>
        <w:spacing w:after="0" w:line="257" w:lineRule="auto"/>
        <w:rPr>
          <w:rFonts w:eastAsia="Calibri Light" w:cs="Calibri"/>
          <w:kern w:val="0"/>
          <w:szCs w:val="22"/>
          <w14:ligatures w14:val="none"/>
        </w:rPr>
      </w:pPr>
    </w:p>
    <w:p w14:paraId="6777CFD3" w14:textId="062D8364"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 xml:space="preserve">Dzięki wzrastającej interoperacyjności podmiotom publicznym </w:t>
      </w:r>
      <w:r w:rsidR="00371201">
        <w:rPr>
          <w:rFonts w:eastAsia="Calibri Light" w:cs="Calibri"/>
          <w:kern w:val="0"/>
          <w:szCs w:val="22"/>
          <w14:ligatures w14:val="none"/>
        </w:rPr>
        <w:t xml:space="preserve">jest </w:t>
      </w:r>
      <w:r w:rsidRPr="003854DD">
        <w:rPr>
          <w:rFonts w:eastAsia="Calibri Light" w:cs="Calibri"/>
          <w:kern w:val="0"/>
          <w:szCs w:val="22"/>
          <w14:ligatures w14:val="none"/>
        </w:rPr>
        <w:t xml:space="preserve">łatwiej uzyskiwać dostęp do danych gromadzonych od lat przez inne podmioty publiczne. </w:t>
      </w:r>
      <w:r w:rsidR="00290D06">
        <w:rPr>
          <w:rFonts w:eastAsia="Calibri Light" w:cs="Calibri"/>
          <w:kern w:val="0"/>
          <w:szCs w:val="22"/>
          <w14:ligatures w14:val="none"/>
        </w:rPr>
        <w:t>W związku z tym</w:t>
      </w:r>
      <w:r w:rsidRPr="003854DD">
        <w:rPr>
          <w:rFonts w:eastAsia="Calibri Light" w:cs="Calibri"/>
          <w:kern w:val="0"/>
          <w:szCs w:val="22"/>
          <w14:ligatures w14:val="none"/>
        </w:rPr>
        <w:t xml:space="preserve"> uprawnienia i obowiązki wynikające z przepisów prawa mogą być </w:t>
      </w:r>
      <w:r w:rsidR="00290D06">
        <w:rPr>
          <w:rFonts w:eastAsia="Calibri Light" w:cs="Calibri"/>
          <w:kern w:val="0"/>
          <w:szCs w:val="22"/>
          <w14:ligatures w14:val="none"/>
        </w:rPr>
        <w:t>realizowane</w:t>
      </w:r>
      <w:r w:rsidR="00290D06" w:rsidRPr="003854DD">
        <w:rPr>
          <w:rFonts w:eastAsia="Calibri Light" w:cs="Calibri"/>
          <w:kern w:val="0"/>
          <w:szCs w:val="22"/>
          <w14:ligatures w14:val="none"/>
        </w:rPr>
        <w:t xml:space="preserve"> </w:t>
      </w:r>
      <w:r w:rsidRPr="003854DD">
        <w:rPr>
          <w:rFonts w:eastAsia="Calibri Light" w:cs="Calibri"/>
          <w:kern w:val="0"/>
          <w:szCs w:val="22"/>
          <w14:ligatures w14:val="none"/>
        </w:rPr>
        <w:t xml:space="preserve">bez konieczności tworzenia nowych usług publicznych </w:t>
      </w:r>
      <w:r w:rsidR="00290D06">
        <w:rPr>
          <w:rFonts w:eastAsia="Calibri Light" w:cs="Calibri"/>
          <w:kern w:val="0"/>
          <w:szCs w:val="22"/>
          <w14:ligatures w14:val="none"/>
        </w:rPr>
        <w:t>między</w:t>
      </w:r>
      <w:r w:rsidRPr="003854DD">
        <w:rPr>
          <w:rFonts w:eastAsia="Calibri Light" w:cs="Calibri"/>
          <w:kern w:val="0"/>
          <w:szCs w:val="22"/>
          <w14:ligatures w14:val="none"/>
        </w:rPr>
        <w:t xml:space="preserve"> podmiot</w:t>
      </w:r>
      <w:r w:rsidR="00290D06">
        <w:rPr>
          <w:rFonts w:eastAsia="Calibri Light" w:cs="Calibri"/>
          <w:kern w:val="0"/>
          <w:szCs w:val="22"/>
          <w14:ligatures w14:val="none"/>
        </w:rPr>
        <w:t>ami</w:t>
      </w:r>
      <w:r w:rsidRPr="003854DD">
        <w:rPr>
          <w:rFonts w:eastAsia="Calibri Light" w:cs="Calibri"/>
          <w:kern w:val="0"/>
          <w:szCs w:val="22"/>
          <w14:ligatures w14:val="none"/>
        </w:rPr>
        <w:t xml:space="preserve"> publiczny</w:t>
      </w:r>
      <w:r w:rsidR="00290D06">
        <w:rPr>
          <w:rFonts w:eastAsia="Calibri Light" w:cs="Calibri"/>
          <w:kern w:val="0"/>
          <w:szCs w:val="22"/>
          <w14:ligatures w14:val="none"/>
        </w:rPr>
        <w:t>mi</w:t>
      </w:r>
      <w:r w:rsidRPr="003854DD">
        <w:rPr>
          <w:rFonts w:eastAsia="Calibri Light" w:cs="Calibri"/>
          <w:kern w:val="0"/>
          <w:szCs w:val="22"/>
          <w14:ligatures w14:val="none"/>
        </w:rPr>
        <w:t xml:space="preserve"> </w:t>
      </w:r>
      <w:r w:rsidR="00290D06">
        <w:rPr>
          <w:rFonts w:eastAsia="Calibri Light" w:cs="Calibri"/>
          <w:kern w:val="0"/>
          <w:szCs w:val="22"/>
          <w14:ligatures w14:val="none"/>
        </w:rPr>
        <w:t>a</w:t>
      </w:r>
      <w:r w:rsidRPr="003854DD">
        <w:rPr>
          <w:rFonts w:eastAsia="Calibri Light" w:cs="Calibri"/>
          <w:kern w:val="0"/>
          <w:szCs w:val="22"/>
          <w14:ligatures w14:val="none"/>
        </w:rPr>
        <w:t xml:space="preserve"> usługobiorca</w:t>
      </w:r>
      <w:r w:rsidR="00290D06">
        <w:rPr>
          <w:rFonts w:eastAsia="Calibri Light" w:cs="Calibri"/>
          <w:kern w:val="0"/>
          <w:szCs w:val="22"/>
          <w14:ligatures w14:val="none"/>
        </w:rPr>
        <w:t>mi</w:t>
      </w:r>
      <w:r w:rsidRPr="003854DD">
        <w:rPr>
          <w:rFonts w:eastAsia="Calibri Light" w:cs="Calibri"/>
          <w:kern w:val="0"/>
          <w:szCs w:val="22"/>
          <w14:ligatures w14:val="none"/>
        </w:rPr>
        <w:t xml:space="preserve">. Jest to możliwe, ponieważ informacje niezbędne do ich realizacji znajdują się już w publicznych systemach teleinformatycznych i rejestrach publicznych. </w:t>
      </w:r>
      <w:r w:rsidRPr="003854DD">
        <w:rPr>
          <w:rFonts w:eastAsia="Calibri Light" w:cs="Calibri"/>
          <w:kern w:val="0"/>
          <w:szCs w:val="22"/>
          <w14:ligatures w14:val="none"/>
        </w:rPr>
        <w:br/>
      </w:r>
    </w:p>
    <w:p w14:paraId="7A6CCE1B" w14:textId="47DACA69" w:rsidR="005B379F" w:rsidRPr="003854DD" w:rsidRDefault="00B270A3" w:rsidP="005B379F">
      <w:pPr>
        <w:spacing w:after="0" w:line="257" w:lineRule="auto"/>
        <w:rPr>
          <w:rFonts w:eastAsia="Yu Gothic Light" w:cs="Times New Roman (Nagłówki CS)"/>
          <w:color w:val="002060"/>
          <w:spacing w:val="15"/>
          <w:kern w:val="0"/>
          <w:sz w:val="40"/>
          <w:szCs w:val="28"/>
          <w14:ligatures w14:val="none"/>
        </w:rPr>
      </w:pPr>
      <w:r w:rsidRPr="00B270A3">
        <w:rPr>
          <w:rFonts w:eastAsia="Yu Gothic Light" w:cs="Times New Roman (Nagłówki CS)"/>
          <w:color w:val="002060"/>
          <w:spacing w:val="15"/>
          <w:kern w:val="0"/>
          <w:sz w:val="40"/>
          <w:szCs w:val="28"/>
          <w14:ligatures w14:val="none"/>
        </w:rPr>
        <w:t>Domyślnie stosowanym podejściem powinien być brak angażowania w realizację zadania publicznego użytkownika (</w:t>
      </w:r>
      <w:r w:rsidR="00F67502">
        <w:rPr>
          <w:rFonts w:eastAsia="Yu Gothic Light" w:cs="Times New Roman (Nagłówki CS)"/>
          <w:color w:val="002060"/>
          <w:spacing w:val="15"/>
          <w:kern w:val="0"/>
          <w:sz w:val="40"/>
          <w:szCs w:val="28"/>
          <w14:ligatures w14:val="none"/>
        </w:rPr>
        <w:t xml:space="preserve">w tym </w:t>
      </w:r>
      <w:r w:rsidRPr="00B270A3">
        <w:rPr>
          <w:rFonts w:eastAsia="Yu Gothic Light" w:cs="Times New Roman (Nagłówki CS)"/>
          <w:color w:val="002060"/>
          <w:spacing w:val="15"/>
          <w:kern w:val="0"/>
          <w:sz w:val="40"/>
          <w:szCs w:val="28"/>
          <w14:ligatures w14:val="none"/>
        </w:rPr>
        <w:t>obywatela</w:t>
      </w:r>
      <w:r>
        <w:rPr>
          <w:rFonts w:eastAsia="Yu Gothic Light" w:cs="Times New Roman (Nagłówki CS)"/>
          <w:color w:val="002060"/>
          <w:spacing w:val="15"/>
          <w:kern w:val="0"/>
          <w:sz w:val="40"/>
          <w:szCs w:val="28"/>
          <w14:ligatures w14:val="none"/>
        </w:rPr>
        <w:t xml:space="preserve"> lub</w:t>
      </w:r>
      <w:r w:rsidRPr="00B270A3">
        <w:rPr>
          <w:rFonts w:eastAsia="Yu Gothic Light" w:cs="Times New Roman (Nagłówki CS)"/>
          <w:color w:val="002060"/>
          <w:spacing w:val="15"/>
          <w:kern w:val="0"/>
          <w:sz w:val="40"/>
          <w:szCs w:val="28"/>
          <w14:ligatures w14:val="none"/>
        </w:rPr>
        <w:t xml:space="preserve"> przedsiębiorcy</w:t>
      </w:r>
      <w:r>
        <w:rPr>
          <w:rFonts w:eastAsia="Yu Gothic Light" w:cs="Times New Roman (Nagłówki CS)"/>
          <w:color w:val="002060"/>
          <w:spacing w:val="15"/>
          <w:kern w:val="0"/>
          <w:sz w:val="40"/>
          <w:szCs w:val="28"/>
          <w14:ligatures w14:val="none"/>
        </w:rPr>
        <w:t>)</w:t>
      </w:r>
      <w:r w:rsidR="00F67502" w:rsidRPr="00F67502">
        <w:rPr>
          <w:rFonts w:eastAsia="Yu Gothic Light" w:cs="Times New Roman (Nagłówki CS)"/>
          <w:color w:val="002060"/>
          <w:spacing w:val="15"/>
          <w:kern w:val="0"/>
          <w:sz w:val="40"/>
          <w:szCs w:val="28"/>
          <w14:ligatures w14:val="none"/>
        </w:rPr>
        <w:t>, na którym ciąży obowiązek lub któremu przysługuje uprawnienie wynikające z przepisów prawa</w:t>
      </w:r>
      <w:r w:rsidR="00DC34DE">
        <w:rPr>
          <w:rFonts w:eastAsia="Yu Gothic Light" w:cs="Times New Roman (Nagłówki CS)"/>
          <w:color w:val="002060"/>
          <w:spacing w:val="15"/>
          <w:kern w:val="0"/>
          <w:sz w:val="40"/>
          <w:szCs w:val="28"/>
          <w14:ligatures w14:val="none"/>
        </w:rPr>
        <w:t xml:space="preserve">. </w:t>
      </w:r>
      <w:r w:rsidR="001F3F2C">
        <w:rPr>
          <w:rFonts w:eastAsia="Yu Gothic Light" w:cs="Times New Roman (Nagłówki CS)"/>
          <w:color w:val="002060"/>
          <w:spacing w:val="15"/>
          <w:kern w:val="0"/>
          <w:sz w:val="40"/>
          <w:szCs w:val="28"/>
          <w14:ligatures w14:val="none"/>
        </w:rPr>
        <w:t>Dążyć należy t</w:t>
      </w:r>
      <w:r w:rsidR="0015582E">
        <w:rPr>
          <w:rFonts w:eastAsia="Yu Gothic Light" w:cs="Times New Roman (Nagłówki CS)"/>
          <w:color w:val="002060"/>
          <w:spacing w:val="15"/>
          <w:kern w:val="0"/>
          <w:sz w:val="40"/>
          <w:szCs w:val="28"/>
          <w14:ligatures w14:val="none"/>
        </w:rPr>
        <w:t>akże</w:t>
      </w:r>
      <w:r w:rsidR="001F3F2C">
        <w:rPr>
          <w:rFonts w:eastAsia="Yu Gothic Light" w:cs="Times New Roman (Nagłówki CS)"/>
          <w:color w:val="002060"/>
          <w:spacing w:val="15"/>
          <w:kern w:val="0"/>
          <w:sz w:val="40"/>
          <w:szCs w:val="28"/>
          <w14:ligatures w14:val="none"/>
        </w:rPr>
        <w:t xml:space="preserve"> </w:t>
      </w:r>
      <w:r w:rsidR="008D1161">
        <w:rPr>
          <w:rFonts w:eastAsia="Yu Gothic Light" w:cs="Times New Roman (Nagłówki CS)"/>
          <w:color w:val="002060"/>
          <w:spacing w:val="15"/>
          <w:kern w:val="0"/>
          <w:sz w:val="40"/>
          <w:szCs w:val="28"/>
          <w14:ligatures w14:val="none"/>
        </w:rPr>
        <w:t>do</w:t>
      </w:r>
      <w:r>
        <w:rPr>
          <w:rFonts w:eastAsia="Yu Gothic Light" w:cs="Times New Roman (Nagłówki CS)"/>
          <w:color w:val="002060"/>
          <w:spacing w:val="15"/>
          <w:kern w:val="0"/>
          <w:sz w:val="40"/>
          <w:szCs w:val="28"/>
          <w14:ligatures w14:val="none"/>
        </w:rPr>
        <w:t xml:space="preserve"> </w:t>
      </w:r>
      <w:r w:rsidR="002366BB">
        <w:rPr>
          <w:rFonts w:eastAsia="Yu Gothic Light" w:cs="Times New Roman (Nagłówki CS)"/>
          <w:color w:val="002060"/>
          <w:spacing w:val="15"/>
          <w:kern w:val="0"/>
          <w:sz w:val="40"/>
          <w:szCs w:val="28"/>
          <w14:ligatures w14:val="none"/>
        </w:rPr>
        <w:lastRenderedPageBreak/>
        <w:t>maksymalne</w:t>
      </w:r>
      <w:r w:rsidR="001F3F2C">
        <w:rPr>
          <w:rFonts w:eastAsia="Yu Gothic Light" w:cs="Times New Roman (Nagłówki CS)"/>
          <w:color w:val="002060"/>
          <w:spacing w:val="15"/>
          <w:kern w:val="0"/>
          <w:sz w:val="40"/>
          <w:szCs w:val="28"/>
          <w14:ligatures w14:val="none"/>
        </w:rPr>
        <w:t>go</w:t>
      </w:r>
      <w:r w:rsidR="002366BB">
        <w:rPr>
          <w:rFonts w:eastAsia="Yu Gothic Light" w:cs="Times New Roman (Nagłówki CS)"/>
          <w:color w:val="002060"/>
          <w:spacing w:val="15"/>
          <w:kern w:val="0"/>
          <w:sz w:val="40"/>
          <w:szCs w:val="28"/>
          <w14:ligatures w14:val="none"/>
        </w:rPr>
        <w:t xml:space="preserve"> ułatwieni</w:t>
      </w:r>
      <w:r w:rsidR="001F3F2C">
        <w:rPr>
          <w:rFonts w:eastAsia="Yu Gothic Light" w:cs="Times New Roman (Nagłówki CS)"/>
          <w:color w:val="002060"/>
          <w:spacing w:val="15"/>
          <w:kern w:val="0"/>
          <w:sz w:val="40"/>
          <w:szCs w:val="28"/>
          <w14:ligatures w14:val="none"/>
        </w:rPr>
        <w:t>a</w:t>
      </w:r>
      <w:r w:rsidR="002366BB">
        <w:rPr>
          <w:rFonts w:eastAsia="Yu Gothic Light" w:cs="Times New Roman (Nagłówki CS)"/>
          <w:color w:val="002060"/>
          <w:spacing w:val="15"/>
          <w:kern w:val="0"/>
          <w:sz w:val="40"/>
          <w:szCs w:val="28"/>
          <w14:ligatures w14:val="none"/>
        </w:rPr>
        <w:t xml:space="preserve"> </w:t>
      </w:r>
      <w:r w:rsidR="00D616F5">
        <w:rPr>
          <w:rFonts w:eastAsia="Yu Gothic Light" w:cs="Times New Roman (Nagłówki CS)"/>
          <w:color w:val="002060"/>
          <w:spacing w:val="15"/>
          <w:kern w:val="0"/>
          <w:sz w:val="40"/>
          <w:szCs w:val="28"/>
          <w14:ligatures w14:val="none"/>
        </w:rPr>
        <w:t xml:space="preserve">urzędnikowi </w:t>
      </w:r>
      <w:r w:rsidR="002366BB">
        <w:rPr>
          <w:rFonts w:eastAsia="Yu Gothic Light" w:cs="Times New Roman (Nagłówki CS)"/>
          <w:color w:val="002060"/>
          <w:spacing w:val="15"/>
          <w:kern w:val="0"/>
          <w:sz w:val="40"/>
          <w:szCs w:val="28"/>
          <w14:ligatures w14:val="none"/>
        </w:rPr>
        <w:t xml:space="preserve"> </w:t>
      </w:r>
      <w:r w:rsidR="005B379F" w:rsidRPr="003854DD">
        <w:rPr>
          <w:rFonts w:eastAsia="Yu Gothic Light" w:cs="Times New Roman (Nagłówki CS)"/>
          <w:color w:val="002060"/>
          <w:spacing w:val="15"/>
          <w:kern w:val="0"/>
          <w:sz w:val="40"/>
          <w:szCs w:val="28"/>
          <w14:ligatures w14:val="none"/>
        </w:rPr>
        <w:t>realizacj</w:t>
      </w:r>
      <w:r w:rsidR="002366BB">
        <w:rPr>
          <w:rFonts w:eastAsia="Yu Gothic Light" w:cs="Times New Roman (Nagłówki CS)"/>
          <w:color w:val="002060"/>
          <w:spacing w:val="15"/>
          <w:kern w:val="0"/>
          <w:sz w:val="40"/>
          <w:szCs w:val="28"/>
          <w14:ligatures w14:val="none"/>
        </w:rPr>
        <w:t>i</w:t>
      </w:r>
      <w:r w:rsidR="005B379F" w:rsidRPr="003854DD">
        <w:rPr>
          <w:rFonts w:eastAsia="Yu Gothic Light" w:cs="Times New Roman (Nagłówki CS)"/>
          <w:color w:val="002060"/>
          <w:spacing w:val="15"/>
          <w:kern w:val="0"/>
          <w:sz w:val="40"/>
          <w:szCs w:val="28"/>
          <w14:ligatures w14:val="none"/>
        </w:rPr>
        <w:t xml:space="preserve"> </w:t>
      </w:r>
      <w:r w:rsidR="001F3F2C">
        <w:rPr>
          <w:rFonts w:eastAsia="Yu Gothic Light" w:cs="Times New Roman (Nagłówki CS)"/>
          <w:color w:val="002060"/>
          <w:spacing w:val="15"/>
          <w:kern w:val="0"/>
          <w:sz w:val="40"/>
          <w:szCs w:val="28"/>
          <w14:ligatures w14:val="none"/>
        </w:rPr>
        <w:t xml:space="preserve">jego </w:t>
      </w:r>
      <w:r w:rsidR="005B379F" w:rsidRPr="003854DD">
        <w:rPr>
          <w:rFonts w:eastAsia="Yu Gothic Light" w:cs="Times New Roman (Nagłówki CS)"/>
          <w:color w:val="002060"/>
          <w:spacing w:val="15"/>
          <w:kern w:val="0"/>
          <w:sz w:val="40"/>
          <w:szCs w:val="28"/>
          <w14:ligatures w14:val="none"/>
        </w:rPr>
        <w:t>zada</w:t>
      </w:r>
      <w:r w:rsidR="001F3F2C">
        <w:rPr>
          <w:rFonts w:eastAsia="Yu Gothic Light" w:cs="Times New Roman (Nagłówki CS)"/>
          <w:color w:val="002060"/>
          <w:spacing w:val="15"/>
          <w:kern w:val="0"/>
          <w:sz w:val="40"/>
          <w:szCs w:val="28"/>
          <w14:ligatures w14:val="none"/>
        </w:rPr>
        <w:t>ń</w:t>
      </w:r>
      <w:r w:rsidR="00BB6487">
        <w:rPr>
          <w:rFonts w:eastAsia="Yu Gothic Light" w:cs="Times New Roman (Nagłówki CS)"/>
          <w:color w:val="002060"/>
          <w:spacing w:val="15"/>
          <w:kern w:val="0"/>
          <w:sz w:val="40"/>
          <w:szCs w:val="28"/>
          <w14:ligatures w14:val="none"/>
        </w:rPr>
        <w:t>.</w:t>
      </w:r>
      <w:r w:rsidR="005B379F" w:rsidRPr="003854DD">
        <w:rPr>
          <w:rFonts w:eastAsia="Yu Gothic Light" w:cs="Times New Roman (Nagłówki CS)"/>
          <w:color w:val="002060"/>
          <w:spacing w:val="15"/>
          <w:kern w:val="0"/>
          <w:sz w:val="40"/>
          <w:szCs w:val="28"/>
          <w14:ligatures w14:val="none"/>
        </w:rPr>
        <w:t xml:space="preserve"> </w:t>
      </w:r>
    </w:p>
    <w:p w14:paraId="3B2BD6B3" w14:textId="77777777" w:rsidR="005B379F" w:rsidRPr="003854DD" w:rsidRDefault="005B379F" w:rsidP="005B379F">
      <w:pPr>
        <w:spacing w:after="0" w:line="257" w:lineRule="auto"/>
        <w:rPr>
          <w:rFonts w:eastAsia="Yu Gothic Light" w:cs="Times New Roman (Nagłówki CS)"/>
          <w:color w:val="002060"/>
          <w:spacing w:val="15"/>
          <w:kern w:val="0"/>
          <w:sz w:val="40"/>
          <w:szCs w:val="28"/>
          <w14:ligatures w14:val="none"/>
        </w:rPr>
      </w:pPr>
    </w:p>
    <w:p w14:paraId="1BD8524B" w14:textId="665A96BF"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Skutkuje to oszczędnością czasu i większym poziomem satysfakcji wśród obywateli</w:t>
      </w:r>
      <w:r w:rsidR="00300D9A">
        <w:rPr>
          <w:rFonts w:eastAsia="Calibri Light" w:cs="Calibri"/>
          <w:kern w:val="0"/>
          <w:szCs w:val="22"/>
          <w14:ligatures w14:val="none"/>
        </w:rPr>
        <w:t>,</w:t>
      </w:r>
      <w:r w:rsidRPr="003854DD">
        <w:rPr>
          <w:rFonts w:eastAsia="Calibri Light" w:cs="Calibri"/>
          <w:kern w:val="0"/>
          <w:szCs w:val="22"/>
          <w14:ligatures w14:val="none"/>
        </w:rPr>
        <w:t xml:space="preserve"> przedsiębiorców oraz urzędników. Oczywiście od takiego podejścia mogą istnieć uzasadnione wyjątki.</w:t>
      </w:r>
    </w:p>
    <w:p w14:paraId="54D9C2BD" w14:textId="77777777" w:rsidR="005B379F" w:rsidRPr="003854DD" w:rsidRDefault="005B379F" w:rsidP="005B379F">
      <w:pPr>
        <w:spacing w:after="0" w:line="257" w:lineRule="auto"/>
        <w:rPr>
          <w:rFonts w:eastAsia="Calibri Light" w:cs="Calibri"/>
          <w:kern w:val="0"/>
          <w:szCs w:val="22"/>
          <w14:ligatures w14:val="none"/>
        </w:rPr>
      </w:pPr>
    </w:p>
    <w:p w14:paraId="20EFB907" w14:textId="77777777" w:rsidR="00EB084A"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Aby realizacja usług publicznych drogą elektroniczną nie sprawiała trudności użytkownikom, e-usługi publiczne powinny być zorientowane na użytkownika</w:t>
      </w:r>
      <w:r w:rsidR="00D45E8B">
        <w:rPr>
          <w:rFonts w:eastAsia="Calibri Light" w:cs="Calibri"/>
          <w:kern w:val="0"/>
          <w:szCs w:val="22"/>
          <w14:ligatures w14:val="none"/>
        </w:rPr>
        <w:t xml:space="preserve"> -</w:t>
      </w:r>
      <w:r w:rsidRPr="003854DD">
        <w:rPr>
          <w:rFonts w:eastAsia="Calibri Light" w:cs="Calibri"/>
          <w:kern w:val="0"/>
          <w:szCs w:val="22"/>
          <w14:ligatures w14:val="none"/>
        </w:rPr>
        <w:t xml:space="preserve"> proste i zrozumiałe dla każdego obywatela, przedsiębiorcy </w:t>
      </w:r>
      <w:r w:rsidR="00D45E8B">
        <w:rPr>
          <w:rFonts w:eastAsia="Calibri Light" w:cs="Calibri"/>
          <w:kern w:val="0"/>
          <w:szCs w:val="22"/>
          <w14:ligatures w14:val="none"/>
        </w:rPr>
        <w:t>oraz</w:t>
      </w:r>
      <w:r w:rsidRPr="003854DD">
        <w:rPr>
          <w:rFonts w:eastAsia="Calibri Light" w:cs="Calibri"/>
          <w:kern w:val="0"/>
          <w:szCs w:val="22"/>
          <w14:ligatures w14:val="none"/>
        </w:rPr>
        <w:t xml:space="preserve"> urzędnika. Prowadzenie spraw utrudnia </w:t>
      </w:r>
      <w:r w:rsidR="00225708">
        <w:rPr>
          <w:rFonts w:eastAsia="Calibri Light" w:cs="Calibri"/>
          <w:kern w:val="0"/>
          <w:szCs w:val="22"/>
          <w14:ligatures w14:val="none"/>
        </w:rPr>
        <w:t>także</w:t>
      </w:r>
      <w:r w:rsidR="00225708" w:rsidRPr="003854DD">
        <w:rPr>
          <w:rFonts w:eastAsia="Calibri Light" w:cs="Calibri"/>
          <w:kern w:val="0"/>
          <w:szCs w:val="22"/>
          <w14:ligatures w14:val="none"/>
        </w:rPr>
        <w:t xml:space="preserve"> </w:t>
      </w:r>
      <w:r w:rsidRPr="003854DD">
        <w:rPr>
          <w:rFonts w:eastAsia="Calibri Light" w:cs="Calibri"/>
          <w:kern w:val="0"/>
          <w:szCs w:val="22"/>
          <w14:ligatures w14:val="none"/>
        </w:rPr>
        <w:t xml:space="preserve">żargon urzędniczy i techniczna terminologia, dlatego </w:t>
      </w:r>
      <w:r w:rsidR="00225708">
        <w:rPr>
          <w:rFonts w:eastAsia="Calibri Light" w:cs="Calibri"/>
          <w:kern w:val="0"/>
          <w:szCs w:val="22"/>
          <w14:ligatures w14:val="none"/>
        </w:rPr>
        <w:t>niezbędne</w:t>
      </w:r>
      <w:r w:rsidR="00225708" w:rsidRPr="003854DD">
        <w:rPr>
          <w:rFonts w:eastAsia="Calibri Light" w:cs="Calibri"/>
          <w:kern w:val="0"/>
          <w:szCs w:val="22"/>
          <w14:ligatures w14:val="none"/>
        </w:rPr>
        <w:t xml:space="preserve"> </w:t>
      </w:r>
      <w:r w:rsidRPr="003854DD">
        <w:rPr>
          <w:rFonts w:eastAsia="Calibri Light" w:cs="Calibri"/>
          <w:kern w:val="0"/>
          <w:szCs w:val="22"/>
          <w14:ligatures w14:val="none"/>
        </w:rPr>
        <w:t xml:space="preserve">jest powszechne stosowanie prostego i </w:t>
      </w:r>
      <w:proofErr w:type="spellStart"/>
      <w:r w:rsidRPr="003854DD">
        <w:rPr>
          <w:rFonts w:eastAsia="Calibri Light" w:cs="Calibri"/>
          <w:kern w:val="0"/>
          <w:szCs w:val="22"/>
          <w14:ligatures w14:val="none"/>
        </w:rPr>
        <w:t>inkluzywnego</w:t>
      </w:r>
      <w:proofErr w:type="spellEnd"/>
      <w:r w:rsidRPr="003854DD">
        <w:rPr>
          <w:rFonts w:eastAsia="Calibri Light" w:cs="Calibri"/>
          <w:kern w:val="0"/>
          <w:szCs w:val="22"/>
          <w14:ligatures w14:val="none"/>
        </w:rPr>
        <w:t xml:space="preserve"> języka.</w:t>
      </w:r>
    </w:p>
    <w:p w14:paraId="0BAEEEEA" w14:textId="552C5618"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Jednocześnie państwo powinno zapewnić dobrowolność korzystania z rozwiązań cyfrowych, związanych z komunikacją z administracją publiczną oraz realizacją usług. Oznacza to, że użytkownik nadal powinien mieć możliwość załatwienia spraw w urzędzie tradycyjn</w:t>
      </w:r>
      <w:r w:rsidR="00225708">
        <w:rPr>
          <w:rFonts w:eastAsia="Calibri Light" w:cs="Calibri"/>
          <w:kern w:val="0"/>
          <w:szCs w:val="22"/>
          <w14:ligatures w14:val="none"/>
        </w:rPr>
        <w:t>ie</w:t>
      </w:r>
      <w:r w:rsidRPr="003854DD">
        <w:rPr>
          <w:rFonts w:eastAsia="Calibri Light" w:cs="Calibri"/>
          <w:kern w:val="0"/>
          <w:szCs w:val="22"/>
          <w14:ligatures w14:val="none"/>
        </w:rPr>
        <w:t xml:space="preserve">, </w:t>
      </w:r>
      <w:r w:rsidR="00225708">
        <w:rPr>
          <w:rFonts w:eastAsia="Calibri Light" w:cs="Calibri"/>
          <w:kern w:val="0"/>
          <w:szCs w:val="22"/>
          <w14:ligatures w14:val="none"/>
        </w:rPr>
        <w:t>a</w:t>
      </w:r>
      <w:r w:rsidRPr="003854DD">
        <w:rPr>
          <w:rFonts w:eastAsia="Calibri Light" w:cs="Calibri"/>
          <w:kern w:val="0"/>
          <w:szCs w:val="22"/>
          <w14:ligatures w14:val="none"/>
        </w:rPr>
        <w:t xml:space="preserve"> nie </w:t>
      </w:r>
      <w:r w:rsidR="00225708">
        <w:rPr>
          <w:rFonts w:eastAsia="Calibri Light" w:cs="Calibri"/>
          <w:kern w:val="0"/>
          <w:szCs w:val="22"/>
          <w14:ligatures w14:val="none"/>
        </w:rPr>
        <w:t xml:space="preserve">tylko </w:t>
      </w:r>
      <w:r w:rsidRPr="003854DD">
        <w:rPr>
          <w:rFonts w:eastAsia="Calibri Light" w:cs="Calibri"/>
          <w:kern w:val="0"/>
          <w:szCs w:val="22"/>
          <w14:ligatures w14:val="none"/>
        </w:rPr>
        <w:t>cyfrow</w:t>
      </w:r>
      <w:r w:rsidR="00225708">
        <w:rPr>
          <w:rFonts w:eastAsia="Calibri Light" w:cs="Calibri"/>
          <w:kern w:val="0"/>
          <w:szCs w:val="22"/>
          <w14:ligatures w14:val="none"/>
        </w:rPr>
        <w:t>o</w:t>
      </w:r>
      <w:r w:rsidRPr="003854DD">
        <w:rPr>
          <w:rFonts w:eastAsia="Calibri Light" w:cs="Calibri"/>
          <w:kern w:val="0"/>
          <w:szCs w:val="22"/>
          <w14:ligatures w14:val="none"/>
        </w:rPr>
        <w:t xml:space="preserve">. </w:t>
      </w:r>
    </w:p>
    <w:p w14:paraId="51103337" w14:textId="77777777" w:rsidR="005B379F" w:rsidRPr="003854DD" w:rsidRDefault="005B379F" w:rsidP="005B379F">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3854DD">
        <w:rPr>
          <w:rFonts w:eastAsia="Yu Gothic Light" w:cs="Times New Roman (Nagłówki CS)"/>
          <w:color w:val="002060"/>
          <w:spacing w:val="15"/>
          <w:kern w:val="0"/>
          <w:sz w:val="40"/>
          <w:szCs w:val="28"/>
          <w14:ligatures w14:val="none"/>
        </w:rPr>
        <w:t>Pomimo udostępnienia już wielu e-usług publicznych, wciąż istnieją bariery, które utrudniają ich dostępność, szersze rozpowszechnienie i efektywne wykorzystanie. Wśród nich można wymienić, m.in.:</w:t>
      </w:r>
    </w:p>
    <w:p w14:paraId="7589A543" w14:textId="47FBA4CA"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brak jednego </w:t>
      </w:r>
      <w:r w:rsidR="00AD5A2F">
        <w:rPr>
          <w:rFonts w:eastAsia="Calibri" w:cs="Times New Roman"/>
          <w:color w:val="000000"/>
          <w:kern w:val="0"/>
          <w:szCs w:val="22"/>
          <w14:ligatures w14:val="none"/>
        </w:rPr>
        <w:t xml:space="preserve">umocowanego prawnie </w:t>
      </w:r>
      <w:r w:rsidRPr="003854DD">
        <w:rPr>
          <w:rFonts w:eastAsia="Calibri" w:cs="Times New Roman"/>
          <w:color w:val="000000"/>
          <w:kern w:val="0"/>
          <w:szCs w:val="22"/>
          <w14:ligatures w14:val="none"/>
        </w:rPr>
        <w:t xml:space="preserve">punktu </w:t>
      </w:r>
      <w:r w:rsidR="00AD5A2F">
        <w:rPr>
          <w:rFonts w:eastAsia="Calibri" w:cs="Times New Roman"/>
          <w:color w:val="000000"/>
          <w:kern w:val="0"/>
          <w:szCs w:val="22"/>
          <w14:ligatures w14:val="none"/>
        </w:rPr>
        <w:t>umożliwiającego</w:t>
      </w:r>
      <w:r w:rsidRPr="003854DD">
        <w:rPr>
          <w:rFonts w:eastAsia="Calibri" w:cs="Times New Roman"/>
          <w:color w:val="000000"/>
          <w:kern w:val="0"/>
          <w:szCs w:val="22"/>
          <w14:ligatures w14:val="none"/>
        </w:rPr>
        <w:t xml:space="preserve"> dostęp do e-usług publicznych dla obywatela, przedsiębiorców i administracji zapewniającego jednolity interfejs zapewniającego funkcjonalności podpisu elektronicznego i pieczęci elektronicznej;</w:t>
      </w:r>
    </w:p>
    <w:p w14:paraId="3C95E4D7" w14:textId="4E49955D"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różnorodnych narzędzi (platform)</w:t>
      </w:r>
      <w:r w:rsidR="007F2471">
        <w:rPr>
          <w:rFonts w:eastAsia="Calibri" w:cs="Times New Roman"/>
          <w:color w:val="000000"/>
          <w:kern w:val="0"/>
          <w:szCs w:val="22"/>
          <w14:ligatures w14:val="none"/>
        </w:rPr>
        <w:t xml:space="preserve"> </w:t>
      </w:r>
      <w:r w:rsidRPr="003854DD">
        <w:rPr>
          <w:rFonts w:eastAsia="Calibri" w:cs="Times New Roman"/>
          <w:color w:val="000000"/>
          <w:kern w:val="0"/>
          <w:szCs w:val="22"/>
          <w14:ligatures w14:val="none"/>
        </w:rPr>
        <w:t xml:space="preserve">świadczenia i realizacji e-usług publicznych, które nie są zbudowane w oparciu o jednolite standardy umożliwiające uwzględnienie specyficznych potrzeb użytkowników e-usług, m.in. </w:t>
      </w:r>
    </w:p>
    <w:p w14:paraId="5D78DC5A" w14:textId="77777777" w:rsidR="005B379F" w:rsidRPr="003854DD" w:rsidRDefault="005B379F" w:rsidP="006746F6">
      <w:pPr>
        <w:numPr>
          <w:ilvl w:val="1"/>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narzędzi projektowania e-usług publicznych, w tym projektowania formularzy elektronicznych, </w:t>
      </w:r>
    </w:p>
    <w:p w14:paraId="00AA5725" w14:textId="1BEDAF07" w:rsidR="005B379F" w:rsidRPr="003854DD" w:rsidRDefault="005B379F" w:rsidP="006746F6">
      <w:pPr>
        <w:numPr>
          <w:ilvl w:val="1"/>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mechanizmów pozwalających na optymalizację świadczenia e-usługi publicznej, w tym standardów udostępniania usług API,</w:t>
      </w:r>
    </w:p>
    <w:p w14:paraId="21DDCFE1" w14:textId="78F07291" w:rsidR="005B379F" w:rsidRPr="003854DD" w:rsidRDefault="005B379F" w:rsidP="006746F6">
      <w:pPr>
        <w:numPr>
          <w:ilvl w:val="1"/>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mechanizmów automatyzacj</w:t>
      </w:r>
      <w:r w:rsidR="00226D86">
        <w:rPr>
          <w:rFonts w:eastAsia="Calibri" w:cs="Times New Roman"/>
          <w:color w:val="000000"/>
          <w:kern w:val="0"/>
          <w:szCs w:val="22"/>
          <w14:ligatures w14:val="none"/>
        </w:rPr>
        <w:t>i</w:t>
      </w:r>
      <w:r w:rsidRPr="003854DD">
        <w:rPr>
          <w:rFonts w:eastAsia="Calibri" w:cs="Times New Roman"/>
          <w:color w:val="000000"/>
          <w:kern w:val="0"/>
          <w:szCs w:val="22"/>
          <w14:ligatures w14:val="none"/>
        </w:rPr>
        <w:t xml:space="preserve"> realizacji </w:t>
      </w:r>
      <w:r w:rsidR="008D6EB6">
        <w:rPr>
          <w:rFonts w:eastAsia="Calibri" w:cs="Times New Roman"/>
          <w:color w:val="000000"/>
          <w:kern w:val="0"/>
          <w:szCs w:val="22"/>
          <w14:ligatures w14:val="none"/>
        </w:rPr>
        <w:t>procesów biznesowych, będących podstawą efektywnej i optymalnej</w:t>
      </w:r>
      <w:r w:rsidRPr="003854DD">
        <w:rPr>
          <w:rFonts w:eastAsia="Calibri" w:cs="Times New Roman"/>
          <w:color w:val="000000"/>
          <w:kern w:val="0"/>
          <w:szCs w:val="22"/>
          <w14:ligatures w14:val="none"/>
        </w:rPr>
        <w:t xml:space="preserve"> realizacji e-usług publiczn</w:t>
      </w:r>
      <w:r w:rsidR="008D6EB6">
        <w:rPr>
          <w:rFonts w:eastAsia="Calibri" w:cs="Times New Roman"/>
          <w:color w:val="000000"/>
          <w:kern w:val="0"/>
          <w:szCs w:val="22"/>
          <w14:ligatures w14:val="none"/>
        </w:rPr>
        <w:t>ych</w:t>
      </w:r>
      <w:r w:rsidRPr="003854DD">
        <w:rPr>
          <w:rFonts w:eastAsia="Calibri" w:cs="Times New Roman"/>
          <w:color w:val="000000"/>
          <w:kern w:val="0"/>
          <w:szCs w:val="22"/>
          <w14:ligatures w14:val="none"/>
        </w:rPr>
        <w:t xml:space="preserve">, </w:t>
      </w:r>
    </w:p>
    <w:p w14:paraId="2B60C38A" w14:textId="15B670CA" w:rsidR="005B379F" w:rsidRPr="003854DD" w:rsidRDefault="005B379F" w:rsidP="006746F6">
      <w:pPr>
        <w:numPr>
          <w:ilvl w:val="1"/>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mechanizmów wykorzystujących rozwiązania horyzontalne wspierające świadczenie i realizację e-usług publicznych, m.in. usługi rejestrowanego doręczenia elektronicznego, systemów realizacji e-płatności, platform udostępniania rejestrów referencyjnych, lub repozytorium spraw </w:t>
      </w:r>
      <w:r w:rsidR="00150D29">
        <w:rPr>
          <w:rFonts w:eastAsia="Calibri" w:cs="Times New Roman"/>
          <w:color w:val="000000"/>
          <w:kern w:val="0"/>
          <w:szCs w:val="22"/>
          <w14:ligatures w14:val="none"/>
        </w:rPr>
        <w:t>brak</w:t>
      </w:r>
      <w:r w:rsidRPr="003854DD">
        <w:rPr>
          <w:rFonts w:eastAsia="Calibri" w:cs="Times New Roman"/>
          <w:color w:val="000000"/>
          <w:kern w:val="0"/>
          <w:szCs w:val="22"/>
          <w14:ligatures w14:val="none"/>
        </w:rPr>
        <w:t xml:space="preserve"> katalogów administracji publicznej wspierających interoperacyjność </w:t>
      </w:r>
      <w:r w:rsidR="004274A4">
        <w:rPr>
          <w:rFonts w:eastAsia="Calibri" w:cs="Times New Roman"/>
          <w:color w:val="000000"/>
          <w:kern w:val="0"/>
          <w:szCs w:val="22"/>
          <w14:ligatures w14:val="none"/>
        </w:rPr>
        <w:t xml:space="preserve">prawną, </w:t>
      </w:r>
      <w:r w:rsidRPr="003854DD">
        <w:rPr>
          <w:rFonts w:eastAsia="Calibri" w:cs="Times New Roman"/>
          <w:color w:val="000000"/>
          <w:kern w:val="0"/>
          <w:szCs w:val="22"/>
          <w14:ligatures w14:val="none"/>
        </w:rPr>
        <w:t>organizacyjną, semantyczną i techniczną administracji publicznej</w:t>
      </w:r>
      <w:r w:rsidR="00084D07">
        <w:rPr>
          <w:rFonts w:eastAsia="Calibri" w:cs="Times New Roman"/>
          <w:color w:val="000000"/>
          <w:kern w:val="0"/>
          <w:szCs w:val="22"/>
          <w14:ligatures w14:val="none"/>
        </w:rPr>
        <w:t>;</w:t>
      </w:r>
    </w:p>
    <w:p w14:paraId="3A3A5635" w14:textId="2E09529D" w:rsidR="005B379F" w:rsidRPr="00AB7CC6" w:rsidRDefault="005B379F" w:rsidP="006746F6">
      <w:pPr>
        <w:pStyle w:val="Akapitzlist"/>
        <w:numPr>
          <w:ilvl w:val="0"/>
          <w:numId w:val="172"/>
        </w:numPr>
        <w:spacing w:before="120" w:after="0" w:line="257" w:lineRule="auto"/>
        <w:rPr>
          <w:rFonts w:eastAsia="Calibri" w:cs="Times New Roman"/>
          <w:color w:val="000000"/>
          <w:kern w:val="0"/>
          <w:szCs w:val="22"/>
          <w14:ligatures w14:val="none"/>
        </w:rPr>
      </w:pPr>
      <w:r w:rsidRPr="00AB7CC6">
        <w:rPr>
          <w:rFonts w:eastAsia="Calibri" w:cs="Times New Roman"/>
          <w:color w:val="000000"/>
          <w:kern w:val="0"/>
          <w:szCs w:val="22"/>
          <w14:ligatures w14:val="none"/>
        </w:rPr>
        <w:lastRenderedPageBreak/>
        <w:t>brak spójnych mechanizmów zarządzania i monitorowania realizacji e-usług publicznych w celu opracowywania kierunków zwiększania ich efektywności;</w:t>
      </w:r>
    </w:p>
    <w:p w14:paraId="785F8E2B" w14:textId="77777777"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ograniczone możliwości organizacyjne i finansowe w zakresie wdrażania e-usług, w tym przeprowadzania integracji z dostawcami oprogramowania wspierającego świadczenie i realizację e-usług, również w zakresie w e-płatności;</w:t>
      </w:r>
    </w:p>
    <w:p w14:paraId="04DDF6BE" w14:textId="77777777"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ograniczony katalog e-usług publicznych umożliwiających załatwiane sprawy w pełni on-line; </w:t>
      </w:r>
    </w:p>
    <w:p w14:paraId="524F98E2" w14:textId="2759D3AA"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niezintegrowane rejestry publiczne oraz systemy teleinformatyczne administracji publicznej, a także brak katalogu metadanych rejestrów publicznych oraz katalogu API (interfejsów programistycznych aplikacji) publicznych systemów teleinformatycznych, co wymusza m.in. wielokrotne wprowadzanie przez użytkownika danych będących w zasobach administracji publicznej; </w:t>
      </w:r>
    </w:p>
    <w:p w14:paraId="52A90957" w14:textId="77777777"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niewystarczający poziom otwartości danych oraz stosowania otwartych formatów wymiany danych, a także wykorzystania platform ich udostępniania w celu wsparcia realizacji e-usług publicznych;</w:t>
      </w:r>
    </w:p>
    <w:p w14:paraId="5C9F680B" w14:textId="4A0064A7" w:rsidR="005B379F" w:rsidRDefault="005B379F" w:rsidP="006746F6">
      <w:pPr>
        <w:numPr>
          <w:ilvl w:val="0"/>
          <w:numId w:val="28"/>
        </w:numPr>
        <w:spacing w:before="120" w:after="0" w:line="257" w:lineRule="auto"/>
        <w:rPr>
          <w:rFonts w:eastAsia="Calibri" w:cs="Times New Roman"/>
          <w:kern w:val="0"/>
          <w:szCs w:val="22"/>
          <w14:ligatures w14:val="none"/>
        </w:rPr>
      </w:pPr>
      <w:r w:rsidRPr="003854DD">
        <w:rPr>
          <w:rFonts w:eastAsia="Calibri" w:cs="Times New Roman"/>
          <w:kern w:val="0"/>
          <w:szCs w:val="22"/>
          <w14:ligatures w14:val="none"/>
        </w:rPr>
        <w:t>brak e-usług publicznych akceptujących transgraniczne metody uwierzytelnienia;</w:t>
      </w:r>
    </w:p>
    <w:p w14:paraId="6A675B8A" w14:textId="77777777" w:rsidR="005B379F" w:rsidRPr="003854DD" w:rsidRDefault="005B379F" w:rsidP="006746F6">
      <w:pPr>
        <w:numPr>
          <w:ilvl w:val="0"/>
          <w:numId w:val="28"/>
        </w:numPr>
        <w:spacing w:before="120" w:after="0" w:line="257" w:lineRule="auto"/>
        <w:rPr>
          <w:rFonts w:eastAsia="Calibri" w:cs="Times New Roman"/>
          <w:kern w:val="0"/>
          <w:szCs w:val="22"/>
          <w14:ligatures w14:val="none"/>
        </w:rPr>
      </w:pPr>
      <w:r w:rsidRPr="003854DD">
        <w:rPr>
          <w:rFonts w:eastAsia="Calibri" w:cs="Times New Roman"/>
          <w:kern w:val="0"/>
          <w:szCs w:val="22"/>
          <w14:ligatures w14:val="none"/>
        </w:rPr>
        <w:t>niewykorzystany potencjał nowych technologii w procesach tworzenia e-usług publicznych, w tym chmury obliczeniowej;</w:t>
      </w:r>
    </w:p>
    <w:p w14:paraId="1A2FAC67" w14:textId="0C223868" w:rsidR="005B379F" w:rsidRPr="003854DD"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wykluczenie cyfrowe części społeczeństwa utrudniające elektroniczną komunikację z administracją publiczną, np. poprzez nierówny dostęp do </w:t>
      </w:r>
      <w:proofErr w:type="spellStart"/>
      <w:r w:rsidRPr="003854DD">
        <w:rPr>
          <w:rFonts w:eastAsia="Calibri" w:cs="Times New Roman"/>
          <w:color w:val="000000"/>
          <w:kern w:val="0"/>
          <w:szCs w:val="22"/>
          <w14:ligatures w14:val="none"/>
        </w:rPr>
        <w:t>internetu</w:t>
      </w:r>
      <w:proofErr w:type="spellEnd"/>
      <w:r w:rsidRPr="003854DD">
        <w:rPr>
          <w:rFonts w:eastAsia="Calibri" w:cs="Times New Roman"/>
          <w:color w:val="000000"/>
          <w:kern w:val="0"/>
          <w:szCs w:val="22"/>
          <w14:ligatures w14:val="none"/>
        </w:rPr>
        <w:t>, niedostateczne umiejętności cyfrowe</w:t>
      </w:r>
      <w:r w:rsidR="00150D29">
        <w:rPr>
          <w:rFonts w:eastAsia="Calibri" w:cs="Times New Roman"/>
          <w:color w:val="000000"/>
          <w:kern w:val="0"/>
          <w:szCs w:val="22"/>
          <w14:ligatures w14:val="none"/>
        </w:rPr>
        <w:t>;</w:t>
      </w:r>
    </w:p>
    <w:p w14:paraId="12C994CA" w14:textId="77777777" w:rsidR="0009647E" w:rsidRDefault="005B379F" w:rsidP="006746F6">
      <w:pPr>
        <w:numPr>
          <w:ilvl w:val="0"/>
          <w:numId w:val="28"/>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niedostosowanie e-usług do osób ze szczególnymi potrzebami czy osób starszych.</w:t>
      </w:r>
    </w:p>
    <w:p w14:paraId="43E9B4D5" w14:textId="77777777" w:rsidR="0028544C" w:rsidRDefault="0028544C" w:rsidP="0028544C">
      <w:pPr>
        <w:spacing w:before="120" w:after="0" w:line="257" w:lineRule="auto"/>
        <w:rPr>
          <w:rFonts w:eastAsia="Calibri Light" w:cs="Calibri"/>
          <w:b/>
          <w:color w:val="000000"/>
          <w:kern w:val="0"/>
          <w:szCs w:val="22"/>
          <w14:ligatures w14:val="none"/>
        </w:rPr>
      </w:pPr>
    </w:p>
    <w:p w14:paraId="31F5BB25" w14:textId="1E4271E8" w:rsidR="005B379F" w:rsidRPr="003854DD" w:rsidRDefault="00773EE1" w:rsidP="00A42E1B">
      <w:pPr>
        <w:spacing w:before="120" w:after="0" w:line="257" w:lineRule="auto"/>
        <w:rPr>
          <w:rFonts w:eastAsia="Calibri" w:cs="Times New Roman"/>
          <w:color w:val="000000"/>
          <w:kern w:val="0"/>
          <w:szCs w:val="22"/>
          <w14:ligatures w14:val="none"/>
        </w:rPr>
      </w:pPr>
      <w:r>
        <w:rPr>
          <w:rFonts w:eastAsia="Calibri Light" w:cs="Calibri"/>
          <w:bCs/>
          <w:color w:val="000000"/>
          <w:kern w:val="0"/>
          <w:szCs w:val="22"/>
          <w14:ligatures w14:val="none"/>
        </w:rPr>
        <w:t>Działania dotyczące administracji</w:t>
      </w:r>
      <w:r w:rsidR="00B10DFA">
        <w:rPr>
          <w:rFonts w:eastAsia="Calibri Light" w:cs="Calibri"/>
          <w:bCs/>
          <w:color w:val="000000"/>
          <w:kern w:val="0"/>
          <w:szCs w:val="22"/>
          <w14:ligatures w14:val="none"/>
        </w:rPr>
        <w:t xml:space="preserve"> publicznej w tym obszarze, mają odpowiedni</w:t>
      </w:r>
      <w:r w:rsidR="008959BC">
        <w:rPr>
          <w:rFonts w:eastAsia="Calibri Light" w:cs="Calibri"/>
          <w:bCs/>
          <w:color w:val="000000"/>
          <w:kern w:val="0"/>
          <w:szCs w:val="22"/>
          <w14:ligatures w14:val="none"/>
        </w:rPr>
        <w:t>e</w:t>
      </w:r>
      <w:r w:rsidR="00B10DFA">
        <w:rPr>
          <w:rFonts w:eastAsia="Calibri Light" w:cs="Calibri"/>
          <w:bCs/>
          <w:color w:val="000000"/>
          <w:kern w:val="0"/>
          <w:szCs w:val="22"/>
          <w14:ligatures w14:val="none"/>
        </w:rPr>
        <w:t xml:space="preserve"> zastosowanie do Prokuratury, </w:t>
      </w:r>
      <w:r w:rsidR="00DF3CD5">
        <w:rPr>
          <w:rFonts w:eastAsia="Calibri Light" w:cs="Calibri"/>
          <w:bCs/>
          <w:color w:val="000000"/>
          <w:kern w:val="0"/>
          <w:szCs w:val="22"/>
          <w14:ligatures w14:val="none"/>
        </w:rPr>
        <w:t>uwzględniając jej pozycję prawno-ustrojową i realizowane zadania.</w:t>
      </w:r>
      <w:r w:rsidR="005B379F" w:rsidRPr="003854DD">
        <w:rPr>
          <w:rFonts w:eastAsia="Calibri Light" w:cs="Calibri"/>
          <w:b/>
          <w:color w:val="000000"/>
          <w:kern w:val="0"/>
          <w:szCs w:val="22"/>
          <w14:ligatures w14:val="none"/>
        </w:rPr>
        <w:br w:type="page"/>
      </w:r>
    </w:p>
    <w:p w14:paraId="3B19381C" w14:textId="680F4F2A" w:rsidR="005B379F" w:rsidRPr="003854DD" w:rsidRDefault="005B379F" w:rsidP="00A676D5">
      <w:pPr>
        <w:pStyle w:val="Podtytu"/>
        <w:rPr>
          <w:rFonts w:eastAsia="Yu Gothic Light"/>
        </w:rPr>
      </w:pPr>
      <w:r w:rsidRPr="003854DD">
        <w:rPr>
          <w:rFonts w:eastAsia="Yu Gothic Light"/>
        </w:rPr>
        <w:lastRenderedPageBreak/>
        <w:t xml:space="preserve">Cel </w:t>
      </w:r>
      <w:r w:rsidR="00DB32F7">
        <w:rPr>
          <w:rFonts w:eastAsia="Yu Gothic Light"/>
        </w:rPr>
        <w:t>2.1.</w:t>
      </w:r>
      <w:r w:rsidRPr="003854DD">
        <w:rPr>
          <w:rFonts w:eastAsia="Yu Gothic Light"/>
        </w:rPr>
        <w:t>1: E-usługi publiczne są dostępne w jednym miejscu i uwzględniają potrzeby wszystkich użytkowników</w:t>
      </w:r>
    </w:p>
    <w:p w14:paraId="518A5074" w14:textId="77777777" w:rsidR="005B379F" w:rsidRPr="003854DD" w:rsidRDefault="005B379F" w:rsidP="00A676D5">
      <w:pPr>
        <w:pStyle w:val="Podtytu"/>
        <w:rPr>
          <w:rFonts w:eastAsia="Calibri Light" w:cs="Calibri"/>
          <w:b/>
          <w:sz w:val="22"/>
          <w:szCs w:val="22"/>
        </w:rPr>
      </w:pPr>
    </w:p>
    <w:p w14:paraId="423D5A84" w14:textId="77777777" w:rsidR="005B379F" w:rsidRPr="003854DD" w:rsidRDefault="005B379F" w:rsidP="00A676D5">
      <w:pPr>
        <w:pStyle w:val="Podtytu"/>
        <w:rPr>
          <w:rFonts w:eastAsia="Yu Gothic Light"/>
        </w:rPr>
      </w:pPr>
      <w:r w:rsidRPr="003854DD">
        <w:rPr>
          <w:rFonts w:eastAsia="Yu Gothic Light"/>
        </w:rPr>
        <w:t>Co umożliwi realizację celu:</w:t>
      </w:r>
    </w:p>
    <w:p w14:paraId="46C654C4" w14:textId="2C2626D1"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jednego punktu dostępu do e-usług publicznych dla każdej z grup odbiorców (obywateli, przedsiębiorców i urzędników)</w:t>
      </w:r>
      <w:r w:rsidR="004919E6">
        <w:rPr>
          <w:rFonts w:eastAsia="Calibri" w:cs="Times New Roman"/>
          <w:color w:val="000000"/>
          <w:kern w:val="0"/>
          <w:szCs w:val="22"/>
          <w14:ligatures w14:val="none"/>
        </w:rPr>
        <w:t xml:space="preserve">, w tym systemu webowego </w:t>
      </w:r>
      <w:proofErr w:type="spellStart"/>
      <w:r w:rsidR="004919E6">
        <w:rPr>
          <w:rFonts w:eastAsia="Calibri" w:cs="Times New Roman"/>
          <w:color w:val="000000"/>
          <w:kern w:val="0"/>
          <w:szCs w:val="22"/>
          <w14:ligatures w14:val="none"/>
        </w:rPr>
        <w:t>mObywatel</w:t>
      </w:r>
      <w:proofErr w:type="spellEnd"/>
      <w:r w:rsidR="004919E6">
        <w:rPr>
          <w:rFonts w:eastAsia="Calibri" w:cs="Times New Roman"/>
          <w:color w:val="000000"/>
          <w:kern w:val="0"/>
          <w:szCs w:val="22"/>
          <w14:ligatures w14:val="none"/>
        </w:rPr>
        <w:t xml:space="preserve"> i aplikacji mobilnej </w:t>
      </w:r>
      <w:proofErr w:type="spellStart"/>
      <w:r w:rsidR="004919E6">
        <w:rPr>
          <w:rFonts w:eastAsia="Calibri" w:cs="Times New Roman"/>
          <w:color w:val="000000"/>
          <w:kern w:val="0"/>
          <w:szCs w:val="22"/>
          <w14:ligatures w14:val="none"/>
        </w:rPr>
        <w:t>mObywatel</w:t>
      </w:r>
      <w:proofErr w:type="spellEnd"/>
      <w:r w:rsidR="00380572">
        <w:rPr>
          <w:rFonts w:eastAsia="Calibri" w:cs="Times New Roman"/>
          <w:color w:val="000000"/>
          <w:kern w:val="0"/>
          <w:szCs w:val="22"/>
          <w14:ligatures w14:val="none"/>
        </w:rPr>
        <w:t>.</w:t>
      </w:r>
      <w:r w:rsidRPr="003854DD">
        <w:rPr>
          <w:rFonts w:eastAsia="Calibri" w:cs="Times New Roman"/>
          <w:color w:val="000000"/>
          <w:kern w:val="0"/>
          <w:szCs w:val="22"/>
          <w14:ligatures w14:val="none"/>
        </w:rPr>
        <w:t xml:space="preserve"> </w:t>
      </w:r>
      <w:r w:rsidRPr="003854DD" w:rsidDel="0049516D">
        <w:rPr>
          <w:rFonts w:eastAsia="Calibri" w:cs="Times New Roman"/>
          <w:color w:val="000000"/>
          <w:kern w:val="0"/>
          <w:szCs w:val="22"/>
          <w14:ligatures w14:val="none"/>
        </w:rPr>
        <w:t>Z</w:t>
      </w:r>
      <w:r w:rsidRPr="003854DD">
        <w:rPr>
          <w:rFonts w:eastAsia="Calibri" w:cs="Times New Roman"/>
          <w:color w:val="000000"/>
          <w:kern w:val="0"/>
          <w:szCs w:val="22"/>
          <w14:ligatures w14:val="none"/>
        </w:rPr>
        <w:t xml:space="preserve">apewniać </w:t>
      </w:r>
      <w:r w:rsidRPr="003854DD" w:rsidDel="0049516D">
        <w:rPr>
          <w:rFonts w:eastAsia="Calibri" w:cs="Times New Roman"/>
          <w:color w:val="000000"/>
          <w:kern w:val="0"/>
          <w:szCs w:val="22"/>
          <w14:ligatures w14:val="none"/>
        </w:rPr>
        <w:t xml:space="preserve">on będzie </w:t>
      </w:r>
      <w:r w:rsidRPr="003854DD">
        <w:rPr>
          <w:rFonts w:eastAsia="Calibri" w:cs="Times New Roman"/>
          <w:color w:val="000000"/>
          <w:kern w:val="0"/>
          <w:szCs w:val="22"/>
          <w14:ligatures w14:val="none"/>
        </w:rPr>
        <w:t xml:space="preserve">jednolity interfejs </w:t>
      </w:r>
      <w:proofErr w:type="spellStart"/>
      <w:r w:rsidRPr="003854DD">
        <w:rPr>
          <w:rFonts w:eastAsia="Calibri" w:cs="Times New Roman"/>
          <w:color w:val="000000"/>
          <w:kern w:val="0"/>
          <w:szCs w:val="22"/>
          <w14:ligatures w14:val="none"/>
        </w:rPr>
        <w:t>uspójniający</w:t>
      </w:r>
      <w:proofErr w:type="spellEnd"/>
      <w:r w:rsidRPr="003854DD">
        <w:rPr>
          <w:rFonts w:eastAsia="Calibri" w:cs="Times New Roman"/>
          <w:color w:val="000000"/>
          <w:kern w:val="0"/>
          <w:szCs w:val="22"/>
          <w14:ligatures w14:val="none"/>
        </w:rPr>
        <w:t xml:space="preserve"> dostępne kanały komunikacji realizacji e-usług - intuicyjny i dostosowany do zróżnicowanych i szczególnych potrzeb użytkowników (m.in. dzięki wykorzystaniu sztucznej inteligencji);</w:t>
      </w:r>
    </w:p>
    <w:p w14:paraId="41AEC2BD" w14:textId="47BAB0E0"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Dostosowanie wymaganych </w:t>
      </w:r>
      <w:r>
        <w:rPr>
          <w:rFonts w:eastAsia="Calibri" w:cs="Times New Roman"/>
          <w:color w:val="000000"/>
          <w:kern w:val="0"/>
          <w:szCs w:val="22"/>
          <w14:ligatures w14:val="none"/>
        </w:rPr>
        <w:t xml:space="preserve">oraz wybranych </w:t>
      </w:r>
      <w:r w:rsidR="007761B8">
        <w:rPr>
          <w:rFonts w:eastAsia="Calibri" w:cs="Times New Roman"/>
          <w:color w:val="000000"/>
          <w:kern w:val="0"/>
          <w:szCs w:val="22"/>
          <w14:ligatures w14:val="none"/>
        </w:rPr>
        <w:t>istotnych</w:t>
      </w:r>
      <w:r w:rsidRPr="003854DD">
        <w:rPr>
          <w:rFonts w:eastAsia="Calibri" w:cs="Times New Roman"/>
          <w:color w:val="000000"/>
          <w:kern w:val="0"/>
          <w:szCs w:val="22"/>
          <w14:ligatures w14:val="none"/>
        </w:rPr>
        <w:t xml:space="preserve"> e-usług publicznych do wymogów europejskiego portfela tożsamości cyfrowej, będące</w:t>
      </w:r>
      <w:r w:rsidR="00587EFC">
        <w:rPr>
          <w:rFonts w:eastAsia="Calibri" w:cs="Times New Roman"/>
          <w:color w:val="000000"/>
          <w:kern w:val="0"/>
          <w:szCs w:val="22"/>
          <w14:ligatures w14:val="none"/>
        </w:rPr>
        <w:t>go</w:t>
      </w:r>
      <w:r w:rsidRPr="003854DD">
        <w:rPr>
          <w:rFonts w:eastAsia="Calibri" w:cs="Times New Roman"/>
          <w:color w:val="000000"/>
          <w:kern w:val="0"/>
          <w:szCs w:val="22"/>
          <w14:ligatures w14:val="none"/>
        </w:rPr>
        <w:t xml:space="preserve"> certyfikowanym, uznawanym środkiem identyfikacji elektronicznej na wysokim poziomie bezpieczeństwa, oraz jednolitego portalu cyfrowego</w:t>
      </w:r>
      <w:r w:rsidRPr="003854DD">
        <w:rPr>
          <w:rFonts w:eastAsia="Calibri" w:cs="Times New Roman"/>
          <w:color w:val="000000"/>
          <w:kern w:val="0"/>
          <w:szCs w:val="22"/>
          <w:vertAlign w:val="superscript"/>
          <w14:ligatures w14:val="none"/>
        </w:rPr>
        <w:footnoteReference w:id="67"/>
      </w:r>
      <w:r w:rsidRPr="003854DD">
        <w:rPr>
          <w:rFonts w:eastAsia="Calibri" w:cs="Times New Roman"/>
          <w:color w:val="000000"/>
          <w:kern w:val="0"/>
          <w:szCs w:val="22"/>
          <w14:ligatures w14:val="none"/>
        </w:rPr>
        <w:t>;</w:t>
      </w:r>
    </w:p>
    <w:p w14:paraId="687196D6" w14:textId="77777777" w:rsidR="005B379F"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Organizacja systemowego wsparcia podmiotów świadczących e-usługi publiczne w </w:t>
      </w:r>
      <w:proofErr w:type="spellStart"/>
      <w:r w:rsidRPr="003854DD">
        <w:rPr>
          <w:rFonts w:eastAsia="Calibri" w:cs="Times New Roman"/>
          <w:color w:val="000000"/>
          <w:kern w:val="0"/>
          <w:szCs w:val="22"/>
          <w14:ligatures w14:val="none"/>
        </w:rPr>
        <w:t>uspójnieniu</w:t>
      </w:r>
      <w:proofErr w:type="spellEnd"/>
      <w:r w:rsidRPr="003854DD">
        <w:rPr>
          <w:rFonts w:eastAsia="Calibri" w:cs="Times New Roman"/>
          <w:color w:val="000000"/>
          <w:kern w:val="0"/>
          <w:szCs w:val="22"/>
          <w14:ligatures w14:val="none"/>
        </w:rPr>
        <w:t xml:space="preserve"> działań </w:t>
      </w:r>
      <w:r w:rsidRPr="003854DD" w:rsidDel="000E7D75">
        <w:rPr>
          <w:rFonts w:eastAsia="Calibri" w:cs="Times New Roman"/>
          <w:color w:val="000000"/>
          <w:kern w:val="0"/>
          <w:szCs w:val="22"/>
          <w14:ligatures w14:val="none"/>
        </w:rPr>
        <w:t xml:space="preserve">w zakresie </w:t>
      </w:r>
      <w:r w:rsidRPr="003854DD">
        <w:rPr>
          <w:rFonts w:eastAsia="Calibri" w:cs="Times New Roman"/>
          <w:color w:val="000000"/>
          <w:kern w:val="0"/>
          <w:szCs w:val="22"/>
          <w14:ligatures w14:val="none"/>
        </w:rPr>
        <w:t xml:space="preserve">zapewnienia jednolitego dostępu </w:t>
      </w:r>
      <w:r w:rsidRPr="003854DD" w:rsidDel="002D4342">
        <w:rPr>
          <w:rFonts w:eastAsia="Calibri" w:cs="Times New Roman"/>
          <w:color w:val="000000"/>
          <w:kern w:val="0"/>
          <w:szCs w:val="22"/>
          <w14:ligatures w14:val="none"/>
        </w:rPr>
        <w:t xml:space="preserve">do e-usług </w:t>
      </w:r>
      <w:r w:rsidRPr="003854DD">
        <w:rPr>
          <w:rFonts w:eastAsia="Calibri" w:cs="Times New Roman"/>
          <w:color w:val="000000"/>
          <w:kern w:val="0"/>
          <w:szCs w:val="22"/>
          <w14:ligatures w14:val="none"/>
        </w:rPr>
        <w:t>oraz środków identyfikacji elektronicznej;</w:t>
      </w:r>
    </w:p>
    <w:p w14:paraId="68B48933" w14:textId="77777777"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Pr>
          <w:rFonts w:eastAsia="Calibri" w:cs="Times New Roman"/>
          <w:color w:val="000000"/>
          <w:kern w:val="0"/>
          <w:szCs w:val="22"/>
          <w14:ligatures w14:val="none"/>
        </w:rPr>
        <w:t>Opracowanie listy kluczowych e-usług publicznych, pozwalającej na wyznaczenie priorytetów w zakresie modernizacji i wdrażania systemów teleinformatycznych wspomagających ich realizację;</w:t>
      </w:r>
    </w:p>
    <w:p w14:paraId="71005439" w14:textId="247492B5"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Prowadzenie i udostępnianie badań potrzeb obywateli, przedsiębiorców lub administracji publicznej w zakresie nowych i modyfikacji istniejących e-usług publicznych. Pozwoli to na wskazywanie głównych kierunków tworzenia, rozwijania i optymalizowania rozwiązań cyfrowych wspierających realizację e-usług</w:t>
      </w:r>
      <w:r>
        <w:rPr>
          <w:rFonts w:eastAsia="Calibri" w:cs="Times New Roman"/>
          <w:color w:val="000000"/>
          <w:kern w:val="0"/>
          <w:szCs w:val="22"/>
          <w14:ligatures w14:val="none"/>
        </w:rPr>
        <w:t>, a także tworzenia e-usług w językach innych niż polski</w:t>
      </w:r>
      <w:r w:rsidRPr="003854DD">
        <w:rPr>
          <w:rFonts w:eastAsia="Calibri" w:cs="Times New Roman"/>
          <w:color w:val="000000"/>
          <w:kern w:val="0"/>
          <w:szCs w:val="22"/>
          <w14:ligatures w14:val="none"/>
        </w:rPr>
        <w:t>;</w:t>
      </w:r>
    </w:p>
    <w:p w14:paraId="34AC01B9" w14:textId="60204E79"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Opracowanie systemu monitorowania satysfakcji użytkowników, obejmującego regularne zbieranie i analizę danych dot. korzystania z e-usług publicznych</w:t>
      </w:r>
      <w:r w:rsidR="00F922FF">
        <w:rPr>
          <w:rFonts w:eastAsia="Calibri" w:cs="Times New Roman"/>
          <w:color w:val="000000"/>
          <w:kern w:val="0"/>
          <w:szCs w:val="22"/>
          <w14:ligatures w14:val="none"/>
        </w:rPr>
        <w:t>;</w:t>
      </w:r>
      <w:r w:rsidRPr="003854DD">
        <w:rPr>
          <w:rFonts w:eastAsia="Calibri" w:cs="Times New Roman"/>
          <w:color w:val="000000"/>
          <w:kern w:val="0"/>
          <w:szCs w:val="22"/>
          <w14:ligatures w14:val="none"/>
        </w:rPr>
        <w:t xml:space="preserve"> </w:t>
      </w:r>
    </w:p>
    <w:p w14:paraId="45CAE927" w14:textId="77777777"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Opracowanie i wdrożenie spójnego mechanizmu zarządzania i monitorowania realizacji e-usług publicznych w celu określania kierunków ich rozwoju i zwiększania efektywności;</w:t>
      </w:r>
    </w:p>
    <w:p w14:paraId="145F59EF" w14:textId="526F74A3"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Opracowanie standardów UX/UI dla wszystkich e-usług oraz bieżące testowanie ich z różnorodnymi grupami użytkowników, na wszystkich etapach procesu wytwórczego</w:t>
      </w:r>
      <w:r w:rsidRPr="003854DD">
        <w:rPr>
          <w:rFonts w:eastAsia="Calibri" w:cs="Times New Roman"/>
          <w:color w:val="000000"/>
          <w:kern w:val="0"/>
          <w:szCs w:val="22"/>
          <w14:ligatures w14:val="none"/>
        </w:rPr>
        <w:br/>
        <w:t>oraz umożliwienie wymiany dobrych praktyk dotyczących projektowania doświadczeń użytkowników wśród jednostek administracji publicznej</w:t>
      </w:r>
      <w:r w:rsidR="00F922FF">
        <w:rPr>
          <w:rFonts w:eastAsia="Calibri" w:cs="Times New Roman"/>
          <w:color w:val="000000"/>
          <w:kern w:val="0"/>
          <w:szCs w:val="22"/>
          <w14:ligatures w14:val="none"/>
        </w:rPr>
        <w:t>;</w:t>
      </w:r>
      <w:r w:rsidRPr="003854DD">
        <w:rPr>
          <w:rFonts w:eastAsia="Calibri" w:cs="Times New Roman"/>
          <w:color w:val="000000"/>
          <w:kern w:val="0"/>
          <w:szCs w:val="22"/>
          <w14:ligatures w14:val="none"/>
        </w:rPr>
        <w:t xml:space="preserve"> </w:t>
      </w:r>
    </w:p>
    <w:p w14:paraId="2909D45B" w14:textId="221545C5"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lastRenderedPageBreak/>
        <w:t>Osiągnięcie pełnej zgodnoś</w:t>
      </w:r>
      <w:r w:rsidR="00B51E8F">
        <w:rPr>
          <w:rFonts w:eastAsia="Calibri" w:cs="Times New Roman"/>
          <w:color w:val="000000"/>
          <w:kern w:val="0"/>
          <w:szCs w:val="22"/>
          <w14:ligatures w14:val="none"/>
        </w:rPr>
        <w:t>ci</w:t>
      </w:r>
      <w:r w:rsidRPr="003854DD">
        <w:rPr>
          <w:rFonts w:eastAsia="Calibri" w:cs="Times New Roman"/>
          <w:color w:val="000000"/>
          <w:kern w:val="0"/>
          <w:szCs w:val="22"/>
          <w14:ligatures w14:val="none"/>
        </w:rPr>
        <w:t xml:space="preserve"> e-usług z</w:t>
      </w:r>
      <w:r w:rsidR="000C03B4">
        <w:rPr>
          <w:rFonts w:eastAsia="Calibri" w:cs="Times New Roman"/>
          <w:color w:val="000000"/>
          <w:kern w:val="0"/>
          <w:szCs w:val="22"/>
          <w14:ligatures w14:val="none"/>
        </w:rPr>
        <w:t xml:space="preserve"> krajowymi i europejskimi</w:t>
      </w:r>
      <w:r w:rsidRPr="003854DD">
        <w:rPr>
          <w:rFonts w:eastAsia="Calibri" w:cs="Times New Roman"/>
          <w:color w:val="000000"/>
          <w:kern w:val="0"/>
          <w:szCs w:val="22"/>
          <w14:ligatures w14:val="none"/>
        </w:rPr>
        <w:t xml:space="preserve"> wymaganiami dostępności cyfrowej</w:t>
      </w:r>
      <w:r w:rsidR="00D3548E">
        <w:rPr>
          <w:rStyle w:val="Odwoanieprzypisudolnego"/>
          <w:rFonts w:eastAsia="Calibri" w:cs="Times New Roman"/>
          <w:color w:val="000000"/>
          <w:kern w:val="0"/>
          <w:szCs w:val="22"/>
          <w14:ligatures w14:val="none"/>
        </w:rPr>
        <w:footnoteReference w:id="68"/>
      </w:r>
      <w:r w:rsidRPr="003854DD">
        <w:rPr>
          <w:rFonts w:eastAsia="Calibri" w:cs="Times New Roman"/>
          <w:color w:val="000000"/>
          <w:kern w:val="0"/>
          <w:szCs w:val="22"/>
          <w14:ligatures w14:val="none"/>
        </w:rPr>
        <w:t xml:space="preserve"> oraz prowadzenie bieżących audytów obecnie działających usług pod kątem dostępności, dostosowanie istniejących rozwiązań i obowiązkowe wdrażanie standardów </w:t>
      </w:r>
      <w:r w:rsidR="008E3C43">
        <w:rPr>
          <w:rFonts w:eastAsia="Calibri" w:cs="Times New Roman"/>
          <w:color w:val="000000"/>
          <w:kern w:val="0"/>
          <w:szCs w:val="22"/>
          <w14:ligatures w14:val="none"/>
        </w:rPr>
        <w:t>dostępności cyfrowej</w:t>
      </w:r>
      <w:r w:rsidR="00C3655F">
        <w:rPr>
          <w:rStyle w:val="Odwoanieprzypisudolnego"/>
          <w:rFonts w:eastAsia="Calibri" w:cs="Times New Roman"/>
          <w:color w:val="000000"/>
          <w:kern w:val="0"/>
          <w:szCs w:val="22"/>
          <w14:ligatures w14:val="none"/>
        </w:rPr>
        <w:footnoteReference w:id="69"/>
      </w:r>
      <w:r w:rsidR="008E3C43">
        <w:rPr>
          <w:rFonts w:eastAsia="Calibri" w:cs="Times New Roman"/>
          <w:color w:val="000000"/>
          <w:kern w:val="0"/>
          <w:szCs w:val="22"/>
          <w14:ligatures w14:val="none"/>
        </w:rPr>
        <w:t xml:space="preserve"> </w:t>
      </w:r>
      <w:r w:rsidRPr="003854DD">
        <w:rPr>
          <w:rFonts w:eastAsia="Calibri" w:cs="Times New Roman"/>
          <w:color w:val="000000"/>
          <w:kern w:val="0"/>
          <w:szCs w:val="22"/>
          <w14:ligatures w14:val="none"/>
        </w:rPr>
        <w:t>w nowych projektach</w:t>
      </w:r>
      <w:r w:rsidR="00A47418">
        <w:rPr>
          <w:rFonts w:eastAsia="Calibri" w:cs="Times New Roman"/>
          <w:color w:val="000000"/>
          <w:kern w:val="0"/>
          <w:szCs w:val="22"/>
          <w14:ligatures w14:val="none"/>
        </w:rPr>
        <w:t>;</w:t>
      </w:r>
    </w:p>
    <w:p w14:paraId="7924792D" w14:textId="00C65CD5" w:rsidR="005B379F" w:rsidRPr="003854DD" w:rsidRDefault="005B379F" w:rsidP="006746F6">
      <w:pPr>
        <w:numPr>
          <w:ilvl w:val="0"/>
          <w:numId w:val="29"/>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Wsparcie użytkownika e-usług publicznych w realizacji jego spraw przy wykorzystaniu </w:t>
      </w:r>
      <w:proofErr w:type="spellStart"/>
      <w:r w:rsidRPr="003854DD">
        <w:rPr>
          <w:rFonts w:eastAsia="Calibri" w:cs="Times New Roman"/>
          <w:color w:val="000000"/>
          <w:kern w:val="0"/>
          <w:szCs w:val="22"/>
          <w14:ligatures w14:val="none"/>
        </w:rPr>
        <w:t>chatbota</w:t>
      </w:r>
      <w:proofErr w:type="spellEnd"/>
      <w:r w:rsidRPr="003854DD">
        <w:rPr>
          <w:rFonts w:eastAsia="Calibri" w:cs="Times New Roman"/>
          <w:color w:val="000000"/>
          <w:kern w:val="0"/>
          <w:szCs w:val="22"/>
          <w14:ligatures w14:val="none"/>
        </w:rPr>
        <w:t>, wytrenowanego na danych</w:t>
      </w:r>
      <w:r w:rsidR="00ED3034">
        <w:rPr>
          <w:rFonts w:eastAsia="Calibri" w:cs="Times New Roman"/>
          <w:color w:val="000000"/>
          <w:kern w:val="0"/>
          <w:szCs w:val="22"/>
          <w14:ligatures w14:val="none"/>
        </w:rPr>
        <w:t>,</w:t>
      </w:r>
      <w:r w:rsidR="00ED3034" w:rsidRPr="00ED3034">
        <w:rPr>
          <w:rFonts w:eastAsia="Calibri" w:cs="Times New Roman"/>
          <w:color w:val="000000"/>
          <w:kern w:val="0"/>
          <w:szCs w:val="22"/>
          <w14:ligatures w14:val="none"/>
        </w:rPr>
        <w:t xml:space="preserve"> </w:t>
      </w:r>
      <w:r w:rsidR="00ED3034">
        <w:rPr>
          <w:rFonts w:eastAsia="Calibri" w:cs="Times New Roman"/>
          <w:color w:val="000000"/>
          <w:kern w:val="0"/>
          <w:szCs w:val="22"/>
          <w14:ligatures w14:val="none"/>
        </w:rPr>
        <w:t>niestanowiących danych osobowych,</w:t>
      </w:r>
      <w:r w:rsidRPr="003854DD">
        <w:rPr>
          <w:rFonts w:eastAsia="Calibri" w:cs="Times New Roman"/>
          <w:color w:val="000000"/>
          <w:kern w:val="0"/>
          <w:szCs w:val="22"/>
          <w14:ligatures w14:val="none"/>
        </w:rPr>
        <w:t xml:space="preserve"> pochodzących z obszarów administracji publicznej</w:t>
      </w:r>
      <w:r w:rsidR="00A47418">
        <w:rPr>
          <w:rFonts w:eastAsia="Calibri" w:cs="Times New Roman"/>
          <w:color w:val="000000"/>
          <w:kern w:val="0"/>
          <w:szCs w:val="22"/>
          <w14:ligatures w14:val="none"/>
        </w:rPr>
        <w:t>.</w:t>
      </w:r>
    </w:p>
    <w:p w14:paraId="374B96C6" w14:textId="6B57CD4E" w:rsidR="005B379F" w:rsidRPr="00EB084A" w:rsidRDefault="005B379F" w:rsidP="00EB084A">
      <w:pPr>
        <w:spacing w:before="120" w:after="0" w:line="257" w:lineRule="auto"/>
        <w:rPr>
          <w:rFonts w:eastAsia="Calibri" w:cs="Times New Roman"/>
          <w:color w:val="000000"/>
          <w:kern w:val="0"/>
          <w:szCs w:val="22"/>
          <w14:ligatures w14:val="none"/>
        </w:rPr>
      </w:pPr>
    </w:p>
    <w:p w14:paraId="6BCD6A19" w14:textId="79D86121" w:rsidR="005B379F" w:rsidRPr="003854DD" w:rsidRDefault="005B379F" w:rsidP="005B379F">
      <w:pPr>
        <w:spacing w:after="0" w:line="259" w:lineRule="auto"/>
        <w:rPr>
          <w:rFonts w:eastAsia="Calibri Light" w:cs="Calibri"/>
          <w:kern w:val="0"/>
          <w:szCs w:val="22"/>
          <w14:ligatures w14:val="none"/>
        </w:rPr>
      </w:pPr>
      <w:r w:rsidRPr="003854DD">
        <w:rPr>
          <w:rFonts w:eastAsia="Calibri Light" w:cs="Calibri"/>
          <w:b/>
          <w:bCs/>
          <w:kern w:val="0"/>
          <w:szCs w:val="22"/>
          <w14:ligatures w14:val="none"/>
        </w:rPr>
        <w:t>[</w:t>
      </w:r>
      <w:proofErr w:type="spellStart"/>
      <w:r w:rsidRPr="003854DD">
        <w:rPr>
          <w:rFonts w:eastAsia="Calibri Light" w:cs="Calibri"/>
          <w:b/>
          <w:bCs/>
          <w:kern w:val="0"/>
          <w:szCs w:val="22"/>
          <w14:ligatures w14:val="none"/>
        </w:rPr>
        <w:t>box</w:t>
      </w:r>
      <w:proofErr w:type="spellEnd"/>
      <w:r w:rsidRPr="003854DD">
        <w:rPr>
          <w:rFonts w:eastAsia="Calibri Light" w:cs="Calibri"/>
          <w:b/>
          <w:bCs/>
          <w:kern w:val="0"/>
          <w:szCs w:val="22"/>
          <w14:ligatures w14:val="none"/>
        </w:rPr>
        <w:t xml:space="preserve">] Co z tego wynika: </w:t>
      </w:r>
      <w:r w:rsidRPr="003854DD">
        <w:rPr>
          <w:rFonts w:eastAsia="Calibri Light" w:cs="Calibri"/>
          <w:kern w:val="0"/>
          <w:szCs w:val="22"/>
          <w14:ligatures w14:val="none"/>
        </w:rPr>
        <w:t xml:space="preserve">Udostępnimy w jednym miejscu e-usługi, które będą spójne i zrozumiałe. W korzystaniu z nich pomoże Ci </w:t>
      </w:r>
      <w:proofErr w:type="spellStart"/>
      <w:r w:rsidRPr="003854DD">
        <w:rPr>
          <w:rFonts w:eastAsia="Calibri Light" w:cs="Calibri"/>
          <w:kern w:val="0"/>
          <w:szCs w:val="22"/>
          <w14:ligatures w14:val="none"/>
        </w:rPr>
        <w:t>chatbot</w:t>
      </w:r>
      <w:proofErr w:type="spellEnd"/>
      <w:r w:rsidRPr="003854DD">
        <w:rPr>
          <w:rFonts w:eastAsia="Calibri Light" w:cs="Calibri"/>
          <w:kern w:val="0"/>
          <w:szCs w:val="22"/>
          <w14:ligatures w14:val="none"/>
        </w:rPr>
        <w:t xml:space="preserve">. </w:t>
      </w:r>
    </w:p>
    <w:p w14:paraId="426C300D" w14:textId="77777777" w:rsidR="005B379F" w:rsidRPr="003854DD" w:rsidRDefault="005B379F" w:rsidP="005B379F">
      <w:pPr>
        <w:spacing w:line="259" w:lineRule="auto"/>
        <w:rPr>
          <w:rFonts w:eastAsia="Calibri Light" w:cs="Calibri"/>
          <w:kern w:val="0"/>
          <w:szCs w:val="22"/>
          <w14:ligatures w14:val="none"/>
        </w:rPr>
      </w:pPr>
    </w:p>
    <w:p w14:paraId="4B7C3D03" w14:textId="77777777" w:rsidR="005B379F" w:rsidRPr="003854DD" w:rsidRDefault="005B379F" w:rsidP="005B379F">
      <w:pPr>
        <w:spacing w:line="259" w:lineRule="auto"/>
        <w:rPr>
          <w:rFonts w:eastAsia="Calibri Light" w:cs="Calibri"/>
          <w:b/>
          <w:kern w:val="0"/>
          <w:szCs w:val="22"/>
          <w14:ligatures w14:val="none"/>
        </w:rPr>
        <w:sectPr w:rsidR="005B379F" w:rsidRPr="003854DD" w:rsidSect="005B379F">
          <w:pgSz w:w="11906" w:h="16838"/>
          <w:pgMar w:top="1418" w:right="1985" w:bottom="1418" w:left="851" w:header="709" w:footer="709" w:gutter="0"/>
          <w:cols w:space="708"/>
          <w:docGrid w:linePitch="360"/>
        </w:sectPr>
      </w:pPr>
    </w:p>
    <w:p w14:paraId="783D7135" w14:textId="759A1C01" w:rsidR="005B379F" w:rsidRPr="003854DD" w:rsidRDefault="005B379F" w:rsidP="00A676D5">
      <w:pPr>
        <w:pStyle w:val="Podtytu"/>
        <w:rPr>
          <w:rFonts w:eastAsia="Yu Gothic Light"/>
        </w:rPr>
      </w:pPr>
      <w:r w:rsidRPr="003854DD">
        <w:rPr>
          <w:rFonts w:eastAsia="Yu Gothic Light"/>
        </w:rPr>
        <w:lastRenderedPageBreak/>
        <w:t xml:space="preserve">Cel </w:t>
      </w:r>
      <w:r w:rsidR="00DB32F7">
        <w:rPr>
          <w:rFonts w:eastAsia="Yu Gothic Light"/>
        </w:rPr>
        <w:t>2.1.</w:t>
      </w:r>
      <w:r w:rsidRPr="003854DD">
        <w:rPr>
          <w:rFonts w:eastAsia="Yu Gothic Light"/>
        </w:rPr>
        <w:t>2: Wdrożone jednolite narzędzia służące realizacji e-usług publicznych ułatwiają interakcję podmiotów świadczących e-usługi z ich użytkownikami</w:t>
      </w:r>
    </w:p>
    <w:p w14:paraId="682CE547" w14:textId="77777777" w:rsidR="005B379F" w:rsidRPr="003854DD" w:rsidRDefault="005B379F" w:rsidP="00A676D5">
      <w:pPr>
        <w:pStyle w:val="Podtytu"/>
        <w:rPr>
          <w:rFonts w:eastAsia="Calibri" w:cs="Times New Roman"/>
          <w:sz w:val="22"/>
          <w:szCs w:val="22"/>
        </w:rPr>
      </w:pPr>
    </w:p>
    <w:p w14:paraId="1D64CBB5" w14:textId="77777777" w:rsidR="005B379F" w:rsidRPr="003854DD" w:rsidRDefault="005B379F" w:rsidP="00A676D5">
      <w:pPr>
        <w:pStyle w:val="Podtytu"/>
        <w:rPr>
          <w:rFonts w:eastAsia="Yu Gothic Light"/>
        </w:rPr>
      </w:pPr>
      <w:r w:rsidRPr="003854DD">
        <w:rPr>
          <w:rFonts w:eastAsia="Yu Gothic Light"/>
        </w:rPr>
        <w:t>Co umożliwi realizację celu:</w:t>
      </w:r>
    </w:p>
    <w:p w14:paraId="3EE79C58" w14:textId="7094824E"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Budowa, udostępnienie i rozwój platform realizacji e-usług publicznych świadczonych na poziomie krajowym, w tym obszarowym, regionalnym i lokalnym, zapewniających standaryzację realizacji e-usług, ich bezpieczeństwo</w:t>
      </w:r>
      <w:r w:rsidR="00EA1745">
        <w:rPr>
          <w:rFonts w:eastAsia="Calibri" w:cs="Times New Roman"/>
          <w:color w:val="000000"/>
          <w:kern w:val="0"/>
          <w:szCs w:val="22"/>
          <w14:ligatures w14:val="none"/>
        </w:rPr>
        <w:t>, zgodnie z zasadą „</w:t>
      </w:r>
      <w:proofErr w:type="spellStart"/>
      <w:r w:rsidR="00EA1745">
        <w:rPr>
          <w:rFonts w:eastAsia="Calibri" w:cs="Times New Roman"/>
          <w:color w:val="000000"/>
          <w:kern w:val="0"/>
          <w:szCs w:val="22"/>
          <w14:ligatures w14:val="none"/>
        </w:rPr>
        <w:t>security</w:t>
      </w:r>
      <w:proofErr w:type="spellEnd"/>
      <w:r w:rsidR="00EA1745">
        <w:rPr>
          <w:rFonts w:eastAsia="Calibri" w:cs="Times New Roman"/>
          <w:color w:val="000000"/>
          <w:kern w:val="0"/>
          <w:szCs w:val="22"/>
          <w14:ligatures w14:val="none"/>
        </w:rPr>
        <w:t xml:space="preserve"> by design”</w:t>
      </w:r>
      <w:r w:rsidR="00EA1745" w:rsidRPr="003854DD">
        <w:rPr>
          <w:rFonts w:eastAsia="Calibri" w:cs="Times New Roman"/>
          <w:color w:val="000000"/>
          <w:kern w:val="0"/>
          <w:szCs w:val="22"/>
          <w14:ligatures w14:val="none"/>
        </w:rPr>
        <w:t xml:space="preserve"> </w:t>
      </w:r>
      <w:r w:rsidRPr="003854DD">
        <w:rPr>
          <w:rFonts w:eastAsia="Calibri" w:cs="Times New Roman"/>
          <w:color w:val="000000"/>
          <w:kern w:val="0"/>
          <w:szCs w:val="22"/>
          <w14:ligatures w14:val="none"/>
        </w:rPr>
        <w:t>oraz wysoki poziom dojrzałości</w:t>
      </w:r>
      <w:r w:rsidR="004D6073">
        <w:rPr>
          <w:rFonts w:eastAsia="Calibri" w:cs="Times New Roman"/>
          <w:color w:val="000000"/>
          <w:kern w:val="0"/>
          <w:szCs w:val="22"/>
          <w14:ligatures w14:val="none"/>
        </w:rPr>
        <w:t>;</w:t>
      </w:r>
    </w:p>
    <w:p w14:paraId="5665C1A5" w14:textId="77777777"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Zwiększenie zakresu e-usług publicznych świadczonych przy wykorzystaniu jednolitych platform realizacji e-usług;</w:t>
      </w:r>
    </w:p>
    <w:p w14:paraId="18C2C371" w14:textId="5927F721"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Wyposażenie platform w mechanizmy automatyzacji przy realizacji procesów biznesowych, będących podstawą efektywnej </w:t>
      </w:r>
      <w:r>
        <w:rPr>
          <w:rFonts w:eastAsia="Calibri" w:cs="Times New Roman"/>
          <w:color w:val="000000"/>
          <w:kern w:val="0"/>
          <w:szCs w:val="22"/>
          <w14:ligatures w14:val="none"/>
        </w:rPr>
        <w:t xml:space="preserve">i </w:t>
      </w:r>
      <w:r w:rsidRPr="003854DD" w:rsidDel="00DB3C31">
        <w:rPr>
          <w:rFonts w:eastAsia="Calibri" w:cs="Times New Roman"/>
          <w:color w:val="000000"/>
          <w:kern w:val="0"/>
          <w:szCs w:val="22"/>
          <w14:ligatures w14:val="none"/>
        </w:rPr>
        <w:t>optymalnej</w:t>
      </w:r>
      <w:r w:rsidRPr="003854DD">
        <w:rPr>
          <w:rFonts w:eastAsia="Calibri" w:cs="Times New Roman"/>
          <w:color w:val="000000"/>
          <w:kern w:val="0"/>
          <w:szCs w:val="22"/>
          <w14:ligatures w14:val="none"/>
        </w:rPr>
        <w:t xml:space="preserve"> realizacji e-usług publicznych; </w:t>
      </w:r>
    </w:p>
    <w:p w14:paraId="02D07A21" w14:textId="77777777"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Wyposażenie podmiotów świadczących e-usługi publiczne w generator formularzy - intuicyjne narzędzie do wsparcia samodzielnego wdrażania e-usług publicznych w jednym wspólnym standardzie, dzięki czemu będą one użyteczniejsze i bardziej przyjazne dla użytkownika;</w:t>
      </w:r>
    </w:p>
    <w:p w14:paraId="12EA00AF" w14:textId="2F93EBC6"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funkcjonalności wspierających użytkownika (w tym osób z niepełnosprawnościami) w szybkim załatwieniu spraw online bez</w:t>
      </w:r>
      <w:r w:rsidR="000215B8">
        <w:rPr>
          <w:rFonts w:eastAsia="Calibri" w:cs="Times New Roman"/>
          <w:color w:val="000000"/>
          <w:kern w:val="0"/>
          <w:szCs w:val="22"/>
          <w14:ligatures w14:val="none"/>
        </w:rPr>
        <w:t xml:space="preserve"> jego</w:t>
      </w:r>
      <w:r w:rsidRPr="003854DD">
        <w:rPr>
          <w:rFonts w:eastAsia="Calibri" w:cs="Times New Roman"/>
          <w:color w:val="000000"/>
          <w:kern w:val="0"/>
          <w:szCs w:val="22"/>
          <w14:ligatures w14:val="none"/>
        </w:rPr>
        <w:t xml:space="preserve"> nadmiernego angażowania; </w:t>
      </w:r>
    </w:p>
    <w:p w14:paraId="77C97588" w14:textId="33A94683" w:rsidR="005921F4" w:rsidRPr="002F6D5F" w:rsidRDefault="005921F4" w:rsidP="006746F6">
      <w:pPr>
        <w:numPr>
          <w:ilvl w:val="0"/>
          <w:numId w:val="30"/>
        </w:numPr>
        <w:spacing w:before="120" w:after="0" w:line="257" w:lineRule="auto"/>
        <w:rPr>
          <w:rFonts w:eastAsia="Calibri" w:cs="Times New Roman"/>
          <w:color w:val="000000" w:themeColor="text1"/>
        </w:rPr>
      </w:pPr>
      <w:r w:rsidRPr="00195C31">
        <w:rPr>
          <w:rFonts w:eastAsia="Calibri" w:cs="Times New Roman"/>
          <w:color w:val="000000" w:themeColor="text1"/>
        </w:rPr>
        <w:t xml:space="preserve">Wdrożenie mechanizmów bezpiecznego przesyłania dokumentów elektronicznych, w tym z wykorzystaniem publicznej usługi rejestrowanego doręczenia elektronicznego lub publicznej usługi hybrydowej albo kwalifikowanej usługi rejestrowanego doręczenia elektronicznego, umożliwiający jednoznaczną identyfikację nadawcy lub adresata </w:t>
      </w:r>
      <w:r w:rsidR="00C87247">
        <w:rPr>
          <w:rFonts w:eastAsia="Calibri" w:cs="Times New Roman"/>
          <w:color w:val="000000" w:themeColor="text1"/>
        </w:rPr>
        <w:t xml:space="preserve">oraz </w:t>
      </w:r>
      <w:r w:rsidRPr="00195C31">
        <w:rPr>
          <w:rFonts w:eastAsia="Calibri" w:cs="Times New Roman"/>
          <w:color w:val="000000" w:themeColor="text1"/>
        </w:rPr>
        <w:t>danych przesyłanych w ramach tych usług</w:t>
      </w:r>
      <w:r w:rsidR="00891C62">
        <w:rPr>
          <w:rFonts w:eastAsia="Calibri" w:cs="Times New Roman"/>
          <w:color w:val="000000" w:themeColor="text1"/>
        </w:rPr>
        <w:t>;</w:t>
      </w:r>
    </w:p>
    <w:p w14:paraId="3D57D85D" w14:textId="2945E18F" w:rsidR="005921F4" w:rsidRPr="00DB7869" w:rsidRDefault="005921F4" w:rsidP="006746F6">
      <w:pPr>
        <w:numPr>
          <w:ilvl w:val="0"/>
          <w:numId w:val="30"/>
        </w:numPr>
        <w:spacing w:before="120" w:after="0" w:line="257" w:lineRule="auto"/>
        <w:rPr>
          <w:rFonts w:eastAsia="Calibri" w:cs="Times New Roman"/>
          <w:color w:val="000000" w:themeColor="text1"/>
        </w:rPr>
      </w:pPr>
      <w:r>
        <w:rPr>
          <w:rFonts w:eastAsia="Calibri" w:cs="Times New Roman"/>
          <w:color w:val="000000" w:themeColor="text1"/>
        </w:rPr>
        <w:t xml:space="preserve">Wdrożenie </w:t>
      </w:r>
      <w:r w:rsidRPr="008079A3">
        <w:rPr>
          <w:rFonts w:eastAsia="Calibri" w:cs="Times New Roman"/>
          <w:color w:val="000000" w:themeColor="text1"/>
        </w:rPr>
        <w:t>systemu obsługi e-płatności wspierającego realizację e-usług publicznych, w tym funkcjonalności obsługi rozrachunków i rozliczeń z obywatelem lub przedsiębiorcą, zarówno polskim</w:t>
      </w:r>
      <w:r w:rsidR="00BA5975">
        <w:rPr>
          <w:rFonts w:eastAsia="Calibri" w:cs="Times New Roman"/>
          <w:color w:val="000000" w:themeColor="text1"/>
        </w:rPr>
        <w:t>,</w:t>
      </w:r>
      <w:r w:rsidRPr="008079A3">
        <w:rPr>
          <w:rFonts w:eastAsia="Calibri" w:cs="Times New Roman"/>
          <w:color w:val="000000" w:themeColor="text1"/>
        </w:rPr>
        <w:t xml:space="preserve"> jak i transgranicznym, ze szczególnym uwzględnieniem administracji samorząd</w:t>
      </w:r>
      <w:r w:rsidR="0036323B">
        <w:rPr>
          <w:rFonts w:eastAsia="Calibri" w:cs="Times New Roman"/>
          <w:color w:val="000000" w:themeColor="text1"/>
        </w:rPr>
        <w:t>owej</w:t>
      </w:r>
      <w:r w:rsidRPr="008079A3">
        <w:rPr>
          <w:rFonts w:eastAsia="Calibri" w:cs="Times New Roman"/>
          <w:color w:val="000000" w:themeColor="text1"/>
        </w:rPr>
        <w:t xml:space="preserve">; </w:t>
      </w:r>
    </w:p>
    <w:p w14:paraId="5BD8ABDC" w14:textId="225D3584"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funkcjonalności automatycznej obsługi spraw załatwianych w ramach realizacji e-usług publicznych, w tym w systemach elektronicznego zarządzania dokumentacją z wykorzystaniem algorytmów sztucznej inteligencji do analizy i przetwarzania danych</w:t>
      </w:r>
      <w:r w:rsidR="00793D42">
        <w:rPr>
          <w:rFonts w:eastAsia="Calibri" w:cs="Times New Roman"/>
          <w:color w:val="000000"/>
          <w:kern w:val="0"/>
          <w:szCs w:val="22"/>
          <w14:ligatures w14:val="none"/>
        </w:rPr>
        <w:t xml:space="preserve">, </w:t>
      </w:r>
      <w:r w:rsidR="00C45661">
        <w:rPr>
          <w:rFonts w:eastAsia="Calibri" w:cs="Times New Roman"/>
          <w:color w:val="000000"/>
          <w:kern w:val="0"/>
          <w:szCs w:val="22"/>
          <w14:ligatures w14:val="none"/>
        </w:rPr>
        <w:t>zapewniających ochronę danych osobowych</w:t>
      </w:r>
      <w:r w:rsidRPr="003854DD">
        <w:rPr>
          <w:rFonts w:eastAsia="Calibri" w:cs="Times New Roman"/>
          <w:color w:val="000000"/>
          <w:kern w:val="0"/>
          <w:szCs w:val="22"/>
          <w14:ligatures w14:val="none"/>
        </w:rPr>
        <w:t xml:space="preserve">; </w:t>
      </w:r>
    </w:p>
    <w:p w14:paraId="22460A2A" w14:textId="111870ED"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Rozbudowę </w:t>
      </w:r>
      <w:r w:rsidR="0072545A">
        <w:rPr>
          <w:rFonts w:eastAsia="Calibri" w:cs="Times New Roman"/>
          <w:color w:val="000000"/>
          <w:kern w:val="0"/>
          <w:szCs w:val="22"/>
          <w14:ligatures w14:val="none"/>
        </w:rPr>
        <w:t xml:space="preserve">i przekształcenie </w:t>
      </w:r>
      <w:r w:rsidR="00A265BC">
        <w:rPr>
          <w:rFonts w:eastAsia="Calibri" w:cs="Times New Roman"/>
          <w:color w:val="000000"/>
          <w:kern w:val="0"/>
          <w:szCs w:val="22"/>
          <w14:ligatures w14:val="none"/>
        </w:rPr>
        <w:t xml:space="preserve">centralnego rejestru wzorów dokumentów </w:t>
      </w:r>
      <w:r w:rsidR="00CA6686">
        <w:rPr>
          <w:rFonts w:eastAsia="Calibri" w:cs="Times New Roman"/>
          <w:color w:val="000000"/>
          <w:kern w:val="0"/>
          <w:szCs w:val="22"/>
          <w14:ligatures w14:val="none"/>
        </w:rPr>
        <w:t xml:space="preserve">elektronicznych </w:t>
      </w:r>
      <w:r w:rsidR="00A265BC">
        <w:rPr>
          <w:rFonts w:eastAsia="Calibri" w:cs="Times New Roman"/>
          <w:color w:val="000000"/>
          <w:kern w:val="0"/>
          <w:szCs w:val="22"/>
          <w14:ligatures w14:val="none"/>
        </w:rPr>
        <w:t xml:space="preserve">w Katalog </w:t>
      </w:r>
      <w:r w:rsidRPr="003854DD">
        <w:rPr>
          <w:rFonts w:eastAsia="Calibri" w:cs="Times New Roman"/>
          <w:color w:val="000000"/>
          <w:kern w:val="0"/>
          <w:szCs w:val="22"/>
          <w14:ligatures w14:val="none"/>
        </w:rPr>
        <w:t>wzorów dokumentów, umożliwiając</w:t>
      </w:r>
      <w:r w:rsidR="00A265BC">
        <w:rPr>
          <w:rFonts w:eastAsia="Calibri" w:cs="Times New Roman"/>
          <w:color w:val="000000"/>
          <w:kern w:val="0"/>
          <w:szCs w:val="22"/>
          <w14:ligatures w14:val="none"/>
        </w:rPr>
        <w:t>y</w:t>
      </w:r>
      <w:r w:rsidRPr="003854DD">
        <w:rPr>
          <w:rFonts w:eastAsia="Calibri" w:cs="Times New Roman"/>
          <w:color w:val="000000"/>
          <w:kern w:val="0"/>
          <w:szCs w:val="22"/>
          <w14:ligatures w14:val="none"/>
        </w:rPr>
        <w:t xml:space="preserve"> obywatelom posługiwanie się elektronicznymi wersjami dokumentów o charakterze krajowym, regionalnym, lokalnym i zawodowym;</w:t>
      </w:r>
    </w:p>
    <w:p w14:paraId="5939C5EA" w14:textId="78EAE278" w:rsidR="005B379F" w:rsidRPr="003854DD" w:rsidRDefault="005B379F" w:rsidP="006746F6">
      <w:pPr>
        <w:numPr>
          <w:ilvl w:val="0"/>
          <w:numId w:val="30"/>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lastRenderedPageBreak/>
        <w:t>Zapewnienie dla platform e-usług publicznych odpowiedniej infrastruktury, która pozwoli zagwarantować wysoką jakość e-usług</w:t>
      </w:r>
      <w:r w:rsidR="002349E7">
        <w:rPr>
          <w:rFonts w:eastAsia="Calibri" w:cs="Times New Roman"/>
          <w:color w:val="000000"/>
          <w:kern w:val="0"/>
          <w:szCs w:val="22"/>
          <w14:ligatures w14:val="none"/>
        </w:rPr>
        <w:t>,</w:t>
      </w:r>
      <w:r w:rsidRPr="003854DD">
        <w:rPr>
          <w:rFonts w:eastAsia="Calibri" w:cs="Times New Roman"/>
          <w:color w:val="000000"/>
          <w:kern w:val="0"/>
          <w:szCs w:val="22"/>
          <w14:ligatures w14:val="none"/>
        </w:rPr>
        <w:t xml:space="preserve"> wydajność </w:t>
      </w:r>
      <w:r w:rsidR="002349E7">
        <w:rPr>
          <w:rFonts w:eastAsia="Calibri" w:cs="Times New Roman"/>
          <w:color w:val="000000"/>
          <w:kern w:val="0"/>
          <w:szCs w:val="22"/>
          <w14:ligatures w14:val="none"/>
        </w:rPr>
        <w:t>i możliwości integracji</w:t>
      </w:r>
      <w:r w:rsidRPr="003854DD">
        <w:rPr>
          <w:rFonts w:eastAsia="Calibri" w:cs="Times New Roman"/>
          <w:color w:val="000000"/>
          <w:kern w:val="0"/>
          <w:szCs w:val="22"/>
          <w14:ligatures w14:val="none"/>
        </w:rPr>
        <w:t xml:space="preserve"> systemów </w:t>
      </w:r>
      <w:r w:rsidR="00FB601F">
        <w:rPr>
          <w:rFonts w:eastAsia="Calibri" w:cs="Times New Roman"/>
          <w:color w:val="000000"/>
          <w:kern w:val="0"/>
          <w:szCs w:val="22"/>
          <w14:ligatures w14:val="none"/>
        </w:rPr>
        <w:t xml:space="preserve">teleinformatycznych </w:t>
      </w:r>
      <w:r w:rsidRPr="003854DD">
        <w:rPr>
          <w:rFonts w:eastAsia="Calibri" w:cs="Times New Roman"/>
          <w:color w:val="000000"/>
          <w:kern w:val="0"/>
          <w:szCs w:val="22"/>
          <w14:ligatures w14:val="none"/>
        </w:rPr>
        <w:t>wspomagających ich realizację;</w:t>
      </w:r>
    </w:p>
    <w:p w14:paraId="186A7C26" w14:textId="5AE090BB" w:rsidR="005B379F" w:rsidRPr="003854DD" w:rsidRDefault="005B379F" w:rsidP="006746F6">
      <w:pPr>
        <w:pStyle w:val="Akapitzlist"/>
        <w:numPr>
          <w:ilvl w:val="0"/>
          <w:numId w:val="30"/>
        </w:numPr>
        <w:spacing w:after="0" w:line="259"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 xml:space="preserve">Ustalenie jednolitych ram integracji </w:t>
      </w:r>
      <w:r w:rsidR="002349E7">
        <w:rPr>
          <w:rFonts w:eastAsia="Calibri" w:cs="Times New Roman"/>
          <w:color w:val="000000"/>
          <w:kern w:val="0"/>
          <w:szCs w:val="22"/>
          <w14:ligatures w14:val="none"/>
        </w:rPr>
        <w:t xml:space="preserve">i monitorowania </w:t>
      </w:r>
      <w:r w:rsidRPr="003854DD">
        <w:rPr>
          <w:rFonts w:eastAsia="Calibri" w:cs="Times New Roman"/>
          <w:color w:val="000000"/>
          <w:kern w:val="0"/>
          <w:szCs w:val="22"/>
          <w14:ligatures w14:val="none"/>
        </w:rPr>
        <w:t>usług zewnętrznych (realizowanych zarówno przez podmioty publiczne jak i prywatne) z usługami publicznymi.</w:t>
      </w:r>
    </w:p>
    <w:p w14:paraId="482984FD" w14:textId="77777777" w:rsidR="005B379F" w:rsidRDefault="005B379F" w:rsidP="005B379F">
      <w:pPr>
        <w:rPr>
          <w:rFonts w:eastAsia="Calibri" w:cs="Times New Roman"/>
          <w:color w:val="000000"/>
          <w:kern w:val="0"/>
          <w:szCs w:val="22"/>
          <w14:ligatures w14:val="none"/>
        </w:rPr>
      </w:pPr>
    </w:p>
    <w:p w14:paraId="12FB0487" w14:textId="0C57CB5F" w:rsidR="005B379F" w:rsidRPr="003854DD" w:rsidRDefault="005B379F" w:rsidP="005B379F">
      <w:pPr>
        <w:spacing w:after="0" w:line="259" w:lineRule="auto"/>
        <w:rPr>
          <w:rFonts w:eastAsia="Yu Gothic Light" w:cs="Times New Roman (Nagłówki CS)"/>
          <w:color w:val="002060"/>
          <w:spacing w:val="15"/>
          <w:kern w:val="0"/>
          <w:sz w:val="40"/>
          <w:szCs w:val="28"/>
          <w14:ligatures w14:val="none"/>
        </w:rPr>
      </w:pPr>
      <w:r w:rsidRPr="003854DD">
        <w:rPr>
          <w:rFonts w:eastAsia="Calibri Light" w:cs="Calibri"/>
          <w:b/>
          <w:bCs/>
          <w:kern w:val="0"/>
          <w:szCs w:val="22"/>
          <w14:ligatures w14:val="none"/>
        </w:rPr>
        <w:t>[</w:t>
      </w:r>
      <w:proofErr w:type="spellStart"/>
      <w:r w:rsidRPr="003854DD">
        <w:rPr>
          <w:rFonts w:eastAsia="Calibri Light" w:cs="Calibri"/>
          <w:b/>
          <w:bCs/>
          <w:kern w:val="0"/>
          <w:szCs w:val="22"/>
          <w14:ligatures w14:val="none"/>
        </w:rPr>
        <w:t>box</w:t>
      </w:r>
      <w:proofErr w:type="spellEnd"/>
      <w:r w:rsidRPr="003854DD">
        <w:rPr>
          <w:rFonts w:eastAsia="Calibri Light" w:cs="Calibri"/>
          <w:b/>
          <w:bCs/>
          <w:kern w:val="0"/>
          <w:szCs w:val="22"/>
          <w14:ligatures w14:val="none"/>
        </w:rPr>
        <w:t>] Co z tego wynika:</w:t>
      </w:r>
      <w:r w:rsidRPr="003854DD">
        <w:rPr>
          <w:rFonts w:eastAsia="Calibri Light" w:cs="Calibri"/>
          <w:kern w:val="0"/>
          <w:szCs w:val="22"/>
          <w14:ligatures w14:val="none"/>
        </w:rPr>
        <w:t xml:space="preserve"> E-usługę zrealizujesz szybko i bezpiecznie – pobierzesz dokument z portfela wzorów dokumentów, bezpiecznie prześlesz dane</w:t>
      </w:r>
      <w:r w:rsidR="0094620E">
        <w:rPr>
          <w:rFonts w:eastAsia="Calibri Light" w:cs="Calibri"/>
          <w:kern w:val="0"/>
          <w:szCs w:val="22"/>
          <w14:ligatures w14:val="none"/>
        </w:rPr>
        <w:t>,</w:t>
      </w:r>
      <w:r w:rsidRPr="003854DD">
        <w:rPr>
          <w:rFonts w:eastAsia="Calibri Light" w:cs="Calibri"/>
          <w:kern w:val="0"/>
          <w:szCs w:val="22"/>
          <w14:ligatures w14:val="none"/>
        </w:rPr>
        <w:t xml:space="preserve"> a Twoja sprawa zostanie możliwie automatycznie obsłużona przez urząd. </w:t>
      </w:r>
      <w:r w:rsidRPr="003854DD">
        <w:rPr>
          <w:rFonts w:eastAsia="Yu Gothic Light" w:cs="Times New Roman (Nagłówki CS)"/>
          <w:color w:val="002060"/>
          <w:spacing w:val="15"/>
          <w:kern w:val="0"/>
          <w:sz w:val="40"/>
          <w:szCs w:val="28"/>
          <w14:ligatures w14:val="none"/>
        </w:rPr>
        <w:br w:type="page"/>
      </w:r>
    </w:p>
    <w:p w14:paraId="42E9710E" w14:textId="555DF875" w:rsidR="005B379F" w:rsidRPr="003854DD" w:rsidRDefault="005B379F" w:rsidP="00A676D5">
      <w:pPr>
        <w:pStyle w:val="Podtytu"/>
        <w:rPr>
          <w:rFonts w:eastAsia="Yu Gothic Light"/>
        </w:rPr>
      </w:pPr>
      <w:r w:rsidRPr="003854DD">
        <w:rPr>
          <w:rFonts w:eastAsia="Yu Gothic Light"/>
        </w:rPr>
        <w:lastRenderedPageBreak/>
        <w:t xml:space="preserve">Cel </w:t>
      </w:r>
      <w:r w:rsidR="00DB32F7">
        <w:rPr>
          <w:rFonts w:eastAsia="Yu Gothic Light"/>
        </w:rPr>
        <w:t>2.1.</w:t>
      </w:r>
      <w:r w:rsidRPr="003854DD">
        <w:rPr>
          <w:rFonts w:eastAsia="Yu Gothic Light"/>
        </w:rPr>
        <w:t>3: Rozwiązania horyzontalne zapewniają optymalizację świadczonych e-usług publicznych</w:t>
      </w:r>
    </w:p>
    <w:p w14:paraId="10A300E7" w14:textId="77777777" w:rsidR="005B379F" w:rsidRPr="003854DD" w:rsidRDefault="005B379F" w:rsidP="00A676D5">
      <w:pPr>
        <w:pStyle w:val="Podtytu"/>
        <w:rPr>
          <w:rFonts w:eastAsia="Calibri" w:cs="Times New Roman"/>
          <w:sz w:val="22"/>
          <w:szCs w:val="22"/>
        </w:rPr>
      </w:pPr>
    </w:p>
    <w:p w14:paraId="58665716" w14:textId="77777777" w:rsidR="005B379F" w:rsidRPr="003854DD" w:rsidRDefault="005B379F" w:rsidP="00A676D5">
      <w:pPr>
        <w:pStyle w:val="Podtytu"/>
        <w:rPr>
          <w:rFonts w:eastAsia="Yu Gothic Light"/>
        </w:rPr>
      </w:pPr>
      <w:r w:rsidRPr="003854DD">
        <w:rPr>
          <w:rFonts w:eastAsia="Yu Gothic Light"/>
        </w:rPr>
        <w:t>Co umożliwi realizację celu:</w:t>
      </w:r>
    </w:p>
    <w:p w14:paraId="6927D788" w14:textId="77777777" w:rsidR="005B379F" w:rsidRPr="003854DD" w:rsidRDefault="005B379F" w:rsidP="006746F6">
      <w:pPr>
        <w:numPr>
          <w:ilvl w:val="0"/>
          <w:numId w:val="26"/>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Wdrożenie rozwiązań horyzontalnych wspierających świadczenie i realizację e-usług publicznych, zapewniających w praktyce bezpieczeństwo oraz wysoki poziom dojrzałości świadczonych e-usług oraz zwiększoną interoperacyjność publicznych systemów teleinformatycznych i rejestrów publicznych wspomagających ich realizację, w tym:</w:t>
      </w:r>
    </w:p>
    <w:p w14:paraId="388475DE" w14:textId="64E1C9BA" w:rsidR="005B379F" w:rsidRPr="003854DD" w:rsidRDefault="005B379F" w:rsidP="006746F6">
      <w:pPr>
        <w:numPr>
          <w:ilvl w:val="0"/>
          <w:numId w:val="27"/>
        </w:numPr>
        <w:spacing w:before="120" w:after="0" w:line="257" w:lineRule="auto"/>
        <w:rPr>
          <w:rFonts w:eastAsia="Calibri Light" w:cs="Times New Roman"/>
          <w:color w:val="000000"/>
          <w:kern w:val="0"/>
          <w:szCs w:val="22"/>
          <w14:ligatures w14:val="none"/>
        </w:rPr>
      </w:pPr>
      <w:r w:rsidRPr="003854DD">
        <w:rPr>
          <w:rFonts w:eastAsia="Calibri" w:cs="Times New Roman"/>
          <w:color w:val="000000"/>
          <w:kern w:val="0"/>
          <w:szCs w:val="22"/>
          <w14:ligatures w14:val="none"/>
        </w:rPr>
        <w:t>katalogów pełnomocnictw i upoważnień</w:t>
      </w:r>
      <w:r w:rsidR="0013600F">
        <w:rPr>
          <w:rFonts w:eastAsia="Calibri" w:cs="Times New Roman"/>
          <w:color w:val="000000"/>
          <w:kern w:val="0"/>
          <w:szCs w:val="22"/>
          <w14:ligatures w14:val="none"/>
        </w:rPr>
        <w:t>;</w:t>
      </w:r>
    </w:p>
    <w:p w14:paraId="4CAA89FC" w14:textId="77777777" w:rsidR="005B379F" w:rsidRPr="003854DD" w:rsidRDefault="005B379F" w:rsidP="006746F6">
      <w:pPr>
        <w:numPr>
          <w:ilvl w:val="0"/>
          <w:numId w:val="27"/>
        </w:numPr>
        <w:spacing w:before="120" w:after="0" w:line="257" w:lineRule="auto"/>
        <w:rPr>
          <w:rFonts w:eastAsia="Calibri Light" w:cs="Times New Roman"/>
          <w:color w:val="000000"/>
          <w:kern w:val="0"/>
          <w:szCs w:val="22"/>
          <w14:ligatures w14:val="none"/>
        </w:rPr>
      </w:pPr>
      <w:r w:rsidRPr="003854DD">
        <w:rPr>
          <w:rFonts w:eastAsia="Calibri" w:cs="Times New Roman"/>
          <w:color w:val="000000"/>
          <w:kern w:val="0"/>
          <w:szCs w:val="22"/>
          <w14:ligatures w14:val="none"/>
        </w:rPr>
        <w:t xml:space="preserve">referencyjnych rejestrów publicznych Katalogów Administracji Publicznej, tj. Katalogu Procesów Administracyjnych, Katalogu Spraw, Katalogu Usług Publicznych, Katalogu Wzorów Dokumentów, oraz Katalogu Rejestrów Publicznych i Katalogu Podmiotów Publicznych, </w:t>
      </w:r>
      <w:proofErr w:type="spellStart"/>
      <w:r w:rsidRPr="003854DD">
        <w:rPr>
          <w:rFonts w:eastAsia="Calibri" w:cs="Times New Roman"/>
          <w:color w:val="000000"/>
          <w:kern w:val="0"/>
          <w:szCs w:val="22"/>
          <w14:ligatures w14:val="none"/>
        </w:rPr>
        <w:t>uspójniających</w:t>
      </w:r>
      <w:proofErr w:type="spellEnd"/>
      <w:r w:rsidRPr="003854DD">
        <w:rPr>
          <w:rFonts w:eastAsia="Calibri" w:cs="Times New Roman"/>
          <w:color w:val="000000"/>
          <w:kern w:val="0"/>
          <w:szCs w:val="22"/>
          <w14:ligatures w14:val="none"/>
        </w:rPr>
        <w:t xml:space="preserve"> i zwiększających efektywność działań podejmowanych przez administrację publiczną, w tym wobec obywateli i przedsiębiorców w ramach świadczenia lub realizacji e-usług publicznych;</w:t>
      </w:r>
    </w:p>
    <w:p w14:paraId="457C5533" w14:textId="77777777" w:rsidR="005B379F" w:rsidRPr="003854DD" w:rsidRDefault="005B379F" w:rsidP="006746F6">
      <w:pPr>
        <w:numPr>
          <w:ilvl w:val="0"/>
          <w:numId w:val="27"/>
        </w:numPr>
        <w:spacing w:before="120" w:after="0" w:line="257" w:lineRule="auto"/>
        <w:rPr>
          <w:rFonts w:eastAsia="Calibri" w:cs="Times New Roman"/>
          <w:color w:val="000000"/>
          <w:kern w:val="0"/>
          <w:szCs w:val="22"/>
          <w14:ligatures w14:val="none"/>
        </w:rPr>
      </w:pPr>
      <w:r w:rsidRPr="003854DD">
        <w:rPr>
          <w:rFonts w:eastAsia="Calibri" w:cs="Times New Roman"/>
          <w:color w:val="000000"/>
          <w:kern w:val="0"/>
          <w:szCs w:val="22"/>
          <w14:ligatures w14:val="none"/>
        </w:rPr>
        <w:t>krajowej platformy udostępniania danych, katalogu metadanych rejestrów publicznych i API publicznych systemów teleinformatycznych usprawniających wykorzystanie udostępnionych danych, w szczególności danych referencyjnych;</w:t>
      </w:r>
    </w:p>
    <w:p w14:paraId="5A89466D" w14:textId="3E541A8C" w:rsidR="00BF4E83" w:rsidRPr="00D23541" w:rsidRDefault="00BF4E83" w:rsidP="006746F6">
      <w:pPr>
        <w:numPr>
          <w:ilvl w:val="0"/>
          <w:numId w:val="27"/>
        </w:numPr>
        <w:spacing w:before="120" w:after="0" w:line="257" w:lineRule="auto"/>
        <w:rPr>
          <w:rFonts w:eastAsia="Calibri" w:cs="Times New Roman"/>
          <w:color w:val="000000"/>
          <w:kern w:val="0"/>
          <w:szCs w:val="22"/>
          <w14:ligatures w14:val="none"/>
        </w:rPr>
      </w:pPr>
      <w:r>
        <w:rPr>
          <w:rFonts w:eastAsia="Calibri" w:cs="Times New Roman"/>
          <w:color w:val="000000"/>
          <w:kern w:val="0"/>
          <w:szCs w:val="22"/>
          <w14:ligatures w14:val="none"/>
        </w:rPr>
        <w:t>repozytorium spraw gromadzących informacje o załatwianych przez obywatela i przedsiębiorcę sprawach urzędowych, w tym o statusie tych spraw.</w:t>
      </w:r>
    </w:p>
    <w:p w14:paraId="45BFBF20" w14:textId="77777777" w:rsidR="005B379F" w:rsidRPr="003854DD" w:rsidRDefault="005B379F" w:rsidP="005B379F">
      <w:pPr>
        <w:spacing w:line="257" w:lineRule="auto"/>
        <w:rPr>
          <w:rFonts w:eastAsia="Calibri" w:cs="Times New Roman"/>
          <w:kern w:val="0"/>
          <w:szCs w:val="22"/>
          <w14:ligatures w14:val="none"/>
        </w:rPr>
      </w:pPr>
    </w:p>
    <w:p w14:paraId="6813F8BA" w14:textId="77777777" w:rsidR="005B379F" w:rsidRPr="003854DD" w:rsidRDefault="005B379F" w:rsidP="005B379F">
      <w:pPr>
        <w:spacing w:after="0" w:line="257" w:lineRule="auto"/>
        <w:rPr>
          <w:rFonts w:eastAsia="Calibri Light" w:cs="Calibri"/>
          <w:b/>
          <w:bCs/>
          <w:kern w:val="0"/>
          <w:szCs w:val="22"/>
          <w14:ligatures w14:val="none"/>
        </w:rPr>
      </w:pPr>
      <w:r w:rsidRPr="003854DD">
        <w:rPr>
          <w:rFonts w:eastAsia="Calibri Light" w:cs="Calibri"/>
          <w:b/>
          <w:bCs/>
          <w:kern w:val="0"/>
          <w:szCs w:val="22"/>
          <w14:ligatures w14:val="none"/>
        </w:rPr>
        <w:t>[</w:t>
      </w:r>
      <w:proofErr w:type="spellStart"/>
      <w:r w:rsidRPr="003854DD">
        <w:rPr>
          <w:rFonts w:eastAsia="Calibri Light" w:cs="Calibri"/>
          <w:b/>
          <w:bCs/>
          <w:kern w:val="0"/>
          <w:szCs w:val="22"/>
          <w14:ligatures w14:val="none"/>
        </w:rPr>
        <w:t>box</w:t>
      </w:r>
      <w:proofErr w:type="spellEnd"/>
      <w:r w:rsidRPr="003854DD">
        <w:rPr>
          <w:rFonts w:eastAsia="Calibri Light" w:cs="Calibri"/>
          <w:b/>
          <w:bCs/>
          <w:kern w:val="0"/>
          <w:szCs w:val="22"/>
          <w14:ligatures w14:val="none"/>
        </w:rPr>
        <w:t xml:space="preserve">] Co z tego wynika: </w:t>
      </w:r>
    </w:p>
    <w:p w14:paraId="6139EA0F" w14:textId="77777777" w:rsidR="005B379F" w:rsidRPr="003854DD" w:rsidRDefault="005B379F" w:rsidP="005B379F">
      <w:pPr>
        <w:spacing w:after="0" w:line="257" w:lineRule="auto"/>
        <w:rPr>
          <w:rFonts w:eastAsia="Calibri Light" w:cs="Calibri"/>
          <w:kern w:val="0"/>
          <w:szCs w:val="22"/>
          <w14:ligatures w14:val="none"/>
        </w:rPr>
      </w:pPr>
      <w:r w:rsidRPr="003854DD">
        <w:rPr>
          <w:rFonts w:eastAsia="Calibri Light" w:cs="Calibri"/>
          <w:kern w:val="0"/>
          <w:szCs w:val="22"/>
          <w14:ligatures w14:val="none"/>
        </w:rPr>
        <w:t xml:space="preserve">Nie będziesz musieć wielokrotnie podawać tych samych danych – urzędnik sam je pobierze z systemu. </w:t>
      </w:r>
    </w:p>
    <w:p w14:paraId="5B33A950" w14:textId="2387A15E" w:rsidR="00090034" w:rsidRPr="00090034" w:rsidRDefault="00090034" w:rsidP="00090034">
      <w:r>
        <w:br w:type="page"/>
      </w:r>
    </w:p>
    <w:p w14:paraId="7B03C913" w14:textId="6A45C306" w:rsidR="003E0A49" w:rsidRDefault="00914B27" w:rsidP="006746F6">
      <w:pPr>
        <w:pStyle w:val="Nagwek3"/>
        <w:numPr>
          <w:ilvl w:val="1"/>
          <w:numId w:val="2"/>
        </w:numPr>
      </w:pPr>
      <w:bookmarkStart w:id="16" w:name="_Toc221026264"/>
      <w:r>
        <w:lastRenderedPageBreak/>
        <w:t>Cyfryzacja procesów administracyjnych i postępowań sądowych</w:t>
      </w:r>
      <w:bookmarkEnd w:id="16"/>
    </w:p>
    <w:p w14:paraId="25BFB5D0" w14:textId="77777777" w:rsidR="0040367C" w:rsidRPr="00DD2B78" w:rsidRDefault="0040367C" w:rsidP="00C73AA8">
      <w:pPr>
        <w:pStyle w:val="Podtytu"/>
        <w:rPr>
          <w:rFonts w:eastAsia="Calibri"/>
        </w:rPr>
      </w:pPr>
    </w:p>
    <w:p w14:paraId="46AEB551" w14:textId="77777777" w:rsidR="0040367C" w:rsidRPr="00DD2B78" w:rsidRDefault="0040367C" w:rsidP="00A676D5">
      <w:pPr>
        <w:pStyle w:val="Podtytu"/>
        <w:rPr>
          <w:rFonts w:eastAsia="Yu Gothic Light"/>
        </w:rPr>
      </w:pPr>
      <w:r w:rsidRPr="00DD2B78">
        <w:rPr>
          <w:rFonts w:eastAsia="Yu Gothic Light"/>
        </w:rPr>
        <w:t>Diagnoza – jak jest?</w:t>
      </w:r>
    </w:p>
    <w:p w14:paraId="376ECC94" w14:textId="65FF0649" w:rsidR="0040367C" w:rsidRPr="00DD2B78" w:rsidRDefault="0040367C" w:rsidP="0040367C">
      <w:pPr>
        <w:spacing w:line="257" w:lineRule="auto"/>
        <w:rPr>
          <w:rFonts w:eastAsia="Calibri" w:cs="Calibri"/>
          <w:kern w:val="0"/>
          <w:szCs w:val="22"/>
          <w14:ligatures w14:val="none"/>
        </w:rPr>
      </w:pPr>
      <w:r w:rsidRPr="00DD2B78">
        <w:rPr>
          <w:rFonts w:eastAsia="Calibri" w:cs="Calibri"/>
          <w:kern w:val="0"/>
          <w:szCs w:val="22"/>
          <w14:ligatures w14:val="none"/>
        </w:rPr>
        <w:t xml:space="preserve">Cyfryzacja działania podmiotów publicznych jest procesem ciągłym i ewoluującym. Zależy od wielu czynników, takich jak możliwości technologiczne, potrzeby społeczeństwa, kompetencje cyfrowe obywateli i pracowników instytucji, uwarunkowania prawne. Dlatego też </w:t>
      </w:r>
      <w:r w:rsidR="008B56E1">
        <w:rPr>
          <w:rFonts w:eastAsia="Calibri" w:cs="Calibri"/>
          <w:kern w:val="0"/>
          <w:szCs w:val="22"/>
          <w14:ligatures w14:val="none"/>
        </w:rPr>
        <w:t xml:space="preserve">jest </w:t>
      </w:r>
      <w:r w:rsidRPr="00DD2B78">
        <w:rPr>
          <w:rFonts w:eastAsia="Calibri" w:cs="Calibri"/>
          <w:kern w:val="0"/>
          <w:szCs w:val="22"/>
          <w14:ligatures w14:val="none"/>
        </w:rPr>
        <w:t>konieczne stałe monitorowanie poziomu cyfryzacji instytucji publicznych, analizowanie zjawisk warunkujących ten poziom i odpowiednie reagowanie na bariery we wdrażaniu rozwiązań cyfrowych. </w:t>
      </w:r>
    </w:p>
    <w:p w14:paraId="30AB0FAD" w14:textId="3CA5A843" w:rsidR="0040367C" w:rsidRPr="00DD2B78" w:rsidRDefault="0040367C" w:rsidP="0040367C">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DD2B78">
        <w:rPr>
          <w:rFonts w:eastAsia="Yu Gothic Light" w:cs="Times New Roman (Nagłówki CS)"/>
          <w:color w:val="002060"/>
          <w:spacing w:val="15"/>
          <w:kern w:val="0"/>
          <w:sz w:val="40"/>
          <w:szCs w:val="28"/>
          <w14:ligatures w14:val="none"/>
        </w:rPr>
        <w:t xml:space="preserve">Obecnie w sektorze publicznym funkcjonuje wiele systemów </w:t>
      </w:r>
      <w:r w:rsidR="0072040B">
        <w:rPr>
          <w:rFonts w:eastAsia="Yu Gothic Light" w:cs="Times New Roman (Nagłówki CS)"/>
          <w:color w:val="002060"/>
          <w:spacing w:val="15"/>
          <w:kern w:val="0"/>
          <w:sz w:val="40"/>
          <w:szCs w:val="28"/>
          <w14:ligatures w14:val="none"/>
        </w:rPr>
        <w:t>teleinformatycznych</w:t>
      </w:r>
      <w:r w:rsidRPr="00DD2B78">
        <w:rPr>
          <w:rFonts w:eastAsia="Yu Gothic Light" w:cs="Times New Roman (Nagłówki CS)"/>
          <w:color w:val="002060"/>
          <w:spacing w:val="15"/>
          <w:kern w:val="0"/>
          <w:sz w:val="40"/>
          <w:szCs w:val="28"/>
          <w14:ligatures w14:val="none"/>
        </w:rPr>
        <w:t xml:space="preserve"> i miejsc, w których są gromadzone dane i załatwiane sprawy obywateli. </w:t>
      </w:r>
    </w:p>
    <w:p w14:paraId="2D852562" w14:textId="03A0FF8E" w:rsidR="0040367C" w:rsidRPr="00DD2B78" w:rsidRDefault="0040367C" w:rsidP="0040367C">
      <w:pPr>
        <w:spacing w:line="257" w:lineRule="auto"/>
        <w:rPr>
          <w:rFonts w:eastAsia="Calibri" w:cs="Calibri"/>
          <w:kern w:val="0"/>
          <w:szCs w:val="22"/>
          <w14:ligatures w14:val="none"/>
        </w:rPr>
      </w:pPr>
      <w:r w:rsidRPr="00DD2B78">
        <w:rPr>
          <w:rFonts w:eastAsia="Calibri" w:cs="Calibri"/>
          <w:kern w:val="0"/>
          <w:szCs w:val="22"/>
          <w14:ligatures w14:val="none"/>
        </w:rPr>
        <w:t xml:space="preserve">Warto wspomnieć o całkowitej cyfryzacji procesu wnioskowania o dokumenty paszportowe, stworzeniu systemu rejestrów państwowych czy rozwoju systemów klasy EZD (elektronicznego zarządzania dokumentacją) wykorzystywanych w organach administracji publicznej jako narzędzia elektronicznego obiegu dokumentacji. </w:t>
      </w:r>
    </w:p>
    <w:p w14:paraId="67F7E9A8" w14:textId="637FA70D" w:rsidR="0040367C" w:rsidRDefault="0040367C" w:rsidP="0040367C">
      <w:pPr>
        <w:spacing w:line="257" w:lineRule="auto"/>
        <w:rPr>
          <w:rFonts w:eastAsia="Calibri" w:cs="Calibri"/>
          <w:kern w:val="0"/>
          <w:szCs w:val="22"/>
          <w14:ligatures w14:val="none"/>
        </w:rPr>
      </w:pPr>
      <w:r w:rsidRPr="00DD2B78">
        <w:rPr>
          <w:rFonts w:eastAsia="Calibri" w:cs="Calibri"/>
          <w:kern w:val="0"/>
          <w:szCs w:val="22"/>
          <w14:ligatures w14:val="none"/>
        </w:rPr>
        <w:t xml:space="preserve">Niemniej ich potencjał nadal nie jest w pełni wykorzystany. Cyfrowa administracja w Polsce rozwijała się do tej pory w sposób niewystarczająco skoordynowany. Poszczególne podmioty samodzielnie tworzyły różne systemy teleinformatyczne, np. w celu zapewnienia e-usług publicznych, elektronicznego obiegu dokumentów, czy realizacji specyficznych dla danego podmiotu spraw. </w:t>
      </w:r>
      <w:r w:rsidR="00504D89">
        <w:rPr>
          <w:rFonts w:eastAsia="Calibri" w:cs="Calibri"/>
          <w:kern w:val="0"/>
          <w:szCs w:val="22"/>
          <w14:ligatures w14:val="none"/>
        </w:rPr>
        <w:t xml:space="preserve">Ponadto </w:t>
      </w:r>
      <w:r w:rsidR="00474FCF">
        <w:rPr>
          <w:rFonts w:eastAsia="Calibri" w:cs="Calibri"/>
          <w:kern w:val="0"/>
          <w:szCs w:val="22"/>
          <w14:ligatures w14:val="none"/>
        </w:rPr>
        <w:t xml:space="preserve">platforma </w:t>
      </w:r>
      <w:proofErr w:type="spellStart"/>
      <w:r w:rsidR="00474FCF">
        <w:rPr>
          <w:rFonts w:eastAsia="Calibri" w:cs="Calibri"/>
          <w:kern w:val="0"/>
          <w:szCs w:val="22"/>
          <w14:ligatures w14:val="none"/>
        </w:rPr>
        <w:t>ePUAP</w:t>
      </w:r>
      <w:proofErr w:type="spellEnd"/>
      <w:r w:rsidR="00474FCF">
        <w:rPr>
          <w:rFonts w:eastAsia="Calibri" w:cs="Calibri"/>
          <w:kern w:val="0"/>
          <w:szCs w:val="22"/>
          <w14:ligatures w14:val="none"/>
        </w:rPr>
        <w:t xml:space="preserve"> zapewniała możliwość </w:t>
      </w:r>
      <w:r w:rsidR="00E77D85">
        <w:rPr>
          <w:rFonts w:eastAsia="Calibri" w:cs="Calibri"/>
          <w:kern w:val="0"/>
          <w:szCs w:val="22"/>
          <w14:ligatures w14:val="none"/>
        </w:rPr>
        <w:t xml:space="preserve">udostępnienia stosunkowo prostych usług online, </w:t>
      </w:r>
      <w:r w:rsidR="00866352">
        <w:rPr>
          <w:rFonts w:eastAsia="Calibri" w:cs="Calibri"/>
          <w:kern w:val="0"/>
          <w:szCs w:val="22"/>
          <w14:ligatures w14:val="none"/>
        </w:rPr>
        <w:t xml:space="preserve">co nie odpowiadało w pełni potrzebom </w:t>
      </w:r>
      <w:r w:rsidR="00DE12DB">
        <w:rPr>
          <w:rFonts w:eastAsia="Calibri" w:cs="Calibri"/>
          <w:kern w:val="0"/>
          <w:szCs w:val="22"/>
          <w14:ligatures w14:val="none"/>
        </w:rPr>
        <w:t>części podmiotów publicznych</w:t>
      </w:r>
      <w:r w:rsidR="00C829DC">
        <w:rPr>
          <w:rFonts w:eastAsia="Calibri" w:cs="Calibri"/>
          <w:kern w:val="0"/>
          <w:szCs w:val="22"/>
          <w14:ligatures w14:val="none"/>
        </w:rPr>
        <w:t xml:space="preserve"> i prowadziło do tworzenia przez nie własnych rozwiązań pozwalających na świadczenie bardziej złożonych usług. </w:t>
      </w:r>
      <w:r w:rsidRPr="00DD2B78">
        <w:rPr>
          <w:rFonts w:eastAsia="Calibri" w:cs="Calibri"/>
          <w:kern w:val="0"/>
          <w:szCs w:val="22"/>
          <w14:ligatures w14:val="none"/>
        </w:rPr>
        <w:t>Efektem takiego stanu rzeczy jest to, że obywatel lub przedsiębiorca chcąc załatwić sprawę w sposób elektroniczny, musi używać kilku systemów teleinformatycznych niezależnie, a nawet posługiwać się dokumentami w postaci papierowej. Co więcej, obywatele i przedsiębiorcy często nie wiedzą, w którym miejscu, za pośrednictwem którego systemu e-usług publicznych mają załatwić swoją sprawę. </w:t>
      </w:r>
    </w:p>
    <w:p w14:paraId="7ABAF82A" w14:textId="1CFFB403" w:rsidR="00393D59" w:rsidRPr="00DD2B78" w:rsidRDefault="00393D59" w:rsidP="0040367C">
      <w:pPr>
        <w:spacing w:line="257" w:lineRule="auto"/>
        <w:rPr>
          <w:rFonts w:eastAsia="Calibri" w:cs="Calibri"/>
          <w:kern w:val="0"/>
          <w:szCs w:val="22"/>
          <w14:ligatures w14:val="none"/>
        </w:rPr>
      </w:pPr>
      <w:r w:rsidRPr="00393D59">
        <w:rPr>
          <w:rFonts w:eastAsia="Calibri" w:cs="Calibri"/>
          <w:kern w:val="0"/>
          <w:szCs w:val="22"/>
          <w14:ligatures w14:val="none"/>
        </w:rPr>
        <w:t>Brak systematycznego rozwoju odpowiednich rozwiązań informatycznych ogranicza także zakres informacji na temat procesu tworzenia prawa, które są udostępniane obywatelom i przedsiębiorcom (w tym na temat treści projektowanych przepisów i stanu prowadzonych prac)</w:t>
      </w:r>
      <w:r w:rsidR="005E290B">
        <w:rPr>
          <w:rFonts w:eastAsia="Calibri" w:cs="Calibri"/>
          <w:kern w:val="0"/>
          <w:szCs w:val="22"/>
          <w14:ligatures w14:val="none"/>
        </w:rPr>
        <w:t>.</w:t>
      </w:r>
      <w:r w:rsidRPr="00393D59">
        <w:rPr>
          <w:rFonts w:eastAsia="Calibri" w:cs="Calibri"/>
          <w:kern w:val="0"/>
          <w:szCs w:val="22"/>
          <w14:ligatures w14:val="none"/>
        </w:rPr>
        <w:t xml:space="preserve"> </w:t>
      </w:r>
      <w:r w:rsidR="005E290B">
        <w:rPr>
          <w:rFonts w:eastAsia="Calibri" w:cs="Calibri"/>
          <w:kern w:val="0"/>
          <w:szCs w:val="22"/>
          <w14:ligatures w14:val="none"/>
        </w:rPr>
        <w:t>W</w:t>
      </w:r>
      <w:r w:rsidRPr="00393D59">
        <w:rPr>
          <w:rFonts w:eastAsia="Calibri" w:cs="Calibri"/>
          <w:kern w:val="0"/>
          <w:szCs w:val="22"/>
          <w14:ligatures w14:val="none"/>
        </w:rPr>
        <w:t>pływa</w:t>
      </w:r>
      <w:r w:rsidR="005E290B">
        <w:rPr>
          <w:rFonts w:eastAsia="Calibri" w:cs="Calibri"/>
          <w:kern w:val="0"/>
          <w:szCs w:val="22"/>
          <w14:ligatures w14:val="none"/>
        </w:rPr>
        <w:t xml:space="preserve"> to</w:t>
      </w:r>
      <w:r w:rsidRPr="00393D59">
        <w:rPr>
          <w:rFonts w:eastAsia="Calibri" w:cs="Calibri"/>
          <w:kern w:val="0"/>
          <w:szCs w:val="22"/>
          <w14:ligatures w14:val="none"/>
        </w:rPr>
        <w:t xml:space="preserve"> na zmniejszenie ich udziału w tym procesie oraz na dostęp do informacji o prawie, a także na efektywność samego procesu legislacyjnego.</w:t>
      </w:r>
    </w:p>
    <w:p w14:paraId="2CCBAFB1" w14:textId="5278A6AD" w:rsidR="0040367C" w:rsidRPr="00DD2B78" w:rsidRDefault="0040367C" w:rsidP="0040367C">
      <w:pPr>
        <w:spacing w:line="257" w:lineRule="auto"/>
        <w:rPr>
          <w:rFonts w:eastAsia="Calibri" w:cs="Calibri"/>
          <w:kern w:val="0"/>
          <w:szCs w:val="22"/>
          <w14:ligatures w14:val="none"/>
        </w:rPr>
      </w:pPr>
      <w:r w:rsidRPr="00DD2B78">
        <w:rPr>
          <w:rFonts w:eastAsia="Calibri" w:cs="Calibri"/>
          <w:kern w:val="0"/>
          <w:szCs w:val="22"/>
          <w14:ligatures w14:val="none"/>
        </w:rPr>
        <w:t xml:space="preserve">Dodatkowo, pomimo iż wskutek dotychczasowej cyfryzacji instytucji publicznych powstało wiele dużych, skomplikowanych systemów </w:t>
      </w:r>
      <w:r w:rsidR="008B3F3A">
        <w:rPr>
          <w:rFonts w:eastAsia="Calibri" w:cs="Calibri"/>
          <w:kern w:val="0"/>
          <w:szCs w:val="22"/>
          <w14:ligatures w14:val="none"/>
        </w:rPr>
        <w:t>teleinformatycznych</w:t>
      </w:r>
      <w:r w:rsidRPr="00DD2B78">
        <w:rPr>
          <w:rFonts w:eastAsia="Calibri" w:cs="Calibri"/>
          <w:kern w:val="0"/>
          <w:szCs w:val="22"/>
          <w14:ligatures w14:val="none"/>
        </w:rPr>
        <w:t xml:space="preserve"> i rejestrów</w:t>
      </w:r>
      <w:r w:rsidR="008B3F3A">
        <w:rPr>
          <w:rFonts w:eastAsia="Calibri" w:cs="Calibri"/>
          <w:kern w:val="0"/>
          <w:szCs w:val="22"/>
          <w14:ligatures w14:val="none"/>
        </w:rPr>
        <w:t xml:space="preserve"> publicznych</w:t>
      </w:r>
      <w:r w:rsidRPr="00DD2B78">
        <w:rPr>
          <w:rFonts w:eastAsia="Calibri" w:cs="Calibri"/>
          <w:kern w:val="0"/>
          <w:szCs w:val="22"/>
          <w14:ligatures w14:val="none"/>
        </w:rPr>
        <w:t xml:space="preserve">, to nadal występują obszary niezinformatyzowane, gdzie </w:t>
      </w:r>
      <w:r w:rsidR="008B56E1" w:rsidRPr="008B56E1">
        <w:rPr>
          <w:rFonts w:eastAsia="Calibri" w:cs="Calibri"/>
          <w:kern w:val="0"/>
          <w:szCs w:val="22"/>
          <w14:ligatures w14:val="none"/>
        </w:rPr>
        <w:t xml:space="preserve">jest </w:t>
      </w:r>
      <w:r w:rsidRPr="00DD2B78">
        <w:rPr>
          <w:rFonts w:eastAsia="Calibri" w:cs="Calibri"/>
          <w:kern w:val="0"/>
          <w:szCs w:val="22"/>
          <w14:ligatures w14:val="none"/>
        </w:rPr>
        <w:t xml:space="preserve">wymagana budowa i dostarczenie rozwiązań teleinformatycznych z poziomu centralnego. </w:t>
      </w:r>
    </w:p>
    <w:p w14:paraId="1D1FF517" w14:textId="77777777" w:rsidR="0040367C" w:rsidRPr="00DD2B78" w:rsidRDefault="0040367C" w:rsidP="0040367C">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DD2B78">
        <w:rPr>
          <w:rFonts w:eastAsia="Yu Gothic Light" w:cs="Times New Roman (Nagłówki CS)"/>
          <w:color w:val="002060"/>
          <w:spacing w:val="15"/>
          <w:kern w:val="0"/>
          <w:sz w:val="40"/>
          <w:szCs w:val="28"/>
          <w14:ligatures w14:val="none"/>
        </w:rPr>
        <w:lastRenderedPageBreak/>
        <w:t>Aż 63 proc. instytucji publicznych</w:t>
      </w:r>
      <w:r w:rsidRPr="00DD2B78">
        <w:rPr>
          <w:rFonts w:eastAsia="Yu Gothic Light" w:cs="Calibri"/>
          <w:color w:val="002060"/>
          <w:spacing w:val="15"/>
          <w:kern w:val="0"/>
          <w:sz w:val="40"/>
          <w:szCs w:val="28"/>
          <w:vertAlign w:val="superscript"/>
          <w14:ligatures w14:val="none"/>
        </w:rPr>
        <w:footnoteReference w:id="70"/>
      </w:r>
      <w:r w:rsidRPr="00DD2B78">
        <w:rPr>
          <w:rFonts w:eastAsia="Yu Gothic Light" w:cs="Times New Roman (Nagłówki CS)"/>
          <w:color w:val="002060"/>
          <w:spacing w:val="15"/>
          <w:kern w:val="0"/>
          <w:sz w:val="40"/>
          <w:szCs w:val="28"/>
          <w14:ligatures w14:val="none"/>
        </w:rPr>
        <w:t xml:space="preserve"> wciąż funkcjonuje w oparciu o papierowy obieg dokumentów, a w obszarze cyfrowej transformacji instytucji publicznych widać wiele wyzwań. </w:t>
      </w:r>
    </w:p>
    <w:p w14:paraId="6E0A3A63" w14:textId="799F2E9C" w:rsidR="0040367C" w:rsidRPr="00DD2B78" w:rsidRDefault="00DB089C" w:rsidP="0040367C">
      <w:pPr>
        <w:spacing w:line="257" w:lineRule="auto"/>
        <w:rPr>
          <w:rFonts w:eastAsia="Calibri" w:cs="Calibri"/>
          <w:kern w:val="0"/>
          <w:szCs w:val="22"/>
          <w14:ligatures w14:val="none"/>
        </w:rPr>
      </w:pPr>
      <w:r>
        <w:rPr>
          <w:rFonts w:eastAsia="Calibri" w:cs="Calibri"/>
          <w:kern w:val="0"/>
          <w:szCs w:val="22"/>
          <w14:ligatures w14:val="none"/>
        </w:rPr>
        <w:t xml:space="preserve">Niektóre </w:t>
      </w:r>
      <w:r w:rsidR="0040367C" w:rsidRPr="00DD2B78">
        <w:rPr>
          <w:rFonts w:eastAsia="Calibri" w:cs="Calibri"/>
          <w:kern w:val="0"/>
          <w:szCs w:val="22"/>
          <w14:ligatures w14:val="none"/>
        </w:rPr>
        <w:t>z nich ma</w:t>
      </w:r>
      <w:r>
        <w:rPr>
          <w:rFonts w:eastAsia="Calibri" w:cs="Calibri"/>
          <w:kern w:val="0"/>
          <w:szCs w:val="22"/>
          <w14:ligatures w14:val="none"/>
        </w:rPr>
        <w:t>ją</w:t>
      </w:r>
      <w:r w:rsidR="0040367C" w:rsidRPr="00DD2B78">
        <w:rPr>
          <w:rFonts w:eastAsia="Calibri" w:cs="Calibri"/>
          <w:kern w:val="0"/>
          <w:szCs w:val="22"/>
          <w14:ligatures w14:val="none"/>
        </w:rPr>
        <w:t xml:space="preserve"> charakter systemowy, co uniemożliwia </w:t>
      </w:r>
      <w:r w:rsidR="001E4822">
        <w:rPr>
          <w:rFonts w:eastAsia="Calibri" w:cs="Calibri"/>
          <w:kern w:val="0"/>
          <w:szCs w:val="22"/>
          <w14:ligatures w14:val="none"/>
        </w:rPr>
        <w:t>ich rozwiązanie</w:t>
      </w:r>
      <w:r w:rsidR="0040367C" w:rsidRPr="00DD2B78">
        <w:rPr>
          <w:rFonts w:eastAsia="Calibri" w:cs="Calibri"/>
          <w:kern w:val="0"/>
          <w:szCs w:val="22"/>
          <w14:ligatures w14:val="none"/>
        </w:rPr>
        <w:t xml:space="preserve"> na poziomie poszczególnych instytucji. </w:t>
      </w:r>
      <w:r w:rsidR="001E4822">
        <w:rPr>
          <w:rFonts w:eastAsia="Calibri" w:cs="Calibri"/>
          <w:kern w:val="0"/>
          <w:szCs w:val="22"/>
          <w14:ligatures w14:val="none"/>
        </w:rPr>
        <w:t>Dotyczy to</w:t>
      </w:r>
      <w:r w:rsidR="0040367C" w:rsidRPr="00DD2B78">
        <w:rPr>
          <w:rFonts w:eastAsia="Calibri" w:cs="Calibri"/>
          <w:kern w:val="0"/>
          <w:szCs w:val="22"/>
          <w14:ligatures w14:val="none"/>
        </w:rPr>
        <w:t xml:space="preserve"> m.in. niedostatecznej integracji między publicznymi systemami teleinformatycznymi, braku zunifikowanych, ustandaryzowanych narzędzi elektronicznych d</w:t>
      </w:r>
      <w:r w:rsidR="00D375E9">
        <w:rPr>
          <w:rFonts w:eastAsia="Calibri" w:cs="Calibri"/>
          <w:kern w:val="0"/>
          <w:szCs w:val="22"/>
          <w14:ligatures w14:val="none"/>
        </w:rPr>
        <w:t>o</w:t>
      </w:r>
      <w:r w:rsidR="0040367C" w:rsidRPr="00DD2B78">
        <w:rPr>
          <w:rFonts w:eastAsia="Calibri" w:cs="Calibri"/>
          <w:kern w:val="0"/>
          <w:szCs w:val="22"/>
          <w14:ligatures w14:val="none"/>
        </w:rPr>
        <w:t xml:space="preserve"> realizacji zadań publicznych czy </w:t>
      </w:r>
      <w:r w:rsidR="00AC45B6">
        <w:rPr>
          <w:rFonts w:eastAsia="Calibri" w:cs="Calibri"/>
          <w:kern w:val="0"/>
          <w:szCs w:val="22"/>
          <w14:ligatures w14:val="none"/>
        </w:rPr>
        <w:t>utrzymania części</w:t>
      </w:r>
      <w:r w:rsidR="0040367C" w:rsidRPr="00DD2B78">
        <w:rPr>
          <w:rFonts w:eastAsia="Calibri" w:cs="Calibri"/>
          <w:kern w:val="0"/>
          <w:szCs w:val="22"/>
          <w14:ligatures w14:val="none"/>
        </w:rPr>
        <w:t xml:space="preserve"> rejestrów publicznych w postaci papierowej. Brak</w:t>
      </w:r>
      <w:r w:rsidR="00050617">
        <w:rPr>
          <w:rFonts w:eastAsia="Calibri" w:cs="Calibri"/>
          <w:kern w:val="0"/>
          <w:szCs w:val="22"/>
          <w14:ligatures w14:val="none"/>
        </w:rPr>
        <w:t>uje</w:t>
      </w:r>
      <w:r w:rsidR="0040367C" w:rsidRPr="00DD2B78">
        <w:rPr>
          <w:rFonts w:eastAsia="Calibri" w:cs="Calibri"/>
          <w:kern w:val="0"/>
          <w:szCs w:val="22"/>
          <w14:ligatures w14:val="none"/>
        </w:rPr>
        <w:t xml:space="preserve"> t</w:t>
      </w:r>
      <w:r w:rsidR="00050617">
        <w:rPr>
          <w:rFonts w:eastAsia="Calibri" w:cs="Calibri"/>
          <w:kern w:val="0"/>
          <w:szCs w:val="22"/>
          <w14:ligatures w14:val="none"/>
        </w:rPr>
        <w:t>ak</w:t>
      </w:r>
      <w:r w:rsidR="0040367C" w:rsidRPr="00DD2B78">
        <w:rPr>
          <w:rFonts w:eastAsia="Calibri" w:cs="Calibri"/>
          <w:kern w:val="0"/>
          <w:szCs w:val="22"/>
          <w14:ligatures w14:val="none"/>
        </w:rPr>
        <w:t>ż</w:t>
      </w:r>
      <w:r w:rsidR="00050617">
        <w:rPr>
          <w:rFonts w:eastAsia="Calibri" w:cs="Calibri"/>
          <w:kern w:val="0"/>
          <w:szCs w:val="22"/>
          <w14:ligatures w14:val="none"/>
        </w:rPr>
        <w:t>e</w:t>
      </w:r>
      <w:r w:rsidR="0040367C" w:rsidRPr="00DD2B78">
        <w:rPr>
          <w:rFonts w:eastAsia="Calibri" w:cs="Calibri"/>
          <w:kern w:val="0"/>
          <w:szCs w:val="22"/>
          <w14:ligatures w14:val="none"/>
        </w:rPr>
        <w:t xml:space="preserve"> standaryzacji stosu technologicznego oraz komponentów architektury zorientowanej na usługi</w:t>
      </w:r>
      <w:r w:rsidR="00A93885">
        <w:rPr>
          <w:rFonts w:eastAsia="Calibri" w:cs="Calibri"/>
          <w:kern w:val="0"/>
          <w:szCs w:val="22"/>
          <w14:ligatures w14:val="none"/>
        </w:rPr>
        <w:t xml:space="preserve"> w administracji publicznej</w:t>
      </w:r>
      <w:r w:rsidR="0040367C" w:rsidRPr="00DD2B78">
        <w:rPr>
          <w:rFonts w:eastAsia="Calibri" w:cs="Calibri"/>
          <w:kern w:val="0"/>
          <w:szCs w:val="22"/>
          <w14:ligatures w14:val="none"/>
        </w:rPr>
        <w:t xml:space="preserve">. </w:t>
      </w:r>
      <w:r w:rsidR="00676C80">
        <w:rPr>
          <w:rFonts w:eastAsia="Calibri" w:cs="Calibri"/>
          <w:kern w:val="0"/>
          <w:szCs w:val="22"/>
          <w14:ligatures w14:val="none"/>
        </w:rPr>
        <w:t>D</w:t>
      </w:r>
      <w:r w:rsidR="0040367C" w:rsidRPr="00DD2B78">
        <w:rPr>
          <w:rFonts w:eastAsia="Calibri" w:cs="Calibri"/>
          <w:kern w:val="0"/>
          <w:szCs w:val="22"/>
          <w14:ligatures w14:val="none"/>
        </w:rPr>
        <w:t xml:space="preserve">ostępność dostosowanej do potrzeb administracji, skalowalnej infrastruktury jest </w:t>
      </w:r>
      <w:r w:rsidR="00C742D3">
        <w:rPr>
          <w:rFonts w:eastAsia="Calibri" w:cs="Calibri"/>
          <w:kern w:val="0"/>
          <w:szCs w:val="22"/>
          <w14:ligatures w14:val="none"/>
        </w:rPr>
        <w:t xml:space="preserve">nadal </w:t>
      </w:r>
      <w:r w:rsidR="0040367C" w:rsidRPr="00DD2B78">
        <w:rPr>
          <w:rFonts w:eastAsia="Calibri" w:cs="Calibri"/>
          <w:kern w:val="0"/>
          <w:szCs w:val="22"/>
          <w14:ligatures w14:val="none"/>
        </w:rPr>
        <w:t xml:space="preserve">niska. Zróżnicowany poziom kompetencji urzędników oraz różnice w </w:t>
      </w:r>
      <w:r w:rsidR="00ED0597">
        <w:rPr>
          <w:rFonts w:eastAsia="Calibri" w:cs="Calibri"/>
          <w:kern w:val="0"/>
          <w:szCs w:val="22"/>
          <w14:ligatures w14:val="none"/>
        </w:rPr>
        <w:t>możliwościach</w:t>
      </w:r>
      <w:r w:rsidR="00ED0597" w:rsidRPr="00DD2B78">
        <w:rPr>
          <w:rFonts w:eastAsia="Calibri" w:cs="Calibri"/>
          <w:kern w:val="0"/>
          <w:szCs w:val="22"/>
          <w14:ligatures w14:val="none"/>
        </w:rPr>
        <w:t xml:space="preserve"> </w:t>
      </w:r>
      <w:r w:rsidR="0040367C" w:rsidRPr="00DD2B78">
        <w:rPr>
          <w:rFonts w:eastAsia="Calibri" w:cs="Calibri"/>
          <w:kern w:val="0"/>
          <w:szCs w:val="22"/>
          <w14:ligatures w14:val="none"/>
        </w:rPr>
        <w:t>finansowy</w:t>
      </w:r>
      <w:r w:rsidR="00ED0597">
        <w:rPr>
          <w:rFonts w:eastAsia="Calibri" w:cs="Calibri"/>
          <w:kern w:val="0"/>
          <w:szCs w:val="22"/>
          <w14:ligatures w14:val="none"/>
        </w:rPr>
        <w:t>ch</w:t>
      </w:r>
      <w:r w:rsidR="0040367C" w:rsidRPr="00DD2B78">
        <w:rPr>
          <w:rFonts w:eastAsia="Calibri" w:cs="Calibri"/>
          <w:kern w:val="0"/>
          <w:szCs w:val="22"/>
          <w14:ligatures w14:val="none"/>
        </w:rPr>
        <w:t xml:space="preserve"> instytucji publicznych przekładają się na nierównomierny poziom ich cyfryzacji. </w:t>
      </w:r>
      <w:r w:rsidR="007F5944">
        <w:rPr>
          <w:rFonts w:eastAsia="Calibri" w:cs="Calibri"/>
          <w:kern w:val="0"/>
          <w:szCs w:val="22"/>
          <w14:ligatures w14:val="none"/>
        </w:rPr>
        <w:t>W</w:t>
      </w:r>
      <w:r w:rsidR="0040367C" w:rsidRPr="00DD2B78">
        <w:rPr>
          <w:rFonts w:eastAsia="Calibri" w:cs="Calibri"/>
          <w:kern w:val="0"/>
          <w:szCs w:val="22"/>
          <w14:ligatures w14:val="none"/>
        </w:rPr>
        <w:t xml:space="preserve">obec nieustającego postępu w sektorze informatycznym, </w:t>
      </w:r>
      <w:r w:rsidR="008C349A" w:rsidRPr="008C349A">
        <w:rPr>
          <w:rFonts w:eastAsia="Calibri" w:cs="Calibri"/>
          <w:kern w:val="0"/>
          <w:szCs w:val="22"/>
          <w14:ligatures w14:val="none"/>
        </w:rPr>
        <w:t xml:space="preserve">jest </w:t>
      </w:r>
      <w:r w:rsidR="0040367C" w:rsidRPr="00DD2B78">
        <w:rPr>
          <w:rFonts w:eastAsia="Calibri" w:cs="Calibri"/>
          <w:kern w:val="0"/>
          <w:szCs w:val="22"/>
          <w14:ligatures w14:val="none"/>
        </w:rPr>
        <w:t xml:space="preserve">konieczne ciągłe dostosowywanie publicznych systemów teleinformatycznych do nowoczesnych rozwiązań. </w:t>
      </w:r>
    </w:p>
    <w:p w14:paraId="57CD368E" w14:textId="77777777" w:rsidR="008959BC" w:rsidRDefault="0040367C" w:rsidP="0040367C">
      <w:pPr>
        <w:spacing w:line="257" w:lineRule="auto"/>
        <w:rPr>
          <w:rFonts w:eastAsia="Calibri Light" w:cs="Calibri"/>
          <w:bCs/>
          <w:color w:val="000000"/>
          <w:kern w:val="0"/>
          <w:szCs w:val="22"/>
          <w14:ligatures w14:val="none"/>
        </w:rPr>
      </w:pPr>
      <w:r w:rsidRPr="00DD2B78">
        <w:rPr>
          <w:rFonts w:eastAsia="Calibri" w:cs="Times New Roman"/>
          <w:kern w:val="0"/>
          <w:szCs w:val="22"/>
          <w14:ligatures w14:val="none"/>
        </w:rPr>
        <w:t xml:space="preserve">Działania te obniżą koszty realizacji procesów i ich obsługi w instytucjach publicznych np. poprzez wprowadzenie centralnych zamówień na usługi w zakresie chmury publicznej, dzięki którym jednostki będą mogły </w:t>
      </w:r>
      <w:r w:rsidR="00A277DF">
        <w:rPr>
          <w:rFonts w:eastAsia="Calibri" w:cs="Times New Roman"/>
          <w:kern w:val="0"/>
          <w:szCs w:val="22"/>
          <w14:ligatures w14:val="none"/>
        </w:rPr>
        <w:t>szybko</w:t>
      </w:r>
      <w:r w:rsidRPr="00DD2B78">
        <w:rPr>
          <w:rFonts w:eastAsia="Calibri" w:cs="Times New Roman"/>
          <w:kern w:val="0"/>
          <w:szCs w:val="22"/>
          <w14:ligatures w14:val="none"/>
        </w:rPr>
        <w:t xml:space="preserve"> nabywać usługi chmurowe przy znacznie mniejszym zaangażowaniu urzędników.</w:t>
      </w:r>
      <w:r w:rsidR="008959BC" w:rsidRPr="008959BC">
        <w:rPr>
          <w:rFonts w:eastAsia="Calibri Light" w:cs="Calibri"/>
          <w:bCs/>
          <w:color w:val="000000"/>
          <w:kern w:val="0"/>
          <w:szCs w:val="22"/>
          <w14:ligatures w14:val="none"/>
        </w:rPr>
        <w:t xml:space="preserve"> </w:t>
      </w:r>
    </w:p>
    <w:p w14:paraId="6225B275" w14:textId="30EEFB07" w:rsidR="008959BC" w:rsidRPr="00DD2B78" w:rsidRDefault="008959BC" w:rsidP="0040367C">
      <w:pPr>
        <w:spacing w:line="257" w:lineRule="auto"/>
        <w:rPr>
          <w:rFonts w:eastAsia="Calibri" w:cs="Times New Roman"/>
          <w:kern w:val="0"/>
          <w:szCs w:val="22"/>
          <w14:ligatures w14:val="none"/>
        </w:rPr>
      </w:pPr>
      <w:r>
        <w:rPr>
          <w:rFonts w:eastAsia="Calibri Light" w:cs="Calibri"/>
          <w:bCs/>
          <w:color w:val="000000"/>
          <w:kern w:val="0"/>
          <w:szCs w:val="22"/>
          <w14:ligatures w14:val="none"/>
        </w:rPr>
        <w:t>Działania dotyczące administracji publicznej i wymiaru sprawiedliwości w tym obszarze, mają odpowiednie zastosowanie do Prokuratury, uwzględniając jej pozycję prawno-ustrojową i realizowane zadania.</w:t>
      </w:r>
      <w:r w:rsidR="0040367C" w:rsidRPr="00DD2B78">
        <w:rPr>
          <w:rFonts w:eastAsia="Calibri" w:cs="Times New Roman"/>
          <w:kern w:val="0"/>
          <w:szCs w:val="22"/>
          <w14:ligatures w14:val="none"/>
        </w:rPr>
        <w:br w:type="page"/>
      </w:r>
    </w:p>
    <w:p w14:paraId="4A2D40A6" w14:textId="6EE19B73" w:rsidR="0040367C" w:rsidRPr="00DD2B78" w:rsidRDefault="0040367C" w:rsidP="00A676D5">
      <w:pPr>
        <w:pStyle w:val="Podtytu"/>
        <w:rPr>
          <w:rFonts w:eastAsia="Yu Gothic Light"/>
        </w:rPr>
      </w:pPr>
      <w:r w:rsidRPr="00DD2B78">
        <w:rPr>
          <w:rFonts w:eastAsia="Yu Gothic Light"/>
        </w:rPr>
        <w:lastRenderedPageBreak/>
        <w:t xml:space="preserve">Cel </w:t>
      </w:r>
      <w:r w:rsidR="009B5929">
        <w:rPr>
          <w:rFonts w:eastAsia="Yu Gothic Light"/>
        </w:rPr>
        <w:t>2.2.</w:t>
      </w:r>
      <w:r w:rsidRPr="00DD2B78">
        <w:rPr>
          <w:rFonts w:eastAsia="Yu Gothic Light"/>
        </w:rPr>
        <w:t xml:space="preserve">1: Procesy </w:t>
      </w:r>
      <w:proofErr w:type="spellStart"/>
      <w:r w:rsidRPr="00DD2B78">
        <w:rPr>
          <w:rFonts w:eastAsia="Yu Gothic Light"/>
        </w:rPr>
        <w:t>back-office</w:t>
      </w:r>
      <w:proofErr w:type="spellEnd"/>
      <w:r w:rsidRPr="00DD2B78">
        <w:rPr>
          <w:rFonts w:eastAsia="Yu Gothic Light"/>
        </w:rPr>
        <w:t xml:space="preserve"> w administracji publicznej są prowadzone cyfrowo</w:t>
      </w:r>
    </w:p>
    <w:p w14:paraId="45160A8E" w14:textId="77777777" w:rsidR="0040367C" w:rsidRPr="00DD2B78" w:rsidRDefault="0040367C" w:rsidP="00A676D5">
      <w:pPr>
        <w:pStyle w:val="Podtytu"/>
        <w:rPr>
          <w:rFonts w:eastAsia="Calibri" w:cs="Times New Roman"/>
          <w:sz w:val="22"/>
          <w:szCs w:val="22"/>
        </w:rPr>
      </w:pPr>
    </w:p>
    <w:p w14:paraId="799FB2CA" w14:textId="77777777" w:rsidR="0040367C" w:rsidRPr="00DD2B78" w:rsidRDefault="0040367C" w:rsidP="00A676D5">
      <w:pPr>
        <w:pStyle w:val="Podtytu"/>
        <w:rPr>
          <w:rFonts w:eastAsia="Yu Gothic Light"/>
        </w:rPr>
      </w:pPr>
      <w:r w:rsidRPr="00DD2B78">
        <w:rPr>
          <w:rFonts w:eastAsia="Yu Gothic Light"/>
        </w:rPr>
        <w:t>Co umożliwi realizację celu:</w:t>
      </w:r>
    </w:p>
    <w:p w14:paraId="7E9ADAFA" w14:textId="77777777"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Wdrożenie ujednoliconego sposobu opisu i ustandaryzowanych procesów oraz procedur dotyczących funkcjonowania administracyjnego zaplecza jednostek administracji publicznej, które wspomagają realizację głównych zadań dotyczących załatwiania spraw po stronie obywatela, przedsiębiorcy i administracji;</w:t>
      </w:r>
    </w:p>
    <w:p w14:paraId="15CFA2BB" w14:textId="77777777"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Automatyzacja i optymalizacja wykonywania procesów administracyjnych, z wykorzystaniem referencyjnych procesów z Katalogu Procesów Administracyjnych, danych pozyskiwanych przez API publicznych systemów teleinformatycznych oraz rozwiązań sztucznej inteligencji - przy zachowaniu nadzoru i możliwości interwencji przez człowieka;</w:t>
      </w:r>
    </w:p>
    <w:p w14:paraId="59A2A7CA" w14:textId="50F03376"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Wprowadzenie obowiązku </w:t>
      </w:r>
      <w:r w:rsidR="00A84832">
        <w:rPr>
          <w:rFonts w:eastAsia="Calibri" w:cs="Times New Roman"/>
          <w:bCs/>
          <w:color w:val="000000"/>
          <w:kern w:val="0"/>
          <w:szCs w:val="22"/>
          <w14:ligatures w14:val="none"/>
        </w:rPr>
        <w:t>stosowania</w:t>
      </w:r>
      <w:r w:rsidR="00A84832" w:rsidRPr="00DD2B78">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 xml:space="preserve">elektronicznego zarządzania dokumentacją </w:t>
      </w:r>
      <w:r w:rsidR="003713F6">
        <w:rPr>
          <w:rFonts w:eastAsia="Calibri" w:cs="Times New Roman"/>
          <w:bCs/>
          <w:color w:val="000000"/>
          <w:kern w:val="0"/>
          <w:szCs w:val="22"/>
          <w14:ligatures w14:val="none"/>
        </w:rPr>
        <w:t>jako podstawowego modelu zarządzania dokument</w:t>
      </w:r>
      <w:r w:rsidR="004D1BA1">
        <w:rPr>
          <w:rFonts w:eastAsia="Calibri" w:cs="Times New Roman"/>
          <w:bCs/>
          <w:color w:val="000000"/>
          <w:kern w:val="0"/>
          <w:szCs w:val="22"/>
          <w14:ligatures w14:val="none"/>
        </w:rPr>
        <w:t xml:space="preserve">acją w </w:t>
      </w:r>
      <w:r w:rsidRPr="00DD2B78">
        <w:rPr>
          <w:rFonts w:eastAsia="Calibri" w:cs="Times New Roman"/>
          <w:bCs/>
          <w:color w:val="000000"/>
          <w:kern w:val="0"/>
          <w:szCs w:val="22"/>
          <w14:ligatures w14:val="none"/>
        </w:rPr>
        <w:t>podmiot</w:t>
      </w:r>
      <w:r w:rsidR="004D1BA1">
        <w:rPr>
          <w:rFonts w:eastAsia="Calibri" w:cs="Times New Roman"/>
          <w:bCs/>
          <w:color w:val="000000"/>
          <w:kern w:val="0"/>
          <w:szCs w:val="22"/>
          <w14:ligatures w14:val="none"/>
        </w:rPr>
        <w:t>ach</w:t>
      </w:r>
      <w:r w:rsidRPr="00DD2B78">
        <w:rPr>
          <w:rFonts w:eastAsia="Calibri" w:cs="Times New Roman"/>
          <w:bCs/>
          <w:color w:val="000000"/>
          <w:kern w:val="0"/>
          <w:szCs w:val="22"/>
          <w14:ligatures w14:val="none"/>
        </w:rPr>
        <w:t xml:space="preserve"> publiczn</w:t>
      </w:r>
      <w:r w:rsidR="004D1BA1">
        <w:rPr>
          <w:rFonts w:eastAsia="Calibri" w:cs="Times New Roman"/>
          <w:bCs/>
          <w:color w:val="000000"/>
          <w:kern w:val="0"/>
          <w:szCs w:val="22"/>
          <w14:ligatures w14:val="none"/>
        </w:rPr>
        <w:t>ych</w:t>
      </w:r>
      <w:r w:rsidRPr="00DD2B78">
        <w:rPr>
          <w:rFonts w:eastAsia="Calibri" w:cs="Times New Roman"/>
          <w:bCs/>
          <w:color w:val="000000"/>
          <w:kern w:val="0"/>
          <w:szCs w:val="22"/>
          <w14:ligatures w14:val="none"/>
        </w:rPr>
        <w:t xml:space="preserve"> przy użyciu systemów teleinformatycznych klasy EZD.</w:t>
      </w:r>
      <w:r w:rsidR="002F2110">
        <w:rPr>
          <w:rFonts w:eastAsia="Calibri" w:cs="Times New Roman"/>
          <w:bCs/>
          <w:color w:val="000000"/>
          <w:kern w:val="0"/>
          <w:szCs w:val="22"/>
          <w14:ligatures w14:val="none"/>
        </w:rPr>
        <w:t xml:space="preserve"> Jednym z elementów tego działania będzie wskazanie minimalnego</w:t>
      </w:r>
      <w:r w:rsidR="004B23DD">
        <w:rPr>
          <w:rFonts w:eastAsia="Calibri" w:cs="Times New Roman"/>
          <w:bCs/>
          <w:color w:val="000000"/>
          <w:kern w:val="0"/>
          <w:szCs w:val="22"/>
          <w14:ligatures w14:val="none"/>
        </w:rPr>
        <w:t xml:space="preserve"> poziomu funkcjonalności dla systemów klasy EZD</w:t>
      </w:r>
      <w:r w:rsidRPr="00DD2B78">
        <w:rPr>
          <w:rFonts w:eastAsia="Calibri" w:cs="Times New Roman"/>
          <w:bCs/>
          <w:color w:val="000000"/>
          <w:kern w:val="0"/>
          <w:szCs w:val="22"/>
          <w14:ligatures w14:val="none"/>
        </w:rPr>
        <w:t>, w tym w zakresie integracji z innymi systemami</w:t>
      </w:r>
      <w:r w:rsidR="00AE6135">
        <w:rPr>
          <w:rFonts w:eastAsia="Calibri" w:cs="Times New Roman"/>
          <w:bCs/>
          <w:color w:val="000000"/>
          <w:kern w:val="0"/>
          <w:szCs w:val="22"/>
          <w14:ligatures w14:val="none"/>
        </w:rPr>
        <w:t>;</w:t>
      </w:r>
    </w:p>
    <w:p w14:paraId="500BD1A4" w14:textId="77777777"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Nowelizacja przepisów kancelaryjno-archiwalnych oraz monitorowanie poziomu wykorzystania systemów klasy EZD w podmiotach realizujących zadania publiczne pod kątem redukcji spraw dokumentowanych papierowo;</w:t>
      </w:r>
    </w:p>
    <w:p w14:paraId="70765193" w14:textId="392B6F39"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Rozwój i upowszechnianie aplikacji EZD RP oraz udostępnienie usługi chmurowej EZD RP, bezpłatnie świadczonych na rzecz administracji </w:t>
      </w:r>
      <w:r w:rsidR="00CE6DF5" w:rsidRPr="00DD2B78">
        <w:rPr>
          <w:rFonts w:eastAsia="Calibri" w:cs="Times New Roman"/>
          <w:bCs/>
          <w:color w:val="000000"/>
          <w:kern w:val="0"/>
          <w:szCs w:val="22"/>
          <w14:ligatures w14:val="none"/>
        </w:rPr>
        <w:t>p</w:t>
      </w:r>
      <w:r w:rsidR="00CE6DF5">
        <w:rPr>
          <w:rFonts w:eastAsia="Calibri" w:cs="Times New Roman"/>
          <w:bCs/>
          <w:color w:val="000000"/>
          <w:kern w:val="0"/>
          <w:szCs w:val="22"/>
          <w14:ligatures w14:val="none"/>
        </w:rPr>
        <w:t>ublicznej</w:t>
      </w:r>
      <w:r w:rsidR="00782DA1">
        <w:rPr>
          <w:rFonts w:eastAsia="Calibri" w:cs="Times New Roman"/>
          <w:bCs/>
          <w:color w:val="000000"/>
          <w:kern w:val="0"/>
          <w:szCs w:val="22"/>
          <w14:ligatures w14:val="none"/>
        </w:rPr>
        <w:t>.</w:t>
      </w:r>
      <w:r w:rsidR="00206D68">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Zapewnienie podmiotom publicznym nieodpłatnego wsparcia we wdrażaniu i utrzymaniu EZD RP oraz wsparcie procesu migracji do EZD RP;</w:t>
      </w:r>
    </w:p>
    <w:p w14:paraId="06245BCF" w14:textId="6D2FBE9B" w:rsidR="0040367C"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Ustawowe umocowanie systemu EZD RP, dostarczającego podmiotom publicznym narzędzi do realizacji zadań kancelaryjno-archiwalnych oraz umożliwienie integracji z innymi systemami </w:t>
      </w:r>
      <w:proofErr w:type="spellStart"/>
      <w:r w:rsidRPr="00DD2B78">
        <w:rPr>
          <w:rFonts w:eastAsia="Calibri" w:cs="Times New Roman"/>
          <w:bCs/>
          <w:color w:val="000000"/>
          <w:kern w:val="0"/>
          <w:szCs w:val="22"/>
          <w14:ligatures w14:val="none"/>
        </w:rPr>
        <w:t>back</w:t>
      </w:r>
      <w:proofErr w:type="spellEnd"/>
      <w:r w:rsidRPr="00DD2B78">
        <w:rPr>
          <w:rFonts w:eastAsia="Calibri" w:cs="Times New Roman"/>
          <w:bCs/>
          <w:color w:val="000000"/>
          <w:kern w:val="0"/>
          <w:szCs w:val="22"/>
          <w14:ligatures w14:val="none"/>
        </w:rPr>
        <w:t xml:space="preserve"> </w:t>
      </w:r>
      <w:proofErr w:type="spellStart"/>
      <w:r w:rsidRPr="00DD2B78">
        <w:rPr>
          <w:rFonts w:eastAsia="Calibri" w:cs="Times New Roman"/>
          <w:bCs/>
          <w:color w:val="000000"/>
          <w:kern w:val="0"/>
          <w:szCs w:val="22"/>
          <w14:ligatures w14:val="none"/>
        </w:rPr>
        <w:t>office</w:t>
      </w:r>
      <w:proofErr w:type="spellEnd"/>
      <w:r w:rsidRPr="00DD2B78">
        <w:rPr>
          <w:rFonts w:eastAsia="Calibri" w:cs="Times New Roman"/>
          <w:bCs/>
          <w:color w:val="000000"/>
          <w:kern w:val="0"/>
          <w:szCs w:val="22"/>
          <w14:ligatures w14:val="none"/>
        </w:rPr>
        <w:t xml:space="preserve"> dla administracji publicznej. </w:t>
      </w:r>
      <w:r w:rsidR="00F842E8">
        <w:rPr>
          <w:rFonts w:eastAsia="Calibri" w:cs="Times New Roman"/>
          <w:bCs/>
          <w:color w:val="000000"/>
          <w:kern w:val="0"/>
          <w:szCs w:val="22"/>
          <w14:ligatures w14:val="none"/>
        </w:rPr>
        <w:t>Wskazanie podmiotu</w:t>
      </w:r>
      <w:r w:rsidR="00D860CA">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 xml:space="preserve">odpowiedzialnego za rozwój systemu EZD RP oraz bezpłatne wsparcie wdrożeniowe i utrzymaniowe EZD RP świadczone na rzecz podmiotów </w:t>
      </w:r>
      <w:r w:rsidR="004D3334">
        <w:rPr>
          <w:rFonts w:eastAsia="Calibri" w:cs="Times New Roman"/>
          <w:bCs/>
          <w:color w:val="000000"/>
          <w:kern w:val="0"/>
          <w:szCs w:val="22"/>
          <w14:ligatures w14:val="none"/>
        </w:rPr>
        <w:t>publicznych</w:t>
      </w:r>
      <w:r w:rsidR="00240426">
        <w:rPr>
          <w:rFonts w:eastAsia="Calibri" w:cs="Times New Roman"/>
          <w:bCs/>
          <w:color w:val="000000"/>
          <w:kern w:val="0"/>
          <w:szCs w:val="22"/>
          <w14:ligatures w14:val="none"/>
        </w:rPr>
        <w:t>;</w:t>
      </w:r>
    </w:p>
    <w:p w14:paraId="7424E35B" w14:textId="3E7A8FF5" w:rsidR="004707B4" w:rsidRPr="00DD2B78" w:rsidRDefault="0040367C" w:rsidP="006746F6">
      <w:pPr>
        <w:numPr>
          <w:ilvl w:val="0"/>
          <w:numId w:val="34"/>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Przyjęcie „Polityki wdrażania </w:t>
      </w:r>
      <w:r w:rsidR="0061752C">
        <w:rPr>
          <w:rFonts w:eastAsia="Calibri" w:cs="Times New Roman"/>
          <w:bCs/>
          <w:color w:val="000000"/>
          <w:kern w:val="0"/>
          <w:szCs w:val="22"/>
          <w14:ligatures w14:val="none"/>
        </w:rPr>
        <w:t>elektronicznego zarządzania dokumentacją</w:t>
      </w:r>
      <w:r w:rsidRPr="00DD2B78">
        <w:rPr>
          <w:rFonts w:eastAsia="Calibri" w:cs="Times New Roman"/>
          <w:bCs/>
          <w:color w:val="000000"/>
          <w:kern w:val="0"/>
          <w:szCs w:val="22"/>
          <w14:ligatures w14:val="none"/>
        </w:rPr>
        <w:t xml:space="preserve"> </w:t>
      </w:r>
      <w:r w:rsidR="00915458">
        <w:rPr>
          <w:rFonts w:eastAsia="Calibri" w:cs="Times New Roman"/>
          <w:bCs/>
          <w:color w:val="000000"/>
          <w:kern w:val="0"/>
          <w:szCs w:val="22"/>
          <w14:ligatures w14:val="none"/>
        </w:rPr>
        <w:t>do 2035 r.</w:t>
      </w:r>
      <w:r w:rsidRPr="00DD2B78">
        <w:rPr>
          <w:rFonts w:eastAsia="Calibri" w:cs="Times New Roman"/>
          <w:bCs/>
          <w:color w:val="000000"/>
          <w:kern w:val="0"/>
          <w:szCs w:val="22"/>
          <w14:ligatures w14:val="none"/>
        </w:rPr>
        <w:t xml:space="preserve">”, wyznaczającej planowany zakres działań w obszarze cyfryzacji </w:t>
      </w:r>
      <w:proofErr w:type="spellStart"/>
      <w:r w:rsidRPr="00DD2B78">
        <w:rPr>
          <w:rFonts w:eastAsia="Calibri" w:cs="Times New Roman"/>
          <w:bCs/>
          <w:color w:val="000000"/>
          <w:kern w:val="0"/>
          <w:szCs w:val="22"/>
          <w14:ligatures w14:val="none"/>
        </w:rPr>
        <w:t>back-office</w:t>
      </w:r>
      <w:proofErr w:type="spellEnd"/>
      <w:r w:rsidRPr="00DD2B78">
        <w:rPr>
          <w:rFonts w:eastAsia="Calibri" w:cs="Times New Roman"/>
          <w:bCs/>
          <w:color w:val="000000"/>
          <w:kern w:val="0"/>
          <w:szCs w:val="22"/>
          <w14:ligatures w14:val="none"/>
        </w:rPr>
        <w:t xml:space="preserve"> administracji publicznej do 203</w:t>
      </w:r>
      <w:r w:rsidR="00915458">
        <w:rPr>
          <w:rFonts w:eastAsia="Calibri" w:cs="Times New Roman"/>
          <w:bCs/>
          <w:color w:val="000000"/>
          <w:kern w:val="0"/>
          <w:szCs w:val="22"/>
          <w14:ligatures w14:val="none"/>
        </w:rPr>
        <w:t>5</w:t>
      </w:r>
      <w:r w:rsidRPr="00DD2B78">
        <w:rPr>
          <w:rFonts w:eastAsia="Calibri" w:cs="Times New Roman"/>
          <w:bCs/>
          <w:color w:val="000000"/>
          <w:kern w:val="0"/>
          <w:szCs w:val="22"/>
          <w14:ligatures w14:val="none"/>
        </w:rPr>
        <w:t xml:space="preserve"> r</w:t>
      </w:r>
      <w:r w:rsidR="0045625B">
        <w:rPr>
          <w:rFonts w:eastAsia="Calibri" w:cs="Times New Roman"/>
          <w:bCs/>
          <w:color w:val="000000"/>
          <w:kern w:val="0"/>
          <w:szCs w:val="22"/>
          <w14:ligatures w14:val="none"/>
        </w:rPr>
        <w:t>.</w:t>
      </w:r>
      <w:r w:rsidR="00240426">
        <w:rPr>
          <w:rFonts w:eastAsia="Calibri" w:cs="Times New Roman"/>
          <w:bCs/>
          <w:color w:val="000000"/>
          <w:kern w:val="0"/>
          <w:szCs w:val="22"/>
          <w14:ligatures w14:val="none"/>
        </w:rPr>
        <w:t>;</w:t>
      </w:r>
    </w:p>
    <w:p w14:paraId="79F0F60F" w14:textId="044E3A0F" w:rsidR="0034362C" w:rsidRPr="00D942FC" w:rsidRDefault="0040367C" w:rsidP="006746F6">
      <w:pPr>
        <w:numPr>
          <w:ilvl w:val="0"/>
          <w:numId w:val="34"/>
        </w:numPr>
        <w:spacing w:before="120" w:after="0" w:line="257" w:lineRule="auto"/>
        <w:rPr>
          <w:rFonts w:eastAsia="Calibri" w:cs="Calibri"/>
          <w:b/>
          <w:bCs/>
          <w:kern w:val="0"/>
          <w:szCs w:val="22"/>
          <w14:ligatures w14:val="none"/>
        </w:rPr>
      </w:pPr>
      <w:r w:rsidRPr="00DD2B78">
        <w:rPr>
          <w:rFonts w:eastAsia="Calibri" w:cs="Times New Roman"/>
          <w:bCs/>
          <w:color w:val="000000"/>
          <w:kern w:val="0"/>
          <w:szCs w:val="22"/>
          <w14:ligatures w14:val="none"/>
        </w:rPr>
        <w:t>Budowa i wdrożenie jednolitego i dostępnego nieodpłatnie systemu dla jednostek sektora finansów publicznych do obsługi finansowo-księgowej i kadrowej. Zapewnienie podmiotom wsparcia we wdrażaniu, procesie migracji oraz utrzymaniu systemu</w:t>
      </w:r>
      <w:r w:rsidR="00A36F09">
        <w:rPr>
          <w:rFonts w:eastAsia="Calibri" w:cs="Times New Roman"/>
          <w:bCs/>
          <w:color w:val="000000"/>
          <w:kern w:val="0"/>
          <w:szCs w:val="22"/>
          <w14:ligatures w14:val="none"/>
        </w:rPr>
        <w:t>.</w:t>
      </w:r>
    </w:p>
    <w:p w14:paraId="57A6A623" w14:textId="77777777" w:rsidR="00D942FC" w:rsidRPr="005830E6" w:rsidRDefault="00D942FC" w:rsidP="00D942FC">
      <w:pPr>
        <w:spacing w:before="120" w:after="0" w:line="257" w:lineRule="auto"/>
        <w:ind w:left="833"/>
        <w:rPr>
          <w:rFonts w:eastAsia="Calibri" w:cs="Calibri"/>
          <w:b/>
          <w:bCs/>
          <w:kern w:val="0"/>
          <w:szCs w:val="22"/>
          <w14:ligatures w14:val="none"/>
        </w:rPr>
      </w:pPr>
    </w:p>
    <w:p w14:paraId="52DF3A78" w14:textId="1FF0B43B" w:rsidR="0040367C" w:rsidRPr="00DD2B78" w:rsidRDefault="0040367C" w:rsidP="0040367C">
      <w:pPr>
        <w:spacing w:line="259" w:lineRule="auto"/>
        <w:rPr>
          <w:rFonts w:eastAsia="Calibri" w:cs="Calibri"/>
          <w:kern w:val="0"/>
          <w:szCs w:val="22"/>
          <w14:ligatures w14:val="none"/>
        </w:rPr>
      </w:pPr>
      <w:r w:rsidRPr="005830E6">
        <w:rPr>
          <w:rFonts w:eastAsia="Calibri" w:cs="Calibri"/>
          <w:b/>
          <w:bCs/>
          <w:kern w:val="0"/>
          <w:szCs w:val="22"/>
          <w14:ligatures w14:val="none"/>
        </w:rPr>
        <w:t>[</w:t>
      </w:r>
      <w:proofErr w:type="spellStart"/>
      <w:r w:rsidRPr="005830E6">
        <w:rPr>
          <w:rFonts w:eastAsia="Calibri" w:cs="Calibri"/>
          <w:b/>
          <w:bCs/>
          <w:kern w:val="0"/>
          <w:szCs w:val="22"/>
          <w14:ligatures w14:val="none"/>
        </w:rPr>
        <w:t>box</w:t>
      </w:r>
      <w:proofErr w:type="spellEnd"/>
      <w:r w:rsidRPr="005830E6">
        <w:rPr>
          <w:rFonts w:eastAsia="Calibri" w:cs="Calibri"/>
          <w:b/>
          <w:bCs/>
          <w:kern w:val="0"/>
          <w:szCs w:val="22"/>
          <w14:ligatures w14:val="none"/>
        </w:rPr>
        <w:t>] Co z tego wynika</w:t>
      </w:r>
      <w:r w:rsidR="00DB1701">
        <w:rPr>
          <w:rFonts w:eastAsia="Calibri" w:cs="Calibri"/>
          <w:b/>
          <w:bCs/>
          <w:kern w:val="0"/>
          <w:szCs w:val="22"/>
          <w14:ligatures w14:val="none"/>
        </w:rPr>
        <w:t xml:space="preserve">: </w:t>
      </w:r>
      <w:r w:rsidRPr="00DD2B78">
        <w:rPr>
          <w:rFonts w:eastAsia="Calibri" w:cs="Calibri"/>
          <w:kern w:val="0"/>
          <w:szCs w:val="22"/>
          <w14:ligatures w14:val="none"/>
        </w:rPr>
        <w:t>Komunikacja wewnątrz urzędów i pomiędzy nimi będzie uproszczona i bardziej efektywna, a praca urzędników łatwiejsza i szybsza.</w:t>
      </w:r>
      <w:r w:rsidRPr="00DD2B78">
        <w:rPr>
          <w:rFonts w:eastAsia="Calibri" w:cs="Calibri"/>
          <w:b/>
          <w:kern w:val="0"/>
          <w:szCs w:val="22"/>
          <w14:ligatures w14:val="none"/>
        </w:rPr>
        <w:br w:type="page"/>
      </w:r>
    </w:p>
    <w:p w14:paraId="58D2E841" w14:textId="731A0E12" w:rsidR="0040367C" w:rsidRPr="00DD2B78" w:rsidRDefault="0040367C" w:rsidP="00A676D5">
      <w:pPr>
        <w:pStyle w:val="Podtytu"/>
        <w:rPr>
          <w:rFonts w:eastAsia="Yu Gothic Light"/>
        </w:rPr>
      </w:pPr>
      <w:r w:rsidRPr="00DD2B78">
        <w:rPr>
          <w:rFonts w:eastAsia="Yu Gothic Light"/>
        </w:rPr>
        <w:lastRenderedPageBreak/>
        <w:t xml:space="preserve">Cel </w:t>
      </w:r>
      <w:r w:rsidR="009B5929">
        <w:rPr>
          <w:rFonts w:eastAsia="Yu Gothic Light"/>
        </w:rPr>
        <w:t>2.2.</w:t>
      </w:r>
      <w:r w:rsidRPr="00DD2B78">
        <w:rPr>
          <w:rFonts w:eastAsia="Yu Gothic Light"/>
        </w:rPr>
        <w:t>2: Otoczenie prawne sprzyja informatyzacji podmiotów publicznych</w:t>
      </w:r>
    </w:p>
    <w:p w14:paraId="2E24FD93" w14:textId="77777777" w:rsidR="0040367C" w:rsidRPr="00DD2B78" w:rsidRDefault="0040367C" w:rsidP="00A676D5">
      <w:pPr>
        <w:pStyle w:val="Podtytu"/>
        <w:rPr>
          <w:rFonts w:eastAsia="Calibri" w:cs="Times New Roman"/>
          <w:sz w:val="22"/>
          <w:szCs w:val="22"/>
        </w:rPr>
      </w:pPr>
    </w:p>
    <w:p w14:paraId="5C20C2D2" w14:textId="77777777" w:rsidR="0040367C" w:rsidRPr="00DD2B78" w:rsidRDefault="0040367C" w:rsidP="00A676D5">
      <w:pPr>
        <w:pStyle w:val="Podtytu"/>
        <w:rPr>
          <w:rFonts w:eastAsia="Yu Gothic Light"/>
        </w:rPr>
      </w:pPr>
      <w:r w:rsidRPr="00DD2B78">
        <w:rPr>
          <w:rFonts w:eastAsia="Yu Gothic Light"/>
        </w:rPr>
        <w:t>Co umożliwi realizację celu:</w:t>
      </w:r>
    </w:p>
    <w:p w14:paraId="6FDEEAFF" w14:textId="6B770224" w:rsidR="0040367C" w:rsidRPr="00DD2B78" w:rsidRDefault="0040367C" w:rsidP="006746F6">
      <w:pPr>
        <w:numPr>
          <w:ilvl w:val="0"/>
          <w:numId w:val="31"/>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Dostosowanie przepisów prawa do realizacji </w:t>
      </w:r>
      <w:r w:rsidR="00606716">
        <w:rPr>
          <w:rFonts w:eastAsia="Calibri" w:cs="Times New Roman"/>
          <w:bCs/>
          <w:color w:val="000000"/>
          <w:kern w:val="0"/>
          <w:szCs w:val="22"/>
          <w14:ligatures w14:val="none"/>
        </w:rPr>
        <w:t>zadań publicznych</w:t>
      </w:r>
      <w:r w:rsidRPr="00DD2B78">
        <w:rPr>
          <w:rFonts w:eastAsia="Calibri" w:cs="Times New Roman"/>
          <w:bCs/>
          <w:color w:val="000000"/>
          <w:kern w:val="0"/>
          <w:szCs w:val="22"/>
          <w14:ligatures w14:val="none"/>
        </w:rPr>
        <w:t xml:space="preserve"> za pomocą środków komunikacji elektronicznej, w tym wprowadzenie domyślności cyfrowej w KPA (kodeksie postępowania administracyjnego)</w:t>
      </w:r>
      <w:r w:rsidR="00B64BF8">
        <w:rPr>
          <w:rStyle w:val="Odwoanieprzypisudolnego"/>
          <w:rFonts w:eastAsia="Calibri" w:cs="Times New Roman"/>
          <w:bCs/>
          <w:color w:val="000000"/>
          <w:kern w:val="0"/>
          <w:szCs w:val="22"/>
          <w14:ligatures w14:val="none"/>
        </w:rPr>
        <w:footnoteReference w:id="71"/>
      </w:r>
      <w:r w:rsidR="00DD673E">
        <w:rPr>
          <w:rFonts w:eastAsia="Calibri" w:cs="Times New Roman"/>
          <w:bCs/>
          <w:color w:val="000000"/>
          <w:kern w:val="0"/>
          <w:szCs w:val="22"/>
          <w14:ligatures w14:val="none"/>
        </w:rPr>
        <w:t xml:space="preserve"> i KPK (kodeksie postępowania karnego</w:t>
      </w:r>
      <w:r w:rsidR="00DA71DC">
        <w:rPr>
          <w:rFonts w:eastAsia="Calibri" w:cs="Times New Roman"/>
          <w:bCs/>
          <w:color w:val="000000"/>
          <w:kern w:val="0"/>
          <w:szCs w:val="22"/>
          <w14:ligatures w14:val="none"/>
        </w:rPr>
        <w:t>)</w:t>
      </w:r>
      <w:r w:rsidRPr="00DD2B78">
        <w:rPr>
          <w:rFonts w:eastAsia="Calibri" w:cs="Times New Roman"/>
          <w:bCs/>
          <w:color w:val="000000"/>
          <w:kern w:val="0"/>
          <w:szCs w:val="22"/>
          <w14:ligatures w14:val="none"/>
        </w:rPr>
        <w:t>, uproszczenie procedur administracyjnych oraz wprowadzanie elektronicznych wersji dokumentów. Ułatwi to znacznie użytkownikom komunikację z organami administracji publicznej i innymi podmiotami zewnętrznymi;</w:t>
      </w:r>
    </w:p>
    <w:p w14:paraId="55EA2A60" w14:textId="1F3647F9" w:rsidR="0040367C" w:rsidRPr="00DD2B78" w:rsidRDefault="0040367C" w:rsidP="006746F6">
      <w:pPr>
        <w:numPr>
          <w:ilvl w:val="0"/>
          <w:numId w:val="31"/>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Pełne wdrożenie i upowszechnienie elektronicznych doręczeń (e-Doręczeń) zarówno w relacjach </w:t>
      </w:r>
      <w:r w:rsidR="000454D6">
        <w:rPr>
          <w:rFonts w:eastAsia="Calibri" w:cs="Times New Roman"/>
          <w:bCs/>
          <w:color w:val="000000"/>
          <w:kern w:val="0"/>
          <w:szCs w:val="22"/>
          <w14:ligatures w14:val="none"/>
        </w:rPr>
        <w:t>między</w:t>
      </w:r>
      <w:r w:rsidRPr="00DD2B78">
        <w:rPr>
          <w:rFonts w:eastAsia="Calibri" w:cs="Times New Roman"/>
          <w:bCs/>
          <w:color w:val="000000"/>
          <w:kern w:val="0"/>
          <w:szCs w:val="22"/>
          <w14:ligatures w14:val="none"/>
        </w:rPr>
        <w:t xml:space="preserve"> podmiotami publicznymi, jak i </w:t>
      </w:r>
      <w:r w:rsidR="002A68D6">
        <w:rPr>
          <w:rFonts w:eastAsia="Calibri" w:cs="Times New Roman"/>
          <w:bCs/>
          <w:color w:val="000000"/>
          <w:kern w:val="0"/>
          <w:szCs w:val="22"/>
          <w14:ligatures w14:val="none"/>
        </w:rPr>
        <w:t>z</w:t>
      </w:r>
      <w:r w:rsidR="00602336">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 xml:space="preserve">podmiotami niepublicznymi, które zastąpi doręczanie korespondencji przez </w:t>
      </w:r>
      <w:r w:rsidR="005D5D91">
        <w:rPr>
          <w:rFonts w:eastAsia="Calibri" w:cs="Times New Roman"/>
          <w:bCs/>
          <w:color w:val="000000"/>
          <w:kern w:val="0"/>
          <w:szCs w:val="22"/>
          <w14:ligatures w14:val="none"/>
        </w:rPr>
        <w:t xml:space="preserve">elektroniczną skrzynkę podawczą </w:t>
      </w:r>
      <w:proofErr w:type="spellStart"/>
      <w:r w:rsidRPr="00DD2B78">
        <w:rPr>
          <w:rFonts w:eastAsia="Calibri" w:cs="Times New Roman"/>
          <w:bCs/>
          <w:color w:val="000000"/>
          <w:kern w:val="0"/>
          <w:szCs w:val="22"/>
          <w14:ligatures w14:val="none"/>
        </w:rPr>
        <w:t>ePUAP</w:t>
      </w:r>
      <w:proofErr w:type="spellEnd"/>
      <w:r w:rsidRPr="00DD2B78">
        <w:rPr>
          <w:rFonts w:eastAsia="Calibri" w:cs="Times New Roman"/>
          <w:bCs/>
          <w:color w:val="000000"/>
          <w:kern w:val="0"/>
          <w:szCs w:val="22"/>
          <w14:ligatures w14:val="none"/>
        </w:rPr>
        <w:t>;</w:t>
      </w:r>
    </w:p>
    <w:p w14:paraId="13689AE4" w14:textId="544BAD80" w:rsidR="0040367C" w:rsidRPr="00DD2B78" w:rsidRDefault="0040367C" w:rsidP="006746F6">
      <w:pPr>
        <w:numPr>
          <w:ilvl w:val="0"/>
          <w:numId w:val="31"/>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Wprowadzenie obowiązku integracji e-usług z e-Doręczeniami, co zapewni obywatelom i przedsiębiorcom jedno miejsce, w którym będą mieli zgromadzoną całą korespondencję z urzędami, bez względu na to, z którego serwisu udostępniającego e-usługi korzystali</w:t>
      </w:r>
      <w:r w:rsidR="001B340A">
        <w:rPr>
          <w:rFonts w:eastAsia="Calibri" w:cs="Times New Roman"/>
          <w:bCs/>
          <w:color w:val="000000"/>
          <w:kern w:val="0"/>
          <w:szCs w:val="22"/>
          <w14:ligatures w14:val="none"/>
        </w:rPr>
        <w:t>.</w:t>
      </w:r>
    </w:p>
    <w:p w14:paraId="4D61AC72" w14:textId="6AF3E9C8" w:rsidR="0040367C" w:rsidRPr="00DD2B78" w:rsidRDefault="0040367C" w:rsidP="00DB7869">
      <w:pPr>
        <w:spacing w:line="257" w:lineRule="auto"/>
        <w:rPr>
          <w:rFonts w:eastAsia="Calibri" w:cs="Times New Roman"/>
          <w:kern w:val="0"/>
          <w:szCs w:val="22"/>
          <w14:ligatures w14:val="none"/>
        </w:rPr>
      </w:pPr>
    </w:p>
    <w:p w14:paraId="1A3BB5D8" w14:textId="5813E13F" w:rsidR="0040367C" w:rsidRPr="00DD2B78" w:rsidRDefault="0040367C" w:rsidP="0040367C">
      <w:pPr>
        <w:spacing w:line="257" w:lineRule="auto"/>
        <w:rPr>
          <w:rFonts w:eastAsia="Calibri" w:cs="Calibri"/>
          <w:kern w:val="0"/>
          <w:szCs w:val="22"/>
          <w14:ligatures w14:val="none"/>
        </w:rPr>
      </w:pPr>
      <w:r w:rsidRPr="00DD2B78">
        <w:rPr>
          <w:rFonts w:eastAsia="Calibri" w:cs="Calibri"/>
          <w:b/>
          <w:kern w:val="0"/>
          <w:szCs w:val="22"/>
          <w14:ligatures w14:val="none"/>
        </w:rPr>
        <w:t>[</w:t>
      </w:r>
      <w:proofErr w:type="spellStart"/>
      <w:r w:rsidRPr="00DD2B78">
        <w:rPr>
          <w:rFonts w:eastAsia="Calibri" w:cs="Calibri"/>
          <w:b/>
          <w:kern w:val="0"/>
          <w:szCs w:val="22"/>
          <w14:ligatures w14:val="none"/>
        </w:rPr>
        <w:t>box</w:t>
      </w:r>
      <w:proofErr w:type="spellEnd"/>
      <w:r w:rsidRPr="00DD2B78">
        <w:rPr>
          <w:rFonts w:eastAsia="Calibri" w:cs="Calibri"/>
          <w:b/>
          <w:kern w:val="0"/>
          <w:szCs w:val="22"/>
          <w14:ligatures w14:val="none"/>
        </w:rPr>
        <w:t xml:space="preserve">] Co z tego wynika: </w:t>
      </w:r>
      <w:r w:rsidRPr="00DD2B78">
        <w:rPr>
          <w:rFonts w:eastAsia="Calibri" w:cs="Calibri"/>
          <w:kern w:val="0"/>
          <w:szCs w:val="22"/>
          <w14:ligatures w14:val="none"/>
        </w:rPr>
        <w:t xml:space="preserve">Załatwisz online jeszcze więcej spraw, a cała korespondencja ze wszystkimi urzędami będzie w jednym miejscu – w skrzynce e-Doręczeń. </w:t>
      </w:r>
    </w:p>
    <w:p w14:paraId="7FBBED3E" w14:textId="77777777" w:rsidR="0040367C" w:rsidRPr="00DD2B78" w:rsidRDefault="0040367C" w:rsidP="0040367C">
      <w:pPr>
        <w:spacing w:line="257" w:lineRule="auto"/>
        <w:rPr>
          <w:rFonts w:eastAsia="Calibri" w:cs="Calibri"/>
          <w:b/>
          <w:kern w:val="0"/>
          <w:szCs w:val="22"/>
          <w14:ligatures w14:val="none"/>
        </w:rPr>
      </w:pPr>
      <w:r w:rsidRPr="00DD2B78">
        <w:rPr>
          <w:rFonts w:eastAsia="Calibri" w:cs="Calibri"/>
          <w:b/>
          <w:kern w:val="0"/>
          <w:szCs w:val="22"/>
          <w14:ligatures w14:val="none"/>
        </w:rPr>
        <w:br w:type="page"/>
      </w:r>
    </w:p>
    <w:p w14:paraId="67895231" w14:textId="244F0A2E" w:rsidR="0040367C" w:rsidRPr="00DD2B78" w:rsidRDefault="0040367C" w:rsidP="00A676D5">
      <w:pPr>
        <w:pStyle w:val="Podtytu"/>
        <w:rPr>
          <w:rFonts w:eastAsia="Yu Gothic Light"/>
        </w:rPr>
      </w:pPr>
      <w:r w:rsidRPr="00DD2B78">
        <w:rPr>
          <w:rFonts w:eastAsia="Yu Gothic Light"/>
        </w:rPr>
        <w:lastRenderedPageBreak/>
        <w:t xml:space="preserve">Cel </w:t>
      </w:r>
      <w:r w:rsidR="009B5929">
        <w:rPr>
          <w:rFonts w:eastAsia="Yu Gothic Light"/>
        </w:rPr>
        <w:t>2.2.</w:t>
      </w:r>
      <w:r w:rsidRPr="00DD2B78">
        <w:rPr>
          <w:rFonts w:eastAsia="Yu Gothic Light"/>
        </w:rPr>
        <w:t>3: Monitorowanie informatyzacji podmiotów publicznych pozwala efektywniej kierować procesem wdrażania zmian w tym zakresie</w:t>
      </w:r>
      <w:bookmarkStart w:id="17" w:name="_Hlk178945331"/>
    </w:p>
    <w:p w14:paraId="1A230695" w14:textId="77777777" w:rsidR="0040367C" w:rsidRPr="00DD2B78" w:rsidRDefault="0040367C" w:rsidP="00A676D5">
      <w:pPr>
        <w:pStyle w:val="Podtytu"/>
        <w:rPr>
          <w:rFonts w:eastAsia="Calibri" w:cs="Times New Roman"/>
          <w:sz w:val="22"/>
          <w:szCs w:val="22"/>
        </w:rPr>
      </w:pPr>
    </w:p>
    <w:p w14:paraId="4CC0415E" w14:textId="77777777" w:rsidR="0040367C" w:rsidRPr="00DD2B78" w:rsidRDefault="0040367C" w:rsidP="00A676D5">
      <w:pPr>
        <w:pStyle w:val="Podtytu"/>
        <w:rPr>
          <w:rFonts w:eastAsia="Yu Gothic Light"/>
        </w:rPr>
      </w:pPr>
      <w:r w:rsidRPr="00DD2B78">
        <w:rPr>
          <w:rFonts w:eastAsia="Yu Gothic Light"/>
        </w:rPr>
        <w:t>Co umożliwi realizację celu:</w:t>
      </w:r>
    </w:p>
    <w:bookmarkEnd w:id="17"/>
    <w:p w14:paraId="069898AE" w14:textId="1B2D22F4" w:rsidR="0040367C" w:rsidRPr="00DD2B78" w:rsidRDefault="0040367C" w:rsidP="006746F6">
      <w:pPr>
        <w:numPr>
          <w:ilvl w:val="0"/>
          <w:numId w:val="32"/>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Monitorowanie wdrażania w budowanych lub rozwijanych systemach teleinformatycznych, w tym wspierających realizację e-usług publicznych, rozwiązań horyzontalnych</w:t>
      </w:r>
      <w:r w:rsidR="00CD3698">
        <w:rPr>
          <w:rFonts w:eastAsia="Calibri" w:cs="Times New Roman"/>
          <w:bCs/>
          <w:color w:val="000000"/>
          <w:kern w:val="0"/>
          <w:szCs w:val="22"/>
          <w14:ligatures w14:val="none"/>
        </w:rPr>
        <w:t xml:space="preserve"> (na przykład takich jak</w:t>
      </w:r>
      <w:r w:rsidR="00484ADC">
        <w:rPr>
          <w:rFonts w:eastAsia="Calibri" w:cs="Times New Roman"/>
          <w:bCs/>
          <w:color w:val="000000"/>
          <w:kern w:val="0"/>
          <w:szCs w:val="22"/>
          <w14:ligatures w14:val="none"/>
        </w:rPr>
        <w:t xml:space="preserve"> </w:t>
      </w:r>
      <w:r w:rsidR="009303E3">
        <w:rPr>
          <w:rFonts w:eastAsia="Calibri" w:cs="Times New Roman"/>
          <w:bCs/>
          <w:color w:val="000000"/>
          <w:kern w:val="0"/>
          <w:szCs w:val="22"/>
          <w14:ligatures w14:val="none"/>
        </w:rPr>
        <w:t>wykorzystani</w:t>
      </w:r>
      <w:r w:rsidR="00DA2343">
        <w:rPr>
          <w:rFonts w:eastAsia="Calibri" w:cs="Times New Roman"/>
          <w:bCs/>
          <w:color w:val="000000"/>
          <w:kern w:val="0"/>
          <w:szCs w:val="22"/>
          <w14:ligatures w14:val="none"/>
        </w:rPr>
        <w:t>e</w:t>
      </w:r>
      <w:r w:rsidR="009303E3">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 xml:space="preserve">środków identyfikacji elektronicznej, platform udostępniania danych, systemów realizacji e-płatności </w:t>
      </w:r>
      <w:r w:rsidR="00160035">
        <w:rPr>
          <w:rFonts w:eastAsia="Calibri" w:cs="Times New Roman"/>
          <w:bCs/>
          <w:color w:val="000000"/>
          <w:kern w:val="0"/>
          <w:szCs w:val="22"/>
          <w14:ligatures w14:val="none"/>
        </w:rPr>
        <w:t>oraz</w:t>
      </w:r>
      <w:r w:rsidRPr="00DD2B78">
        <w:rPr>
          <w:rFonts w:eastAsia="Calibri" w:cs="Times New Roman"/>
          <w:bCs/>
          <w:color w:val="000000"/>
          <w:kern w:val="0"/>
          <w:szCs w:val="22"/>
          <w14:ligatures w14:val="none"/>
        </w:rPr>
        <w:t xml:space="preserve"> repozytorium spraw</w:t>
      </w:r>
      <w:r w:rsidR="00160035">
        <w:rPr>
          <w:rFonts w:eastAsia="Calibri" w:cs="Times New Roman"/>
          <w:bCs/>
          <w:color w:val="000000"/>
          <w:kern w:val="0"/>
          <w:szCs w:val="22"/>
          <w14:ligatures w14:val="none"/>
        </w:rPr>
        <w:t>)</w:t>
      </w:r>
      <w:r w:rsidRPr="00DD2B78">
        <w:rPr>
          <w:rFonts w:eastAsia="Calibri" w:cs="Times New Roman"/>
          <w:bCs/>
          <w:color w:val="000000"/>
          <w:kern w:val="0"/>
          <w:szCs w:val="22"/>
          <w14:ligatures w14:val="none"/>
        </w:rPr>
        <w:t>;</w:t>
      </w:r>
    </w:p>
    <w:p w14:paraId="27260369" w14:textId="77777777" w:rsidR="0040367C" w:rsidRPr="00DD2B78" w:rsidRDefault="0040367C" w:rsidP="006746F6">
      <w:pPr>
        <w:numPr>
          <w:ilvl w:val="0"/>
          <w:numId w:val="32"/>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Monitorowanie postępów i efektów realizowanych przedsięwzięć informatycznych o publicznym zastosowaniu w ramach prac Komitetu do spraw Cyfryzacji;</w:t>
      </w:r>
    </w:p>
    <w:p w14:paraId="3855842D" w14:textId="0B12D386" w:rsidR="0040367C" w:rsidRPr="00D942FC" w:rsidRDefault="0040367C" w:rsidP="006746F6">
      <w:pPr>
        <w:numPr>
          <w:ilvl w:val="0"/>
          <w:numId w:val="32"/>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Formułowanie wniosków z przeprowadzonego monitoringu działań podejmowanych w ramach informatyzacji podmiotów publicznych i weryfikacja przyjętych kierunków działań na tej podstawie.</w:t>
      </w:r>
      <w:r w:rsidRPr="00DD2B78">
        <w:rPr>
          <w:rFonts w:eastAsia="Calibri" w:cs="Times New Roman"/>
          <w:bCs/>
          <w:color w:val="000000"/>
          <w:kern w:val="0"/>
          <w:szCs w:val="22"/>
          <w14:ligatures w14:val="none"/>
        </w:rPr>
        <w:br/>
      </w:r>
      <w:r w:rsidRPr="00DD2B78">
        <w:rPr>
          <w:rFonts w:eastAsia="Calibri" w:cs="Times New Roman"/>
          <w:bCs/>
          <w:color w:val="000000"/>
          <w:kern w:val="0"/>
          <w:szCs w:val="22"/>
          <w14:ligatures w14:val="none"/>
        </w:rPr>
        <w:br/>
      </w:r>
    </w:p>
    <w:p w14:paraId="2F670CA2" w14:textId="783216FE" w:rsidR="0040367C" w:rsidRPr="00DD2B78" w:rsidRDefault="0040367C" w:rsidP="00DB1701">
      <w:pPr>
        <w:spacing w:after="0" w:line="257" w:lineRule="auto"/>
        <w:rPr>
          <w:rFonts w:eastAsia="Calibri" w:cs="Calibri"/>
          <w:kern w:val="0"/>
          <w:szCs w:val="22"/>
          <w14:ligatures w14:val="none"/>
        </w:rPr>
      </w:pPr>
      <w:r w:rsidRPr="00DD2B78">
        <w:rPr>
          <w:rFonts w:eastAsia="Calibri" w:cs="Calibri"/>
          <w:b/>
          <w:kern w:val="0"/>
          <w:szCs w:val="22"/>
          <w14:ligatures w14:val="none"/>
        </w:rPr>
        <w:t>[</w:t>
      </w:r>
      <w:proofErr w:type="spellStart"/>
      <w:r w:rsidRPr="00DD2B78">
        <w:rPr>
          <w:rFonts w:eastAsia="Calibri" w:cs="Calibri"/>
          <w:b/>
          <w:kern w:val="0"/>
          <w:szCs w:val="22"/>
          <w14:ligatures w14:val="none"/>
        </w:rPr>
        <w:t>box</w:t>
      </w:r>
      <w:proofErr w:type="spellEnd"/>
      <w:r w:rsidRPr="00DD2B78">
        <w:rPr>
          <w:rFonts w:eastAsia="Calibri" w:cs="Calibri"/>
          <w:b/>
          <w:kern w:val="0"/>
          <w:szCs w:val="22"/>
          <w14:ligatures w14:val="none"/>
        </w:rPr>
        <w:t xml:space="preserve">] Co z tego wynika: </w:t>
      </w:r>
      <w:r w:rsidRPr="00DD2B78">
        <w:rPr>
          <w:rFonts w:eastAsia="Calibri" w:cs="Calibri"/>
          <w:kern w:val="0"/>
          <w:szCs w:val="22"/>
          <w14:ligatures w14:val="none"/>
        </w:rPr>
        <w:t xml:space="preserve">Będziemy monitorować poziom informatyzacji podmiotów publicznych i na tej podstawie wyznaczymy kierunki działań. </w:t>
      </w:r>
    </w:p>
    <w:p w14:paraId="1F5C750D" w14:textId="77777777" w:rsidR="0040367C" w:rsidRPr="00DD2B78" w:rsidRDefault="0040367C" w:rsidP="0040367C">
      <w:pPr>
        <w:spacing w:line="257" w:lineRule="auto"/>
        <w:rPr>
          <w:rFonts w:eastAsia="Calibri" w:cs="Calibri"/>
          <w:b/>
          <w:kern w:val="0"/>
          <w:szCs w:val="22"/>
          <w14:ligatures w14:val="none"/>
        </w:rPr>
      </w:pPr>
      <w:r w:rsidRPr="00DD2B78">
        <w:rPr>
          <w:rFonts w:eastAsia="Calibri" w:cs="Calibri"/>
          <w:b/>
          <w:kern w:val="0"/>
          <w:szCs w:val="22"/>
          <w14:ligatures w14:val="none"/>
        </w:rPr>
        <w:br w:type="page"/>
      </w:r>
    </w:p>
    <w:p w14:paraId="3903312A" w14:textId="319EF2FF" w:rsidR="0040367C" w:rsidRPr="00DD2B78" w:rsidRDefault="0040367C" w:rsidP="00D4438A">
      <w:pPr>
        <w:pStyle w:val="Podtytu"/>
        <w:rPr>
          <w:rFonts w:eastAsia="Yu Gothic Light"/>
        </w:rPr>
      </w:pPr>
      <w:r w:rsidRPr="00DD2B78">
        <w:rPr>
          <w:rFonts w:eastAsia="Yu Gothic Light"/>
        </w:rPr>
        <w:lastRenderedPageBreak/>
        <w:t xml:space="preserve">Cel </w:t>
      </w:r>
      <w:r w:rsidR="009B5929">
        <w:rPr>
          <w:rFonts w:eastAsia="Yu Gothic Light"/>
        </w:rPr>
        <w:t>2.2.</w:t>
      </w:r>
      <w:r w:rsidRPr="00DD2B78">
        <w:rPr>
          <w:rFonts w:eastAsia="Yu Gothic Light"/>
        </w:rPr>
        <w:t xml:space="preserve">4: Wykorzystanie e-usług i nowoczesnych technologii wspiera funkcjonowanie wymiaru sprawiedliwości </w:t>
      </w:r>
    </w:p>
    <w:p w14:paraId="4A81F000" w14:textId="77777777" w:rsidR="0040367C" w:rsidRPr="00C73AA8" w:rsidRDefault="0040367C" w:rsidP="00C73AA8">
      <w:pPr>
        <w:pStyle w:val="Podtytu"/>
      </w:pPr>
    </w:p>
    <w:p w14:paraId="75E0FE5F" w14:textId="77777777" w:rsidR="0040367C" w:rsidRPr="00DD2B78" w:rsidRDefault="0040367C" w:rsidP="00D4438A">
      <w:pPr>
        <w:pStyle w:val="Podtytu"/>
        <w:rPr>
          <w:rFonts w:eastAsia="Yu Gothic Light"/>
        </w:rPr>
      </w:pPr>
      <w:r w:rsidRPr="00DD2B78">
        <w:rPr>
          <w:rFonts w:eastAsia="Yu Gothic Light"/>
        </w:rPr>
        <w:t>Co umożliwi realizację celu:</w:t>
      </w:r>
    </w:p>
    <w:p w14:paraId="538B8290" w14:textId="6FD8F34C" w:rsidR="0040367C" w:rsidRPr="00DD2B78" w:rsidRDefault="0040367C" w:rsidP="006746F6">
      <w:pPr>
        <w:numPr>
          <w:ilvl w:val="0"/>
          <w:numId w:val="33"/>
        </w:numPr>
        <w:spacing w:before="120" w:after="0" w:line="257" w:lineRule="auto"/>
        <w:rPr>
          <w:rFonts w:eastAsia="Calibri" w:cs="Times New Roman"/>
          <w:bCs/>
          <w:color w:val="000000"/>
          <w:kern w:val="0"/>
          <w:szCs w:val="22"/>
          <w14:ligatures w14:val="none"/>
        </w:rPr>
      </w:pPr>
      <w:r w:rsidRPr="00DD2B78">
        <w:rPr>
          <w:rFonts w:eastAsia="Calibri" w:cs="Times New Roman"/>
          <w:bCs/>
          <w:color w:val="000000"/>
          <w:kern w:val="0"/>
          <w:szCs w:val="22"/>
          <w14:ligatures w14:val="none"/>
        </w:rPr>
        <w:t xml:space="preserve">Udostępnienie zaawansowanych e-usług z zakresu wymiaru sprawiedliwości wspieranych nowoczesnymi technologiami, </w:t>
      </w:r>
      <w:r w:rsidR="00D9318B">
        <w:rPr>
          <w:rFonts w:eastAsia="Calibri" w:cs="Times New Roman"/>
          <w:bCs/>
          <w:color w:val="000000"/>
          <w:kern w:val="0"/>
          <w:szCs w:val="22"/>
          <w14:ligatures w14:val="none"/>
        </w:rPr>
        <w:t xml:space="preserve">które m.in. umożliwią </w:t>
      </w:r>
      <w:r w:rsidR="00522D54">
        <w:rPr>
          <w:rFonts w:eastAsia="Calibri" w:cs="Times New Roman"/>
          <w:bCs/>
          <w:color w:val="000000"/>
          <w:kern w:val="0"/>
          <w:szCs w:val="22"/>
          <w14:ligatures w14:val="none"/>
        </w:rPr>
        <w:t xml:space="preserve">dwukierunkową komunikację, </w:t>
      </w:r>
      <w:r w:rsidRPr="00DD2B78">
        <w:rPr>
          <w:rFonts w:eastAsia="Calibri" w:cs="Times New Roman"/>
          <w:bCs/>
          <w:color w:val="000000"/>
          <w:kern w:val="0"/>
          <w:szCs w:val="22"/>
          <w14:ligatures w14:val="none"/>
        </w:rPr>
        <w:t xml:space="preserve">dostęp do informacji </w:t>
      </w:r>
      <w:r w:rsidR="00A8165E">
        <w:rPr>
          <w:rFonts w:eastAsia="Calibri" w:cs="Times New Roman"/>
          <w:bCs/>
          <w:color w:val="000000"/>
          <w:kern w:val="0"/>
          <w:szCs w:val="22"/>
          <w14:ligatures w14:val="none"/>
        </w:rPr>
        <w:t>oraz realizacje</w:t>
      </w:r>
      <w:r w:rsidRPr="00DD2B78">
        <w:rPr>
          <w:rFonts w:eastAsia="Calibri" w:cs="Times New Roman"/>
          <w:bCs/>
          <w:color w:val="000000"/>
          <w:kern w:val="0"/>
          <w:szCs w:val="22"/>
          <w14:ligatures w14:val="none"/>
        </w:rPr>
        <w:t xml:space="preserve"> spraw </w:t>
      </w:r>
      <w:r w:rsidR="00604DA1">
        <w:rPr>
          <w:rFonts w:eastAsia="Calibri" w:cs="Times New Roman"/>
          <w:bCs/>
          <w:color w:val="000000"/>
          <w:kern w:val="0"/>
          <w:szCs w:val="22"/>
          <w14:ligatures w14:val="none"/>
        </w:rPr>
        <w:t xml:space="preserve">przez </w:t>
      </w:r>
      <w:r w:rsidRPr="00DD2B78">
        <w:rPr>
          <w:rFonts w:eastAsia="Calibri" w:cs="Times New Roman"/>
          <w:bCs/>
          <w:color w:val="000000"/>
          <w:kern w:val="0"/>
          <w:szCs w:val="22"/>
          <w14:ligatures w14:val="none"/>
        </w:rPr>
        <w:t xml:space="preserve">obywateli i przedsiębiorców </w:t>
      </w:r>
      <w:r w:rsidR="00D845D8">
        <w:rPr>
          <w:rFonts w:eastAsia="Calibri" w:cs="Times New Roman"/>
          <w:bCs/>
          <w:color w:val="000000"/>
          <w:kern w:val="0"/>
          <w:szCs w:val="22"/>
          <w14:ligatures w14:val="none"/>
        </w:rPr>
        <w:t xml:space="preserve">w sposób elektroniczny, przy jednoczesnym </w:t>
      </w:r>
      <w:r w:rsidRPr="00DD2B78">
        <w:rPr>
          <w:rFonts w:eastAsia="Calibri" w:cs="Times New Roman"/>
          <w:bCs/>
          <w:color w:val="000000"/>
          <w:kern w:val="0"/>
          <w:szCs w:val="22"/>
          <w14:ligatures w14:val="none"/>
        </w:rPr>
        <w:t>zwiększeni</w:t>
      </w:r>
      <w:r w:rsidR="00D845D8">
        <w:rPr>
          <w:rFonts w:eastAsia="Calibri" w:cs="Times New Roman"/>
          <w:bCs/>
          <w:color w:val="000000"/>
          <w:kern w:val="0"/>
          <w:szCs w:val="22"/>
          <w14:ligatures w14:val="none"/>
        </w:rPr>
        <w:t>u</w:t>
      </w:r>
      <w:r w:rsidRPr="00DD2B78">
        <w:rPr>
          <w:rFonts w:eastAsia="Calibri" w:cs="Times New Roman"/>
          <w:bCs/>
          <w:color w:val="000000"/>
          <w:kern w:val="0"/>
          <w:szCs w:val="22"/>
          <w14:ligatures w14:val="none"/>
        </w:rPr>
        <w:t xml:space="preserve"> transparentności procesów;</w:t>
      </w:r>
    </w:p>
    <w:p w14:paraId="2A1CB87D" w14:textId="77777777" w:rsidR="0040367C" w:rsidRPr="00DD2B78" w:rsidRDefault="0040367C" w:rsidP="006746F6">
      <w:pPr>
        <w:numPr>
          <w:ilvl w:val="0"/>
          <w:numId w:val="33"/>
        </w:numPr>
        <w:spacing w:before="120" w:after="0" w:line="257" w:lineRule="auto"/>
        <w:rPr>
          <w:rFonts w:eastAsia="Calibri" w:cs="Calibri"/>
          <w:bCs/>
          <w:color w:val="000000"/>
          <w:kern w:val="0"/>
          <w:szCs w:val="22"/>
          <w14:ligatures w14:val="none"/>
        </w:rPr>
      </w:pPr>
      <w:r w:rsidRPr="00DD2B78">
        <w:rPr>
          <w:rFonts w:eastAsia="Calibri" w:cs="Times New Roman"/>
          <w:bCs/>
          <w:color w:val="000000"/>
          <w:kern w:val="0"/>
          <w:szCs w:val="22"/>
          <w14:ligatures w14:val="none"/>
        </w:rPr>
        <w:t>Optymalizacja ekonomiki procesowej przy uwzględnieniu stosowania elektronicznych dokumentów, elektronicznych czynności procesowych czy przeprowadzania posiedzeń i rozpraw w formie wideokonferencji;</w:t>
      </w:r>
    </w:p>
    <w:p w14:paraId="2ADE55A6" w14:textId="7EF18AA8" w:rsidR="0040367C" w:rsidRPr="00DD2B78" w:rsidRDefault="0040367C" w:rsidP="006746F6">
      <w:pPr>
        <w:numPr>
          <w:ilvl w:val="0"/>
          <w:numId w:val="33"/>
        </w:numPr>
        <w:spacing w:before="120" w:after="0" w:line="257" w:lineRule="auto"/>
        <w:rPr>
          <w:rFonts w:eastAsia="Calibri" w:cs="Calibri"/>
          <w:bCs/>
          <w:color w:val="000000"/>
          <w:kern w:val="0"/>
          <w:szCs w:val="22"/>
          <w14:ligatures w14:val="none"/>
        </w:rPr>
      </w:pPr>
      <w:r w:rsidRPr="00DD2B78">
        <w:rPr>
          <w:rFonts w:eastAsia="Calibri" w:cs="Times New Roman"/>
          <w:bCs/>
          <w:color w:val="000000"/>
          <w:kern w:val="0"/>
          <w:szCs w:val="22"/>
          <w14:ligatures w14:val="none"/>
        </w:rPr>
        <w:t xml:space="preserve">Podniesienie komfortu </w:t>
      </w:r>
      <w:r w:rsidR="008B3447">
        <w:rPr>
          <w:rFonts w:eastAsia="Calibri" w:cs="Times New Roman"/>
          <w:bCs/>
          <w:color w:val="000000"/>
          <w:kern w:val="0"/>
          <w:szCs w:val="22"/>
          <w14:ligatures w14:val="none"/>
        </w:rPr>
        <w:t>oraz</w:t>
      </w:r>
      <w:r w:rsidRPr="00DD2B78">
        <w:rPr>
          <w:rFonts w:eastAsia="Calibri" w:cs="Times New Roman"/>
          <w:bCs/>
          <w:color w:val="000000"/>
          <w:kern w:val="0"/>
          <w:szCs w:val="22"/>
          <w14:ligatures w14:val="none"/>
        </w:rPr>
        <w:t xml:space="preserve"> jakości pracy pracowników wymiaru sprawiedliwości poprzez </w:t>
      </w:r>
      <w:r w:rsidR="0095204A">
        <w:rPr>
          <w:rFonts w:eastAsia="Calibri" w:cs="Times New Roman"/>
          <w:bCs/>
          <w:color w:val="000000"/>
          <w:kern w:val="0"/>
          <w:szCs w:val="22"/>
          <w14:ligatures w14:val="none"/>
        </w:rPr>
        <w:t xml:space="preserve">wdrażanie rozwiązań </w:t>
      </w:r>
      <w:r w:rsidRPr="00DD2B78">
        <w:rPr>
          <w:rFonts w:eastAsia="Calibri" w:cs="Times New Roman"/>
          <w:bCs/>
          <w:color w:val="000000"/>
          <w:kern w:val="0"/>
          <w:szCs w:val="22"/>
          <w14:ligatures w14:val="none"/>
        </w:rPr>
        <w:t>automatyz</w:t>
      </w:r>
      <w:r w:rsidR="0095204A">
        <w:rPr>
          <w:rFonts w:eastAsia="Calibri" w:cs="Times New Roman"/>
          <w:bCs/>
          <w:color w:val="000000"/>
          <w:kern w:val="0"/>
          <w:szCs w:val="22"/>
          <w14:ligatures w14:val="none"/>
        </w:rPr>
        <w:t>ujących pracę</w:t>
      </w:r>
      <w:r w:rsidRPr="00DD2B78">
        <w:rPr>
          <w:rFonts w:eastAsia="Calibri" w:cs="Times New Roman"/>
          <w:bCs/>
          <w:color w:val="000000"/>
          <w:kern w:val="0"/>
          <w:szCs w:val="22"/>
          <w14:ligatures w14:val="none"/>
        </w:rPr>
        <w:t xml:space="preserve">, w tym </w:t>
      </w:r>
      <w:r w:rsidR="009F5531">
        <w:rPr>
          <w:rFonts w:eastAsia="Calibri" w:cs="Times New Roman"/>
          <w:bCs/>
          <w:color w:val="000000"/>
          <w:kern w:val="0"/>
          <w:szCs w:val="22"/>
          <w14:ligatures w14:val="none"/>
        </w:rPr>
        <w:t xml:space="preserve">opartych na </w:t>
      </w:r>
      <w:r w:rsidRPr="00DD2B78">
        <w:rPr>
          <w:rFonts w:eastAsia="Calibri" w:cs="Times New Roman"/>
          <w:bCs/>
          <w:color w:val="000000"/>
          <w:kern w:val="0"/>
          <w:szCs w:val="22"/>
          <w14:ligatures w14:val="none"/>
        </w:rPr>
        <w:t>sztucznej inteligencji</w:t>
      </w:r>
      <w:r w:rsidR="00932EF5">
        <w:rPr>
          <w:rFonts w:eastAsia="Calibri" w:cs="Times New Roman"/>
          <w:bCs/>
          <w:color w:val="000000"/>
          <w:kern w:val="0"/>
          <w:szCs w:val="22"/>
          <w14:ligatures w14:val="none"/>
        </w:rPr>
        <w:t xml:space="preserve">. </w:t>
      </w:r>
      <w:r w:rsidR="00932EF5" w:rsidRPr="00932EF5">
        <w:rPr>
          <w:rFonts w:eastAsia="Calibri" w:cs="Times New Roman"/>
          <w:bCs/>
          <w:color w:val="000000"/>
          <w:kern w:val="0"/>
          <w:szCs w:val="22"/>
          <w14:ligatures w14:val="none"/>
        </w:rPr>
        <w:t>Rozwiązani</w:t>
      </w:r>
      <w:r w:rsidR="00932EF5">
        <w:rPr>
          <w:rFonts w:eastAsia="Calibri" w:cs="Times New Roman"/>
          <w:bCs/>
          <w:color w:val="000000"/>
          <w:kern w:val="0"/>
          <w:szCs w:val="22"/>
          <w14:ligatures w14:val="none"/>
        </w:rPr>
        <w:t>a</w:t>
      </w:r>
      <w:r w:rsidR="00932EF5" w:rsidRPr="00932EF5">
        <w:rPr>
          <w:rFonts w:eastAsia="Calibri" w:cs="Times New Roman"/>
          <w:bCs/>
          <w:color w:val="000000"/>
          <w:kern w:val="0"/>
          <w:szCs w:val="22"/>
          <w14:ligatures w14:val="none"/>
        </w:rPr>
        <w:t xml:space="preserve"> te będą stosowane po przeprowadzeniu analizy </w:t>
      </w:r>
      <w:proofErr w:type="spellStart"/>
      <w:r w:rsidR="00932EF5" w:rsidRPr="00932EF5">
        <w:rPr>
          <w:rFonts w:eastAsia="Calibri" w:cs="Times New Roman"/>
          <w:bCs/>
          <w:color w:val="000000"/>
          <w:kern w:val="0"/>
          <w:szCs w:val="22"/>
          <w14:ligatures w14:val="none"/>
        </w:rPr>
        <w:t>ryzyk</w:t>
      </w:r>
      <w:proofErr w:type="spellEnd"/>
      <w:r w:rsidR="00932EF5" w:rsidRPr="00932EF5">
        <w:rPr>
          <w:rFonts w:eastAsia="Calibri" w:cs="Times New Roman"/>
          <w:bCs/>
          <w:color w:val="000000"/>
          <w:kern w:val="0"/>
          <w:szCs w:val="22"/>
          <w14:ligatures w14:val="none"/>
        </w:rPr>
        <w:t xml:space="preserve"> oraz z zachowaniem poszanowania praw i wolności obywatelskich</w:t>
      </w:r>
      <w:r w:rsidRPr="00DD2B78">
        <w:rPr>
          <w:rFonts w:eastAsia="Calibri" w:cs="Times New Roman"/>
          <w:bCs/>
          <w:color w:val="000000"/>
          <w:kern w:val="0"/>
          <w:szCs w:val="22"/>
          <w14:ligatures w14:val="none"/>
        </w:rPr>
        <w:t>;</w:t>
      </w:r>
    </w:p>
    <w:p w14:paraId="2E888AA9" w14:textId="03C42E38" w:rsidR="0040367C" w:rsidRPr="00DD2B78" w:rsidRDefault="0040367C" w:rsidP="006746F6">
      <w:pPr>
        <w:numPr>
          <w:ilvl w:val="0"/>
          <w:numId w:val="33"/>
        </w:numPr>
        <w:spacing w:before="120" w:after="0" w:line="257" w:lineRule="auto"/>
        <w:rPr>
          <w:rFonts w:eastAsia="Calibri" w:cs="Calibri"/>
          <w:bCs/>
          <w:color w:val="000000"/>
          <w:kern w:val="0"/>
          <w:szCs w:val="22"/>
          <w14:ligatures w14:val="none"/>
        </w:rPr>
      </w:pPr>
      <w:r w:rsidRPr="00DD2B78">
        <w:rPr>
          <w:rFonts w:eastAsia="Times New Roman" w:cs="Times New Roman"/>
          <w:bCs/>
          <w:color w:val="000000"/>
          <w:kern w:val="0"/>
          <w:szCs w:val="22"/>
          <w14:ligatures w14:val="none"/>
        </w:rPr>
        <w:t xml:space="preserve">Uzyskanie wysokiego poziomu interoperacyjności systemów wymiaru </w:t>
      </w:r>
      <w:r w:rsidRPr="00DD2B78">
        <w:rPr>
          <w:rFonts w:eastAsia="Calibri" w:cs="Times New Roman"/>
          <w:bCs/>
          <w:color w:val="000000"/>
          <w:kern w:val="0"/>
          <w:szCs w:val="22"/>
          <w14:ligatures w14:val="none"/>
        </w:rPr>
        <w:t>sprawiedliwości z systemami krajowym i międzynarodowymi z ich otoczenia pozwalający na wzmocnienie cyfrowej współpracy</w:t>
      </w:r>
      <w:r w:rsidR="00A76949">
        <w:rPr>
          <w:rFonts w:eastAsia="Calibri" w:cs="Times New Roman"/>
          <w:bCs/>
          <w:color w:val="000000"/>
          <w:kern w:val="0"/>
          <w:szCs w:val="22"/>
          <w14:ligatures w14:val="none"/>
        </w:rPr>
        <w:t xml:space="preserve"> </w:t>
      </w:r>
      <w:r w:rsidRPr="00DD2B78">
        <w:rPr>
          <w:rFonts w:eastAsia="Calibri" w:cs="Times New Roman"/>
          <w:bCs/>
          <w:color w:val="000000"/>
          <w:kern w:val="0"/>
          <w:szCs w:val="22"/>
          <w14:ligatures w14:val="none"/>
        </w:rPr>
        <w:t>oraz dostępu do danych</w:t>
      </w:r>
      <w:r w:rsidR="00393D59">
        <w:rPr>
          <w:rFonts w:eastAsia="Calibri" w:cs="Times New Roman"/>
          <w:bCs/>
          <w:color w:val="000000"/>
          <w:kern w:val="0"/>
          <w:szCs w:val="22"/>
          <w14:ligatures w14:val="none"/>
        </w:rPr>
        <w:t>.</w:t>
      </w:r>
    </w:p>
    <w:p w14:paraId="6B2E3286" w14:textId="77777777" w:rsidR="0058096B" w:rsidRDefault="0058096B" w:rsidP="00D84555"/>
    <w:p w14:paraId="3CC19070" w14:textId="77777777" w:rsidR="0058096B" w:rsidRDefault="0058096B" w:rsidP="00D84555"/>
    <w:p w14:paraId="437FA96C" w14:textId="77777777" w:rsidR="0058096B" w:rsidRDefault="0058096B" w:rsidP="00D84555"/>
    <w:p w14:paraId="5A61B3AE" w14:textId="77777777" w:rsidR="0058096B" w:rsidRDefault="0058096B" w:rsidP="00D84555"/>
    <w:p w14:paraId="5878DDE4" w14:textId="77777777" w:rsidR="0058096B" w:rsidRDefault="0058096B" w:rsidP="00D84555"/>
    <w:p w14:paraId="6159FC8C" w14:textId="77777777" w:rsidR="0058096B" w:rsidRDefault="0058096B" w:rsidP="00D84555"/>
    <w:p w14:paraId="34790D6C" w14:textId="77777777" w:rsidR="0058096B" w:rsidRDefault="0058096B" w:rsidP="00D84555"/>
    <w:p w14:paraId="56E8F704" w14:textId="77777777" w:rsidR="0058096B" w:rsidRDefault="0058096B" w:rsidP="00D84555"/>
    <w:p w14:paraId="411EDCE6" w14:textId="77777777" w:rsidR="00E66E49" w:rsidRDefault="00E66E49">
      <w:pPr>
        <w:rPr>
          <w:rFonts w:eastAsia="Yu Gothic Light" w:cstheme="majorBidi"/>
          <w:color w:val="002060"/>
          <w:spacing w:val="15"/>
          <w:sz w:val="40"/>
          <w:szCs w:val="28"/>
        </w:rPr>
      </w:pPr>
      <w:r>
        <w:rPr>
          <w:rFonts w:eastAsia="Yu Gothic Light"/>
        </w:rPr>
        <w:br w:type="page"/>
      </w:r>
    </w:p>
    <w:p w14:paraId="4A16BD3F" w14:textId="2ADED1AE" w:rsidR="0058096B" w:rsidRDefault="0058096B" w:rsidP="0058096B">
      <w:pPr>
        <w:pStyle w:val="Podtytu"/>
        <w:numPr>
          <w:ilvl w:val="0"/>
          <w:numId w:val="0"/>
        </w:numPr>
        <w:rPr>
          <w:rFonts w:eastAsia="Yu Gothic Light"/>
        </w:rPr>
      </w:pPr>
      <w:r>
        <w:rPr>
          <w:rFonts w:eastAsia="Yu Gothic Light"/>
        </w:rPr>
        <w:lastRenderedPageBreak/>
        <w:t xml:space="preserve">Cel 2.2.5: </w:t>
      </w:r>
      <w:r w:rsidRPr="00E66E49">
        <w:rPr>
          <w:rFonts w:eastAsia="Yu Gothic Light"/>
        </w:rPr>
        <w:t>Wykorzystanie now</w:t>
      </w:r>
      <w:r w:rsidR="00393D59">
        <w:rPr>
          <w:rFonts w:eastAsia="Yu Gothic Light"/>
        </w:rPr>
        <w:t>oczesn</w:t>
      </w:r>
      <w:r w:rsidRPr="00E66E49">
        <w:rPr>
          <w:rFonts w:eastAsia="Yu Gothic Light"/>
        </w:rPr>
        <w:t>ych technologii wspiera tworzenie prawa</w:t>
      </w:r>
      <w:r w:rsidR="00A2141B">
        <w:rPr>
          <w:rFonts w:eastAsia="Yu Gothic Light"/>
        </w:rPr>
        <w:t xml:space="preserve"> oraz powszechny dostęp do informacji o prawie</w:t>
      </w:r>
    </w:p>
    <w:p w14:paraId="46B21B51" w14:textId="77777777" w:rsidR="00E66E49" w:rsidRPr="00E66E49" w:rsidRDefault="00E66E49" w:rsidP="00E66E49"/>
    <w:p w14:paraId="1AAC4A33" w14:textId="142A4177" w:rsidR="00E66E49" w:rsidRPr="00E66E49" w:rsidRDefault="00E66E49" w:rsidP="00E66E49">
      <w:pPr>
        <w:pStyle w:val="Podtytu"/>
        <w:rPr>
          <w:rFonts w:eastAsia="Yu Gothic Light"/>
        </w:rPr>
      </w:pPr>
      <w:r w:rsidRPr="00DD2B78">
        <w:rPr>
          <w:rFonts w:eastAsia="Yu Gothic Light"/>
        </w:rPr>
        <w:t>Co umożliwi realizację celu:</w:t>
      </w:r>
    </w:p>
    <w:p w14:paraId="12A3FCA8" w14:textId="00766F73" w:rsidR="00A2141B" w:rsidRPr="00A2141B" w:rsidRDefault="00AA7226" w:rsidP="006746F6">
      <w:pPr>
        <w:pStyle w:val="Akapitzlist"/>
        <w:numPr>
          <w:ilvl w:val="0"/>
          <w:numId w:val="174"/>
        </w:numPr>
        <w:rPr>
          <w:rFonts w:eastAsia="Calibri" w:cs="Times New Roman"/>
          <w:bCs/>
          <w:color w:val="000000"/>
          <w:kern w:val="0"/>
          <w:szCs w:val="22"/>
          <w14:ligatures w14:val="none"/>
        </w:rPr>
      </w:pPr>
      <w:r>
        <w:rPr>
          <w:rFonts w:eastAsia="Calibri" w:cs="Times New Roman"/>
          <w:bCs/>
          <w:color w:val="000000"/>
          <w:kern w:val="0"/>
          <w:szCs w:val="22"/>
          <w14:ligatures w14:val="none"/>
        </w:rPr>
        <w:t>Wprowadzenie j</w:t>
      </w:r>
      <w:r w:rsidR="00A2141B" w:rsidRPr="00A2141B">
        <w:rPr>
          <w:rFonts w:eastAsia="Calibri" w:cs="Times New Roman"/>
          <w:bCs/>
          <w:color w:val="000000"/>
          <w:kern w:val="0"/>
          <w:szCs w:val="22"/>
          <w14:ligatures w14:val="none"/>
        </w:rPr>
        <w:t>ednolit</w:t>
      </w:r>
      <w:r>
        <w:rPr>
          <w:rFonts w:eastAsia="Calibri" w:cs="Times New Roman"/>
          <w:bCs/>
          <w:color w:val="000000"/>
          <w:kern w:val="0"/>
          <w:szCs w:val="22"/>
          <w14:ligatures w14:val="none"/>
        </w:rPr>
        <w:t>ego</w:t>
      </w:r>
      <w:r w:rsidR="00A2141B" w:rsidRPr="00A2141B">
        <w:rPr>
          <w:rFonts w:eastAsia="Calibri" w:cs="Times New Roman"/>
          <w:bCs/>
          <w:color w:val="000000"/>
          <w:kern w:val="0"/>
          <w:szCs w:val="22"/>
          <w14:ligatures w14:val="none"/>
        </w:rPr>
        <w:t xml:space="preserve"> spos</w:t>
      </w:r>
      <w:r>
        <w:rPr>
          <w:rFonts w:eastAsia="Calibri" w:cs="Times New Roman"/>
          <w:bCs/>
          <w:color w:val="000000"/>
          <w:kern w:val="0"/>
          <w:szCs w:val="22"/>
          <w14:ligatures w14:val="none"/>
        </w:rPr>
        <w:t>o</w:t>
      </w:r>
      <w:r w:rsidR="00A2141B" w:rsidRPr="00A2141B">
        <w:rPr>
          <w:rFonts w:eastAsia="Calibri" w:cs="Times New Roman"/>
          <w:bCs/>
          <w:color w:val="000000"/>
          <w:kern w:val="0"/>
          <w:szCs w:val="22"/>
          <w14:ligatures w14:val="none"/>
        </w:rPr>
        <w:t>b</w:t>
      </w:r>
      <w:r>
        <w:rPr>
          <w:rFonts w:eastAsia="Calibri" w:cs="Times New Roman"/>
          <w:bCs/>
          <w:color w:val="000000"/>
          <w:kern w:val="0"/>
          <w:szCs w:val="22"/>
          <w14:ligatures w14:val="none"/>
        </w:rPr>
        <w:t>u</w:t>
      </w:r>
      <w:r w:rsidR="00A2141B" w:rsidRPr="00A2141B">
        <w:rPr>
          <w:rFonts w:eastAsia="Calibri" w:cs="Times New Roman"/>
          <w:bCs/>
          <w:color w:val="000000"/>
          <w:kern w:val="0"/>
          <w:szCs w:val="22"/>
          <w14:ligatures w14:val="none"/>
        </w:rPr>
        <w:t xml:space="preserve"> identyfikacji prac legislacyjnych;</w:t>
      </w:r>
    </w:p>
    <w:p w14:paraId="0CC651C2" w14:textId="555692E2" w:rsidR="00A2141B" w:rsidRPr="00F227C8" w:rsidRDefault="00A2141B" w:rsidP="006746F6">
      <w:pPr>
        <w:numPr>
          <w:ilvl w:val="0"/>
          <w:numId w:val="174"/>
        </w:numPr>
        <w:spacing w:before="120" w:after="0" w:line="257" w:lineRule="auto"/>
        <w:rPr>
          <w:rFonts w:eastAsia="Calibri" w:cs="Times New Roman"/>
          <w:bCs/>
          <w:color w:val="000000"/>
          <w:kern w:val="0"/>
          <w:szCs w:val="22"/>
          <w14:ligatures w14:val="none"/>
        </w:rPr>
      </w:pPr>
      <w:r>
        <w:rPr>
          <w:rFonts w:eastAsia="Calibri" w:cs="Times New Roman"/>
          <w:bCs/>
          <w:color w:val="000000"/>
          <w:kern w:val="0"/>
          <w:szCs w:val="22"/>
          <w14:ligatures w14:val="none"/>
        </w:rPr>
        <w:t xml:space="preserve">Wdrożenie systemu zapewniającego powszechny, przejrzysty </w:t>
      </w:r>
      <w:r>
        <w:rPr>
          <w:szCs w:val="22"/>
        </w:rPr>
        <w:t>dostęp do informacji na temat prac legislacyjnych i do dokumentów związanych z procesem legislacyjnym oraz narzędzia upr</w:t>
      </w:r>
      <w:r w:rsidR="00FC725F">
        <w:rPr>
          <w:szCs w:val="22"/>
        </w:rPr>
        <w:t>a</w:t>
      </w:r>
      <w:r>
        <w:rPr>
          <w:szCs w:val="22"/>
        </w:rPr>
        <w:t>szczające</w:t>
      </w:r>
      <w:r w:rsidR="006909B4">
        <w:rPr>
          <w:szCs w:val="22"/>
        </w:rPr>
        <w:t>, w tym</w:t>
      </w:r>
      <w:r>
        <w:rPr>
          <w:szCs w:val="22"/>
        </w:rPr>
        <w:t xml:space="preserve"> zwiększające automatyzację czynności wykonywanych podczas prac nad projektami aktów normatywnych;</w:t>
      </w:r>
    </w:p>
    <w:p w14:paraId="05E73D6C" w14:textId="39CD34F8" w:rsidR="00A2141B" w:rsidRPr="00A2141B" w:rsidRDefault="00A2141B" w:rsidP="006746F6">
      <w:pPr>
        <w:numPr>
          <w:ilvl w:val="0"/>
          <w:numId w:val="174"/>
        </w:numPr>
        <w:spacing w:before="120" w:after="0" w:line="257" w:lineRule="auto"/>
        <w:rPr>
          <w:rFonts w:eastAsia="Calibri" w:cs="Times New Roman"/>
          <w:bCs/>
          <w:color w:val="000000"/>
          <w:kern w:val="0"/>
          <w:szCs w:val="22"/>
          <w14:ligatures w14:val="none"/>
        </w:rPr>
      </w:pPr>
      <w:r>
        <w:rPr>
          <w:szCs w:val="22"/>
        </w:rPr>
        <w:t xml:space="preserve">Budowa systemu zapewniającego powszechny dostęp do skonsolidowanych tekstów obowiązujących aktów prawnych, </w:t>
      </w:r>
      <w:r w:rsidR="009D7D07">
        <w:rPr>
          <w:szCs w:val="22"/>
        </w:rPr>
        <w:t xml:space="preserve">który </w:t>
      </w:r>
      <w:r>
        <w:rPr>
          <w:szCs w:val="22"/>
        </w:rPr>
        <w:t>umożliwia zamieszczanie dodatkowych informacji dotyczących przepisów prawnych;</w:t>
      </w:r>
    </w:p>
    <w:p w14:paraId="16BBDC81" w14:textId="72F98332" w:rsidR="0058096B" w:rsidRPr="00A2141B" w:rsidRDefault="0058096B" w:rsidP="006746F6">
      <w:pPr>
        <w:numPr>
          <w:ilvl w:val="0"/>
          <w:numId w:val="174"/>
        </w:numPr>
        <w:spacing w:before="120" w:after="0" w:line="257" w:lineRule="auto"/>
        <w:rPr>
          <w:rFonts w:eastAsia="Calibri" w:cs="Times New Roman"/>
          <w:bCs/>
          <w:color w:val="000000"/>
          <w:kern w:val="0"/>
          <w:szCs w:val="22"/>
          <w14:ligatures w14:val="none"/>
        </w:rPr>
      </w:pPr>
      <w:r w:rsidRPr="0058096B">
        <w:rPr>
          <w:rFonts w:eastAsia="Calibri" w:cs="Times New Roman"/>
          <w:bCs/>
          <w:color w:val="000000"/>
          <w:kern w:val="0"/>
          <w:szCs w:val="22"/>
          <w14:ligatures w14:val="none"/>
        </w:rPr>
        <w:t>Opracowanie narzędzi AI wspierając</w:t>
      </w:r>
      <w:r w:rsidR="00A2141B">
        <w:rPr>
          <w:rFonts w:eastAsia="Calibri" w:cs="Times New Roman"/>
          <w:bCs/>
          <w:color w:val="000000"/>
          <w:kern w:val="0"/>
          <w:szCs w:val="22"/>
          <w14:ligatures w14:val="none"/>
        </w:rPr>
        <w:t>ych</w:t>
      </w:r>
      <w:r w:rsidRPr="0058096B">
        <w:rPr>
          <w:rFonts w:eastAsia="Calibri" w:cs="Times New Roman"/>
          <w:bCs/>
          <w:color w:val="000000"/>
          <w:kern w:val="0"/>
          <w:szCs w:val="22"/>
          <w14:ligatures w14:val="none"/>
        </w:rPr>
        <w:t xml:space="preserve"> tworzenie jasnych i zrozumiałych przepisów prawa</w:t>
      </w:r>
      <w:r w:rsidR="00A2141B">
        <w:rPr>
          <w:rFonts w:eastAsia="Calibri" w:cs="Times New Roman"/>
          <w:bCs/>
          <w:color w:val="000000"/>
          <w:kern w:val="0"/>
          <w:szCs w:val="22"/>
          <w14:ligatures w14:val="none"/>
        </w:rPr>
        <w:t>,</w:t>
      </w:r>
      <w:r w:rsidR="00E66E49">
        <w:rPr>
          <w:rFonts w:eastAsia="Calibri" w:cs="Times New Roman"/>
          <w:bCs/>
          <w:color w:val="000000"/>
          <w:kern w:val="0"/>
          <w:szCs w:val="22"/>
          <w14:ligatures w14:val="none"/>
        </w:rPr>
        <w:t xml:space="preserve"> </w:t>
      </w:r>
      <w:r w:rsidRPr="0058096B">
        <w:rPr>
          <w:rFonts w:eastAsia="Calibri" w:cs="Times New Roman"/>
          <w:bCs/>
          <w:color w:val="000000"/>
          <w:kern w:val="0"/>
          <w:szCs w:val="22"/>
          <w14:ligatures w14:val="none"/>
        </w:rPr>
        <w:t>monitoring zmian w przepisach prawa</w:t>
      </w:r>
      <w:r w:rsidR="00A2141B">
        <w:rPr>
          <w:rFonts w:eastAsia="Calibri" w:cs="Times New Roman"/>
          <w:bCs/>
          <w:color w:val="000000"/>
          <w:kern w:val="0"/>
          <w:szCs w:val="22"/>
          <w14:ligatures w14:val="none"/>
        </w:rPr>
        <w:t xml:space="preserve"> i</w:t>
      </w:r>
      <w:r w:rsidR="00E66E49">
        <w:rPr>
          <w:rFonts w:eastAsia="Calibri" w:cs="Times New Roman"/>
          <w:bCs/>
          <w:color w:val="000000"/>
          <w:kern w:val="0"/>
          <w:szCs w:val="22"/>
          <w14:ligatures w14:val="none"/>
        </w:rPr>
        <w:t xml:space="preserve"> </w:t>
      </w:r>
      <w:r w:rsidRPr="00A2141B">
        <w:rPr>
          <w:rFonts w:eastAsia="Calibri" w:cs="Times New Roman"/>
          <w:bCs/>
          <w:color w:val="000000"/>
          <w:kern w:val="0"/>
          <w:szCs w:val="22"/>
          <w14:ligatures w14:val="none"/>
        </w:rPr>
        <w:t>obsług</w:t>
      </w:r>
      <w:r w:rsidR="00A2141B">
        <w:rPr>
          <w:rFonts w:eastAsia="Calibri" w:cs="Times New Roman"/>
          <w:bCs/>
          <w:color w:val="000000"/>
          <w:kern w:val="0"/>
          <w:szCs w:val="22"/>
          <w14:ligatures w14:val="none"/>
        </w:rPr>
        <w:t>ę</w:t>
      </w:r>
      <w:r w:rsidRPr="00A2141B">
        <w:rPr>
          <w:rFonts w:eastAsia="Calibri" w:cs="Times New Roman"/>
          <w:bCs/>
          <w:color w:val="000000"/>
          <w:kern w:val="0"/>
          <w:szCs w:val="22"/>
          <w14:ligatures w14:val="none"/>
        </w:rPr>
        <w:t xml:space="preserve"> proces</w:t>
      </w:r>
      <w:r w:rsidR="00A2141B">
        <w:rPr>
          <w:rFonts w:eastAsia="Calibri" w:cs="Times New Roman"/>
          <w:bCs/>
          <w:color w:val="000000"/>
          <w:kern w:val="0"/>
          <w:szCs w:val="22"/>
          <w14:ligatures w14:val="none"/>
        </w:rPr>
        <w:t>u</w:t>
      </w:r>
      <w:r w:rsidRPr="00A2141B">
        <w:rPr>
          <w:rFonts w:eastAsia="Calibri" w:cs="Times New Roman"/>
          <w:bCs/>
          <w:color w:val="000000"/>
          <w:kern w:val="0"/>
          <w:szCs w:val="22"/>
          <w14:ligatures w14:val="none"/>
        </w:rPr>
        <w:t xml:space="preserve"> legislacyjn</w:t>
      </w:r>
      <w:r w:rsidR="00A2141B">
        <w:rPr>
          <w:rFonts w:eastAsia="Calibri" w:cs="Times New Roman"/>
          <w:bCs/>
          <w:color w:val="000000"/>
          <w:kern w:val="0"/>
          <w:szCs w:val="22"/>
          <w14:ligatures w14:val="none"/>
        </w:rPr>
        <w:t>ego</w:t>
      </w:r>
      <w:r w:rsidRPr="00A2141B">
        <w:rPr>
          <w:rFonts w:eastAsia="Calibri" w:cs="Times New Roman"/>
          <w:bCs/>
          <w:color w:val="000000"/>
          <w:kern w:val="0"/>
          <w:szCs w:val="22"/>
          <w14:ligatures w14:val="none"/>
        </w:rPr>
        <w:t xml:space="preserve"> oraz powszechny dostęp do informacji o prawie;</w:t>
      </w:r>
    </w:p>
    <w:p w14:paraId="38CD2F6F" w14:textId="77777777" w:rsidR="0089443D" w:rsidRDefault="0058096B" w:rsidP="006746F6">
      <w:pPr>
        <w:numPr>
          <w:ilvl w:val="0"/>
          <w:numId w:val="174"/>
        </w:numPr>
        <w:spacing w:before="120" w:after="0" w:line="257" w:lineRule="auto"/>
        <w:rPr>
          <w:rFonts w:eastAsia="Calibri" w:cs="Times New Roman"/>
          <w:bCs/>
          <w:color w:val="000000"/>
          <w:kern w:val="0"/>
          <w:szCs w:val="22"/>
          <w14:ligatures w14:val="none"/>
        </w:rPr>
      </w:pPr>
      <w:r w:rsidRPr="00E66E49">
        <w:rPr>
          <w:rFonts w:eastAsia="Calibri" w:cs="Times New Roman"/>
          <w:bCs/>
          <w:color w:val="000000"/>
          <w:kern w:val="0"/>
          <w:szCs w:val="22"/>
          <w14:ligatures w14:val="none"/>
        </w:rPr>
        <w:t>Opracowanie standardów d</w:t>
      </w:r>
      <w:r w:rsidR="00E31B62">
        <w:rPr>
          <w:rFonts w:eastAsia="Calibri" w:cs="Times New Roman"/>
          <w:bCs/>
          <w:color w:val="000000"/>
          <w:kern w:val="0"/>
          <w:szCs w:val="22"/>
          <w14:ligatures w14:val="none"/>
        </w:rPr>
        <w:t>o</w:t>
      </w:r>
      <w:r w:rsidRPr="00E66E49">
        <w:rPr>
          <w:rFonts w:eastAsia="Calibri" w:cs="Times New Roman"/>
          <w:bCs/>
          <w:color w:val="000000"/>
          <w:kern w:val="0"/>
          <w:szCs w:val="22"/>
          <w14:ligatures w14:val="none"/>
        </w:rPr>
        <w:t xml:space="preserve"> przygotowania oraz publikacji aktów prawnych w strukturze gotowej do odczytu maszynowego i wykonywania maszynowego (ang. law as </w:t>
      </w:r>
      <w:proofErr w:type="spellStart"/>
      <w:r w:rsidRPr="00E66E49">
        <w:rPr>
          <w:rFonts w:eastAsia="Calibri" w:cs="Times New Roman"/>
          <w:bCs/>
          <w:color w:val="000000"/>
          <w:kern w:val="0"/>
          <w:szCs w:val="22"/>
          <w14:ligatures w14:val="none"/>
        </w:rPr>
        <w:t>code</w:t>
      </w:r>
      <w:proofErr w:type="spellEnd"/>
      <w:r w:rsidRPr="00E66E49">
        <w:rPr>
          <w:rFonts w:eastAsia="Calibri" w:cs="Times New Roman"/>
          <w:bCs/>
          <w:color w:val="000000"/>
          <w:kern w:val="0"/>
          <w:szCs w:val="22"/>
          <w14:ligatures w14:val="none"/>
        </w:rPr>
        <w:t>), np. w zakresie ustrukturyzowanych danych przestrzennych</w:t>
      </w:r>
      <w:r w:rsidR="0089443D">
        <w:rPr>
          <w:rFonts w:eastAsia="Calibri" w:cs="Times New Roman"/>
          <w:bCs/>
          <w:color w:val="000000"/>
          <w:kern w:val="0"/>
          <w:szCs w:val="22"/>
          <w14:ligatures w14:val="none"/>
        </w:rPr>
        <w:t>;</w:t>
      </w:r>
    </w:p>
    <w:p w14:paraId="400710BD" w14:textId="421ED33D" w:rsidR="0058096B" w:rsidRPr="00E66E49" w:rsidRDefault="00DE0F96" w:rsidP="006746F6">
      <w:pPr>
        <w:numPr>
          <w:ilvl w:val="0"/>
          <w:numId w:val="174"/>
        </w:numPr>
        <w:spacing w:before="120" w:after="0" w:line="257" w:lineRule="auto"/>
        <w:rPr>
          <w:rFonts w:eastAsia="Calibri" w:cs="Times New Roman"/>
          <w:bCs/>
          <w:color w:val="000000"/>
          <w:kern w:val="0"/>
          <w:szCs w:val="22"/>
          <w14:ligatures w14:val="none"/>
        </w:rPr>
      </w:pPr>
      <w:r w:rsidRPr="00DE0F96">
        <w:rPr>
          <w:rFonts w:eastAsia="Calibri" w:cs="Times New Roman"/>
          <w:bCs/>
          <w:color w:val="000000"/>
          <w:kern w:val="0"/>
          <w:szCs w:val="22"/>
          <w14:ligatures w14:val="none"/>
        </w:rPr>
        <w:t>Budowa i rozwój rejestrów publicznych zapewniających powszechny dostęp danych przestrzennych, a w szczególności aktów prawnych tworzonych w postaci ustandaryzowanych i jednolitych danych przestrzennych.</w:t>
      </w:r>
    </w:p>
    <w:p w14:paraId="0E3033F4" w14:textId="6A19EE43" w:rsidR="00B80244" w:rsidRDefault="00B80244">
      <w:pPr>
        <w:pStyle w:val="Podtytu"/>
        <w:rPr>
          <w:b/>
        </w:rPr>
      </w:pPr>
    </w:p>
    <w:p w14:paraId="6FAF88F0" w14:textId="56BD99A5" w:rsidR="00A2141B" w:rsidRPr="005A6CAA" w:rsidRDefault="00A2141B" w:rsidP="00A2141B">
      <w:pPr>
        <w:rPr>
          <w:rFonts w:eastAsiaTheme="majorEastAsia" w:cstheme="majorBidi"/>
          <w:color w:val="002060"/>
          <w:sz w:val="40"/>
          <w:szCs w:val="28"/>
        </w:rPr>
      </w:pPr>
      <w:r w:rsidRPr="005A6CAA">
        <w:rPr>
          <w:b/>
          <w:bCs/>
        </w:rPr>
        <w:t>[</w:t>
      </w:r>
      <w:proofErr w:type="spellStart"/>
      <w:r w:rsidRPr="005A6CAA">
        <w:rPr>
          <w:b/>
          <w:bCs/>
        </w:rPr>
        <w:t>box</w:t>
      </w:r>
      <w:proofErr w:type="spellEnd"/>
      <w:r w:rsidRPr="005A6CAA">
        <w:rPr>
          <w:b/>
          <w:bCs/>
        </w:rPr>
        <w:t>] Co z tego wynika:</w:t>
      </w:r>
      <w:r>
        <w:rPr>
          <w:b/>
          <w:bCs/>
        </w:rPr>
        <w:t xml:space="preserve"> </w:t>
      </w:r>
      <w:r w:rsidR="006746F6">
        <w:t>Łatwiej odnajdziesz informacje na temat praw i obowiązków wynikających z prawa.</w:t>
      </w:r>
    </w:p>
    <w:p w14:paraId="260632D4" w14:textId="77777777" w:rsidR="00A2141B" w:rsidRPr="00E66E49" w:rsidRDefault="00A2141B" w:rsidP="00A2141B"/>
    <w:p w14:paraId="279CBED6" w14:textId="20471F6E" w:rsidR="00BE2ED2" w:rsidRDefault="001A67CD" w:rsidP="006746F6">
      <w:pPr>
        <w:pStyle w:val="Nagwek3"/>
        <w:pageBreakBefore/>
        <w:numPr>
          <w:ilvl w:val="1"/>
          <w:numId w:val="2"/>
        </w:numPr>
        <w:ind w:hanging="675"/>
      </w:pPr>
      <w:bookmarkStart w:id="18" w:name="_Toc221026265"/>
      <w:r>
        <w:lastRenderedPageBreak/>
        <w:t xml:space="preserve">Publiczne </w:t>
      </w:r>
      <w:r w:rsidR="00A461BD">
        <w:t>s</w:t>
      </w:r>
      <w:r w:rsidR="00914B27">
        <w:t xml:space="preserve">ystemy </w:t>
      </w:r>
      <w:r w:rsidR="00A461BD">
        <w:t xml:space="preserve">teleinformatyczne </w:t>
      </w:r>
      <w:r w:rsidR="00914B27">
        <w:t>i rejestry</w:t>
      </w:r>
      <w:r w:rsidR="00A461BD">
        <w:t xml:space="preserve"> publiczne</w:t>
      </w:r>
      <w:bookmarkEnd w:id="18"/>
    </w:p>
    <w:p w14:paraId="74D1E90E" w14:textId="77777777" w:rsidR="00BE2ED2" w:rsidRDefault="00BE2ED2" w:rsidP="00C73AA8">
      <w:pPr>
        <w:pStyle w:val="Podtytu"/>
      </w:pPr>
    </w:p>
    <w:p w14:paraId="3E5C98CA" w14:textId="77777777" w:rsidR="00BB7AD6" w:rsidRPr="003E4100" w:rsidRDefault="00BB7AD6" w:rsidP="00D4438A">
      <w:pPr>
        <w:pStyle w:val="Podtytu"/>
      </w:pPr>
      <w:r w:rsidRPr="003E4100">
        <w:t>Diagnoza – jak jest?</w:t>
      </w:r>
    </w:p>
    <w:p w14:paraId="015E54FA" w14:textId="4FF4F472" w:rsidR="00BB7AD6" w:rsidRPr="003E4100" w:rsidRDefault="00BB7AD6" w:rsidP="00BB7AD6">
      <w:pPr>
        <w:spacing w:line="257" w:lineRule="auto"/>
        <w:rPr>
          <w:rFonts w:eastAsia="Calibri" w:cs="Calibri"/>
          <w:kern w:val="0"/>
          <w14:ligatures w14:val="none"/>
        </w:rPr>
      </w:pPr>
      <w:r w:rsidRPr="003E4100">
        <w:rPr>
          <w:rFonts w:eastAsia="Calibri" w:cs="Calibri"/>
          <w:kern w:val="0"/>
          <w14:ligatures w14:val="none"/>
        </w:rPr>
        <w:t xml:space="preserve">Systemy </w:t>
      </w:r>
      <w:r w:rsidR="00A461BD">
        <w:rPr>
          <w:rFonts w:eastAsia="Calibri" w:cs="Calibri"/>
          <w:kern w:val="0"/>
          <w14:ligatures w14:val="none"/>
        </w:rPr>
        <w:t xml:space="preserve">teleinformatyczne </w:t>
      </w:r>
      <w:r w:rsidRPr="003E4100">
        <w:rPr>
          <w:rFonts w:eastAsia="Calibri" w:cs="Calibri"/>
          <w:kern w:val="0"/>
          <w14:ligatures w14:val="none"/>
        </w:rPr>
        <w:t xml:space="preserve">i rejestry </w:t>
      </w:r>
      <w:r w:rsidR="00A461BD">
        <w:rPr>
          <w:rFonts w:eastAsia="Calibri" w:cs="Calibri"/>
          <w:kern w:val="0"/>
          <w14:ligatures w14:val="none"/>
        </w:rPr>
        <w:t>publiczne</w:t>
      </w:r>
      <w:r w:rsidRPr="003E4100">
        <w:rPr>
          <w:rFonts w:eastAsia="Calibri" w:cs="Calibri"/>
          <w:kern w:val="0"/>
          <w14:ligatures w14:val="none"/>
        </w:rPr>
        <w:t xml:space="preserve"> wykorzystywane przez administrację publiczną nie są w pełni </w:t>
      </w:r>
      <w:proofErr w:type="spellStart"/>
      <w:r w:rsidRPr="003E4100">
        <w:rPr>
          <w:rFonts w:eastAsia="Calibri" w:cs="Calibri"/>
          <w:kern w:val="0"/>
          <w14:ligatures w14:val="none"/>
        </w:rPr>
        <w:t>interoperacyjne</w:t>
      </w:r>
      <w:proofErr w:type="spellEnd"/>
      <w:r w:rsidRPr="003E4100">
        <w:rPr>
          <w:rFonts w:eastAsia="Calibri" w:cs="Calibri"/>
          <w:kern w:val="0"/>
          <w14:ligatures w14:val="none"/>
        </w:rPr>
        <w:t xml:space="preserve">. </w:t>
      </w:r>
      <w:r w:rsidR="00984026">
        <w:rPr>
          <w:rFonts w:eastAsia="Calibri" w:cs="Calibri"/>
          <w:kern w:val="0"/>
          <w14:ligatures w14:val="none"/>
        </w:rPr>
        <w:t>Wielokrotne, niepotrzebne</w:t>
      </w:r>
      <w:r w:rsidRPr="003E4100">
        <w:rPr>
          <w:rFonts w:eastAsia="Calibri" w:cs="Calibri"/>
          <w:kern w:val="0"/>
          <w14:ligatures w14:val="none"/>
        </w:rPr>
        <w:t xml:space="preserve"> gromadz</w:t>
      </w:r>
      <w:r w:rsidR="00984026">
        <w:rPr>
          <w:rFonts w:eastAsia="Calibri" w:cs="Calibri"/>
          <w:kern w:val="0"/>
          <w14:ligatures w14:val="none"/>
        </w:rPr>
        <w:t>e</w:t>
      </w:r>
      <w:r w:rsidRPr="003E4100">
        <w:rPr>
          <w:rFonts w:eastAsia="Calibri" w:cs="Calibri"/>
          <w:kern w:val="0"/>
          <w14:ligatures w14:val="none"/>
        </w:rPr>
        <w:t>n</w:t>
      </w:r>
      <w:r w:rsidR="00984026">
        <w:rPr>
          <w:rFonts w:eastAsia="Calibri" w:cs="Calibri"/>
          <w:kern w:val="0"/>
          <w14:ligatures w14:val="none"/>
        </w:rPr>
        <w:t>ie</w:t>
      </w:r>
      <w:r w:rsidRPr="003E4100">
        <w:rPr>
          <w:rFonts w:eastAsia="Calibri" w:cs="Calibri"/>
          <w:kern w:val="0"/>
          <w14:ligatures w14:val="none"/>
        </w:rPr>
        <w:t xml:space="preserve"> </w:t>
      </w:r>
      <w:r w:rsidR="00984026">
        <w:rPr>
          <w:rFonts w:eastAsia="Calibri" w:cs="Calibri"/>
          <w:kern w:val="0"/>
          <w14:ligatures w14:val="none"/>
        </w:rPr>
        <w:t>danych</w:t>
      </w:r>
      <w:r w:rsidR="003B7C64">
        <w:rPr>
          <w:rFonts w:eastAsia="Calibri" w:cs="Calibri"/>
          <w:kern w:val="0"/>
          <w14:ligatures w14:val="none"/>
        </w:rPr>
        <w:t xml:space="preserve"> powoduje</w:t>
      </w:r>
      <w:r w:rsidRPr="003E4100">
        <w:rPr>
          <w:rFonts w:eastAsia="Calibri" w:cs="Calibri"/>
          <w:kern w:val="0"/>
          <w14:ligatures w14:val="none"/>
        </w:rPr>
        <w:t xml:space="preserve">, że podmioty publiczne napotykają </w:t>
      </w:r>
      <w:r w:rsidR="002D0A00">
        <w:rPr>
          <w:rFonts w:eastAsia="Calibri" w:cs="Calibri"/>
          <w:kern w:val="0"/>
          <w14:ligatures w14:val="none"/>
        </w:rPr>
        <w:t>liczne</w:t>
      </w:r>
      <w:r w:rsidR="002D0A00" w:rsidRPr="003E4100">
        <w:rPr>
          <w:rFonts w:eastAsia="Calibri" w:cs="Calibri"/>
          <w:kern w:val="0"/>
          <w14:ligatures w14:val="none"/>
        </w:rPr>
        <w:t xml:space="preserve"> </w:t>
      </w:r>
      <w:r w:rsidRPr="003E4100">
        <w:rPr>
          <w:rFonts w:eastAsia="Calibri" w:cs="Calibri"/>
          <w:kern w:val="0"/>
          <w14:ligatures w14:val="none"/>
        </w:rPr>
        <w:t>barie</w:t>
      </w:r>
      <w:r w:rsidR="00C017E4">
        <w:rPr>
          <w:rFonts w:eastAsia="Calibri" w:cs="Calibri"/>
          <w:kern w:val="0"/>
          <w14:ligatures w14:val="none"/>
        </w:rPr>
        <w:t>r</w:t>
      </w:r>
      <w:r w:rsidR="002D0A00">
        <w:rPr>
          <w:rFonts w:eastAsia="Calibri" w:cs="Calibri"/>
          <w:kern w:val="0"/>
          <w14:ligatures w14:val="none"/>
        </w:rPr>
        <w:t>y</w:t>
      </w:r>
      <w:r w:rsidR="00C017E4">
        <w:rPr>
          <w:rFonts w:eastAsia="Calibri" w:cs="Calibri"/>
          <w:kern w:val="0"/>
          <w14:ligatures w14:val="none"/>
        </w:rPr>
        <w:t xml:space="preserve"> </w:t>
      </w:r>
      <w:r w:rsidRPr="003E4100">
        <w:rPr>
          <w:rFonts w:eastAsia="Calibri" w:cs="Calibri"/>
          <w:kern w:val="0"/>
          <w14:ligatures w14:val="none"/>
        </w:rPr>
        <w:t>utrudniają</w:t>
      </w:r>
      <w:r w:rsidR="00FF4AF2">
        <w:rPr>
          <w:rFonts w:eastAsia="Calibri" w:cs="Calibri"/>
          <w:kern w:val="0"/>
          <w14:ligatures w14:val="none"/>
        </w:rPr>
        <w:t>ce</w:t>
      </w:r>
      <w:r w:rsidRPr="003E4100">
        <w:rPr>
          <w:rFonts w:eastAsia="Calibri" w:cs="Calibri"/>
          <w:kern w:val="0"/>
          <w14:ligatures w14:val="none"/>
        </w:rPr>
        <w:t xml:space="preserve"> </w:t>
      </w:r>
      <w:r w:rsidR="00FF4AF2">
        <w:rPr>
          <w:rFonts w:eastAsia="Calibri" w:cs="Calibri"/>
          <w:kern w:val="0"/>
          <w14:ligatures w14:val="none"/>
        </w:rPr>
        <w:t xml:space="preserve">wdrożenie </w:t>
      </w:r>
      <w:r w:rsidRPr="003E4100">
        <w:rPr>
          <w:rFonts w:eastAsia="Calibri" w:cs="Calibri"/>
          <w:kern w:val="0"/>
          <w14:ligatures w14:val="none"/>
        </w:rPr>
        <w:t>optymaln</w:t>
      </w:r>
      <w:r w:rsidR="00FF4AF2">
        <w:rPr>
          <w:rFonts w:eastAsia="Calibri" w:cs="Calibri"/>
          <w:kern w:val="0"/>
          <w14:ligatures w14:val="none"/>
        </w:rPr>
        <w:t>ych</w:t>
      </w:r>
      <w:r w:rsidRPr="003E4100">
        <w:rPr>
          <w:rFonts w:eastAsia="Calibri" w:cs="Calibri"/>
          <w:kern w:val="0"/>
          <w14:ligatures w14:val="none"/>
        </w:rPr>
        <w:t xml:space="preserve"> rozwiąza</w:t>
      </w:r>
      <w:r w:rsidR="00FF4AF2">
        <w:rPr>
          <w:rFonts w:eastAsia="Calibri" w:cs="Calibri"/>
          <w:kern w:val="0"/>
          <w14:ligatures w14:val="none"/>
        </w:rPr>
        <w:t>ń</w:t>
      </w:r>
      <w:r w:rsidRPr="003E4100">
        <w:rPr>
          <w:rFonts w:eastAsia="Calibri" w:cs="Calibri"/>
          <w:kern w:val="0"/>
          <w14:ligatures w14:val="none"/>
        </w:rPr>
        <w:t xml:space="preserve"> dla realizacji zadań publicznych. Liczne niezgodności danych w różnych rejestrach</w:t>
      </w:r>
      <w:r w:rsidR="004B08AD">
        <w:rPr>
          <w:rFonts w:eastAsia="Calibri" w:cs="Calibri"/>
          <w:kern w:val="0"/>
          <w14:ligatures w14:val="none"/>
        </w:rPr>
        <w:t xml:space="preserve"> publicznych </w:t>
      </w:r>
      <w:r w:rsidR="00D61A42">
        <w:rPr>
          <w:rFonts w:eastAsia="Calibri" w:cs="Calibri"/>
          <w:kern w:val="0"/>
          <w14:ligatures w14:val="none"/>
        </w:rPr>
        <w:t>utrudniają</w:t>
      </w:r>
      <w:r w:rsidRPr="003E4100">
        <w:rPr>
          <w:rFonts w:eastAsia="Calibri" w:cs="Calibri"/>
          <w:kern w:val="0"/>
          <w14:ligatures w14:val="none"/>
        </w:rPr>
        <w:t xml:space="preserve"> identyfik</w:t>
      </w:r>
      <w:r w:rsidR="00D61A42">
        <w:rPr>
          <w:rFonts w:eastAsia="Calibri" w:cs="Calibri"/>
          <w:kern w:val="0"/>
          <w14:ligatures w14:val="none"/>
        </w:rPr>
        <w:t>ację</w:t>
      </w:r>
      <w:r w:rsidRPr="003E4100">
        <w:rPr>
          <w:rFonts w:eastAsia="Calibri" w:cs="Calibri"/>
          <w:kern w:val="0"/>
          <w14:ligatures w14:val="none"/>
        </w:rPr>
        <w:t xml:space="preserve"> zasobów dostępn</w:t>
      </w:r>
      <w:r w:rsidR="00430FCC">
        <w:rPr>
          <w:rFonts w:eastAsia="Calibri" w:cs="Calibri"/>
          <w:kern w:val="0"/>
          <w14:ligatures w14:val="none"/>
        </w:rPr>
        <w:t>ych</w:t>
      </w:r>
      <w:r w:rsidRPr="003E4100">
        <w:rPr>
          <w:rFonts w:eastAsia="Calibri" w:cs="Calibri"/>
          <w:kern w:val="0"/>
          <w14:ligatures w14:val="none"/>
        </w:rPr>
        <w:t xml:space="preserve"> w systemach administracji</w:t>
      </w:r>
      <w:r w:rsidR="006F69BD">
        <w:rPr>
          <w:rFonts w:eastAsia="Calibri" w:cs="Calibri"/>
          <w:kern w:val="0"/>
          <w14:ligatures w14:val="none"/>
        </w:rPr>
        <w:t>, z których</w:t>
      </w:r>
      <w:r w:rsidR="0077792B">
        <w:rPr>
          <w:rFonts w:eastAsia="Calibri" w:cs="Calibri"/>
          <w:kern w:val="0"/>
          <w14:ligatures w14:val="none"/>
        </w:rPr>
        <w:t xml:space="preserve"> </w:t>
      </w:r>
      <w:r w:rsidRPr="003E4100">
        <w:rPr>
          <w:rFonts w:eastAsia="Calibri" w:cs="Calibri"/>
          <w:kern w:val="0"/>
          <w14:ligatures w14:val="none"/>
        </w:rPr>
        <w:t>podmioty publiczne mogłyby korzystać. Instytucje publiczne mają wciąż niewystarczającą wiedzę o dostępnych danych i rozwiązaniach gotowych do ponownego wykorzystania oraz możliwości ich wykorzystania na etapie wdrażania nowych lub rozwijanych istniejących rozwiąza</w:t>
      </w:r>
      <w:r w:rsidR="003221EC">
        <w:rPr>
          <w:rFonts w:eastAsia="Calibri" w:cs="Calibri"/>
          <w:kern w:val="0"/>
          <w14:ligatures w14:val="none"/>
        </w:rPr>
        <w:t>ń</w:t>
      </w:r>
      <w:r w:rsidRPr="003E4100">
        <w:rPr>
          <w:rFonts w:eastAsia="Calibri" w:cs="Calibri"/>
          <w:kern w:val="0"/>
          <w14:ligatures w14:val="none"/>
        </w:rPr>
        <w:t xml:space="preserve"> IT dla administracji. </w:t>
      </w:r>
      <w:r w:rsidRPr="003E4100">
        <w:rPr>
          <w:rFonts w:eastAsia="Calibri" w:cs="Times New Roman"/>
          <w:kern w:val="0"/>
          <w14:ligatures w14:val="none"/>
        </w:rPr>
        <w:t>Powoduje to niewystarczająco sprawną współpracę instytucji publicznych. W efekcie podmioty publiczne angażują pracowników do czasochłonnego poszukiwania i weryfikacji danych w wielu źródłach, bez gwarancji jakości tych danych.</w:t>
      </w:r>
    </w:p>
    <w:p w14:paraId="1AEEBB43" w14:textId="035299DA" w:rsidR="00BB7AD6" w:rsidRPr="003E4100" w:rsidRDefault="00BB7AD6" w:rsidP="00BB7AD6">
      <w:pPr>
        <w:spacing w:line="257" w:lineRule="auto"/>
        <w:rPr>
          <w:rFonts w:eastAsia="Calibri" w:cs="Calibri"/>
          <w:kern w:val="0"/>
          <w14:ligatures w14:val="none"/>
        </w:rPr>
      </w:pPr>
      <w:r w:rsidRPr="003E4100">
        <w:rPr>
          <w:rFonts w:eastAsia="Calibri" w:cs="Calibri"/>
          <w:kern w:val="0"/>
          <w14:ligatures w14:val="none"/>
        </w:rPr>
        <w:t xml:space="preserve">Dane do rejestrów publicznych są w dużej mierze dostarczane i aktualizowane wskutek obowiązków, jakimi </w:t>
      </w:r>
      <w:r w:rsidR="00FF4724">
        <w:rPr>
          <w:rFonts w:eastAsia="Calibri" w:cs="Calibri"/>
          <w:kern w:val="0"/>
          <w14:ligatures w14:val="none"/>
        </w:rPr>
        <w:t xml:space="preserve">są </w:t>
      </w:r>
      <w:r w:rsidRPr="003E4100">
        <w:rPr>
          <w:rFonts w:eastAsia="Calibri" w:cs="Calibri"/>
          <w:kern w:val="0"/>
          <w14:ligatures w14:val="none"/>
        </w:rPr>
        <w:t xml:space="preserve">objęte podmioty publiczne. Biorąc pod uwagę liczbę systemów </w:t>
      </w:r>
      <w:r w:rsidR="00672711">
        <w:rPr>
          <w:rFonts w:eastAsia="Calibri" w:cs="Calibri"/>
          <w:kern w:val="0"/>
          <w14:ligatures w14:val="none"/>
        </w:rPr>
        <w:t xml:space="preserve">teleinformatycznych </w:t>
      </w:r>
      <w:r w:rsidRPr="003E4100">
        <w:rPr>
          <w:rFonts w:eastAsia="Calibri" w:cs="Calibri"/>
          <w:kern w:val="0"/>
          <w14:ligatures w14:val="none"/>
        </w:rPr>
        <w:t>i rejestrów</w:t>
      </w:r>
      <w:r w:rsidR="00672711">
        <w:rPr>
          <w:rFonts w:eastAsia="Calibri" w:cs="Calibri"/>
          <w:kern w:val="0"/>
          <w14:ligatures w14:val="none"/>
        </w:rPr>
        <w:t xml:space="preserve"> publicznych</w:t>
      </w:r>
      <w:r w:rsidRPr="003E4100">
        <w:rPr>
          <w:rFonts w:eastAsia="Calibri" w:cs="Calibri"/>
          <w:kern w:val="0"/>
          <w14:ligatures w14:val="none"/>
        </w:rPr>
        <w:t xml:space="preserve">, w których podmioty muszą uzupełniać dane oraz brak komunikacji i wymiany danych między systemami i rejestrami w zakresie tych samych danych, a także rozwiązań automatyzujących te procesy, utrzymanie wysokiej jakości danych jest obarczone ryzykiem. </w:t>
      </w:r>
    </w:p>
    <w:p w14:paraId="3E331D22" w14:textId="367FDAB6" w:rsidR="00BB7AD6" w:rsidRDefault="00BB7AD6" w:rsidP="00BB7AD6">
      <w:pPr>
        <w:spacing w:line="257" w:lineRule="auto"/>
        <w:rPr>
          <w:rFonts w:eastAsia="Calibri" w:cs="Calibri"/>
          <w:kern w:val="0"/>
          <w14:ligatures w14:val="none"/>
        </w:rPr>
      </w:pPr>
      <w:r w:rsidRPr="003E4100">
        <w:rPr>
          <w:rFonts w:eastAsia="Calibri" w:cs="Calibri"/>
          <w:kern w:val="0"/>
          <w14:ligatures w14:val="none"/>
        </w:rPr>
        <w:t xml:space="preserve">Widoczny jest także niedostatek danych i narzędzi do analizy </w:t>
      </w:r>
      <w:proofErr w:type="spellStart"/>
      <w:r w:rsidRPr="003E4100">
        <w:rPr>
          <w:rFonts w:eastAsia="Calibri" w:cs="Calibri"/>
          <w:kern w:val="0"/>
          <w14:ligatures w14:val="none"/>
        </w:rPr>
        <w:t>zachowań</w:t>
      </w:r>
      <w:proofErr w:type="spellEnd"/>
      <w:r w:rsidRPr="003E4100">
        <w:rPr>
          <w:rFonts w:eastAsia="Calibri" w:cs="Calibri"/>
          <w:kern w:val="0"/>
          <w14:ligatures w14:val="none"/>
        </w:rPr>
        <w:t xml:space="preserve"> użytkowników systemów </w:t>
      </w:r>
      <w:r w:rsidR="008842A6">
        <w:rPr>
          <w:rFonts w:eastAsia="Calibri" w:cs="Calibri"/>
          <w:kern w:val="0"/>
          <w14:ligatures w14:val="none"/>
        </w:rPr>
        <w:t>teleinformatycznych</w:t>
      </w:r>
      <w:r w:rsidRPr="003E4100">
        <w:rPr>
          <w:rFonts w:eastAsia="Calibri" w:cs="Calibri"/>
          <w:kern w:val="0"/>
          <w14:ligatures w14:val="none"/>
        </w:rPr>
        <w:t xml:space="preserve"> i rejestrów </w:t>
      </w:r>
      <w:r w:rsidR="008842A6">
        <w:rPr>
          <w:rFonts w:eastAsia="Calibri" w:cs="Calibri"/>
          <w:kern w:val="0"/>
          <w14:ligatures w14:val="none"/>
        </w:rPr>
        <w:t>publicznych</w:t>
      </w:r>
      <w:r w:rsidRPr="003E4100">
        <w:rPr>
          <w:rFonts w:eastAsia="Calibri" w:cs="Calibri"/>
          <w:kern w:val="0"/>
          <w14:ligatures w14:val="none"/>
        </w:rPr>
        <w:t xml:space="preserve"> wykorzystywanych przez administrację publiczną. Jest to istotne, aby zidentyfikować potrzeby użytkowników i newralgiczne zmiany konieczne do wprowadzenia w dostarczanych systemach i rejestrach. Podmioty publiczne są zobowiązane do udostępniania danych z rejestrów publicznych innym podmiotom na warunkach, w sposób, w zakresie i terminie określonym w przepisach, na których podstawie jest prowadzony rejestr. Istotnym wyzwaniem pozostaje brak </w:t>
      </w:r>
      <w:r w:rsidR="0062608D">
        <w:rPr>
          <w:rFonts w:eastAsia="Calibri" w:cs="Calibri"/>
          <w:kern w:val="0"/>
          <w14:ligatures w14:val="none"/>
        </w:rPr>
        <w:t xml:space="preserve">jednolitych </w:t>
      </w:r>
      <w:r w:rsidRPr="003E4100">
        <w:rPr>
          <w:rFonts w:eastAsia="Calibri" w:cs="Calibri"/>
          <w:kern w:val="0"/>
          <w14:ligatures w14:val="none"/>
        </w:rPr>
        <w:t xml:space="preserve">standardów </w:t>
      </w:r>
      <w:r w:rsidR="00712B8B">
        <w:rPr>
          <w:rFonts w:eastAsia="Calibri" w:cs="Calibri"/>
          <w:kern w:val="0"/>
          <w14:ligatures w14:val="none"/>
        </w:rPr>
        <w:t>dotyczących</w:t>
      </w:r>
      <w:r w:rsidRPr="003E4100">
        <w:rPr>
          <w:rFonts w:eastAsia="Calibri" w:cs="Calibri"/>
          <w:kern w:val="0"/>
          <w14:ligatures w14:val="none"/>
        </w:rPr>
        <w:t xml:space="preserve"> procedur uzyskiwania dostępu do rejestrów publicznych. Brak jest powszechnie obowiązującego i </w:t>
      </w:r>
      <w:r w:rsidR="008842A6">
        <w:rPr>
          <w:rFonts w:eastAsia="Calibri" w:cs="Calibri"/>
          <w:kern w:val="0"/>
          <w14:ligatures w14:val="none"/>
        </w:rPr>
        <w:t xml:space="preserve">publicznie dostępnego </w:t>
      </w:r>
      <w:r w:rsidRPr="003E4100">
        <w:rPr>
          <w:rFonts w:eastAsia="Calibri" w:cs="Calibri"/>
          <w:kern w:val="0"/>
          <w14:ligatures w14:val="none"/>
        </w:rPr>
        <w:t>standardu API dla systemów teleinformatycznych służących do realizacji zadań publicznych, który ułatwiałby i przyspieszał integrację rozwiązań cyfrowych, przyczyniając się do zwiększenia interoperacyjności, w tym dostępności i jakości zasobów informacyjnych państwa.</w:t>
      </w:r>
    </w:p>
    <w:p w14:paraId="681C0994" w14:textId="28A44B38" w:rsidR="008959BC" w:rsidRPr="003E4100" w:rsidRDefault="008959BC" w:rsidP="00BB7AD6">
      <w:pPr>
        <w:spacing w:line="257" w:lineRule="auto"/>
        <w:rPr>
          <w:rFonts w:eastAsia="Calibri" w:cs="Calibri"/>
          <w:kern w:val="0"/>
          <w14:ligatures w14:val="none"/>
        </w:rPr>
      </w:pPr>
      <w:r>
        <w:rPr>
          <w:rFonts w:eastAsia="Calibri Light" w:cs="Calibri"/>
          <w:bCs/>
          <w:color w:val="000000"/>
          <w:kern w:val="0"/>
          <w:szCs w:val="22"/>
          <w14:ligatures w14:val="none"/>
        </w:rPr>
        <w:t>Działania dotyczące administracji publicznej w tym obszarze, mają odpowiednie zastosowanie do Prokuratury, uwzględniając jej pozycję prawno-ustrojową i realizowane zadania.</w:t>
      </w:r>
    </w:p>
    <w:p w14:paraId="49F17246" w14:textId="77777777" w:rsidR="00BB7AD6" w:rsidRPr="003E4100" w:rsidRDefault="00BB7AD6" w:rsidP="00BB7AD6">
      <w:pPr>
        <w:rPr>
          <w:rFonts w:eastAsia="Calibri" w:cs="Calibri"/>
          <w:b/>
          <w:kern w:val="0"/>
          <w14:ligatures w14:val="none"/>
        </w:rPr>
      </w:pPr>
      <w:r w:rsidRPr="003E4100">
        <w:rPr>
          <w:rFonts w:eastAsia="Calibri" w:cs="Calibri"/>
          <w:b/>
          <w:kern w:val="0"/>
          <w14:ligatures w14:val="none"/>
        </w:rPr>
        <w:br w:type="page"/>
      </w:r>
    </w:p>
    <w:p w14:paraId="48353A5B" w14:textId="6C49608B" w:rsidR="00BB7AD6" w:rsidRDefault="00BB7AD6" w:rsidP="00D4438A">
      <w:pPr>
        <w:pStyle w:val="Podtytu"/>
      </w:pPr>
      <w:r w:rsidRPr="003E4100">
        <w:lastRenderedPageBreak/>
        <w:t xml:space="preserve">Cel </w:t>
      </w:r>
      <w:r w:rsidR="009B5929">
        <w:t>2.3.</w:t>
      </w:r>
      <w:r w:rsidRPr="003E4100">
        <w:t xml:space="preserve">1: Publiczne systemy teleinformatyczne i rejestry publiczne są </w:t>
      </w:r>
      <w:proofErr w:type="spellStart"/>
      <w:r w:rsidRPr="003E4100">
        <w:t>interoperacyjne</w:t>
      </w:r>
      <w:proofErr w:type="spellEnd"/>
    </w:p>
    <w:p w14:paraId="49C2B2AD" w14:textId="77777777" w:rsidR="00D942FC" w:rsidRPr="00D942FC" w:rsidRDefault="00D942FC" w:rsidP="00D942FC"/>
    <w:p w14:paraId="3D0CA36E" w14:textId="77777777" w:rsidR="00BB7AD6" w:rsidRPr="003E4100" w:rsidRDefault="00BB7AD6" w:rsidP="00D4438A">
      <w:pPr>
        <w:pStyle w:val="Podtytu"/>
      </w:pPr>
      <w:r w:rsidRPr="003E4100">
        <w:t>Co umożliwi realizację celu:</w:t>
      </w:r>
    </w:p>
    <w:p w14:paraId="28E67BCB" w14:textId="61F649A3"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Upowszechnienie i wdrożenie pryncypiów architektonicznych oraz standardów, wytycznych i rekomendacji architektonicznych, w tym dotyczących interoperacyjności systemów teleinformatycznych i rejestrów publicznych oraz ponowne wykorzystanie danych i komponentów technicznych, jako podstawowych zasad tworzenia i rozwoju systemów informacyjnych państwa;</w:t>
      </w:r>
    </w:p>
    <w:p w14:paraId="2D27E381" w14:textId="12E4EAE8"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O</w:t>
      </w:r>
      <w:r w:rsidRPr="003E4100" w:rsidDel="00AF5BBF">
        <w:rPr>
          <w:rFonts w:eastAsia="Calibri" w:cs="Times New Roman"/>
          <w:bCs/>
          <w:color w:val="000000" w:themeColor="text1"/>
          <w:kern w:val="0"/>
          <w14:ligatures w14:val="none"/>
        </w:rPr>
        <w:t>pracowanie</w:t>
      </w:r>
      <w:r w:rsidRPr="003E4100">
        <w:rPr>
          <w:rFonts w:eastAsia="Calibri" w:cs="Times New Roman"/>
          <w:bCs/>
          <w:color w:val="000000" w:themeColor="text1"/>
          <w:kern w:val="0"/>
          <w14:ligatures w14:val="none"/>
        </w:rPr>
        <w:t xml:space="preserve"> i </w:t>
      </w:r>
      <w:r w:rsidR="00725958">
        <w:rPr>
          <w:rFonts w:eastAsia="Calibri" w:cs="Times New Roman"/>
          <w:bCs/>
          <w:color w:val="000000" w:themeColor="text1"/>
          <w:kern w:val="0"/>
          <w14:ligatures w14:val="none"/>
        </w:rPr>
        <w:t>wejście w życie</w:t>
      </w:r>
      <w:r w:rsidR="00725958" w:rsidRPr="003E4100">
        <w:rPr>
          <w:rFonts w:eastAsia="Calibri" w:cs="Times New Roman"/>
          <w:bCs/>
          <w:color w:val="000000" w:themeColor="text1"/>
          <w:kern w:val="0"/>
          <w14:ligatures w14:val="none"/>
        </w:rPr>
        <w:t xml:space="preserve"> </w:t>
      </w:r>
      <w:r w:rsidR="00E50569">
        <w:rPr>
          <w:rFonts w:eastAsia="Calibri" w:cs="Times New Roman"/>
          <w:bCs/>
          <w:color w:val="000000" w:themeColor="text1"/>
          <w:kern w:val="0"/>
          <w14:ligatures w14:val="none"/>
        </w:rPr>
        <w:t xml:space="preserve">aktu </w:t>
      </w:r>
      <w:r w:rsidR="00AA7400">
        <w:rPr>
          <w:rFonts w:eastAsia="Calibri" w:cs="Times New Roman"/>
          <w:bCs/>
          <w:color w:val="000000" w:themeColor="text1"/>
          <w:kern w:val="0"/>
          <w14:ligatures w14:val="none"/>
        </w:rPr>
        <w:t>wykonawczego</w:t>
      </w:r>
      <w:r w:rsidRPr="003E4100">
        <w:rPr>
          <w:rFonts w:eastAsia="Calibri" w:cs="Times New Roman"/>
          <w:bCs/>
          <w:color w:val="000000" w:themeColor="text1"/>
          <w:kern w:val="0"/>
          <w14:ligatures w14:val="none"/>
        </w:rPr>
        <w:t xml:space="preserve"> </w:t>
      </w:r>
      <w:r w:rsidR="00FE35A3">
        <w:rPr>
          <w:rFonts w:eastAsia="Calibri" w:cs="Times New Roman"/>
          <w:bCs/>
          <w:color w:val="000000" w:themeColor="text1"/>
          <w:kern w:val="0"/>
          <w14:ligatures w14:val="none"/>
        </w:rPr>
        <w:t>re</w:t>
      </w:r>
      <w:r w:rsidR="00456B7A">
        <w:rPr>
          <w:rFonts w:eastAsia="Calibri" w:cs="Times New Roman"/>
          <w:bCs/>
          <w:color w:val="000000" w:themeColor="text1"/>
          <w:kern w:val="0"/>
          <w14:ligatures w14:val="none"/>
        </w:rPr>
        <w:t>gulującego</w:t>
      </w:r>
      <w:r w:rsidR="00803D9A">
        <w:rPr>
          <w:rFonts w:eastAsia="Calibri" w:cs="Times New Roman"/>
          <w:bCs/>
          <w:color w:val="000000" w:themeColor="text1"/>
          <w:kern w:val="0"/>
          <w14:ligatures w14:val="none"/>
        </w:rPr>
        <w:t xml:space="preserve"> </w:t>
      </w:r>
      <w:r w:rsidR="005830E6" w:rsidRPr="003E4100">
        <w:rPr>
          <w:rFonts w:eastAsia="Calibri" w:cs="Times New Roman"/>
          <w:bCs/>
          <w:color w:val="000000" w:themeColor="text1"/>
          <w:kern w:val="0"/>
          <w14:ligatures w14:val="none"/>
        </w:rPr>
        <w:t>Krajowe</w:t>
      </w:r>
      <w:r w:rsidRPr="003E4100">
        <w:rPr>
          <w:rFonts w:eastAsia="Calibri" w:cs="Times New Roman"/>
          <w:bCs/>
          <w:color w:val="000000" w:themeColor="text1"/>
          <w:kern w:val="0"/>
          <w14:ligatures w14:val="none"/>
        </w:rPr>
        <w:t xml:space="preserve"> Ram</w:t>
      </w:r>
      <w:r w:rsidR="00457F9D">
        <w:rPr>
          <w:rFonts w:eastAsia="Calibri" w:cs="Times New Roman"/>
          <w:bCs/>
          <w:color w:val="000000" w:themeColor="text1"/>
          <w:kern w:val="0"/>
          <w14:ligatures w14:val="none"/>
        </w:rPr>
        <w:t>y</w:t>
      </w:r>
      <w:r w:rsidRPr="003E4100">
        <w:rPr>
          <w:rFonts w:eastAsia="Calibri" w:cs="Times New Roman"/>
          <w:bCs/>
          <w:color w:val="000000" w:themeColor="text1"/>
          <w:kern w:val="0"/>
          <w14:ligatures w14:val="none"/>
        </w:rPr>
        <w:t xml:space="preserve"> Interoperacyjności, minimaln</w:t>
      </w:r>
      <w:r w:rsidR="00457F9D">
        <w:rPr>
          <w:rFonts w:eastAsia="Calibri" w:cs="Times New Roman"/>
          <w:bCs/>
          <w:color w:val="000000" w:themeColor="text1"/>
          <w:kern w:val="0"/>
          <w14:ligatures w14:val="none"/>
        </w:rPr>
        <w:t>e</w:t>
      </w:r>
      <w:r w:rsidRPr="003E4100">
        <w:rPr>
          <w:rFonts w:eastAsia="Calibri" w:cs="Times New Roman"/>
          <w:bCs/>
          <w:color w:val="000000" w:themeColor="text1"/>
          <w:kern w:val="0"/>
          <w14:ligatures w14:val="none"/>
        </w:rPr>
        <w:t xml:space="preserve"> wymaga</w:t>
      </w:r>
      <w:r w:rsidR="00457F9D">
        <w:rPr>
          <w:rFonts w:eastAsia="Calibri" w:cs="Times New Roman"/>
          <w:bCs/>
          <w:color w:val="000000" w:themeColor="text1"/>
          <w:kern w:val="0"/>
          <w14:ligatures w14:val="none"/>
        </w:rPr>
        <w:t>nia</w:t>
      </w:r>
      <w:r w:rsidRPr="003E4100">
        <w:rPr>
          <w:rFonts w:eastAsia="Calibri" w:cs="Times New Roman"/>
          <w:bCs/>
          <w:color w:val="000000" w:themeColor="text1"/>
          <w:kern w:val="0"/>
          <w14:ligatures w14:val="none"/>
        </w:rPr>
        <w:t xml:space="preserve"> dla rejestrów publicznych</w:t>
      </w:r>
      <w:r w:rsidR="0055161A">
        <w:rPr>
          <w:rFonts w:eastAsia="Calibri" w:cs="Times New Roman"/>
          <w:bCs/>
          <w:color w:val="000000" w:themeColor="text1"/>
          <w:kern w:val="0"/>
          <w14:ligatures w14:val="none"/>
        </w:rPr>
        <w:t xml:space="preserve"> i</w:t>
      </w:r>
      <w:r w:rsidRPr="003E4100">
        <w:rPr>
          <w:rFonts w:eastAsia="Calibri" w:cs="Times New Roman"/>
          <w:bCs/>
          <w:color w:val="000000" w:themeColor="text1"/>
          <w:kern w:val="0"/>
          <w14:ligatures w14:val="none"/>
        </w:rPr>
        <w:t xml:space="preserve"> minimaln</w:t>
      </w:r>
      <w:r w:rsidR="00457F9D">
        <w:rPr>
          <w:rFonts w:eastAsia="Calibri" w:cs="Times New Roman"/>
          <w:bCs/>
          <w:color w:val="000000" w:themeColor="text1"/>
          <w:kern w:val="0"/>
          <w14:ligatures w14:val="none"/>
        </w:rPr>
        <w:t>e</w:t>
      </w:r>
      <w:r w:rsidRPr="003E4100">
        <w:rPr>
          <w:rFonts w:eastAsia="Calibri" w:cs="Times New Roman"/>
          <w:bCs/>
          <w:color w:val="000000" w:themeColor="text1"/>
          <w:kern w:val="0"/>
          <w14:ligatures w14:val="none"/>
        </w:rPr>
        <w:t xml:space="preserve"> wymaga</w:t>
      </w:r>
      <w:r w:rsidR="00457F9D">
        <w:rPr>
          <w:rFonts w:eastAsia="Calibri" w:cs="Times New Roman"/>
          <w:bCs/>
          <w:color w:val="000000" w:themeColor="text1"/>
          <w:kern w:val="0"/>
          <w14:ligatures w14:val="none"/>
        </w:rPr>
        <w:t>nia</w:t>
      </w:r>
      <w:r w:rsidRPr="003E4100">
        <w:rPr>
          <w:rFonts w:eastAsia="Calibri" w:cs="Times New Roman"/>
          <w:bCs/>
          <w:color w:val="000000" w:themeColor="text1"/>
          <w:kern w:val="0"/>
          <w14:ligatures w14:val="none"/>
        </w:rPr>
        <w:t xml:space="preserve"> dla systemów teleinformatycznych używanych do realizacji zadań publicznych i wymiany danych z podmiotami publicznymi</w:t>
      </w:r>
      <w:r w:rsidR="00D9663F">
        <w:rPr>
          <w:rStyle w:val="Odwoanieprzypisudolnego"/>
          <w:rFonts w:eastAsia="Calibri" w:cs="Times New Roman"/>
          <w:bCs/>
          <w:color w:val="000000" w:themeColor="text1"/>
          <w:kern w:val="0"/>
          <w14:ligatures w14:val="none"/>
        </w:rPr>
        <w:footnoteReference w:id="72"/>
      </w:r>
      <w:r w:rsidRPr="003E4100">
        <w:rPr>
          <w:rFonts w:eastAsia="Calibri" w:cs="Times New Roman"/>
          <w:bCs/>
          <w:color w:val="000000" w:themeColor="text1"/>
          <w:kern w:val="0"/>
          <w14:ligatures w14:val="none"/>
        </w:rPr>
        <w:t xml:space="preserve">, </w:t>
      </w:r>
      <w:r w:rsidR="00DF5486">
        <w:rPr>
          <w:rFonts w:eastAsia="Calibri" w:cs="Times New Roman"/>
          <w:bCs/>
          <w:color w:val="000000" w:themeColor="text1"/>
          <w:kern w:val="0"/>
          <w14:ligatures w14:val="none"/>
        </w:rPr>
        <w:t xml:space="preserve">na gruncie którego </w:t>
      </w:r>
      <w:r w:rsidR="00FC1A82">
        <w:rPr>
          <w:rFonts w:eastAsia="Calibri" w:cs="Times New Roman"/>
          <w:bCs/>
          <w:color w:val="000000" w:themeColor="text1"/>
          <w:kern w:val="0"/>
          <w14:ligatures w14:val="none"/>
        </w:rPr>
        <w:t>stand</w:t>
      </w:r>
      <w:r w:rsidR="00AF241F">
        <w:rPr>
          <w:rFonts w:eastAsia="Calibri" w:cs="Times New Roman"/>
          <w:bCs/>
          <w:color w:val="000000" w:themeColor="text1"/>
          <w:kern w:val="0"/>
          <w14:ligatures w14:val="none"/>
        </w:rPr>
        <w:t>aryzowany</w:t>
      </w:r>
      <w:r w:rsidR="00DF5486">
        <w:rPr>
          <w:rFonts w:eastAsia="Calibri" w:cs="Times New Roman"/>
          <w:bCs/>
          <w:color w:val="000000" w:themeColor="text1"/>
          <w:kern w:val="0"/>
          <w14:ligatures w14:val="none"/>
        </w:rPr>
        <w:t xml:space="preserve"> zostanie</w:t>
      </w:r>
      <w:r w:rsidRPr="003E4100">
        <w:rPr>
          <w:rFonts w:eastAsia="Calibri" w:cs="Times New Roman"/>
          <w:bCs/>
          <w:color w:val="000000" w:themeColor="text1"/>
          <w:kern w:val="0"/>
          <w14:ligatures w14:val="none"/>
        </w:rPr>
        <w:t xml:space="preserve"> możliwie jak najszerszy i najwygodniejszy dostęp do</w:t>
      </w:r>
      <w:r w:rsidRPr="003E4100" w:rsidDel="00823097">
        <w:rPr>
          <w:rFonts w:eastAsia="Calibri" w:cs="Times New Roman"/>
          <w:bCs/>
          <w:color w:val="000000" w:themeColor="text1"/>
          <w:kern w:val="0"/>
          <w14:ligatures w14:val="none"/>
        </w:rPr>
        <w:t xml:space="preserve"> </w:t>
      </w:r>
      <w:r w:rsidRPr="003E4100">
        <w:rPr>
          <w:rFonts w:eastAsia="Calibri" w:cs="Times New Roman"/>
          <w:bCs/>
          <w:color w:val="000000" w:themeColor="text1"/>
          <w:kern w:val="0"/>
          <w14:ligatures w14:val="none"/>
        </w:rPr>
        <w:t xml:space="preserve">zasobów informacyjnych państwa za pomocą API, w trybie do odczytu maszynowego; </w:t>
      </w:r>
    </w:p>
    <w:p w14:paraId="6E4F8DA6" w14:textId="43FEDABC"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color w:val="000000" w:themeColor="text1"/>
          <w:kern w:val="0"/>
          <w14:ligatures w14:val="none"/>
        </w:rPr>
        <w:t>Powierzenie Komitetowi do spraw Cyfryzacji zadań związanych z weryfikowaniem aktów prawnych oraz przedsięwzięć informatycznych o publicznym zastosowaniu mających na celu tworzenie</w:t>
      </w:r>
      <w:r w:rsidRPr="003E4100">
        <w:rPr>
          <w:rFonts w:eastAsia="Calibri" w:cs="Times New Roman"/>
          <w:bCs/>
          <w:color w:val="000000" w:themeColor="text1"/>
          <w:kern w:val="0"/>
          <w14:ligatures w14:val="none"/>
        </w:rPr>
        <w:t xml:space="preserve"> publicznych systemów teleinformatycznych i rejestrów publicznych m.in. pod kątem zgodności ze strategią cyfryzacji i </w:t>
      </w:r>
      <w:r w:rsidR="000C0757">
        <w:rPr>
          <w:rFonts w:eastAsia="Calibri" w:cs="Times New Roman"/>
          <w:bCs/>
          <w:color w:val="000000" w:themeColor="text1"/>
          <w:kern w:val="0"/>
          <w14:ligatures w14:val="none"/>
        </w:rPr>
        <w:t>S</w:t>
      </w:r>
      <w:r w:rsidRPr="003E4100">
        <w:rPr>
          <w:rFonts w:eastAsia="Calibri" w:cs="Times New Roman"/>
          <w:bCs/>
          <w:color w:val="000000" w:themeColor="text1"/>
          <w:kern w:val="0"/>
          <w14:ligatures w14:val="none"/>
        </w:rPr>
        <w:t xml:space="preserve">trategią </w:t>
      </w:r>
      <w:proofErr w:type="spellStart"/>
      <w:r w:rsidR="000C0757">
        <w:rPr>
          <w:rFonts w:eastAsia="Calibri" w:cs="Times New Roman"/>
          <w:bCs/>
          <w:color w:val="000000" w:themeColor="text1"/>
          <w:kern w:val="0"/>
          <w14:ligatures w14:val="none"/>
        </w:rPr>
        <w:t>C</w:t>
      </w:r>
      <w:r w:rsidRPr="003E4100">
        <w:rPr>
          <w:rFonts w:eastAsia="Calibri" w:cs="Times New Roman"/>
          <w:bCs/>
          <w:color w:val="000000" w:themeColor="text1"/>
          <w:kern w:val="0"/>
          <w14:ligatures w14:val="none"/>
        </w:rPr>
        <w:t>yberbezpieczeństwa</w:t>
      </w:r>
      <w:proofErr w:type="spellEnd"/>
      <w:r w:rsidR="00387C39">
        <w:rPr>
          <w:rFonts w:eastAsia="Calibri" w:cs="Times New Roman"/>
          <w:bCs/>
          <w:color w:val="000000" w:themeColor="text1"/>
          <w:kern w:val="0"/>
          <w14:ligatures w14:val="none"/>
        </w:rPr>
        <w:t xml:space="preserve"> RP</w:t>
      </w:r>
      <w:r w:rsidRPr="003E4100">
        <w:rPr>
          <w:rFonts w:eastAsia="Calibri" w:cs="Times New Roman"/>
          <w:bCs/>
          <w:color w:val="000000" w:themeColor="text1"/>
          <w:kern w:val="0"/>
          <w14:ligatures w14:val="none"/>
        </w:rPr>
        <w:t>, przepisami dotyczącymi interoperacyjności europejskiej oraz krajowej, a także zgodności z minimalnymi wymaganiami dla publicznych systemów teleinformatycznych, rejestrów publicznych i wymiany danych z podmiotami publicznymi oraz uzależnienie realizacji i finansowania przedsięwzięć informatycznych o publicznym zastosowaniu od pozytywnej oceny Komitetu;</w:t>
      </w:r>
    </w:p>
    <w:p w14:paraId="1EB4C460" w14:textId="17D5F8B8"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Wdrożenie mechanizmów wspierających budowanie nowych i modyfikowanie istniejących publicznych systemów teleinformatycznych i rejestrów publicznych w sposób spełniający wymagania interoperacyjności </w:t>
      </w:r>
      <w:r w:rsidR="005A0B11">
        <w:rPr>
          <w:rFonts w:eastAsia="Calibri" w:cs="Times New Roman"/>
          <w:bCs/>
          <w:color w:val="000000" w:themeColor="text1"/>
          <w:kern w:val="0"/>
          <w14:ligatures w14:val="none"/>
        </w:rPr>
        <w:t xml:space="preserve">prawnej, </w:t>
      </w:r>
      <w:r w:rsidRPr="003E4100">
        <w:rPr>
          <w:rFonts w:eastAsia="Calibri" w:cs="Times New Roman"/>
          <w:bCs/>
          <w:color w:val="000000" w:themeColor="text1"/>
          <w:kern w:val="0"/>
          <w14:ligatures w14:val="none"/>
        </w:rPr>
        <w:t>organizacyjnej, semantycznej i technologicznej, w tym unikających nadmiernego angażowania ich użytkowników; </w:t>
      </w:r>
    </w:p>
    <w:p w14:paraId="17DE66FA" w14:textId="3FDCE8E8"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Przeprowadzanie okresowych przeglądów użyteczności systemów teleinformatycznych w oparciu o mierzalne wskaźniki, których celem jest identyfikacja obszarów do poprawy i podjęcie interwencji poprawiających jakość systemu; </w:t>
      </w:r>
    </w:p>
    <w:p w14:paraId="4A213EF7" w14:textId="456BC36B"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Zapewnienie unikalnych identyfikatorów dla zasobów informacyjnych państwa w ramach warstw interoperacyjności </w:t>
      </w:r>
      <w:r w:rsidR="005A0B11">
        <w:rPr>
          <w:rFonts w:eastAsia="Calibri" w:cs="Times New Roman"/>
          <w:bCs/>
          <w:color w:val="000000" w:themeColor="text1"/>
          <w:kern w:val="0"/>
          <w14:ligatures w14:val="none"/>
        </w:rPr>
        <w:t xml:space="preserve">prawnej, </w:t>
      </w:r>
      <w:r w:rsidRPr="003E4100">
        <w:rPr>
          <w:rFonts w:eastAsia="Calibri" w:cs="Times New Roman"/>
          <w:bCs/>
          <w:color w:val="000000" w:themeColor="text1"/>
          <w:kern w:val="0"/>
          <w14:ligatures w14:val="none"/>
        </w:rPr>
        <w:t xml:space="preserve">organizacyjnej, semantycznej i technologicznej (dotyczących m.in. aktów prawa powszechnego, dokumentów strategicznych, rejestrów publicznych, publicznych systemów teleinformatycznych), </w:t>
      </w:r>
      <w:r w:rsidRPr="003E4100">
        <w:rPr>
          <w:rFonts w:eastAsia="Calibri" w:cs="Times New Roman"/>
          <w:bCs/>
          <w:color w:val="000000" w:themeColor="text1"/>
          <w:kern w:val="0"/>
          <w14:ligatures w14:val="none"/>
        </w:rPr>
        <w:lastRenderedPageBreak/>
        <w:t>w celu zapewnienia jednoznacznego przywoływania takich zasobów w dokumentacji i jednoznacznej identyfikacji powiązań między takimi zasobami (w tym na potrzeby wyników ocen interoperacyjności krajowej i transgranicznej);</w:t>
      </w:r>
    </w:p>
    <w:p w14:paraId="787961C5" w14:textId="77777777"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Dokonywanie cyklicznie przeglądu standardów oraz specyfikacji dotyczących publicznych systemów teleinformatycznych i rejestrów publicznych, w celu ich oceny pod kątem zdolności do zapewniania interoperacyjności; </w:t>
      </w:r>
    </w:p>
    <w:p w14:paraId="63A8ACD0" w14:textId="77777777"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Przeprowadzanie ocen interoperacyjności krajowej i ocen interoperacyjności transgranicznej, obejmujących analizę wpływu zmian wprowadzanych w publicznych systemach teleinformatycznych i rejestrach publicznych na krajowe i europejskie podmioty publiczne; </w:t>
      </w:r>
    </w:p>
    <w:p w14:paraId="58FA9748" w14:textId="77777777" w:rsidR="00BB7AD6" w:rsidRPr="003E4100" w:rsidRDefault="00BB7AD6" w:rsidP="006746F6">
      <w:pPr>
        <w:pStyle w:val="Akapitzlist"/>
        <w:numPr>
          <w:ilvl w:val="0"/>
          <w:numId w:val="37"/>
        </w:numPr>
        <w:spacing w:after="120" w:line="257" w:lineRule="auto"/>
        <w:ind w:left="850" w:hanging="357"/>
        <w:contextualSpacing w:val="0"/>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Zwiększanie interoperacyjności transgranicznej zgodnie z zasadami Europejskich Ram Interoperacyjności:</w:t>
      </w:r>
    </w:p>
    <w:p w14:paraId="208A7854" w14:textId="18DFCFCB" w:rsidR="00BB7AD6" w:rsidRPr="003E4100" w:rsidRDefault="00BB7AD6" w:rsidP="006746F6">
      <w:pPr>
        <w:numPr>
          <w:ilvl w:val="0"/>
          <w:numId w:val="36"/>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domyślności cyfrowej (tj. domyślne dostarczanie e-usług publicznych i danych za pośrednictwem kanałów cyfrowych),</w:t>
      </w:r>
    </w:p>
    <w:p w14:paraId="7B36F9D1" w14:textId="5D336B79" w:rsidR="00BB7AD6" w:rsidRPr="003E4100" w:rsidRDefault="00BB7AD6" w:rsidP="006746F6">
      <w:pPr>
        <w:numPr>
          <w:ilvl w:val="0"/>
          <w:numId w:val="36"/>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domyślnej </w:t>
      </w:r>
      <w:proofErr w:type="spellStart"/>
      <w:r w:rsidRPr="003E4100">
        <w:rPr>
          <w:rFonts w:eastAsia="Calibri" w:cs="Times New Roman"/>
          <w:bCs/>
          <w:color w:val="000000" w:themeColor="text1"/>
          <w:kern w:val="0"/>
          <w14:ligatures w14:val="none"/>
        </w:rPr>
        <w:t>transgraniczności</w:t>
      </w:r>
      <w:proofErr w:type="spellEnd"/>
      <w:r w:rsidRPr="003E4100">
        <w:rPr>
          <w:rFonts w:eastAsia="Calibri" w:cs="Times New Roman"/>
          <w:bCs/>
          <w:color w:val="000000" w:themeColor="text1"/>
          <w:kern w:val="0"/>
          <w14:ligatures w14:val="none"/>
        </w:rPr>
        <w:t xml:space="preserve"> (tj. e-usługi publiczne są dostępne dla wszystkich obywateli UE),</w:t>
      </w:r>
    </w:p>
    <w:p w14:paraId="071AB5D3" w14:textId="08DAF30D" w:rsidR="00BB7AD6" w:rsidRPr="003E4100" w:rsidRDefault="00BB7AD6" w:rsidP="006746F6">
      <w:pPr>
        <w:numPr>
          <w:ilvl w:val="0"/>
          <w:numId w:val="36"/>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domyślnej otwartości (tj. e-usługi publiczne umożliwiające ponowne wykorzystanie, uczestnictwo/dostęp i przejrzystość)</w:t>
      </w:r>
      <w:r w:rsidR="009E4517">
        <w:rPr>
          <w:rFonts w:eastAsia="Calibri" w:cs="Times New Roman"/>
          <w:bCs/>
          <w:color w:val="000000" w:themeColor="text1"/>
          <w:kern w:val="0"/>
          <w14:ligatures w14:val="none"/>
        </w:rPr>
        <w:t>.</w:t>
      </w:r>
    </w:p>
    <w:p w14:paraId="26BE0C89" w14:textId="77777777" w:rsidR="00BB7AD6" w:rsidRPr="003E4100" w:rsidRDefault="00BB7AD6" w:rsidP="00BB7AD6">
      <w:pPr>
        <w:spacing w:line="257" w:lineRule="auto"/>
        <w:rPr>
          <w:rFonts w:eastAsia="Calibri" w:cs="Times New Roman"/>
          <w:kern w:val="0"/>
          <w14:ligatures w14:val="none"/>
        </w:rPr>
      </w:pPr>
    </w:p>
    <w:p w14:paraId="63F3B60A" w14:textId="52AAE195" w:rsidR="00BB7AD6" w:rsidRPr="001B1322" w:rsidRDefault="001B1322" w:rsidP="00DB7869">
      <w:pPr>
        <w:rPr>
          <w:rFonts w:eastAsia="Calibri" w:cs="Calibri"/>
          <w:b/>
          <w:kern w:val="0"/>
          <w14:ligatures w14:val="none"/>
        </w:rPr>
      </w:pPr>
      <w:r>
        <w:rPr>
          <w:rFonts w:eastAsia="Calibri" w:cs="Calibri"/>
          <w:b/>
          <w:kern w:val="0"/>
          <w14:ligatures w14:val="none"/>
        </w:rPr>
        <w:br w:type="page"/>
      </w:r>
    </w:p>
    <w:p w14:paraId="179B8869" w14:textId="5A6995C3" w:rsidR="00BB7AD6" w:rsidRPr="003E4100" w:rsidRDefault="00BB7AD6" w:rsidP="00D4438A">
      <w:pPr>
        <w:pStyle w:val="Podtytu"/>
      </w:pPr>
      <w:r w:rsidRPr="003E4100">
        <w:lastRenderedPageBreak/>
        <w:t xml:space="preserve">Cel </w:t>
      </w:r>
      <w:r w:rsidR="009B5929">
        <w:t>2.3.</w:t>
      </w:r>
      <w:r w:rsidRPr="003E4100">
        <w:t xml:space="preserve">2: Udostępnianie wysokiej jakości danych z rejestrów publicznych i publicznych systemów teleinformatycznych odbywa się w sposób bezpieczny i zautomatyzowany </w:t>
      </w:r>
    </w:p>
    <w:p w14:paraId="44CCD167" w14:textId="77777777" w:rsidR="00BB7AD6" w:rsidRPr="003E4100" w:rsidRDefault="00BB7AD6" w:rsidP="00D4438A">
      <w:pPr>
        <w:pStyle w:val="Podtytu"/>
        <w:rPr>
          <w:rFonts w:eastAsia="Calibri" w:cs="Times New Roman"/>
        </w:rPr>
      </w:pPr>
    </w:p>
    <w:p w14:paraId="008A2B2C" w14:textId="77777777" w:rsidR="00BB7AD6" w:rsidRPr="003E4100" w:rsidRDefault="00BB7AD6" w:rsidP="00D4438A">
      <w:pPr>
        <w:pStyle w:val="Podtytu"/>
      </w:pPr>
      <w:r w:rsidRPr="003E4100">
        <w:t>Co umożliwi realizację celu:</w:t>
      </w:r>
    </w:p>
    <w:p w14:paraId="4FA6E6CA"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Zapewnienie kompletności, dostępności, przejrzystości, spójności i jednolitości danych zbieranych i aktualizowanych na potrzeby rejestrów publicznych i publicznych systemów teleinformatycznych; </w:t>
      </w:r>
    </w:p>
    <w:p w14:paraId="50F0A8E0" w14:textId="76A38CB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Umocowanie w przepisach koncepcji referencyjnych rejestrów publicznych, czyli rejestrów publicznych formalnie wskazanych jako </w:t>
      </w:r>
      <w:r w:rsidR="00EE24D2">
        <w:rPr>
          <w:rFonts w:eastAsia="Calibri" w:cs="Times New Roman"/>
          <w:bCs/>
          <w:color w:val="000000" w:themeColor="text1"/>
          <w:kern w:val="0"/>
          <w14:ligatures w14:val="none"/>
        </w:rPr>
        <w:t>autentyczne źródła danych</w:t>
      </w:r>
      <w:r w:rsidRPr="003E4100">
        <w:rPr>
          <w:rFonts w:eastAsia="Calibri" w:cs="Times New Roman"/>
          <w:bCs/>
          <w:color w:val="000000" w:themeColor="text1"/>
          <w:kern w:val="0"/>
          <w14:ligatures w14:val="none"/>
        </w:rPr>
        <w:t xml:space="preserve"> dla innych rejestrów publicznych i systemów teleinformatycznych w określonym zakresie danych;</w:t>
      </w:r>
    </w:p>
    <w:p w14:paraId="3B8B8858"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Przygotowanie, udostępnienie i aktualizacja referencyjnych rejestrów publicznych „Katalogów Administracji Publicznej”, tj. Katalogu Procesów Administracyjnych, Katalog Spraw, Katalog Usług Publicznych, Katalog Wzorów Dokumentów (uwzględniając funkcjonujące Centralne Repozytorium Wzorów Dokumentów Elektronicznych) oraz Katalog Rejestrów Publicznych (uwzględniając przygotowane repozytorium interoperacyjności);</w:t>
      </w:r>
    </w:p>
    <w:p w14:paraId="72FA722E"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Umocowanie prawne katalogów administracji publicznej w celu automatycznego zasilania i wymiany danych oraz zmniejszenia obciążeń administracyjnych obywateli, przedsiębiorców i administracji publicznej związanych z dostarczaniem i aktualizowaniem tych danych, w tym Katalogu Podmiotów Publicznych (KPP) w zakresie obligatoryjnej integracji KPP z systemami administracji publicznej, które wymagają danych dotyczących podmiotów publicznych i niepublicznych, którym powierzono lub zlecono realizację zadań publicznych;</w:t>
      </w:r>
    </w:p>
    <w:p w14:paraId="0CFB433A" w14:textId="4DBAE053"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Przegląd obowiązujących przepisów prawa ustanawiających rejestry publiczne i pełne zobligowanie prawne do prowadzenia rejestrów publicznych jedynie przy pomocy systemów teleinformatycznych oraz stosowania jednolitych mechanizmów ułatwiających walidację i monitorowanie jakości gromadzonych w nich danych, z uwzględnieniem działań </w:t>
      </w:r>
      <w:r w:rsidR="00ED302D" w:rsidRPr="00ED302D">
        <w:rPr>
          <w:rFonts w:eastAsia="Calibri" w:cs="Times New Roman"/>
          <w:bCs/>
          <w:color w:val="000000" w:themeColor="text1"/>
          <w:kern w:val="0"/>
          <w14:ligatures w14:val="none"/>
        </w:rPr>
        <w:t xml:space="preserve">administracji rządowej </w:t>
      </w:r>
      <w:r w:rsidRPr="003E4100">
        <w:rPr>
          <w:rFonts w:eastAsia="Calibri" w:cs="Times New Roman"/>
          <w:bCs/>
          <w:color w:val="000000" w:themeColor="text1"/>
          <w:kern w:val="0"/>
          <w14:ligatures w14:val="none"/>
        </w:rPr>
        <w:t xml:space="preserve">wspierających </w:t>
      </w:r>
      <w:proofErr w:type="spellStart"/>
      <w:r w:rsidRPr="003E4100">
        <w:rPr>
          <w:rFonts w:eastAsia="Calibri" w:cs="Times New Roman"/>
          <w:bCs/>
          <w:color w:val="000000" w:themeColor="text1"/>
          <w:kern w:val="0"/>
          <w14:ligatures w14:val="none"/>
        </w:rPr>
        <w:t>jst</w:t>
      </w:r>
      <w:proofErr w:type="spellEnd"/>
      <w:r w:rsidR="001B340A">
        <w:rPr>
          <w:rFonts w:eastAsia="Calibri" w:cs="Times New Roman"/>
          <w:bCs/>
          <w:color w:val="000000" w:themeColor="text1"/>
          <w:kern w:val="0"/>
          <w14:ligatures w14:val="none"/>
        </w:rPr>
        <w:t>;</w:t>
      </w:r>
    </w:p>
    <w:p w14:paraId="1E4ECCEF"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Przyjęcie powszechnie obowiązującego i jawnego standardu API dla systemów teleinformatycznych służących do realizacji zadań publicznych, wykorzystującego doświadczenia rynku dostawców produktów i usług IT;</w:t>
      </w:r>
    </w:p>
    <w:p w14:paraId="50189D87"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sidDel="00457900">
        <w:rPr>
          <w:rFonts w:eastAsia="Calibri" w:cs="Times New Roman"/>
          <w:bCs/>
          <w:color w:val="000000" w:themeColor="text1"/>
          <w:kern w:val="0"/>
          <w14:ligatures w14:val="none"/>
        </w:rPr>
        <w:t>N</w:t>
      </w:r>
      <w:r w:rsidRPr="003E4100">
        <w:rPr>
          <w:rFonts w:eastAsia="Calibri" w:cs="Times New Roman"/>
          <w:bCs/>
          <w:color w:val="000000" w:themeColor="text1"/>
          <w:kern w:val="0"/>
          <w14:ligatures w14:val="none"/>
        </w:rPr>
        <w:t>ałożenie wymogu udostępniania danych z publicznych systemów teleinformatycznych i rejestrów publicznych przez API, przy jednoczesnym uwzględnieniu architektury poszczególnych rejestrów oraz wymogów bezpieczeństwa;</w:t>
      </w:r>
    </w:p>
    <w:p w14:paraId="5B60206E"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Udostępnianie publicznie katalogu API publicznych systemów teleinformatycznych, a także informacji o strukturze i znaczeniu danych przechowywanych we wszystkich </w:t>
      </w:r>
      <w:r w:rsidRPr="003E4100">
        <w:rPr>
          <w:rFonts w:eastAsia="Calibri" w:cs="Times New Roman"/>
          <w:bCs/>
          <w:color w:val="000000" w:themeColor="text1"/>
          <w:kern w:val="0"/>
          <w14:ligatures w14:val="none"/>
        </w:rPr>
        <w:lastRenderedPageBreak/>
        <w:t>rejestrach publicznych; poszerzone o informacje o słownikach, schematach klasyfikacyjnych, taksonomiach oraz listach kodowych w rejestrach publicznych;</w:t>
      </w:r>
    </w:p>
    <w:p w14:paraId="11C8F461" w14:textId="4CE7CC6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Wprowadzenie wymogu publikacji </w:t>
      </w:r>
      <w:r w:rsidR="00871699">
        <w:rPr>
          <w:rFonts w:eastAsia="Calibri" w:cs="Times New Roman"/>
          <w:bCs/>
          <w:color w:val="000000" w:themeColor="text1"/>
          <w:kern w:val="0"/>
          <w14:ligatures w14:val="none"/>
        </w:rPr>
        <w:t>informacji o interfejsach</w:t>
      </w:r>
      <w:r w:rsidR="000F49B7">
        <w:rPr>
          <w:rFonts w:eastAsia="Calibri" w:cs="Times New Roman"/>
          <w:bCs/>
          <w:color w:val="000000" w:themeColor="text1"/>
          <w:kern w:val="0"/>
          <w14:ligatures w14:val="none"/>
        </w:rPr>
        <w:t xml:space="preserve"> programistycznych aplikacji systemów teleinformatycznych</w:t>
      </w:r>
      <w:r w:rsidR="00F00B29">
        <w:rPr>
          <w:rFonts w:eastAsia="Calibri" w:cs="Times New Roman"/>
          <w:bCs/>
          <w:color w:val="000000" w:themeColor="text1"/>
          <w:kern w:val="0"/>
          <w14:ligatures w14:val="none"/>
        </w:rPr>
        <w:t xml:space="preserve"> używanych do realizacji zadań publicznych oraz </w:t>
      </w:r>
      <w:r w:rsidRPr="003E4100">
        <w:rPr>
          <w:rFonts w:eastAsia="Calibri" w:cs="Times New Roman"/>
          <w:bCs/>
          <w:color w:val="000000" w:themeColor="text1"/>
          <w:kern w:val="0"/>
          <w14:ligatures w14:val="none"/>
        </w:rPr>
        <w:t>ustandaryzowanego zbioru metadanych każdego rejestru publicznego w repozytorium interoperacyjności, a także zapewnienia poprawności, aktualności i kompletności takich metadanych;</w:t>
      </w:r>
    </w:p>
    <w:p w14:paraId="6553ED9A" w14:textId="6432F64E"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Stworzenie krajowej platformy udostępniania danych, jako rozwiązania organizacyjno-technicznego, zapewniającego ustandaryzowane mechanizmy dostępu do danych </w:t>
      </w:r>
      <w:r w:rsidR="00530B94">
        <w:rPr>
          <w:rFonts w:eastAsia="Calibri" w:cs="Times New Roman"/>
          <w:bCs/>
          <w:color w:val="000000" w:themeColor="text1"/>
          <w:kern w:val="0"/>
          <w14:ligatures w14:val="none"/>
        </w:rPr>
        <w:t xml:space="preserve">referencyjnych </w:t>
      </w:r>
      <w:r w:rsidRPr="003E4100">
        <w:rPr>
          <w:rFonts w:eastAsia="Calibri" w:cs="Times New Roman"/>
          <w:bCs/>
          <w:color w:val="000000" w:themeColor="text1"/>
          <w:kern w:val="0"/>
          <w14:ligatures w14:val="none"/>
        </w:rPr>
        <w:t>przetwarzanych w rejestrach publicznych, umożliwiającego m.in. mechanizm subskrypcji powiadomień o zmianach kluczowych danych w rejestrach za zgodą osób, których dane dotyczą;</w:t>
      </w:r>
    </w:p>
    <w:p w14:paraId="5FCF07E8" w14:textId="36498EB0"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 xml:space="preserve">Wykorzystywanie Zintegrowanej Platformy Analitycznej, umożliwiającej analizę zbiorów danych poddanych </w:t>
      </w:r>
      <w:proofErr w:type="spellStart"/>
      <w:r w:rsidRPr="003E4100">
        <w:rPr>
          <w:rFonts w:eastAsia="Calibri" w:cs="Times New Roman"/>
          <w:bCs/>
          <w:color w:val="000000" w:themeColor="text1"/>
          <w:kern w:val="0"/>
          <w14:ligatures w14:val="none"/>
        </w:rPr>
        <w:t>pseudoanonimizacii</w:t>
      </w:r>
      <w:proofErr w:type="spellEnd"/>
      <w:r w:rsidRPr="003E4100">
        <w:rPr>
          <w:rFonts w:eastAsia="Calibri" w:cs="Times New Roman"/>
          <w:bCs/>
          <w:color w:val="000000" w:themeColor="text1"/>
          <w:kern w:val="0"/>
          <w14:ligatures w14:val="none"/>
        </w:rPr>
        <w:t xml:space="preserve"> i zintegrowanych danych pochodzących z różnych źródeł administracji publicznej do efektywnego projektowania polityk publicznych; </w:t>
      </w:r>
    </w:p>
    <w:p w14:paraId="246F3CC1" w14:textId="7CA18829"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Sukcesywne wdrażanie mechanizmów typu piaskownice API udostępniających aktualizowane prototypy API kolejnych systemów administracji publicznej, umożliwiając</w:t>
      </w:r>
      <w:r w:rsidR="00CE5FD0">
        <w:rPr>
          <w:rFonts w:eastAsia="Calibri" w:cs="Times New Roman"/>
          <w:bCs/>
          <w:color w:val="000000" w:themeColor="text1"/>
          <w:kern w:val="0"/>
          <w14:ligatures w14:val="none"/>
        </w:rPr>
        <w:t>ych</w:t>
      </w:r>
      <w:r w:rsidRPr="003E4100">
        <w:rPr>
          <w:rFonts w:eastAsia="Calibri" w:cs="Times New Roman"/>
          <w:bCs/>
          <w:color w:val="000000" w:themeColor="text1"/>
          <w:kern w:val="0"/>
          <w14:ligatures w14:val="none"/>
        </w:rPr>
        <w:t xml:space="preserve"> podmiotom zainteresowanym łatwiejsze opracowywanie innowacyjnych projektów nowych e-usług w oparciu o te dane;</w:t>
      </w:r>
    </w:p>
    <w:p w14:paraId="5A7A7A0D" w14:textId="77777777" w:rsidR="00BB7AD6" w:rsidRPr="003E4100" w:rsidRDefault="00BB7AD6" w:rsidP="006746F6">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Dalsze upraszczanie i cyfryzacja procesów wnioskowania o dostęp do rejestrów publicznych, obejmujące klarowny opis procesu uzyskania dostępu i właściwie adresujący dedykowane wnioski wraz z instrukcjami, niezbędne do uzyskania dostępu do rejestrów, w zależności od trybu dostępu i rodzaju aplikującego o dostęp podmiotu;</w:t>
      </w:r>
    </w:p>
    <w:p w14:paraId="28E2E7B9" w14:textId="18FB2D98" w:rsidR="0026199C" w:rsidRDefault="00BB7AD6" w:rsidP="0026199C">
      <w:pPr>
        <w:numPr>
          <w:ilvl w:val="0"/>
          <w:numId w:val="35"/>
        </w:numPr>
        <w:spacing w:before="120" w:after="0" w:line="257" w:lineRule="auto"/>
        <w:rPr>
          <w:rFonts w:eastAsia="Calibri" w:cs="Times New Roman"/>
          <w:bCs/>
          <w:color w:val="000000" w:themeColor="text1"/>
          <w:kern w:val="0"/>
          <w14:ligatures w14:val="none"/>
        </w:rPr>
      </w:pPr>
      <w:r w:rsidRPr="003E4100">
        <w:rPr>
          <w:rFonts w:eastAsia="Calibri" w:cs="Times New Roman"/>
          <w:bCs/>
          <w:color w:val="000000" w:themeColor="text1"/>
          <w:kern w:val="0"/>
          <w14:ligatures w14:val="none"/>
        </w:rPr>
        <w:t>Poszerzenie mechanizmów dostępu do danych z rejestrów publicznych z poziomu systemów komercyjnych, poprzez wprowadzenie automatycznych powiadomień o zmianach danych, w sposób zapewniający ochronę danych osobowych</w:t>
      </w:r>
      <w:r w:rsidR="0045625B">
        <w:rPr>
          <w:rFonts w:eastAsia="Calibri" w:cs="Times New Roman"/>
          <w:bCs/>
          <w:color w:val="000000" w:themeColor="text1"/>
          <w:kern w:val="0"/>
          <w14:ligatures w14:val="none"/>
        </w:rPr>
        <w:t>;</w:t>
      </w:r>
      <w:r w:rsidRPr="003E4100">
        <w:rPr>
          <w:rFonts w:eastAsia="Calibri" w:cs="Times New Roman"/>
          <w:bCs/>
          <w:color w:val="000000" w:themeColor="text1"/>
          <w:kern w:val="0"/>
          <w14:ligatures w14:val="none"/>
        </w:rPr>
        <w:t xml:space="preserve"> </w:t>
      </w:r>
    </w:p>
    <w:p w14:paraId="612C36F2" w14:textId="6ADFDB09" w:rsidR="007433B9" w:rsidRPr="0026199C" w:rsidRDefault="00B559EB" w:rsidP="0026199C">
      <w:pPr>
        <w:numPr>
          <w:ilvl w:val="0"/>
          <w:numId w:val="35"/>
        </w:numPr>
        <w:spacing w:before="120" w:after="0" w:line="257" w:lineRule="auto"/>
        <w:rPr>
          <w:rFonts w:eastAsia="Calibri" w:cs="Times New Roman"/>
          <w:bCs/>
          <w:color w:val="000000" w:themeColor="text1"/>
          <w:kern w:val="0"/>
          <w14:ligatures w14:val="none"/>
        </w:rPr>
      </w:pPr>
      <w:r w:rsidRPr="0026199C">
        <w:rPr>
          <w:rFonts w:eastAsia="Calibri" w:cs="Times New Roman"/>
          <w:bCs/>
          <w:color w:val="000000" w:themeColor="text1"/>
          <w:kern w:val="0"/>
          <w14:ligatures w14:val="none"/>
        </w:rPr>
        <w:t>Rozszerzanie wykorzystywania źródeł administracyjnych i danych od gestorów prywatnych, w tym w celu ograniczenia redundancji danych, na rzecz rozszerzenia zasobu informacyjnego statystyki publicznej, dostosowanego do potrzeb różnych grup użytkowników.</w:t>
      </w:r>
    </w:p>
    <w:p w14:paraId="7C9CC4AE" w14:textId="77777777" w:rsidR="00BB7AD6" w:rsidRPr="003E4100" w:rsidRDefault="00BB7AD6" w:rsidP="00BB7AD6">
      <w:pPr>
        <w:spacing w:line="257" w:lineRule="auto"/>
        <w:rPr>
          <w:rFonts w:eastAsia="Calibri" w:cs="Times New Roman"/>
          <w:kern w:val="0"/>
          <w14:ligatures w14:val="none"/>
        </w:rPr>
      </w:pPr>
    </w:p>
    <w:p w14:paraId="25324431" w14:textId="77777777" w:rsidR="00BB7AD6" w:rsidRPr="003E4100" w:rsidRDefault="00BB7AD6" w:rsidP="00BB7AD6">
      <w:pPr>
        <w:spacing w:line="257" w:lineRule="auto"/>
        <w:ind w:left="1429"/>
        <w:rPr>
          <w:rFonts w:eastAsia="Calibri" w:cs="Times New Roman"/>
          <w:kern w:val="0"/>
          <w14:ligatures w14:val="none"/>
        </w:rPr>
      </w:pPr>
    </w:p>
    <w:p w14:paraId="146EE4BE" w14:textId="77777777" w:rsidR="00BB7AD6" w:rsidRDefault="00BB7AD6" w:rsidP="00BB7AD6">
      <w:pPr>
        <w:spacing w:line="257" w:lineRule="auto"/>
      </w:pPr>
      <w:r w:rsidRPr="003E4100">
        <w:rPr>
          <w:rFonts w:eastAsia="Calibri" w:cs="Calibri"/>
          <w:b/>
          <w:kern w:val="0"/>
          <w14:ligatures w14:val="none"/>
        </w:rPr>
        <w:t>[</w:t>
      </w:r>
      <w:proofErr w:type="spellStart"/>
      <w:r w:rsidRPr="003E4100">
        <w:rPr>
          <w:rFonts w:eastAsia="Calibri" w:cs="Calibri"/>
          <w:b/>
          <w:kern w:val="0"/>
          <w14:ligatures w14:val="none"/>
        </w:rPr>
        <w:t>box</w:t>
      </w:r>
      <w:proofErr w:type="spellEnd"/>
      <w:r w:rsidRPr="003E4100">
        <w:rPr>
          <w:rFonts w:eastAsia="Calibri" w:cs="Calibri"/>
          <w:b/>
          <w:kern w:val="0"/>
          <w14:ligatures w14:val="none"/>
        </w:rPr>
        <w:t xml:space="preserve">] Co z tego wynika: </w:t>
      </w:r>
      <w:r w:rsidRPr="003E4100">
        <w:rPr>
          <w:rFonts w:eastAsia="Calibri" w:cs="Calibri"/>
          <w:bCs/>
          <w:kern w:val="0"/>
          <w14:ligatures w14:val="none"/>
        </w:rPr>
        <w:t xml:space="preserve">Załatwianie spraw w urzędach będzie znacznie szybsze i łatwiejsze – przy jednoczesnym zachowaniu nadzoru człowieka nad procesami decyzyjnymi. </w:t>
      </w:r>
    </w:p>
    <w:p w14:paraId="28E1CF99" w14:textId="3CC88CE4" w:rsidR="00B80244" w:rsidRPr="00BE2ED2" w:rsidRDefault="00BE2ED2" w:rsidP="00BE2ED2">
      <w:pPr>
        <w:rPr>
          <w:rFonts w:eastAsiaTheme="majorEastAsia" w:cstheme="majorBidi"/>
          <w:b/>
          <w:color w:val="002060"/>
          <w:sz w:val="40"/>
          <w:szCs w:val="28"/>
        </w:rPr>
      </w:pPr>
      <w:r>
        <w:br w:type="page"/>
      </w:r>
    </w:p>
    <w:p w14:paraId="11B0B708" w14:textId="209407F6" w:rsidR="001B1322" w:rsidRDefault="00A52B1F" w:rsidP="006746F6">
      <w:pPr>
        <w:pStyle w:val="Nagwek3"/>
        <w:numPr>
          <w:ilvl w:val="1"/>
          <w:numId w:val="2"/>
        </w:numPr>
      </w:pPr>
      <w:bookmarkStart w:id="19" w:name="_Toc221026266"/>
      <w:r>
        <w:lastRenderedPageBreak/>
        <w:t>Cyfrowa tożsamość</w:t>
      </w:r>
      <w:bookmarkEnd w:id="19"/>
    </w:p>
    <w:p w14:paraId="563BD913" w14:textId="77777777" w:rsidR="001B1322" w:rsidRDefault="001B1322" w:rsidP="00C73AA8">
      <w:pPr>
        <w:pStyle w:val="Podtytu"/>
      </w:pPr>
    </w:p>
    <w:p w14:paraId="146036FE" w14:textId="77777777" w:rsidR="004354C3" w:rsidRPr="00405C6A" w:rsidRDefault="004354C3" w:rsidP="000E0126">
      <w:pPr>
        <w:pStyle w:val="Podtytu"/>
        <w:rPr>
          <w:rFonts w:eastAsia="Yu Gothic Light"/>
        </w:rPr>
      </w:pPr>
      <w:r w:rsidRPr="00405C6A">
        <w:rPr>
          <w:rFonts w:eastAsia="Yu Gothic Light"/>
        </w:rPr>
        <w:t>Diagnoza – jak jest?</w:t>
      </w:r>
    </w:p>
    <w:p w14:paraId="4A2A7A07" w14:textId="153CBF46"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 xml:space="preserve">W Polsce od wielu lat z powodzeniem funkcjonuje federacyjny model tożsamości cyfrowej, w którym użytkownik </w:t>
      </w:r>
      <w:r w:rsidR="00A13CF7">
        <w:rPr>
          <w:rFonts w:eastAsia="Calibri" w:cs="Calibri"/>
          <w:kern w:val="0"/>
          <w:szCs w:val="22"/>
          <w14:ligatures w14:val="none"/>
        </w:rPr>
        <w:t xml:space="preserve">samodzielnie </w:t>
      </w:r>
      <w:r w:rsidRPr="00405C6A">
        <w:rPr>
          <w:rFonts w:eastAsia="Calibri" w:cs="Calibri"/>
          <w:kern w:val="0"/>
          <w:szCs w:val="22"/>
          <w14:ligatures w14:val="none"/>
        </w:rPr>
        <w:t xml:space="preserve">decyduje, z jakiego środka identyfikacji </w:t>
      </w:r>
      <w:r w:rsidR="005A17BC">
        <w:rPr>
          <w:rFonts w:eastAsia="Calibri" w:cs="Calibri"/>
          <w:kern w:val="0"/>
          <w:szCs w:val="22"/>
          <w14:ligatures w14:val="none"/>
        </w:rPr>
        <w:t xml:space="preserve">elektronicznej </w:t>
      </w:r>
      <w:r w:rsidRPr="00405C6A">
        <w:rPr>
          <w:rFonts w:eastAsia="Calibri" w:cs="Calibri"/>
          <w:kern w:val="0"/>
          <w:szCs w:val="22"/>
          <w14:ligatures w14:val="none"/>
        </w:rPr>
        <w:t>chce skorzystać w e-usłudze publicznej. Obecnie użytkownicy w ramach publicznego systemu identyfikacji elektronicznej mają do dyspozycji profil zaufany, profil osobisty (</w:t>
      </w:r>
      <w:r w:rsidR="00611D1D">
        <w:rPr>
          <w:rFonts w:eastAsia="Calibri" w:cs="Calibri"/>
          <w:kern w:val="0"/>
          <w:szCs w:val="22"/>
          <w14:ligatures w14:val="none"/>
        </w:rPr>
        <w:t xml:space="preserve">w warstwie elektronicznej </w:t>
      </w:r>
      <w:r w:rsidRPr="00405C6A">
        <w:rPr>
          <w:rFonts w:eastAsia="Calibri" w:cs="Calibri"/>
          <w:kern w:val="0"/>
          <w:szCs w:val="22"/>
          <w14:ligatures w14:val="none"/>
        </w:rPr>
        <w:t>tzw. e-dow</w:t>
      </w:r>
      <w:r w:rsidR="00611D1D">
        <w:rPr>
          <w:rFonts w:eastAsia="Calibri" w:cs="Calibri"/>
          <w:kern w:val="0"/>
          <w:szCs w:val="22"/>
          <w14:ligatures w14:val="none"/>
        </w:rPr>
        <w:t>o</w:t>
      </w:r>
      <w:r w:rsidRPr="00405C6A">
        <w:rPr>
          <w:rFonts w:eastAsia="Calibri" w:cs="Calibri"/>
          <w:kern w:val="0"/>
          <w:szCs w:val="22"/>
          <w14:ligatures w14:val="none"/>
        </w:rPr>
        <w:t>d</w:t>
      </w:r>
      <w:r w:rsidR="00611D1D">
        <w:rPr>
          <w:rFonts w:eastAsia="Calibri" w:cs="Calibri"/>
          <w:kern w:val="0"/>
          <w:szCs w:val="22"/>
          <w14:ligatures w14:val="none"/>
        </w:rPr>
        <w:t>u</w:t>
      </w:r>
      <w:r w:rsidRPr="00405C6A">
        <w:rPr>
          <w:rFonts w:eastAsia="Calibri" w:cs="Calibri"/>
          <w:kern w:val="0"/>
          <w:szCs w:val="22"/>
          <w14:ligatures w14:val="none"/>
        </w:rPr>
        <w:t xml:space="preserve">) oraz profil </w:t>
      </w:r>
      <w:proofErr w:type="spellStart"/>
      <w:r w:rsidRPr="00405C6A">
        <w:rPr>
          <w:rFonts w:eastAsia="Calibri" w:cs="Calibri"/>
          <w:kern w:val="0"/>
          <w:szCs w:val="22"/>
          <w14:ligatures w14:val="none"/>
        </w:rPr>
        <w:t>mObywatel</w:t>
      </w:r>
      <w:proofErr w:type="spellEnd"/>
      <w:r w:rsidRPr="00405C6A">
        <w:rPr>
          <w:rFonts w:eastAsia="Calibri" w:cs="Calibri"/>
          <w:kern w:val="0"/>
          <w:szCs w:val="22"/>
          <w14:ligatures w14:val="none"/>
        </w:rPr>
        <w:t xml:space="preserve">. Profil osobisty i profil </w:t>
      </w:r>
      <w:proofErr w:type="spellStart"/>
      <w:r w:rsidRPr="00405C6A">
        <w:rPr>
          <w:rFonts w:eastAsia="Calibri" w:cs="Calibri"/>
          <w:kern w:val="0"/>
          <w:szCs w:val="22"/>
          <w14:ligatures w14:val="none"/>
        </w:rPr>
        <w:t>mObywatel</w:t>
      </w:r>
      <w:proofErr w:type="spellEnd"/>
      <w:r w:rsidRPr="00405C6A">
        <w:rPr>
          <w:rFonts w:eastAsia="Calibri" w:cs="Calibri"/>
          <w:kern w:val="0"/>
          <w:szCs w:val="22"/>
          <w14:ligatures w14:val="none"/>
        </w:rPr>
        <w:t xml:space="preserve"> mog</w:t>
      </w:r>
      <w:r w:rsidR="00684D96">
        <w:rPr>
          <w:rFonts w:eastAsia="Calibri" w:cs="Calibri"/>
          <w:kern w:val="0"/>
          <w:szCs w:val="22"/>
          <w14:ligatures w14:val="none"/>
        </w:rPr>
        <w:t>ą</w:t>
      </w:r>
      <w:r w:rsidRPr="00405C6A">
        <w:rPr>
          <w:rFonts w:eastAsia="Calibri" w:cs="Calibri"/>
          <w:kern w:val="0"/>
          <w:szCs w:val="22"/>
          <w14:ligatures w14:val="none"/>
        </w:rPr>
        <w:t xml:space="preserve"> być wykorzystywane również do uwierzytelniania</w:t>
      </w:r>
      <w:r w:rsidRPr="00405C6A" w:rsidDel="6090920E">
        <w:rPr>
          <w:rFonts w:eastAsia="Calibri" w:cs="Calibri"/>
          <w:kern w:val="0"/>
          <w:szCs w:val="22"/>
          <w14:ligatures w14:val="none"/>
        </w:rPr>
        <w:t xml:space="preserve"> </w:t>
      </w:r>
      <w:r w:rsidRPr="00405C6A">
        <w:rPr>
          <w:rFonts w:eastAsia="Calibri" w:cs="Calibri"/>
          <w:kern w:val="0"/>
          <w:szCs w:val="22"/>
          <w14:ligatures w14:val="none"/>
        </w:rPr>
        <w:t>użytkowników w e-usługach niepublicznych, tym samym rozwój środków identyfikacji elektronicznej przyczynia się do rozwoju ekosystemu usług prywatnych.</w:t>
      </w:r>
      <w:r w:rsidR="00C97AE1">
        <w:rPr>
          <w:rFonts w:eastAsia="Calibri" w:cs="Calibri"/>
          <w:kern w:val="0"/>
          <w:szCs w:val="22"/>
          <w14:ligatures w14:val="none"/>
        </w:rPr>
        <w:t xml:space="preserve"> </w:t>
      </w:r>
      <w:r w:rsidRPr="00405C6A">
        <w:rPr>
          <w:rFonts w:eastAsia="Calibri" w:cs="Calibri"/>
          <w:kern w:val="0"/>
          <w:szCs w:val="22"/>
          <w14:ligatures w14:val="none"/>
        </w:rPr>
        <w:t xml:space="preserve">Dodatkowo polscy obywatele i rezydenci mogą także korzystać z tzw. środków bankowych dostępnych w ramach systemu </w:t>
      </w:r>
      <w:proofErr w:type="spellStart"/>
      <w:r w:rsidRPr="00405C6A">
        <w:rPr>
          <w:rFonts w:eastAsia="Calibri" w:cs="Calibri"/>
          <w:kern w:val="0"/>
          <w:szCs w:val="22"/>
          <w14:ligatures w14:val="none"/>
        </w:rPr>
        <w:t>mojeID</w:t>
      </w:r>
      <w:proofErr w:type="spellEnd"/>
      <w:r w:rsidRPr="00405C6A">
        <w:rPr>
          <w:rFonts w:eastAsia="Calibri" w:cs="Calibri"/>
          <w:kern w:val="0"/>
          <w:szCs w:val="22"/>
          <w14:ligatures w14:val="none"/>
        </w:rPr>
        <w:t xml:space="preserve">. Rozwiązanie to nie tylko sprawia, że użytkownicy e-usług przyłączonych do węzła krajowego </w:t>
      </w:r>
      <w:r w:rsidR="00E761D3">
        <w:rPr>
          <w:rFonts w:eastAsia="Calibri" w:cs="Calibri"/>
          <w:kern w:val="0"/>
          <w:szCs w:val="22"/>
          <w14:ligatures w14:val="none"/>
        </w:rPr>
        <w:t xml:space="preserve">identyfikacji elektronicznej </w:t>
      </w:r>
      <w:r w:rsidRPr="00405C6A">
        <w:rPr>
          <w:rFonts w:eastAsia="Calibri" w:cs="Calibri"/>
          <w:kern w:val="0"/>
          <w:szCs w:val="22"/>
          <w14:ligatures w14:val="none"/>
        </w:rPr>
        <w:t xml:space="preserve">mają możliwość swobodnego wyboru środka identyfikacji elektronicznej, lecz także pozwala podmiotom świadczącym usługi online integrować je z całym pakietem dostępnych środków identyfikacji elektronicznej. </w:t>
      </w:r>
    </w:p>
    <w:p w14:paraId="5A982A85" w14:textId="6EF5FB79"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 xml:space="preserve">Oprócz identyfikacji elektronicznej zapewniającej potwierdzenie tożsamości osób w e-usługach, niezbędnym elementem uzupełniającym możliwość korzystania z takich usług są podpisy elektroniczne. Obecnie na rynku dostępne są publiczne, nieodpłatne rozwiązania: podpis zaufany oraz podpis osobisty, a także </w:t>
      </w:r>
      <w:r w:rsidR="006C15B2">
        <w:rPr>
          <w:rFonts w:eastAsia="Calibri" w:cs="Calibri"/>
          <w:kern w:val="0"/>
          <w:szCs w:val="22"/>
          <w14:ligatures w14:val="none"/>
        </w:rPr>
        <w:t xml:space="preserve">komercyjne, odpłatne, oferowane </w:t>
      </w:r>
      <w:r w:rsidRPr="00405C6A">
        <w:rPr>
          <w:rFonts w:eastAsia="Calibri" w:cs="Calibri"/>
          <w:kern w:val="0"/>
          <w:szCs w:val="22"/>
          <w14:ligatures w14:val="none"/>
        </w:rPr>
        <w:t xml:space="preserve">przez </w:t>
      </w:r>
      <w:r w:rsidR="00DF2846">
        <w:rPr>
          <w:rFonts w:eastAsia="Calibri" w:cs="Calibri"/>
          <w:kern w:val="0"/>
          <w:szCs w:val="22"/>
          <w14:ligatures w14:val="none"/>
        </w:rPr>
        <w:t xml:space="preserve">kwalifikowanych </w:t>
      </w:r>
      <w:r w:rsidRPr="00405C6A">
        <w:rPr>
          <w:rFonts w:eastAsia="Calibri" w:cs="Calibri"/>
          <w:kern w:val="0"/>
          <w:szCs w:val="22"/>
          <w14:ligatures w14:val="none"/>
        </w:rPr>
        <w:t>dostawców usług zaufania kwalifikowane podpisy elektroniczne.</w:t>
      </w:r>
    </w:p>
    <w:p w14:paraId="1AA41134" w14:textId="6DBD51AE" w:rsidR="004354C3" w:rsidRPr="00405C6A" w:rsidRDefault="004354C3" w:rsidP="004354C3">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405C6A">
        <w:rPr>
          <w:rFonts w:eastAsia="Yu Gothic Light" w:cs="Times New Roman (Nagłówki CS)"/>
          <w:color w:val="002060"/>
          <w:spacing w:val="15"/>
          <w:kern w:val="0"/>
          <w:sz w:val="40"/>
          <w:szCs w:val="28"/>
          <w14:ligatures w14:val="none"/>
        </w:rPr>
        <w:t xml:space="preserve">Powyższe modele obarczone są jednak ograniczeniami, które wpływają negatywnie na powszechność zastosowania środków identyfikacji elektronicznej, podpisów elektronicznych i szerzej e-usług. </w:t>
      </w:r>
    </w:p>
    <w:p w14:paraId="2334A60C" w14:textId="5682A237"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 xml:space="preserve">Ze środków identyfikacji elektronicznej korzystać mogą teraz wyłącznie osoby fizyczne, bez rozróżnienia na role czy konteksty, w których uwierzytelniają się online. </w:t>
      </w:r>
      <w:r w:rsidR="00376B95">
        <w:rPr>
          <w:rFonts w:eastAsia="Calibri" w:cs="Calibri"/>
          <w:kern w:val="0"/>
          <w:szCs w:val="22"/>
          <w14:ligatures w14:val="none"/>
        </w:rPr>
        <w:t>Nie zostały dotychczas wdrożone</w:t>
      </w:r>
      <w:r w:rsidRPr="00405C6A" w:rsidDel="00376B95">
        <w:rPr>
          <w:rFonts w:eastAsia="Calibri" w:cs="Calibri"/>
          <w:kern w:val="0"/>
          <w:szCs w:val="22"/>
          <w14:ligatures w14:val="none"/>
        </w:rPr>
        <w:t xml:space="preserve"> </w:t>
      </w:r>
      <w:r w:rsidRPr="00405C6A">
        <w:rPr>
          <w:rFonts w:eastAsia="Calibri" w:cs="Calibri"/>
          <w:kern w:val="0"/>
          <w:szCs w:val="22"/>
          <w14:ligatures w14:val="none"/>
        </w:rPr>
        <w:t>rozwiązania, które pozwalałyby na bezpośrednie uwierzytelnianie się spółek, instytucji czy innych podmiotów zbiorowych (osób prawnych), a także osób fizycznych działających jako pełnomocni</w:t>
      </w:r>
      <w:r w:rsidR="002B27CD">
        <w:rPr>
          <w:rFonts w:eastAsia="Calibri" w:cs="Calibri"/>
          <w:kern w:val="0"/>
          <w:szCs w:val="22"/>
          <w14:ligatures w14:val="none"/>
        </w:rPr>
        <w:t>cy</w:t>
      </w:r>
      <w:r w:rsidRPr="00405C6A">
        <w:rPr>
          <w:rFonts w:eastAsia="Calibri" w:cs="Calibri"/>
          <w:kern w:val="0"/>
          <w:szCs w:val="22"/>
          <w14:ligatures w14:val="none"/>
        </w:rPr>
        <w:t xml:space="preserve"> czy przedstawiciel osoby prawnej (w tym urzędników). Obecnie, aby doszło do uwierzytelnienia tych podmiotów, konieczne jest dodatkowe potwierdzenie uprawnień do reprezentacji oraz ich weryfikacja, co prowadzi do utrudnień w obsłudze spraw i wydłuża czas oczekiwania na załatwienie sprawy. </w:t>
      </w:r>
    </w:p>
    <w:p w14:paraId="35D2F001" w14:textId="1BF22E46"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Aktualnie</w:t>
      </w:r>
      <w:r w:rsidRPr="00405C6A" w:rsidDel="001C320F">
        <w:rPr>
          <w:rFonts w:eastAsia="Calibri" w:cs="Calibri"/>
          <w:kern w:val="0"/>
          <w:szCs w:val="22"/>
          <w14:ligatures w14:val="none"/>
        </w:rPr>
        <w:t xml:space="preserve"> </w:t>
      </w:r>
      <w:r w:rsidRPr="00405C6A">
        <w:rPr>
          <w:rFonts w:eastAsia="Calibri" w:cs="Calibri"/>
          <w:kern w:val="0"/>
          <w:szCs w:val="22"/>
          <w14:ligatures w14:val="none"/>
        </w:rPr>
        <w:t>osoba fizyczna, która działa w imieniu i na rzecz osoby prawnej w e-usłudze publicznej</w:t>
      </w:r>
      <w:r w:rsidR="00E60857">
        <w:rPr>
          <w:rFonts w:eastAsia="Calibri" w:cs="Calibri"/>
          <w:kern w:val="0"/>
          <w:szCs w:val="22"/>
          <w14:ligatures w14:val="none"/>
        </w:rPr>
        <w:t>,</w:t>
      </w:r>
      <w:r w:rsidRPr="00405C6A">
        <w:rPr>
          <w:rFonts w:eastAsia="Calibri" w:cs="Calibri"/>
          <w:kern w:val="0"/>
          <w:szCs w:val="22"/>
          <w14:ligatures w14:val="none"/>
        </w:rPr>
        <w:t xml:space="preserve"> musi po uwierzytelnieniu przedstawić dodatkowo informację, a często także stosowny dokument potwierdzający jej uprawnienia do reprezentacji, a po stronie urzędu musi nastąpić manualna weryfikacja tego faktu. W sytuacji, w której dana e-usługa publiczna skierowana jest </w:t>
      </w:r>
      <w:r w:rsidR="0082217A">
        <w:rPr>
          <w:rFonts w:eastAsia="Calibri" w:cs="Calibri"/>
          <w:kern w:val="0"/>
          <w:szCs w:val="22"/>
          <w14:ligatures w14:val="none"/>
        </w:rPr>
        <w:t>bezpośrednio</w:t>
      </w:r>
      <w:r w:rsidR="0082217A" w:rsidRPr="00405C6A">
        <w:rPr>
          <w:rFonts w:eastAsia="Calibri" w:cs="Calibri"/>
          <w:kern w:val="0"/>
          <w:szCs w:val="22"/>
          <w14:ligatures w14:val="none"/>
        </w:rPr>
        <w:t xml:space="preserve"> </w:t>
      </w:r>
      <w:r w:rsidRPr="00405C6A">
        <w:rPr>
          <w:rFonts w:eastAsia="Calibri" w:cs="Calibri"/>
          <w:kern w:val="0"/>
          <w:szCs w:val="22"/>
          <w14:ligatures w14:val="none"/>
        </w:rPr>
        <w:t xml:space="preserve">do osób prawnych (np. spółek handlowych), dostawca </w:t>
      </w:r>
      <w:r w:rsidR="00A92A05">
        <w:rPr>
          <w:rFonts w:eastAsia="Calibri" w:cs="Calibri"/>
          <w:kern w:val="0"/>
          <w:szCs w:val="22"/>
          <w14:ligatures w14:val="none"/>
        </w:rPr>
        <w:t>często</w:t>
      </w:r>
      <w:r w:rsidR="00A92A05" w:rsidRPr="00405C6A">
        <w:rPr>
          <w:rFonts w:eastAsia="Calibri" w:cs="Calibri"/>
          <w:kern w:val="0"/>
          <w:szCs w:val="22"/>
          <w14:ligatures w14:val="none"/>
        </w:rPr>
        <w:t xml:space="preserve"> </w:t>
      </w:r>
      <w:r w:rsidRPr="00405C6A">
        <w:rPr>
          <w:rFonts w:eastAsia="Calibri" w:cs="Calibri"/>
          <w:kern w:val="0"/>
          <w:szCs w:val="22"/>
          <w14:ligatures w14:val="none"/>
        </w:rPr>
        <w:lastRenderedPageBreak/>
        <w:t xml:space="preserve">musi albo </w:t>
      </w:r>
      <w:r w:rsidR="0060596E">
        <w:rPr>
          <w:rFonts w:eastAsia="Calibri" w:cs="Calibri"/>
          <w:kern w:val="0"/>
          <w:szCs w:val="22"/>
          <w14:ligatures w14:val="none"/>
        </w:rPr>
        <w:t>stosować</w:t>
      </w:r>
      <w:r w:rsidRPr="00405C6A">
        <w:rPr>
          <w:rFonts w:eastAsia="Calibri" w:cs="Calibri"/>
          <w:kern w:val="0"/>
          <w:szCs w:val="22"/>
          <w14:ligatures w14:val="none"/>
        </w:rPr>
        <w:t xml:space="preserve"> niekonwencjonalne metody potwierdzania tożsamości osób prawnych</w:t>
      </w:r>
      <w:r w:rsidR="00334CDD">
        <w:rPr>
          <w:rFonts w:eastAsia="Calibri" w:cs="Calibri"/>
          <w:kern w:val="0"/>
          <w:szCs w:val="22"/>
          <w14:ligatures w14:val="none"/>
        </w:rPr>
        <w:t xml:space="preserve"> lub przeznaczyć</w:t>
      </w:r>
      <w:r w:rsidRPr="00405C6A">
        <w:rPr>
          <w:rFonts w:eastAsia="Calibri" w:cs="Calibri"/>
          <w:kern w:val="0"/>
          <w:szCs w:val="22"/>
          <w14:ligatures w14:val="none"/>
        </w:rPr>
        <w:t xml:space="preserve"> dodatkow</w:t>
      </w:r>
      <w:r w:rsidR="00334CDD">
        <w:rPr>
          <w:rFonts w:eastAsia="Calibri" w:cs="Calibri"/>
          <w:kern w:val="0"/>
          <w:szCs w:val="22"/>
          <w14:ligatures w14:val="none"/>
        </w:rPr>
        <w:t>e</w:t>
      </w:r>
      <w:r w:rsidRPr="00405C6A">
        <w:rPr>
          <w:rFonts w:eastAsia="Calibri" w:cs="Calibri"/>
          <w:kern w:val="0"/>
          <w:szCs w:val="22"/>
          <w14:ligatures w14:val="none"/>
        </w:rPr>
        <w:t xml:space="preserve"> zasob</w:t>
      </w:r>
      <w:r w:rsidR="00334CDD">
        <w:rPr>
          <w:rFonts w:eastAsia="Calibri" w:cs="Calibri"/>
          <w:kern w:val="0"/>
          <w:szCs w:val="22"/>
          <w14:ligatures w14:val="none"/>
        </w:rPr>
        <w:t>y</w:t>
      </w:r>
      <w:r w:rsidRPr="00405C6A">
        <w:rPr>
          <w:rFonts w:eastAsia="Calibri" w:cs="Calibri"/>
          <w:kern w:val="0"/>
          <w:szCs w:val="22"/>
          <w14:ligatures w14:val="none"/>
        </w:rPr>
        <w:t xml:space="preserve"> kadrow</w:t>
      </w:r>
      <w:r w:rsidR="00334CDD">
        <w:rPr>
          <w:rFonts w:eastAsia="Calibri" w:cs="Calibri"/>
          <w:kern w:val="0"/>
          <w:szCs w:val="22"/>
          <w14:ligatures w14:val="none"/>
        </w:rPr>
        <w:t>e</w:t>
      </w:r>
      <w:r w:rsidRPr="00405C6A">
        <w:rPr>
          <w:rFonts w:eastAsia="Calibri" w:cs="Calibri"/>
          <w:kern w:val="0"/>
          <w:szCs w:val="22"/>
          <w14:ligatures w14:val="none"/>
        </w:rPr>
        <w:t xml:space="preserve"> </w:t>
      </w:r>
      <w:r w:rsidR="00647F59">
        <w:rPr>
          <w:rFonts w:eastAsia="Calibri" w:cs="Calibri"/>
          <w:kern w:val="0"/>
          <w:szCs w:val="22"/>
          <w14:ligatures w14:val="none"/>
        </w:rPr>
        <w:t xml:space="preserve">na </w:t>
      </w:r>
      <w:r w:rsidRPr="00405C6A">
        <w:rPr>
          <w:rFonts w:eastAsia="Calibri" w:cs="Calibri"/>
          <w:kern w:val="0"/>
          <w:szCs w:val="22"/>
          <w14:ligatures w14:val="none"/>
        </w:rPr>
        <w:t>weryfikacj</w:t>
      </w:r>
      <w:r w:rsidR="00647F59">
        <w:rPr>
          <w:rFonts w:eastAsia="Calibri" w:cs="Calibri"/>
          <w:kern w:val="0"/>
          <w:szCs w:val="22"/>
          <w14:ligatures w14:val="none"/>
        </w:rPr>
        <w:t>ę</w:t>
      </w:r>
      <w:r w:rsidRPr="00405C6A">
        <w:rPr>
          <w:rFonts w:eastAsia="Calibri" w:cs="Calibri"/>
          <w:kern w:val="0"/>
          <w:szCs w:val="22"/>
          <w14:ligatures w14:val="none"/>
        </w:rPr>
        <w:t xml:space="preserve"> praw do reprezentacji.</w:t>
      </w:r>
    </w:p>
    <w:p w14:paraId="784E2170" w14:textId="72F56227"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Brak dostosowania e-usług publicznych do obsługi osób prawnych jest zauważalny także w aspekcie obsługi podpisów elektronicznych, w sytuacjach, w których wieloosobowa reprezentacja podmiotu wymaga złożenia więcej niż jednego podpisu elektronicznego</w:t>
      </w:r>
      <w:r w:rsidR="00684D96">
        <w:rPr>
          <w:rFonts w:eastAsia="Calibri" w:cs="Calibri"/>
          <w:kern w:val="0"/>
          <w:szCs w:val="22"/>
          <w14:ligatures w14:val="none"/>
        </w:rPr>
        <w:t xml:space="preserve">. </w:t>
      </w:r>
      <w:r w:rsidR="006B34E3">
        <w:rPr>
          <w:rFonts w:eastAsia="Calibri" w:cs="Calibri"/>
          <w:kern w:val="0"/>
          <w:szCs w:val="22"/>
          <w14:ligatures w14:val="none"/>
        </w:rPr>
        <w:t>Brakuje</w:t>
      </w:r>
      <w:r w:rsidRPr="00405C6A">
        <w:rPr>
          <w:rFonts w:eastAsia="Calibri" w:cs="Calibri"/>
          <w:kern w:val="0"/>
          <w:szCs w:val="22"/>
          <w14:ligatures w14:val="none"/>
        </w:rPr>
        <w:t xml:space="preserve"> gotowe</w:t>
      </w:r>
      <w:r w:rsidR="006B34E3">
        <w:rPr>
          <w:rFonts w:eastAsia="Calibri" w:cs="Calibri"/>
          <w:kern w:val="0"/>
          <w:szCs w:val="22"/>
          <w14:ligatures w14:val="none"/>
        </w:rPr>
        <w:t>go</w:t>
      </w:r>
      <w:r w:rsidRPr="00405C6A">
        <w:rPr>
          <w:rFonts w:eastAsia="Calibri" w:cs="Calibri"/>
          <w:kern w:val="0"/>
          <w:szCs w:val="22"/>
          <w14:ligatures w14:val="none"/>
        </w:rPr>
        <w:t>, nieodpłatne</w:t>
      </w:r>
      <w:r w:rsidR="00F012E1">
        <w:rPr>
          <w:rFonts w:eastAsia="Calibri" w:cs="Calibri"/>
          <w:kern w:val="0"/>
          <w:szCs w:val="22"/>
          <w14:ligatures w14:val="none"/>
        </w:rPr>
        <w:t>go</w:t>
      </w:r>
      <w:r w:rsidRPr="00405C6A">
        <w:rPr>
          <w:rFonts w:eastAsia="Calibri" w:cs="Calibri"/>
          <w:kern w:val="0"/>
          <w:szCs w:val="22"/>
          <w14:ligatures w14:val="none"/>
        </w:rPr>
        <w:t>, proste</w:t>
      </w:r>
      <w:r w:rsidR="00F012E1">
        <w:rPr>
          <w:rFonts w:eastAsia="Calibri" w:cs="Calibri"/>
          <w:kern w:val="0"/>
          <w:szCs w:val="22"/>
          <w14:ligatures w14:val="none"/>
        </w:rPr>
        <w:t>go</w:t>
      </w:r>
      <w:r w:rsidRPr="00405C6A">
        <w:rPr>
          <w:rFonts w:eastAsia="Calibri" w:cs="Calibri"/>
          <w:kern w:val="0"/>
          <w:szCs w:val="22"/>
          <w14:ligatures w14:val="none"/>
        </w:rPr>
        <w:t xml:space="preserve"> do integracji narzędzi</w:t>
      </w:r>
      <w:r w:rsidR="00CD7325">
        <w:rPr>
          <w:rFonts w:eastAsia="Calibri" w:cs="Calibri"/>
          <w:kern w:val="0"/>
          <w:szCs w:val="22"/>
          <w14:ligatures w14:val="none"/>
        </w:rPr>
        <w:t>a</w:t>
      </w:r>
      <w:r w:rsidRPr="00405C6A">
        <w:rPr>
          <w:rFonts w:eastAsia="Calibri" w:cs="Calibri"/>
          <w:kern w:val="0"/>
          <w:szCs w:val="22"/>
          <w14:ligatures w14:val="none"/>
        </w:rPr>
        <w:t>, które umożliwiałoby proste składanie wielu podpisów z poziomu e-usługi publicznej, bez względu na to</w:t>
      </w:r>
      <w:r w:rsidR="005C3781">
        <w:rPr>
          <w:rFonts w:eastAsia="Calibri" w:cs="Calibri"/>
          <w:kern w:val="0"/>
          <w:szCs w:val="22"/>
          <w14:ligatures w14:val="none"/>
        </w:rPr>
        <w:t>,</w:t>
      </w:r>
      <w:r w:rsidRPr="00405C6A">
        <w:rPr>
          <w:rFonts w:eastAsia="Calibri" w:cs="Calibri"/>
          <w:kern w:val="0"/>
          <w:szCs w:val="22"/>
          <w14:ligatures w14:val="none"/>
        </w:rPr>
        <w:t xml:space="preserve"> jakim podpisem dysponuje osoba podpisująca (kwalifikowanym osobistym czy zaufanym).</w:t>
      </w:r>
    </w:p>
    <w:p w14:paraId="6865C60A" w14:textId="522DF725"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 xml:space="preserve"> Podmioty publiczne mierzą się również z problemem niewystarczająco wygodnej obsługi podpisów elektronicznych. Ułatwione powinno </w:t>
      </w:r>
      <w:r w:rsidR="00A13CF7">
        <w:rPr>
          <w:rFonts w:eastAsia="Calibri" w:cs="Calibri"/>
          <w:kern w:val="0"/>
          <w:szCs w:val="22"/>
          <w14:ligatures w14:val="none"/>
        </w:rPr>
        <w:t xml:space="preserve">zostać </w:t>
      </w:r>
      <w:r w:rsidRPr="00405C6A">
        <w:rPr>
          <w:rFonts w:eastAsia="Calibri" w:cs="Calibri"/>
          <w:kern w:val="0"/>
          <w:szCs w:val="22"/>
          <w14:ligatures w14:val="none"/>
        </w:rPr>
        <w:t xml:space="preserve">w szczególności składanie kwalifikowanych podpisów elektronicznych, zwłaszcza tak zwanych podpisów zdalnych –składanych za pomocą urządzeń do składania podpisu elektronicznego na odległość. Ułatwienie składania zdalnych kwalifikowanych podpisów elektronicznych we wszystkich krajowych usługach publicznych jest ważne także z tego powodu, że kwalifikowane podpisy elektroniczne, w odróżnieniu od podpisu zaufanego i podpisu osobistego – nie mają ograniczeń formalnoprawnych w ich zastosowaniu </w:t>
      </w:r>
      <w:r w:rsidR="005830E6">
        <w:rPr>
          <w:rFonts w:eastAsia="Calibri" w:cs="Calibri"/>
          <w:kern w:val="0"/>
          <w:szCs w:val="22"/>
          <w14:ligatures w14:val="none"/>
        </w:rPr>
        <w:t xml:space="preserve">i </w:t>
      </w:r>
      <w:r w:rsidRPr="00405C6A">
        <w:rPr>
          <w:rFonts w:eastAsia="Calibri" w:cs="Calibri"/>
          <w:kern w:val="0"/>
          <w:szCs w:val="22"/>
          <w14:ligatures w14:val="none"/>
        </w:rPr>
        <w:t xml:space="preserve">są ważne zarówno </w:t>
      </w:r>
      <w:r w:rsidR="008408BC">
        <w:rPr>
          <w:rFonts w:eastAsia="Calibri" w:cs="Calibri"/>
          <w:kern w:val="0"/>
          <w:szCs w:val="22"/>
          <w14:ligatures w14:val="none"/>
        </w:rPr>
        <w:t>w</w:t>
      </w:r>
      <w:r w:rsidRPr="00405C6A">
        <w:rPr>
          <w:rFonts w:eastAsia="Calibri" w:cs="Calibri"/>
          <w:kern w:val="0"/>
          <w:szCs w:val="22"/>
          <w14:ligatures w14:val="none"/>
        </w:rPr>
        <w:t xml:space="preserve"> usługach publicznych jak prywatnych w całej Unii Europejskiej. Ponadto w dyrektywie NIS2 znajduje się wytyczna</w:t>
      </w:r>
      <w:r w:rsidR="006F05F9">
        <w:rPr>
          <w:rFonts w:eastAsia="Calibri" w:cs="Calibri"/>
          <w:kern w:val="0"/>
          <w:szCs w:val="22"/>
          <w14:ligatures w14:val="none"/>
        </w:rPr>
        <w:t>,</w:t>
      </w:r>
      <w:r w:rsidRPr="00405C6A">
        <w:rPr>
          <w:rFonts w:eastAsia="Calibri" w:cs="Calibri"/>
          <w:kern w:val="0"/>
          <w:szCs w:val="22"/>
          <w14:ligatures w14:val="none"/>
        </w:rPr>
        <w:t xml:space="preserve"> aby zachęcać podmioty kluczowe i ważne (czyli również podmioty publiczne) do korzystania z kwalifikowanych usług zaufania.</w:t>
      </w:r>
    </w:p>
    <w:p w14:paraId="236B4D51" w14:textId="5C8E8425"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Konieczne jest również umożliwienie weryfikowania dokumentów opatrzonych nie tylko podpisem zaufanym, ale także podpisem osobistym i kwalifikowanym podpisem elektronicznym oraz eliminacja błędów, które pojawiły się na przestrzeni lat rozwoju rynku podpisów elektronicznych.</w:t>
      </w:r>
    </w:p>
    <w:p w14:paraId="6681F48A" w14:textId="2EC3834B"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Ponadto, zauważalne są ograniczenia w transgranicznym korzystaniu z e-usług publicznych i to pomimo obowiązującej unijnej zasady wzajemnego uznawania przez państwa członkowskie notyfikowanych środków identyfikacji elektronicznej oraz kwalifikowanych podpisów elektronicznych.</w:t>
      </w:r>
    </w:p>
    <w:p w14:paraId="228F435A" w14:textId="77777777" w:rsidR="004354C3" w:rsidRPr="00405C6A" w:rsidRDefault="004354C3" w:rsidP="004354C3">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405C6A">
        <w:rPr>
          <w:rFonts w:eastAsia="Yu Gothic Light" w:cs="Times New Roman (Nagłówki CS)"/>
          <w:color w:val="002060"/>
          <w:spacing w:val="15"/>
          <w:kern w:val="0"/>
          <w:sz w:val="40"/>
          <w:szCs w:val="28"/>
          <w14:ligatures w14:val="none"/>
        </w:rPr>
        <w:t xml:space="preserve">Polska posiada dwa notyfikowane środki identyfikacji elektronicznej: profil zaufany i profil osobisty, jednak ich praktyczne użycie w usługach online innych państw członkowskich jest nieznaczne. </w:t>
      </w:r>
    </w:p>
    <w:p w14:paraId="6D1798C7" w14:textId="1DC314AB" w:rsidR="004354C3" w:rsidRPr="00405C6A"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Problemy w tym obszarze wynikają głównie z tego, że zestaw danych składający się imienia, nazwiska i daty urodzenia nie identyfikuje osób fizycznych jednoznacznie, a niepowtarzalne identyfikatory nadawane przez państwa członkowskie stanowiące uzupełnienie tego zestawu nie są rozpoznawane w innych krajach niż kraj</w:t>
      </w:r>
      <w:r w:rsidR="007835EF">
        <w:rPr>
          <w:rFonts w:eastAsia="Calibri" w:cs="Calibri"/>
          <w:kern w:val="0"/>
          <w:szCs w:val="22"/>
          <w14:ligatures w14:val="none"/>
        </w:rPr>
        <w:t>,</w:t>
      </w:r>
      <w:r w:rsidRPr="00405C6A">
        <w:rPr>
          <w:rFonts w:eastAsia="Calibri" w:cs="Calibri"/>
          <w:kern w:val="0"/>
          <w:szCs w:val="22"/>
          <w14:ligatures w14:val="none"/>
        </w:rPr>
        <w:t xml:space="preserve"> w którym je nadano. Na przykład w Polsce w zdecydowanej większości usług online wymagany jest numer PESEL, co powoduje, że w praktyce akceptowalność notyfikowanych środków z innych państw członkowskich jest na bardzo niskim poziomie. Podobnie jest w przypadku używania polskich notyfikowanych środków identyfikacji elektronicznej w innych krajach Unii, w których oczekuje się identyfikatora innego niż PESEL. Komisja Europejska, dostrzegając te systemowe</w:t>
      </w:r>
      <w:r w:rsidR="00FA0DC9">
        <w:rPr>
          <w:rFonts w:eastAsia="Calibri" w:cs="Calibri"/>
          <w:kern w:val="0"/>
          <w:szCs w:val="22"/>
          <w14:ligatures w14:val="none"/>
        </w:rPr>
        <w:t xml:space="preserve"> i</w:t>
      </w:r>
      <w:r w:rsidRPr="00405C6A">
        <w:rPr>
          <w:rFonts w:eastAsia="Calibri" w:cs="Calibri"/>
          <w:kern w:val="0"/>
          <w:szCs w:val="22"/>
          <w14:ligatures w14:val="none"/>
        </w:rPr>
        <w:t xml:space="preserve"> praktyczne problemy we wzajemnym uznawaniu środków identyfikacji elektronicznej, zaproponowała szereg rozwiązań nakierowanych na wzmocnienie bezpieczeństwa i swobody przeprowadzania transakcji elektronicznych w ramach jednolitego rynku cyfrowego, </w:t>
      </w:r>
      <w:r w:rsidRPr="00405C6A">
        <w:rPr>
          <w:rFonts w:eastAsia="Calibri" w:cs="Calibri"/>
          <w:kern w:val="0"/>
          <w:szCs w:val="22"/>
          <w14:ligatures w14:val="none"/>
        </w:rPr>
        <w:lastRenderedPageBreak/>
        <w:t>dla których po</w:t>
      </w:r>
      <w:r w:rsidR="00F63679">
        <w:rPr>
          <w:rFonts w:eastAsia="Calibri" w:cs="Calibri"/>
          <w:kern w:val="0"/>
          <w:szCs w:val="22"/>
          <w14:ligatures w14:val="none"/>
        </w:rPr>
        <w:t>d</w:t>
      </w:r>
      <w:r w:rsidRPr="00405C6A">
        <w:rPr>
          <w:rFonts w:eastAsia="Calibri" w:cs="Calibri"/>
          <w:kern w:val="0"/>
          <w:szCs w:val="22"/>
          <w14:ligatures w14:val="none"/>
        </w:rPr>
        <w:t xml:space="preserve">stawą prawną jest rozporządzenie </w:t>
      </w:r>
      <w:proofErr w:type="spellStart"/>
      <w:r w:rsidRPr="00405C6A">
        <w:rPr>
          <w:rFonts w:eastAsia="Calibri" w:cs="Calibri"/>
          <w:kern w:val="0"/>
          <w:szCs w:val="22"/>
          <w14:ligatures w14:val="none"/>
        </w:rPr>
        <w:t>eIDAS</w:t>
      </w:r>
      <w:proofErr w:type="spellEnd"/>
      <w:r w:rsidRPr="00405C6A">
        <w:rPr>
          <w:rFonts w:eastAsia="Calibri" w:cs="Calibri"/>
          <w:kern w:val="0"/>
          <w:szCs w:val="22"/>
          <w14:ligatures w14:val="none"/>
        </w:rPr>
        <w:t xml:space="preserve"> 2.0. Przewiduje ono wprowadzenie do końca 2026 r. europejskich portfeli tożsamości cyfrowej, zapewniających identyfikację elektroniczną na wysokim poziomie bezpieczeństwa, dzięki którym obywatele będą mogli swobodnie korzystać z publicznych i komercyjnych usług online oraz w sposób selektywny i bezpieczny dzielić się informacjami o sobie. Transgraniczną skuteczność europejskich portfeli tożsamości cyfrowej, jak również już notyfikowanych środków identyfikacji elektronicznej państwa członkowskie mają zapewnić świadcząc specjalne usługi dopasowywania tożsamości umożliwiające swobodne korzystanie co najmniej z usług publicznych. Rozporządzenie zwraca szczególną uwagę na </w:t>
      </w:r>
      <w:r w:rsidRPr="00405C6A" w:rsidDel="00301702">
        <w:rPr>
          <w:rFonts w:eastAsia="Calibri" w:cs="Calibri"/>
          <w:kern w:val="0"/>
          <w:szCs w:val="22"/>
          <w14:ligatures w14:val="none"/>
        </w:rPr>
        <w:t xml:space="preserve">ochronę danych osobowych i prywatności użytkowników </w:t>
      </w:r>
      <w:r w:rsidRPr="00405C6A">
        <w:rPr>
          <w:rFonts w:eastAsia="Calibri" w:cs="Calibri"/>
          <w:kern w:val="0"/>
          <w:szCs w:val="22"/>
          <w14:ligatures w14:val="none"/>
        </w:rPr>
        <w:t>europejskiego portfela tożsamości cyfrowej oraz podkreśla</w:t>
      </w:r>
      <w:r w:rsidR="00AA0C09">
        <w:rPr>
          <w:rFonts w:eastAsia="Calibri" w:cs="Calibri"/>
          <w:kern w:val="0"/>
          <w:szCs w:val="22"/>
          <w14:ligatures w14:val="none"/>
        </w:rPr>
        <w:t>,</w:t>
      </w:r>
      <w:r w:rsidRPr="00405C6A">
        <w:rPr>
          <w:rFonts w:eastAsia="Calibri" w:cs="Calibri"/>
          <w:kern w:val="0"/>
          <w:szCs w:val="22"/>
          <w14:ligatures w14:val="none"/>
        </w:rPr>
        <w:t xml:space="preserve"> że korzystanie z niego jest dobrowolne, a w konsekwencji zapewniona musi być możliwość korzystania z usług również w inny sposób. Ponadto portfele mają zapewnić możliwość składania kwalifikowanego podpisu elektronicznego dostępnego za darmo</w:t>
      </w:r>
      <w:r w:rsidR="007D289C">
        <w:rPr>
          <w:rFonts w:eastAsia="Calibri" w:cs="Calibri"/>
          <w:kern w:val="0"/>
          <w:szCs w:val="22"/>
          <w14:ligatures w14:val="none"/>
        </w:rPr>
        <w:t>,</w:t>
      </w:r>
      <w:r w:rsidRPr="00405C6A">
        <w:rPr>
          <w:rFonts w:eastAsia="Calibri" w:cs="Calibri"/>
          <w:kern w:val="0"/>
          <w:szCs w:val="22"/>
          <w14:ligatures w14:val="none"/>
        </w:rPr>
        <w:t xml:space="preserve"> co najmniej do użytku nieprofesjonalnego</w:t>
      </w:r>
      <w:r w:rsidR="00D942FC">
        <w:rPr>
          <w:rFonts w:eastAsia="Calibri" w:cs="Calibri"/>
          <w:kern w:val="0"/>
          <w:szCs w:val="22"/>
          <w14:ligatures w14:val="none"/>
        </w:rPr>
        <w:t>.</w:t>
      </w:r>
    </w:p>
    <w:p w14:paraId="3D4CF644" w14:textId="486F35DC" w:rsidR="004354C3" w:rsidRDefault="004354C3" w:rsidP="004354C3">
      <w:pPr>
        <w:spacing w:line="257" w:lineRule="auto"/>
        <w:rPr>
          <w:rFonts w:eastAsia="Calibri" w:cs="Calibri"/>
          <w:kern w:val="0"/>
          <w:szCs w:val="22"/>
          <w14:ligatures w14:val="none"/>
        </w:rPr>
      </w:pPr>
      <w:r w:rsidRPr="00405C6A">
        <w:rPr>
          <w:rFonts w:eastAsia="Calibri" w:cs="Calibri"/>
          <w:kern w:val="0"/>
          <w:szCs w:val="22"/>
          <w14:ligatures w14:val="none"/>
        </w:rPr>
        <w:t>W celu</w:t>
      </w:r>
      <w:r w:rsidRPr="00405C6A" w:rsidDel="006C7BE7">
        <w:rPr>
          <w:rFonts w:eastAsia="Calibri" w:cs="Calibri"/>
          <w:kern w:val="0"/>
          <w:szCs w:val="22"/>
          <w14:ligatures w14:val="none"/>
        </w:rPr>
        <w:t xml:space="preserve"> promowa</w:t>
      </w:r>
      <w:r w:rsidRPr="00405C6A">
        <w:rPr>
          <w:rFonts w:eastAsia="Calibri" w:cs="Calibri"/>
          <w:kern w:val="0"/>
          <w:szCs w:val="22"/>
          <w14:ligatures w14:val="none"/>
        </w:rPr>
        <w:t>nia</w:t>
      </w:r>
      <w:r w:rsidRPr="00405C6A" w:rsidDel="006C7BE7">
        <w:rPr>
          <w:rFonts w:eastAsia="Calibri" w:cs="Calibri"/>
          <w:kern w:val="0"/>
          <w:szCs w:val="22"/>
          <w14:ligatures w14:val="none"/>
        </w:rPr>
        <w:t xml:space="preserve"> i przyspiesza</w:t>
      </w:r>
      <w:r w:rsidRPr="00405C6A">
        <w:rPr>
          <w:rFonts w:eastAsia="Calibri" w:cs="Calibri"/>
          <w:kern w:val="0"/>
          <w:szCs w:val="22"/>
          <w14:ligatures w14:val="none"/>
        </w:rPr>
        <w:t>nia</w:t>
      </w:r>
      <w:r w:rsidRPr="00405C6A" w:rsidDel="006C7BE7">
        <w:rPr>
          <w:rFonts w:eastAsia="Calibri" w:cs="Calibri"/>
          <w:kern w:val="0"/>
          <w:szCs w:val="22"/>
          <w14:ligatures w14:val="none"/>
        </w:rPr>
        <w:t xml:space="preserve"> rozw</w:t>
      </w:r>
      <w:r w:rsidRPr="00405C6A">
        <w:rPr>
          <w:rFonts w:eastAsia="Calibri" w:cs="Calibri"/>
          <w:kern w:val="0"/>
          <w:szCs w:val="22"/>
          <w14:ligatures w14:val="none"/>
        </w:rPr>
        <w:t>oju</w:t>
      </w:r>
      <w:r w:rsidRPr="00405C6A" w:rsidDel="006C7BE7">
        <w:rPr>
          <w:rFonts w:eastAsia="Calibri" w:cs="Calibri"/>
          <w:kern w:val="0"/>
          <w:szCs w:val="22"/>
          <w14:ligatures w14:val="none"/>
        </w:rPr>
        <w:t xml:space="preserve"> systemów identyfikacji elektronicznej</w:t>
      </w:r>
      <w:r w:rsidRPr="00405C6A">
        <w:rPr>
          <w:rFonts w:eastAsia="Calibri" w:cs="Calibri"/>
          <w:kern w:val="0"/>
          <w:szCs w:val="22"/>
          <w14:ligatures w14:val="none"/>
        </w:rPr>
        <w:t>, a także jednoczesnego</w:t>
      </w:r>
      <w:r w:rsidRPr="00405C6A" w:rsidDel="006C7BE7">
        <w:rPr>
          <w:rFonts w:eastAsia="Calibri" w:cs="Calibri"/>
          <w:kern w:val="0"/>
          <w:szCs w:val="22"/>
          <w14:ligatures w14:val="none"/>
        </w:rPr>
        <w:t xml:space="preserve"> dba</w:t>
      </w:r>
      <w:r w:rsidRPr="00405C6A">
        <w:rPr>
          <w:rFonts w:eastAsia="Calibri" w:cs="Calibri"/>
          <w:kern w:val="0"/>
          <w:szCs w:val="22"/>
          <w14:ligatures w14:val="none"/>
        </w:rPr>
        <w:t>nia</w:t>
      </w:r>
      <w:r w:rsidRPr="00405C6A" w:rsidDel="006C7BE7">
        <w:rPr>
          <w:rFonts w:eastAsia="Calibri" w:cs="Calibri"/>
          <w:kern w:val="0"/>
          <w:szCs w:val="22"/>
          <w14:ligatures w14:val="none"/>
        </w:rPr>
        <w:t xml:space="preserve"> o bezpieczeństwo ich licznych użytkowników</w:t>
      </w:r>
      <w:r w:rsidRPr="00405C6A">
        <w:rPr>
          <w:rFonts w:eastAsia="Calibri" w:cs="Calibri"/>
          <w:kern w:val="0"/>
          <w:szCs w:val="22"/>
          <w14:ligatures w14:val="none"/>
        </w:rPr>
        <w:t>,</w:t>
      </w:r>
      <w:r w:rsidRPr="00405C6A" w:rsidDel="006C7BE7">
        <w:rPr>
          <w:rFonts w:eastAsia="Calibri" w:cs="Calibri"/>
          <w:kern w:val="0"/>
          <w:szCs w:val="22"/>
          <w14:ligatures w14:val="none"/>
        </w:rPr>
        <w:t xml:space="preserve"> </w:t>
      </w:r>
      <w:r w:rsidR="006F7E8B" w:rsidRPr="006F7E8B">
        <w:rPr>
          <w:rFonts w:eastAsia="Calibri" w:cs="Calibri"/>
          <w:kern w:val="0"/>
          <w:szCs w:val="22"/>
          <w14:ligatures w14:val="none"/>
        </w:rPr>
        <w:t xml:space="preserve">jest </w:t>
      </w:r>
      <w:r w:rsidRPr="00405C6A" w:rsidDel="006C7BE7">
        <w:rPr>
          <w:rFonts w:eastAsia="Calibri" w:cs="Calibri"/>
          <w:kern w:val="0"/>
          <w:szCs w:val="22"/>
          <w14:ligatures w14:val="none"/>
        </w:rPr>
        <w:t xml:space="preserve">konieczne </w:t>
      </w:r>
      <w:r w:rsidRPr="00405C6A">
        <w:rPr>
          <w:rFonts w:eastAsia="Calibri" w:cs="Calibri"/>
          <w:kern w:val="0"/>
          <w:szCs w:val="22"/>
          <w14:ligatures w14:val="none"/>
        </w:rPr>
        <w:t xml:space="preserve">ciągłe </w:t>
      </w:r>
      <w:r w:rsidRPr="00405C6A" w:rsidDel="006C7BE7">
        <w:rPr>
          <w:rFonts w:eastAsia="Calibri" w:cs="Calibri"/>
          <w:kern w:val="0"/>
          <w:szCs w:val="22"/>
          <w14:ligatures w14:val="none"/>
        </w:rPr>
        <w:t xml:space="preserve">podnoszenie poziomu </w:t>
      </w:r>
      <w:proofErr w:type="spellStart"/>
      <w:r w:rsidRPr="00405C6A" w:rsidDel="006C7BE7">
        <w:rPr>
          <w:rFonts w:eastAsia="Calibri" w:cs="Calibri"/>
          <w:kern w:val="0"/>
          <w:szCs w:val="22"/>
          <w14:ligatures w14:val="none"/>
        </w:rPr>
        <w:t>cyberbezpieczeństwa</w:t>
      </w:r>
      <w:proofErr w:type="spellEnd"/>
      <w:r w:rsidRPr="00405C6A" w:rsidDel="006C7BE7">
        <w:rPr>
          <w:rFonts w:eastAsia="Calibri" w:cs="Calibri"/>
          <w:kern w:val="0"/>
          <w:szCs w:val="22"/>
          <w14:ligatures w14:val="none"/>
        </w:rPr>
        <w:t xml:space="preserve"> środków</w:t>
      </w:r>
      <w:r w:rsidRPr="00405C6A">
        <w:rPr>
          <w:rFonts w:eastAsia="Calibri" w:cs="Calibri"/>
          <w:kern w:val="0"/>
          <w:szCs w:val="22"/>
          <w14:ligatures w14:val="none"/>
        </w:rPr>
        <w:t xml:space="preserve"> identyfikacji elektronicznej wydawanych w ramach tych systemów.</w:t>
      </w:r>
      <w:r w:rsidRPr="00405C6A" w:rsidDel="006C7BE7">
        <w:rPr>
          <w:rFonts w:eastAsia="Calibri" w:cs="Calibri"/>
          <w:kern w:val="0"/>
          <w:szCs w:val="22"/>
          <w14:ligatures w14:val="none"/>
        </w:rPr>
        <w:t xml:space="preserve"> </w:t>
      </w:r>
      <w:r w:rsidRPr="00405C6A">
        <w:rPr>
          <w:rFonts w:eastAsia="Calibri" w:cs="Calibri"/>
          <w:kern w:val="0"/>
          <w:szCs w:val="22"/>
          <w14:ligatures w14:val="none"/>
        </w:rPr>
        <w:t>Niezbędna jest również</w:t>
      </w:r>
      <w:r w:rsidRPr="00405C6A" w:rsidDel="006C7BE7">
        <w:rPr>
          <w:rFonts w:eastAsia="Calibri" w:cs="Calibri"/>
          <w:kern w:val="0"/>
          <w:szCs w:val="22"/>
          <w14:ligatures w14:val="none"/>
        </w:rPr>
        <w:t xml:space="preserve"> dalsza edukacja publiczna w zakresie możliwości realizacji spraw urzędowych online oraz właściwego sposobu korzystania ze środków identyfikacji elektronicznej, tak aby zapobiegać kradzieżom tożsamości, naruszeniom </w:t>
      </w:r>
      <w:r w:rsidR="003471F4">
        <w:rPr>
          <w:rFonts w:eastAsia="Calibri" w:cs="Calibri"/>
          <w:kern w:val="0"/>
          <w:szCs w:val="22"/>
          <w14:ligatures w14:val="none"/>
        </w:rPr>
        <w:t xml:space="preserve">ochrony </w:t>
      </w:r>
      <w:r w:rsidRPr="00405C6A" w:rsidDel="006C7BE7">
        <w:rPr>
          <w:rFonts w:eastAsia="Calibri" w:cs="Calibri"/>
          <w:kern w:val="0"/>
          <w:szCs w:val="22"/>
          <w14:ligatures w14:val="none"/>
        </w:rPr>
        <w:t xml:space="preserve">danych osobowych, cyberatakom i innym niebezpiecznym sytuacjom w </w:t>
      </w:r>
      <w:r w:rsidR="00FA719D">
        <w:rPr>
          <w:rFonts w:eastAsia="Calibri" w:cs="Calibri"/>
          <w:kern w:val="0"/>
          <w:szCs w:val="22"/>
          <w14:ligatures w14:val="none"/>
        </w:rPr>
        <w:t>I</w:t>
      </w:r>
      <w:r w:rsidRPr="00405C6A" w:rsidDel="006C7BE7">
        <w:rPr>
          <w:rFonts w:eastAsia="Calibri" w:cs="Calibri"/>
          <w:kern w:val="0"/>
          <w:szCs w:val="22"/>
          <w14:ligatures w14:val="none"/>
        </w:rPr>
        <w:t>nternecie.</w:t>
      </w:r>
    </w:p>
    <w:p w14:paraId="6C036CC1" w14:textId="2E21800E" w:rsidR="00526455" w:rsidRPr="00405C6A" w:rsidDel="006C7BE7" w:rsidRDefault="00526455" w:rsidP="004354C3">
      <w:pPr>
        <w:spacing w:line="257" w:lineRule="auto"/>
        <w:rPr>
          <w:rFonts w:eastAsia="Calibri" w:cs="Calibri"/>
          <w:kern w:val="0"/>
          <w:szCs w:val="22"/>
          <w14:ligatures w14:val="none"/>
        </w:rPr>
      </w:pPr>
      <w:r>
        <w:rPr>
          <w:rFonts w:eastAsia="Calibri Light" w:cs="Calibri"/>
          <w:bCs/>
          <w:color w:val="000000"/>
          <w:kern w:val="0"/>
          <w:szCs w:val="22"/>
          <w14:ligatures w14:val="none"/>
        </w:rPr>
        <w:t>Działania dotyczące administracji publicznej w tym obszarze, mają odpowiednie zastosowanie do Prokuratury, uwzględniając jej pozycję prawno-ustrojową i realizowane zadania.</w:t>
      </w:r>
    </w:p>
    <w:p w14:paraId="4C905ECD" w14:textId="77777777" w:rsidR="004354C3" w:rsidRPr="00405C6A" w:rsidRDefault="004354C3" w:rsidP="004354C3">
      <w:pPr>
        <w:spacing w:line="257" w:lineRule="auto"/>
        <w:rPr>
          <w:rFonts w:eastAsia="Calibri" w:cs="Calibri"/>
          <w:b/>
          <w:kern w:val="0"/>
          <w:szCs w:val="22"/>
          <w14:ligatures w14:val="none"/>
        </w:rPr>
      </w:pPr>
      <w:r w:rsidRPr="00405C6A">
        <w:rPr>
          <w:rFonts w:eastAsia="Calibri" w:cs="Calibri"/>
          <w:b/>
          <w:kern w:val="0"/>
          <w:szCs w:val="22"/>
          <w14:ligatures w14:val="none"/>
        </w:rPr>
        <w:br w:type="page"/>
      </w:r>
    </w:p>
    <w:p w14:paraId="5991BEFB" w14:textId="2DBBBE29" w:rsidR="004354C3" w:rsidRPr="00405C6A" w:rsidRDefault="004354C3" w:rsidP="000E0126">
      <w:pPr>
        <w:pStyle w:val="Podtytu"/>
        <w:rPr>
          <w:rFonts w:eastAsia="Yu Gothic Light"/>
        </w:rPr>
      </w:pPr>
      <w:r w:rsidRPr="00405C6A">
        <w:rPr>
          <w:rFonts w:eastAsia="Yu Gothic Light"/>
        </w:rPr>
        <w:lastRenderedPageBreak/>
        <w:t xml:space="preserve">Cel </w:t>
      </w:r>
      <w:r w:rsidR="009B5929">
        <w:rPr>
          <w:rFonts w:eastAsia="Yu Gothic Light"/>
        </w:rPr>
        <w:t>2.4.</w:t>
      </w:r>
      <w:r w:rsidRPr="00405C6A">
        <w:rPr>
          <w:rFonts w:eastAsia="Yu Gothic Light"/>
        </w:rPr>
        <w:t>1: Osoby prawne mogą w prosty sposób i w krótkim terminie załatwiać sprawy urzędowe online</w:t>
      </w:r>
    </w:p>
    <w:p w14:paraId="47587B39" w14:textId="77777777" w:rsidR="004354C3" w:rsidRPr="00C73AA8" w:rsidRDefault="004354C3" w:rsidP="00C73AA8">
      <w:pPr>
        <w:pStyle w:val="Podtytu"/>
      </w:pPr>
    </w:p>
    <w:p w14:paraId="287C23F5" w14:textId="77777777" w:rsidR="004354C3" w:rsidRPr="00405C6A" w:rsidRDefault="004354C3" w:rsidP="000E0126">
      <w:pPr>
        <w:pStyle w:val="Podtytu"/>
        <w:rPr>
          <w:rFonts w:eastAsia="Yu Gothic Light"/>
        </w:rPr>
      </w:pPr>
      <w:r w:rsidRPr="00405C6A">
        <w:rPr>
          <w:rFonts w:eastAsia="Yu Gothic Light"/>
        </w:rPr>
        <w:t>Co umożliwi realizację celu:</w:t>
      </w:r>
    </w:p>
    <w:p w14:paraId="3D7C3736" w14:textId="77777777"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Utworzenie w ramach publicznego systemu identyfikacji elektronicznej środka identyfikacji elektronicznej dla osoby prawnej oraz środka identyfikacji elektronicznej dla osoby fizycznej reprezentującej osobę prawną;</w:t>
      </w:r>
    </w:p>
    <w:p w14:paraId="615ED7D9" w14:textId="77777777"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Skuteczne umocowanie prawne środka identyfikacji elektronicznej dla osoby prawnej oraz środka identyfikacji elektronicznej dla osoby fizycznej repezentującej osobę prawną, aby mógł on służyć do automatycznego uwierzytelniania w usługach publicznych online, bez konieczności każdorazowej manualnej weryfikacji przez urzędnika prawidłowości i aktualności przedstawianych pełnomocnictw lub upoważnień do reprezentacji;</w:t>
      </w:r>
    </w:p>
    <w:p w14:paraId="0E8B99BE" w14:textId="77777777"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Stworzenie nowych lub zmodyfikowanie istniejących usług publicznych tak, aby akceptowały wydane środki identyfikacji elektronicznej dla osób prawnych i środki identyfikacji elektronicznej dla osób fizycznych reprezentujących osoby prawne;</w:t>
      </w:r>
    </w:p>
    <w:p w14:paraId="1C95D5CF" w14:textId="6F0E4C2E"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Udostępnienie narzędzia zapewniającego możliwość łatwego i wygodnego składania w usługach publicznych podpisów elektronicznych niezależnie od ich rodzaju i formatu dokumentu w przypadku wieloosobowej reprezentacji osoby prawnej (“</w:t>
      </w:r>
      <w:proofErr w:type="spellStart"/>
      <w:r w:rsidRPr="00405C6A">
        <w:rPr>
          <w:rFonts w:eastAsia="Calibri" w:cs="Times New Roman"/>
          <w:color w:val="000000"/>
          <w:kern w:val="0"/>
          <w:szCs w:val="22"/>
          <w14:ligatures w14:val="none"/>
        </w:rPr>
        <w:t>wielopodpis</w:t>
      </w:r>
      <w:proofErr w:type="spellEnd"/>
      <w:r w:rsidRPr="00405C6A">
        <w:rPr>
          <w:rFonts w:eastAsia="Calibri" w:cs="Times New Roman"/>
          <w:color w:val="000000"/>
          <w:kern w:val="0"/>
          <w:szCs w:val="22"/>
          <w14:ligatures w14:val="none"/>
        </w:rPr>
        <w:t>”);</w:t>
      </w:r>
    </w:p>
    <w:p w14:paraId="3B381A20" w14:textId="787EF1B7" w:rsidR="004354C3" w:rsidRPr="00405C6A" w:rsidRDefault="004354C3" w:rsidP="006746F6">
      <w:pPr>
        <w:numPr>
          <w:ilvl w:val="0"/>
          <w:numId w:val="41"/>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Udostępnienie europejskiego portfela tożsamości cyfrowej do użytku osób prawnych</w:t>
      </w:r>
      <w:r w:rsidR="00F27688">
        <w:rPr>
          <w:rFonts w:eastAsia="Calibri" w:cs="Times New Roman"/>
          <w:color w:val="000000"/>
          <w:kern w:val="0"/>
          <w:szCs w:val="22"/>
          <w14:ligatures w14:val="none"/>
        </w:rPr>
        <w:t>.</w:t>
      </w:r>
    </w:p>
    <w:p w14:paraId="724F12BE" w14:textId="77777777" w:rsidR="004354C3" w:rsidRPr="00405C6A" w:rsidRDefault="004354C3" w:rsidP="004354C3">
      <w:pPr>
        <w:spacing w:line="257" w:lineRule="auto"/>
        <w:ind w:left="360"/>
        <w:rPr>
          <w:rFonts w:eastAsia="Calibri" w:cs="Times New Roman"/>
          <w:kern w:val="0"/>
          <w:szCs w:val="22"/>
          <w14:ligatures w14:val="none"/>
        </w:rPr>
      </w:pPr>
    </w:p>
    <w:p w14:paraId="5E8EEA0C" w14:textId="77777777" w:rsidR="004354C3" w:rsidRPr="005C7273" w:rsidRDefault="004354C3" w:rsidP="004354C3">
      <w:pPr>
        <w:spacing w:line="257" w:lineRule="auto"/>
        <w:rPr>
          <w:rFonts w:eastAsia="Calibri" w:cs="Calibri"/>
          <w:b/>
          <w:kern w:val="0"/>
          <w:szCs w:val="22"/>
          <w14:ligatures w14:val="none"/>
        </w:rPr>
      </w:pPr>
      <w:r w:rsidRPr="00405C6A">
        <w:rPr>
          <w:rFonts w:eastAsia="Calibri" w:cs="Calibri"/>
          <w:b/>
          <w:kern w:val="0"/>
          <w:szCs w:val="22"/>
          <w14:ligatures w14:val="none"/>
        </w:rPr>
        <w:t>[</w:t>
      </w:r>
      <w:proofErr w:type="spellStart"/>
      <w:r w:rsidRPr="00405C6A">
        <w:rPr>
          <w:rFonts w:eastAsia="Calibri" w:cs="Calibri"/>
          <w:b/>
          <w:kern w:val="0"/>
          <w:szCs w:val="22"/>
          <w14:ligatures w14:val="none"/>
        </w:rPr>
        <w:t>box</w:t>
      </w:r>
      <w:proofErr w:type="spellEnd"/>
      <w:r w:rsidRPr="00405C6A">
        <w:rPr>
          <w:rFonts w:eastAsia="Calibri" w:cs="Calibri"/>
          <w:b/>
          <w:kern w:val="0"/>
          <w:szCs w:val="22"/>
          <w14:ligatures w14:val="none"/>
        </w:rPr>
        <w:t xml:space="preserve">] Co z tego wynika: </w:t>
      </w:r>
      <w:r w:rsidRPr="00405C6A">
        <w:rPr>
          <w:rFonts w:eastAsia="Calibri" w:cs="Calibri"/>
          <w:kern w:val="0"/>
          <w:szCs w:val="22"/>
          <w14:ligatures w14:val="none"/>
        </w:rPr>
        <w:t xml:space="preserve">Osoby prawne i ich reprezentanci sprawnie załatwią sprawy urzędowe i biznesowe </w:t>
      </w:r>
      <w:r w:rsidRPr="005C7273">
        <w:rPr>
          <w:rFonts w:eastAsia="Calibri" w:cs="Calibri"/>
          <w:kern w:val="0"/>
          <w:szCs w:val="22"/>
          <w14:ligatures w14:val="none"/>
        </w:rPr>
        <w:t>oraz potwierdzą swoje usprawnienia i złożą podpisy na dokumentach.</w:t>
      </w:r>
    </w:p>
    <w:p w14:paraId="2BB5C546" w14:textId="77777777" w:rsidR="004354C3" w:rsidRPr="005C7273" w:rsidRDefault="004354C3" w:rsidP="004354C3">
      <w:pPr>
        <w:spacing w:line="257" w:lineRule="auto"/>
        <w:rPr>
          <w:rFonts w:eastAsia="Calibri" w:cs="Calibri"/>
          <w:b/>
          <w:kern w:val="0"/>
          <w:szCs w:val="22"/>
          <w14:ligatures w14:val="none"/>
        </w:rPr>
      </w:pPr>
      <w:r w:rsidRPr="005C7273">
        <w:rPr>
          <w:rFonts w:eastAsia="Calibri" w:cs="Calibri"/>
          <w:b/>
          <w:kern w:val="0"/>
          <w:szCs w:val="22"/>
          <w14:ligatures w14:val="none"/>
        </w:rPr>
        <w:br w:type="page"/>
      </w:r>
    </w:p>
    <w:p w14:paraId="775DCC05" w14:textId="661C463B" w:rsidR="004354C3" w:rsidRPr="00405C6A" w:rsidRDefault="004354C3" w:rsidP="000E0126">
      <w:pPr>
        <w:pStyle w:val="Podtytu"/>
        <w:rPr>
          <w:rFonts w:eastAsia="Yu Gothic Light"/>
        </w:rPr>
      </w:pPr>
      <w:r w:rsidRPr="00405C6A">
        <w:rPr>
          <w:rFonts w:eastAsia="Yu Gothic Light"/>
        </w:rPr>
        <w:lastRenderedPageBreak/>
        <w:t xml:space="preserve">Cel </w:t>
      </w:r>
      <w:r w:rsidR="009B5929">
        <w:rPr>
          <w:rFonts w:eastAsia="Yu Gothic Light"/>
        </w:rPr>
        <w:t>2.4.</w:t>
      </w:r>
      <w:r w:rsidRPr="00405C6A">
        <w:rPr>
          <w:rFonts w:eastAsia="Yu Gothic Light"/>
        </w:rPr>
        <w:t>2: Podpisy elektroniczne są dostępne i powszechnie używane, a ich weryfikacja jest prosta i niezawodna bez względu na format dokumentu i rodzaj podpisu</w:t>
      </w:r>
    </w:p>
    <w:p w14:paraId="6468C17E" w14:textId="77777777" w:rsidR="004354C3" w:rsidRPr="00C73AA8" w:rsidRDefault="004354C3" w:rsidP="00C73AA8">
      <w:pPr>
        <w:pStyle w:val="Podtytu"/>
      </w:pPr>
    </w:p>
    <w:p w14:paraId="21D3EB59" w14:textId="77777777" w:rsidR="004354C3" w:rsidRPr="00405C6A" w:rsidRDefault="004354C3" w:rsidP="000E0126">
      <w:pPr>
        <w:pStyle w:val="Podtytu"/>
        <w:rPr>
          <w:rFonts w:eastAsia="Yu Gothic Light"/>
        </w:rPr>
      </w:pPr>
      <w:r w:rsidRPr="00405C6A">
        <w:rPr>
          <w:rFonts w:eastAsia="Yu Gothic Light"/>
        </w:rPr>
        <w:t>Co umożliwi realizację celu:</w:t>
      </w:r>
    </w:p>
    <w:p w14:paraId="59F87060" w14:textId="77777777" w:rsidR="004354C3" w:rsidRPr="00405C6A" w:rsidRDefault="004354C3" w:rsidP="006746F6">
      <w:pPr>
        <w:numPr>
          <w:ilvl w:val="0"/>
          <w:numId w:val="38"/>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Rozwój narzędzi do podpisywania i weryfikowania dokumentów podpisem zaufanym, podpisem osobistym oraz kwalifikowanym podpisem elektronicznym. Opracowanie, we współpracy z rynkiem, krajowej polityki tworzenia, akceptacji i weryfikacji podpisów elektronicznych, poprzedzonej kompleksową inwentaryzacją istniejących mechanizmów;</w:t>
      </w:r>
    </w:p>
    <w:p w14:paraId="2AFBF1D0" w14:textId="4996ED86" w:rsidR="004354C3" w:rsidRPr="00405C6A" w:rsidRDefault="004354C3" w:rsidP="006746F6">
      <w:pPr>
        <w:numPr>
          <w:ilvl w:val="0"/>
          <w:numId w:val="38"/>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Rozpowszechnienie informacji o korzyściach wynikających z korzystania z możliwości składania i weryfikowania podpisów elektronicznych w ich systemach w ujednolicony sposób wspierających realizację e-usług publicznych;</w:t>
      </w:r>
    </w:p>
    <w:p w14:paraId="1E78715C" w14:textId="2BD46804" w:rsidR="004354C3" w:rsidRPr="00405C6A" w:rsidRDefault="004354C3" w:rsidP="006746F6">
      <w:pPr>
        <w:numPr>
          <w:ilvl w:val="0"/>
          <w:numId w:val="38"/>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Zapewnienie w ramach europejskiego portfela tożsamości cyfrowej możliwości składania kwalifikowanego podpisu elektronicznego (w tym nieodpłatnie co najmniej do celów innych niż profesjonalne)</w:t>
      </w:r>
      <w:r w:rsidR="00915922">
        <w:rPr>
          <w:rFonts w:eastAsia="Calibri" w:cs="Times New Roman"/>
          <w:color w:val="000000"/>
          <w:kern w:val="0"/>
          <w:szCs w:val="22"/>
          <w14:ligatures w14:val="none"/>
        </w:rPr>
        <w:t>.</w:t>
      </w:r>
    </w:p>
    <w:p w14:paraId="0D2220F7" w14:textId="77777777" w:rsidR="004354C3" w:rsidRPr="00405C6A" w:rsidRDefault="004354C3" w:rsidP="00D942FC">
      <w:pPr>
        <w:spacing w:before="120" w:after="0" w:line="257" w:lineRule="auto"/>
        <w:rPr>
          <w:rFonts w:eastAsia="Calibri" w:cs="Times New Roman"/>
          <w:color w:val="000000"/>
          <w:kern w:val="0"/>
          <w:szCs w:val="22"/>
          <w14:ligatures w14:val="none"/>
        </w:rPr>
      </w:pPr>
    </w:p>
    <w:p w14:paraId="71576630" w14:textId="6D721694" w:rsidR="004354C3" w:rsidRPr="00405C6A" w:rsidRDefault="004354C3" w:rsidP="004354C3">
      <w:pPr>
        <w:numPr>
          <w:ilvl w:val="1"/>
          <w:numId w:val="0"/>
        </w:numPr>
        <w:spacing w:before="120" w:line="257" w:lineRule="auto"/>
        <w:ind w:left="113"/>
        <w:rPr>
          <w:rFonts w:cs="Arial"/>
          <w:szCs w:val="22"/>
        </w:rPr>
      </w:pPr>
      <w:r w:rsidRPr="00A45053">
        <w:rPr>
          <w:rFonts w:eastAsia="Yu Gothic Light" w:cs="Arial"/>
          <w:b/>
          <w:bCs/>
          <w:spacing w:val="15"/>
          <w:kern w:val="0"/>
          <w:szCs w:val="22"/>
          <w14:ligatures w14:val="none"/>
        </w:rPr>
        <w:t>[</w:t>
      </w:r>
      <w:proofErr w:type="spellStart"/>
      <w:r w:rsidRPr="00A45053">
        <w:rPr>
          <w:rFonts w:eastAsia="Yu Gothic Light" w:cs="Arial"/>
          <w:b/>
          <w:bCs/>
          <w:spacing w:val="15"/>
          <w:kern w:val="0"/>
          <w:szCs w:val="22"/>
          <w14:ligatures w14:val="none"/>
        </w:rPr>
        <w:t>box</w:t>
      </w:r>
      <w:proofErr w:type="spellEnd"/>
      <w:r w:rsidRPr="00A45053">
        <w:rPr>
          <w:rFonts w:eastAsia="Yu Gothic Light" w:cs="Arial"/>
          <w:b/>
          <w:bCs/>
          <w:spacing w:val="15"/>
          <w:kern w:val="0"/>
          <w:szCs w:val="22"/>
          <w14:ligatures w14:val="none"/>
        </w:rPr>
        <w:t>] Co z tego wynika:</w:t>
      </w:r>
      <w:r w:rsidR="00DB1701">
        <w:rPr>
          <w:rFonts w:eastAsia="Yu Gothic Light" w:cs="Arial"/>
          <w:b/>
          <w:bCs/>
          <w:spacing w:val="15"/>
          <w:kern w:val="0"/>
          <w:szCs w:val="22"/>
          <w14:ligatures w14:val="none"/>
        </w:rPr>
        <w:t xml:space="preserve"> </w:t>
      </w:r>
      <w:r w:rsidRPr="00DB7869">
        <w:rPr>
          <w:rFonts w:eastAsia="Calibri" w:cs="Times New Roman"/>
          <w:color w:val="000000"/>
          <w:kern w:val="0"/>
          <w:szCs w:val="22"/>
          <w14:ligatures w14:val="none"/>
        </w:rPr>
        <w:t xml:space="preserve">Obywatel będzie mógł używać wszystkich trzech rodzajów podpisów </w:t>
      </w:r>
      <w:r w:rsidR="00525FF8" w:rsidRPr="00DB7869">
        <w:rPr>
          <w:rFonts w:eastAsia="Calibri" w:cs="Times New Roman"/>
          <w:color w:val="000000"/>
          <w:kern w:val="0"/>
          <w:szCs w:val="22"/>
          <w14:ligatures w14:val="none"/>
        </w:rPr>
        <w:t xml:space="preserve">elektronicznych </w:t>
      </w:r>
      <w:r w:rsidRPr="00DB7869">
        <w:rPr>
          <w:rFonts w:eastAsia="Calibri" w:cs="Times New Roman"/>
          <w:color w:val="000000"/>
          <w:kern w:val="0"/>
          <w:szCs w:val="22"/>
          <w14:ligatures w14:val="none"/>
        </w:rPr>
        <w:t>w usługach publicznych (kwalifikowany</w:t>
      </w:r>
      <w:r w:rsidR="00525FF8" w:rsidRPr="00DB7869">
        <w:rPr>
          <w:rFonts w:eastAsia="Calibri" w:cs="Times New Roman"/>
          <w:color w:val="000000"/>
          <w:kern w:val="0"/>
          <w:szCs w:val="22"/>
          <w14:ligatures w14:val="none"/>
        </w:rPr>
        <w:t xml:space="preserve"> podpis elektroniczny</w:t>
      </w:r>
      <w:r w:rsidRPr="00DB7869">
        <w:rPr>
          <w:rFonts w:eastAsia="Calibri" w:cs="Times New Roman"/>
          <w:color w:val="000000"/>
          <w:kern w:val="0"/>
          <w:szCs w:val="22"/>
          <w14:ligatures w14:val="none"/>
        </w:rPr>
        <w:t>, podpis osobisty</w:t>
      </w:r>
      <w:r w:rsidR="00A17069">
        <w:rPr>
          <w:rFonts w:eastAsia="Calibri" w:cs="Times New Roman"/>
          <w:color w:val="000000"/>
          <w:kern w:val="0"/>
          <w:szCs w:val="22"/>
          <w14:ligatures w14:val="none"/>
        </w:rPr>
        <w:t>,</w:t>
      </w:r>
      <w:r w:rsidRPr="00DB7869">
        <w:rPr>
          <w:rFonts w:eastAsia="Calibri" w:cs="Times New Roman"/>
          <w:color w:val="000000"/>
          <w:kern w:val="0"/>
          <w:szCs w:val="22"/>
          <w14:ligatures w14:val="none"/>
        </w:rPr>
        <w:t xml:space="preserve"> podpis zaufany)</w:t>
      </w:r>
      <w:r w:rsidR="00FD07D6">
        <w:rPr>
          <w:rFonts w:eastAsia="Calibri" w:cs="Times New Roman"/>
          <w:color w:val="000000"/>
          <w:kern w:val="0"/>
          <w:szCs w:val="22"/>
          <w14:ligatures w14:val="none"/>
        </w:rPr>
        <w:t xml:space="preserve"> </w:t>
      </w:r>
      <w:r w:rsidR="00FD07D6" w:rsidRPr="00FD07D6">
        <w:rPr>
          <w:rFonts w:eastAsia="Calibri" w:cs="Times New Roman"/>
          <w:color w:val="000000"/>
          <w:kern w:val="0"/>
          <w:szCs w:val="22"/>
          <w14:ligatures w14:val="none"/>
        </w:rPr>
        <w:t>i w wygodny sposób zweryfikować ich ważność</w:t>
      </w:r>
      <w:r w:rsidR="00FD07D6">
        <w:rPr>
          <w:rFonts w:eastAsia="Calibri" w:cs="Times New Roman"/>
          <w:color w:val="000000"/>
          <w:kern w:val="0"/>
          <w:szCs w:val="22"/>
          <w14:ligatures w14:val="none"/>
        </w:rPr>
        <w:t>.</w:t>
      </w:r>
      <w:r w:rsidRPr="00405C6A">
        <w:rPr>
          <w:rFonts w:eastAsia="Yu Gothic Light" w:cs="Arial"/>
          <w:color w:val="002060"/>
          <w:spacing w:val="15"/>
          <w:kern w:val="0"/>
          <w:szCs w:val="22"/>
          <w14:ligatures w14:val="none"/>
        </w:rPr>
        <w:br w:type="page"/>
      </w:r>
    </w:p>
    <w:p w14:paraId="40F84410" w14:textId="04505AF9" w:rsidR="004354C3" w:rsidRPr="00405C6A" w:rsidRDefault="004354C3" w:rsidP="000E0126">
      <w:pPr>
        <w:pStyle w:val="Podtytu"/>
        <w:rPr>
          <w:rFonts w:eastAsia="Yu Gothic Light"/>
        </w:rPr>
      </w:pPr>
      <w:r w:rsidRPr="00405C6A">
        <w:rPr>
          <w:rFonts w:eastAsia="Yu Gothic Light"/>
        </w:rPr>
        <w:lastRenderedPageBreak/>
        <w:t xml:space="preserve">Cel </w:t>
      </w:r>
      <w:r w:rsidR="009B5929">
        <w:rPr>
          <w:rFonts w:eastAsia="Yu Gothic Light"/>
        </w:rPr>
        <w:t>2.4.</w:t>
      </w:r>
      <w:r w:rsidRPr="00405C6A">
        <w:rPr>
          <w:rFonts w:eastAsia="Yu Gothic Light"/>
        </w:rPr>
        <w:t>3: Środki identyfikacji elektronicznej są bezpieczne i wygodne w użyciu</w:t>
      </w:r>
    </w:p>
    <w:p w14:paraId="0F57E0C6" w14:textId="77777777" w:rsidR="004354C3" w:rsidRPr="00C73AA8" w:rsidRDefault="004354C3" w:rsidP="00C73AA8">
      <w:pPr>
        <w:pStyle w:val="Podtytu"/>
      </w:pPr>
    </w:p>
    <w:p w14:paraId="3956BFEE" w14:textId="77777777" w:rsidR="004354C3" w:rsidRPr="00405C6A" w:rsidRDefault="004354C3" w:rsidP="000E0126">
      <w:pPr>
        <w:pStyle w:val="Podtytu"/>
        <w:rPr>
          <w:rFonts w:eastAsia="Yu Gothic Light"/>
        </w:rPr>
      </w:pPr>
      <w:r w:rsidRPr="00405C6A">
        <w:rPr>
          <w:rFonts w:eastAsia="Yu Gothic Light"/>
        </w:rPr>
        <w:t>Co umożliwi realizację celu:</w:t>
      </w:r>
    </w:p>
    <w:p w14:paraId="500DE98C" w14:textId="3E23007A"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 xml:space="preserve">Budowa oraz wdrożenie modelu szerokiego wykorzystywania warstwy elektronicznej dowodu osobistego; </w:t>
      </w:r>
    </w:p>
    <w:p w14:paraId="74366A0C" w14:textId="65D545B7"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Dołączenie</w:t>
      </w:r>
      <w:r w:rsidRPr="00405C6A" w:rsidDel="00C757B5">
        <w:rPr>
          <w:rFonts w:eastAsia="Calibri" w:cs="Times New Roman"/>
          <w:color w:val="000000"/>
          <w:kern w:val="0"/>
          <w:szCs w:val="22"/>
          <w14:ligatures w14:val="none"/>
        </w:rPr>
        <w:t xml:space="preserve"> do węzła krajowego </w:t>
      </w:r>
      <w:r w:rsidR="009A145C">
        <w:rPr>
          <w:rFonts w:eastAsia="Calibri" w:cs="Times New Roman"/>
          <w:color w:val="000000"/>
          <w:kern w:val="0"/>
          <w:szCs w:val="22"/>
          <w14:ligatures w14:val="none"/>
        </w:rPr>
        <w:t xml:space="preserve">identyfikacji elektronicznej </w:t>
      </w:r>
      <w:r w:rsidRPr="00405C6A">
        <w:rPr>
          <w:rFonts w:eastAsia="Calibri" w:cs="Times New Roman"/>
          <w:color w:val="000000"/>
          <w:kern w:val="0"/>
          <w:szCs w:val="22"/>
          <w14:ligatures w14:val="none"/>
        </w:rPr>
        <w:t xml:space="preserve">środka identyfikacji </w:t>
      </w:r>
      <w:r w:rsidR="009A145C">
        <w:rPr>
          <w:rFonts w:eastAsia="Calibri" w:cs="Times New Roman"/>
          <w:color w:val="000000"/>
          <w:kern w:val="0"/>
          <w:szCs w:val="22"/>
          <w14:ligatures w14:val="none"/>
        </w:rPr>
        <w:t>elektronicznej zapewniającego</w:t>
      </w:r>
      <w:r w:rsidRPr="00405C6A">
        <w:rPr>
          <w:rFonts w:eastAsia="Calibri" w:cs="Times New Roman"/>
          <w:color w:val="000000"/>
          <w:kern w:val="0"/>
          <w:szCs w:val="22"/>
          <w14:ligatures w14:val="none"/>
        </w:rPr>
        <w:t xml:space="preserve"> wysoki poziom bezpieczeństwa, jakim będzie europejski portfel tożsamości cyfrowej (niezależnie od możliwości bezpośredniej komunikacji strony ufającej z portfelem);</w:t>
      </w:r>
    </w:p>
    <w:p w14:paraId="668F4E2F" w14:textId="21FBE21C"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 xml:space="preserve">Dodanie do </w:t>
      </w:r>
      <w:r w:rsidR="00684D96" w:rsidRPr="00684D96">
        <w:rPr>
          <w:rFonts w:eastAsia="Calibri" w:cs="Times New Roman"/>
          <w:color w:val="000000"/>
          <w:kern w:val="0"/>
          <w:szCs w:val="22"/>
          <w14:ligatures w14:val="none"/>
        </w:rPr>
        <w:t xml:space="preserve">węzła krajowego identyfikacji elektronicznej </w:t>
      </w:r>
      <w:r w:rsidRPr="00405C6A">
        <w:rPr>
          <w:rFonts w:eastAsia="Calibri" w:cs="Times New Roman"/>
          <w:color w:val="000000"/>
          <w:kern w:val="0"/>
          <w:szCs w:val="22"/>
          <w14:ligatures w14:val="none"/>
        </w:rPr>
        <w:t>możliwości zbierania na żądanie użytkownika historii użycia jego środków identyfikacji elektronicznej;</w:t>
      </w:r>
    </w:p>
    <w:p w14:paraId="22B75CC8" w14:textId="571E118E"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Dodanie weryfikacji,</w:t>
      </w:r>
      <w:r w:rsidRPr="00405C6A" w:rsidDel="0C5F38B6">
        <w:rPr>
          <w:rFonts w:eastAsia="Calibri" w:cs="Times New Roman"/>
          <w:color w:val="000000"/>
          <w:kern w:val="0"/>
          <w:szCs w:val="22"/>
          <w14:ligatures w14:val="none"/>
        </w:rPr>
        <w:t xml:space="preserve"> </w:t>
      </w:r>
      <w:r w:rsidRPr="00405C6A">
        <w:rPr>
          <w:rFonts w:eastAsia="Calibri" w:cs="Times New Roman"/>
          <w:color w:val="000000"/>
          <w:kern w:val="0"/>
          <w:szCs w:val="22"/>
          <w14:ligatures w14:val="none"/>
        </w:rPr>
        <w:t xml:space="preserve">czy urządzenie, z którego następuje logowanie do systemów teleinformatycznych przyłączonych do </w:t>
      </w:r>
      <w:r w:rsidR="00684D96" w:rsidRPr="00684D96">
        <w:rPr>
          <w:rFonts w:eastAsia="Calibri" w:cs="Times New Roman"/>
          <w:color w:val="000000"/>
          <w:kern w:val="0"/>
          <w:szCs w:val="22"/>
          <w14:ligatures w14:val="none"/>
        </w:rPr>
        <w:t>węzła krajowego identyfikacji elektronicznej</w:t>
      </w:r>
      <w:r w:rsidRPr="00405C6A">
        <w:rPr>
          <w:rFonts w:eastAsia="Calibri" w:cs="Times New Roman"/>
          <w:color w:val="000000"/>
          <w:kern w:val="0"/>
          <w:szCs w:val="22"/>
          <w14:ligatures w14:val="none"/>
        </w:rPr>
        <w:t>, jest na liście urządzeń zaufanych użytkownika;</w:t>
      </w:r>
    </w:p>
    <w:p w14:paraId="6F6F3A39" w14:textId="77777777" w:rsidR="004354C3" w:rsidRPr="00405C6A" w:rsidRDefault="004354C3" w:rsidP="006746F6">
      <w:pPr>
        <w:numPr>
          <w:ilvl w:val="0"/>
          <w:numId w:val="39"/>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Realizacja działań edukacyjnych, które wspomogą użytkowników w bezpiecznym korzystaniu ze środków identyfikacji elektronicznej.</w:t>
      </w:r>
    </w:p>
    <w:p w14:paraId="1919872F" w14:textId="77777777" w:rsidR="004354C3" w:rsidRPr="00405C6A" w:rsidRDefault="004354C3" w:rsidP="004354C3">
      <w:pPr>
        <w:spacing w:line="257" w:lineRule="auto"/>
        <w:rPr>
          <w:rFonts w:eastAsia="Calibri" w:cs="Calibri"/>
          <w:b/>
          <w:kern w:val="0"/>
          <w:szCs w:val="22"/>
          <w14:ligatures w14:val="none"/>
        </w:rPr>
      </w:pPr>
    </w:p>
    <w:p w14:paraId="26DEB065" w14:textId="60709DB0" w:rsidR="004354C3" w:rsidRPr="00405C6A" w:rsidRDefault="004354C3" w:rsidP="004354C3">
      <w:pPr>
        <w:spacing w:line="257" w:lineRule="auto"/>
        <w:rPr>
          <w:rFonts w:eastAsia="Calibri" w:cs="Calibri"/>
          <w:kern w:val="0"/>
          <w:szCs w:val="22"/>
          <w14:ligatures w14:val="none"/>
        </w:rPr>
      </w:pPr>
      <w:r w:rsidRPr="00405C6A">
        <w:rPr>
          <w:rFonts w:eastAsia="Calibri" w:cs="Calibri"/>
          <w:b/>
          <w:kern w:val="0"/>
          <w:szCs w:val="22"/>
          <w14:ligatures w14:val="none"/>
        </w:rPr>
        <w:t>[</w:t>
      </w:r>
      <w:proofErr w:type="spellStart"/>
      <w:r w:rsidRPr="00405C6A">
        <w:rPr>
          <w:rFonts w:eastAsia="Calibri" w:cs="Calibri"/>
          <w:b/>
          <w:kern w:val="0"/>
          <w:szCs w:val="22"/>
          <w14:ligatures w14:val="none"/>
        </w:rPr>
        <w:t>box</w:t>
      </w:r>
      <w:proofErr w:type="spellEnd"/>
      <w:r w:rsidRPr="00405C6A">
        <w:rPr>
          <w:rFonts w:eastAsia="Calibri" w:cs="Calibri"/>
          <w:b/>
          <w:kern w:val="0"/>
          <w:szCs w:val="22"/>
          <w14:ligatures w14:val="none"/>
        </w:rPr>
        <w:t xml:space="preserve">] Co z tego wynika: </w:t>
      </w:r>
      <w:r w:rsidRPr="00405C6A">
        <w:rPr>
          <w:rFonts w:eastAsia="Calibri" w:cs="Calibri"/>
          <w:kern w:val="0"/>
          <w:szCs w:val="22"/>
          <w14:ligatures w14:val="none"/>
        </w:rPr>
        <w:t xml:space="preserve">Skorzystasz z bezpiecznych środków identyfikacji elektronicznej – zabezpieczonych przed kradzieżą tożsamości, naruszeniem </w:t>
      </w:r>
      <w:r w:rsidR="008056A7">
        <w:rPr>
          <w:rFonts w:eastAsia="Calibri" w:cs="Calibri"/>
          <w:kern w:val="0"/>
          <w:szCs w:val="22"/>
          <w14:ligatures w14:val="none"/>
        </w:rPr>
        <w:t xml:space="preserve">ochrony </w:t>
      </w:r>
      <w:r w:rsidRPr="00405C6A">
        <w:rPr>
          <w:rFonts w:eastAsia="Calibri" w:cs="Calibri"/>
          <w:kern w:val="0"/>
          <w:szCs w:val="22"/>
          <w14:ligatures w14:val="none"/>
        </w:rPr>
        <w:t xml:space="preserve">danych osobowych, cyberatakami i innymi niebezpiecznymi sytuacjami w </w:t>
      </w:r>
      <w:proofErr w:type="spellStart"/>
      <w:r w:rsidRPr="00405C6A">
        <w:rPr>
          <w:rFonts w:eastAsia="Calibri" w:cs="Calibri"/>
          <w:kern w:val="0"/>
          <w:szCs w:val="22"/>
          <w14:ligatures w14:val="none"/>
        </w:rPr>
        <w:t>internecie</w:t>
      </w:r>
      <w:proofErr w:type="spellEnd"/>
      <w:r w:rsidRPr="00405C6A">
        <w:rPr>
          <w:rFonts w:eastAsia="Calibri" w:cs="Calibri"/>
          <w:kern w:val="0"/>
          <w:szCs w:val="22"/>
          <w14:ligatures w14:val="none"/>
        </w:rPr>
        <w:t>, a także umożliwimy</w:t>
      </w:r>
      <w:r w:rsidRPr="00405C6A" w:rsidDel="00E06EDE">
        <w:rPr>
          <w:rFonts w:eastAsia="Calibri" w:cs="Calibri"/>
          <w:kern w:val="0"/>
          <w:szCs w:val="22"/>
          <w14:ligatures w14:val="none"/>
        </w:rPr>
        <w:t xml:space="preserve"> </w:t>
      </w:r>
      <w:r w:rsidRPr="00405C6A">
        <w:rPr>
          <w:rFonts w:eastAsia="Calibri" w:cs="Calibri"/>
          <w:kern w:val="0"/>
          <w:szCs w:val="22"/>
          <w14:ligatures w14:val="none"/>
        </w:rPr>
        <w:t>sprawdzenie historii ich użycia.</w:t>
      </w:r>
    </w:p>
    <w:p w14:paraId="4821E33D" w14:textId="77777777" w:rsidR="004354C3" w:rsidRPr="00405C6A" w:rsidRDefault="004354C3" w:rsidP="004354C3">
      <w:pPr>
        <w:spacing w:line="257" w:lineRule="auto"/>
        <w:rPr>
          <w:rFonts w:eastAsia="Calibri" w:cs="Times New Roman"/>
          <w:kern w:val="0"/>
          <w:szCs w:val="22"/>
          <w14:ligatures w14:val="none"/>
        </w:rPr>
      </w:pPr>
      <w:r w:rsidRPr="00405C6A">
        <w:rPr>
          <w:rFonts w:eastAsia="Calibri" w:cs="Calibri"/>
          <w:b/>
          <w:kern w:val="0"/>
          <w:szCs w:val="22"/>
          <w14:ligatures w14:val="none"/>
        </w:rPr>
        <w:br w:type="page"/>
      </w:r>
    </w:p>
    <w:p w14:paraId="57177F1D" w14:textId="3A71E3EE" w:rsidR="004354C3" w:rsidRPr="00405C6A" w:rsidRDefault="004354C3" w:rsidP="000E0126">
      <w:pPr>
        <w:pStyle w:val="Podtytu"/>
        <w:rPr>
          <w:rFonts w:eastAsia="Yu Gothic Light"/>
        </w:rPr>
      </w:pPr>
      <w:r w:rsidRPr="00405C6A">
        <w:rPr>
          <w:rFonts w:eastAsia="Yu Gothic Light"/>
        </w:rPr>
        <w:lastRenderedPageBreak/>
        <w:t xml:space="preserve">Cel </w:t>
      </w:r>
      <w:r w:rsidR="006E3437">
        <w:rPr>
          <w:rFonts w:eastAsia="Yu Gothic Light"/>
        </w:rPr>
        <w:t>2.4.</w:t>
      </w:r>
      <w:r w:rsidRPr="00405C6A">
        <w:rPr>
          <w:rFonts w:eastAsia="Yu Gothic Light"/>
        </w:rPr>
        <w:t>4: Obywatele i przedsiębiorcy swobodnie i</w:t>
      </w:r>
      <w:r w:rsidR="00C73AA8">
        <w:rPr>
          <w:rFonts w:eastAsia="Yu Gothic Light"/>
        </w:rPr>
        <w:t> </w:t>
      </w:r>
      <w:r w:rsidRPr="00405C6A">
        <w:rPr>
          <w:rFonts w:eastAsia="Yu Gothic Light"/>
        </w:rPr>
        <w:t>bezpiecznie korzystają z transgranicznych publicznych i prywatnych</w:t>
      </w:r>
      <w:r w:rsidR="000E0126">
        <w:rPr>
          <w:rFonts w:eastAsia="Yu Gothic Light"/>
        </w:rPr>
        <w:t xml:space="preserve"> </w:t>
      </w:r>
      <w:r w:rsidRPr="00405C6A">
        <w:rPr>
          <w:rFonts w:eastAsia="Yu Gothic Light"/>
        </w:rPr>
        <w:t>usług</w:t>
      </w:r>
    </w:p>
    <w:p w14:paraId="3B746137" w14:textId="77777777" w:rsidR="004354C3" w:rsidRPr="00C73AA8" w:rsidRDefault="004354C3" w:rsidP="00C73AA8">
      <w:pPr>
        <w:pStyle w:val="Podtytu"/>
      </w:pPr>
    </w:p>
    <w:p w14:paraId="7AC2411C" w14:textId="77777777" w:rsidR="004354C3" w:rsidRPr="00405C6A" w:rsidRDefault="004354C3" w:rsidP="000E0126">
      <w:pPr>
        <w:pStyle w:val="Podtytu"/>
        <w:rPr>
          <w:rFonts w:eastAsia="Yu Gothic Light"/>
        </w:rPr>
      </w:pPr>
      <w:r w:rsidRPr="00405C6A">
        <w:rPr>
          <w:rFonts w:eastAsia="Yu Gothic Light"/>
        </w:rPr>
        <w:t>Co umożliwi realizację celu:</w:t>
      </w:r>
    </w:p>
    <w:p w14:paraId="0948CFFA" w14:textId="02C01CC1" w:rsidR="004354C3" w:rsidRPr="00405C6A" w:rsidRDefault="004354C3" w:rsidP="006746F6">
      <w:pPr>
        <w:numPr>
          <w:ilvl w:val="0"/>
          <w:numId w:val="40"/>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Utworzenie rejestru podmiotów, które będą chciały świadczyć swoje usługi w oparciu o europejski portfel tożsamości cyfrowej, zapewniającego tym podmiotom wygodną rejestrację i możliwość modyfikacji danych bez zbędnych barier biurokratycznych, ale z jednoczesnym zapewnieniem jednoznacznego rozpoznawania tych podmiotów;</w:t>
      </w:r>
    </w:p>
    <w:p w14:paraId="495F6696" w14:textId="08866FB9" w:rsidR="004354C3" w:rsidRPr="00405C6A" w:rsidRDefault="004354C3" w:rsidP="006746F6">
      <w:pPr>
        <w:numPr>
          <w:ilvl w:val="0"/>
          <w:numId w:val="40"/>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Stworzenie i udostępnienie mechanizmu weryfikacji niektórych danych użytkowników w rejestrach publicznych, aby można było wydawać elektroniczne poświadczenia atrybutów równoważne prawnie z zaświadczeniami tradycyjnymi i uznawane również za granicą;</w:t>
      </w:r>
    </w:p>
    <w:p w14:paraId="5B6533FD" w14:textId="35582ABD" w:rsidR="004354C3" w:rsidRPr="00405C6A" w:rsidRDefault="004354C3" w:rsidP="006746F6">
      <w:pPr>
        <w:numPr>
          <w:ilvl w:val="0"/>
          <w:numId w:val="40"/>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Wprowadzenie procedur jednoznacznego transgranicznego dopasowywania tożsamości, w którym dane identyfikujące osobę ze środka identyfikacji elektronicznej wydanego za granicą umożliwiają uwierzytelnienie w krajowych usługach publicznych;</w:t>
      </w:r>
    </w:p>
    <w:p w14:paraId="0B243F60" w14:textId="4CD92DEA" w:rsidR="004354C3" w:rsidRPr="00405C6A" w:rsidRDefault="004354C3" w:rsidP="006746F6">
      <w:pPr>
        <w:numPr>
          <w:ilvl w:val="0"/>
          <w:numId w:val="40"/>
        </w:numPr>
        <w:spacing w:before="120" w:after="0" w:line="257" w:lineRule="auto"/>
        <w:rPr>
          <w:rFonts w:eastAsia="Calibri" w:cs="Times New Roman"/>
          <w:color w:val="000000"/>
          <w:kern w:val="0"/>
          <w:szCs w:val="22"/>
          <w14:ligatures w14:val="none"/>
        </w:rPr>
      </w:pPr>
      <w:r w:rsidRPr="00405C6A">
        <w:rPr>
          <w:rFonts w:eastAsia="Calibri" w:cs="Times New Roman"/>
          <w:color w:val="000000"/>
          <w:kern w:val="0"/>
          <w:szCs w:val="22"/>
          <w14:ligatures w14:val="none"/>
        </w:rPr>
        <w:t>Modyfikację krajowych systemów teleinformatycznych, w tym wspierających realizację e-usług publicznych, aby uznawały środki identyfikacji elektronicznej, w tym europejskie portfele tożsamości cyfrowej wydawane prz</w:t>
      </w:r>
      <w:r w:rsidR="0037397F">
        <w:rPr>
          <w:rFonts w:eastAsia="Calibri" w:cs="Times New Roman"/>
          <w:color w:val="000000"/>
          <w:kern w:val="0"/>
          <w:szCs w:val="22"/>
          <w14:ligatures w14:val="none"/>
        </w:rPr>
        <w:t>ez</w:t>
      </w:r>
      <w:r w:rsidRPr="00405C6A">
        <w:rPr>
          <w:rFonts w:eastAsia="Calibri" w:cs="Times New Roman"/>
          <w:color w:val="000000"/>
          <w:kern w:val="0"/>
          <w:szCs w:val="22"/>
          <w14:ligatures w14:val="none"/>
        </w:rPr>
        <w:t xml:space="preserve"> inne państwa członkowskie oraz ułatwiały korzystanie z publicznych e-usług użytkownikom z innych państw członkowskich, w szczególności osobom nieposiadającym nadanego numeru PESEL.</w:t>
      </w:r>
    </w:p>
    <w:p w14:paraId="152CF5A2" w14:textId="77777777" w:rsidR="00575056" w:rsidRDefault="00575056" w:rsidP="004354C3">
      <w:pPr>
        <w:spacing w:line="257" w:lineRule="auto"/>
        <w:rPr>
          <w:rFonts w:eastAsia="Calibri" w:cs="Calibri"/>
          <w:b/>
          <w:kern w:val="0"/>
          <w:szCs w:val="22"/>
          <w14:ligatures w14:val="none"/>
        </w:rPr>
      </w:pPr>
    </w:p>
    <w:p w14:paraId="7BC64805" w14:textId="5B5E6325" w:rsidR="004354C3" w:rsidRPr="00405C6A" w:rsidRDefault="004354C3" w:rsidP="004354C3">
      <w:pPr>
        <w:spacing w:line="257" w:lineRule="auto"/>
        <w:rPr>
          <w:rFonts w:eastAsia="Calibri" w:cs="Calibri"/>
          <w:b/>
          <w:kern w:val="0"/>
          <w:szCs w:val="22"/>
          <w14:ligatures w14:val="none"/>
        </w:rPr>
      </w:pPr>
      <w:r w:rsidRPr="00405C6A">
        <w:rPr>
          <w:rFonts w:eastAsia="Calibri" w:cs="Calibri"/>
          <w:b/>
          <w:kern w:val="0"/>
          <w:szCs w:val="22"/>
          <w14:ligatures w14:val="none"/>
        </w:rPr>
        <w:t>[</w:t>
      </w:r>
      <w:proofErr w:type="spellStart"/>
      <w:r w:rsidRPr="00405C6A">
        <w:rPr>
          <w:rFonts w:eastAsia="Calibri" w:cs="Calibri"/>
          <w:b/>
          <w:kern w:val="0"/>
          <w:szCs w:val="22"/>
          <w14:ligatures w14:val="none"/>
        </w:rPr>
        <w:t>box</w:t>
      </w:r>
      <w:proofErr w:type="spellEnd"/>
      <w:r w:rsidRPr="00405C6A">
        <w:rPr>
          <w:rFonts w:eastAsia="Calibri" w:cs="Calibri"/>
          <w:b/>
          <w:kern w:val="0"/>
          <w:szCs w:val="22"/>
          <w14:ligatures w14:val="none"/>
        </w:rPr>
        <w:t xml:space="preserve">] Co z tego wynika: </w:t>
      </w:r>
      <w:r w:rsidRPr="00405C6A">
        <w:rPr>
          <w:rFonts w:eastAsia="Calibri" w:cs="Calibri"/>
          <w:kern w:val="0"/>
          <w:szCs w:val="22"/>
          <w14:ligatures w14:val="none"/>
        </w:rPr>
        <w:t>Będziesz bezpiecznie i wygodnie potwierdzać swoje dane oraz swobodnie korzystać z wielu usług w krajach Unii Europejskiej.</w:t>
      </w:r>
    </w:p>
    <w:p w14:paraId="73125000" w14:textId="64601CC0" w:rsidR="00B80244" w:rsidRPr="001B1322" w:rsidRDefault="001B1322" w:rsidP="001B1322">
      <w:pPr>
        <w:rPr>
          <w:rFonts w:eastAsiaTheme="majorEastAsia" w:cstheme="majorBidi"/>
          <w:b/>
          <w:color w:val="002060"/>
          <w:sz w:val="40"/>
          <w:szCs w:val="28"/>
        </w:rPr>
      </w:pPr>
      <w:r>
        <w:br w:type="page"/>
      </w:r>
    </w:p>
    <w:p w14:paraId="013D2D45" w14:textId="1163ECC4" w:rsidR="00397690" w:rsidRDefault="00A52B1F" w:rsidP="006746F6">
      <w:pPr>
        <w:pStyle w:val="Nagwek3"/>
        <w:numPr>
          <w:ilvl w:val="1"/>
          <w:numId w:val="2"/>
        </w:numPr>
      </w:pPr>
      <w:bookmarkStart w:id="20" w:name="_Toc221026267"/>
      <w:r>
        <w:lastRenderedPageBreak/>
        <w:t>Chmura obliczeniowa</w:t>
      </w:r>
      <w:bookmarkEnd w:id="20"/>
    </w:p>
    <w:p w14:paraId="4D309770" w14:textId="77777777" w:rsidR="00462432" w:rsidRDefault="00462432" w:rsidP="00C73AA8">
      <w:pPr>
        <w:pStyle w:val="Podtytu"/>
      </w:pPr>
    </w:p>
    <w:p w14:paraId="5FF8AC50" w14:textId="77777777" w:rsidR="00065224" w:rsidRPr="00E5787C" w:rsidRDefault="00065224" w:rsidP="000E0126">
      <w:pPr>
        <w:pStyle w:val="Podtytu"/>
        <w:rPr>
          <w:rFonts w:eastAsia="Yu Gothic Light"/>
        </w:rPr>
      </w:pPr>
      <w:r w:rsidRPr="00E5787C">
        <w:rPr>
          <w:rFonts w:eastAsia="Yu Gothic Light"/>
        </w:rPr>
        <w:t>Diagnoza – jak jest?</w:t>
      </w:r>
    </w:p>
    <w:p w14:paraId="61F75A2B" w14:textId="5AFFCB9F" w:rsidR="00065224" w:rsidRPr="00E5787C" w:rsidRDefault="00065224" w:rsidP="00065224">
      <w:pPr>
        <w:spacing w:line="257" w:lineRule="auto"/>
        <w:rPr>
          <w:rFonts w:eastAsia="Calibri" w:cs="Calibri"/>
          <w:kern w:val="0"/>
          <w:szCs w:val="22"/>
          <w14:ligatures w14:val="none"/>
        </w:rPr>
      </w:pPr>
      <w:r w:rsidRPr="00E5787C">
        <w:rPr>
          <w:rFonts w:eastAsia="Calibri" w:cs="Calibri"/>
          <w:kern w:val="0"/>
          <w:szCs w:val="22"/>
          <w14:ligatures w14:val="none"/>
        </w:rPr>
        <w:t xml:space="preserve">Koszt realizacji procesów i ich obsługi w instytucjach publicznych jest wysoki, a wdrażanie nowych e-usług publicznych i systemów teleinformatycznych zbyt powolne. W konsekwencji rozwój e-usług o wyższym poziomie dojrzałości i złożoności jest hamowany. Jednocześnie </w:t>
      </w:r>
      <w:r w:rsidR="0037397F" w:rsidRPr="0037397F">
        <w:rPr>
          <w:rFonts w:eastAsia="Calibri" w:cs="Calibri"/>
          <w:kern w:val="0"/>
          <w:szCs w:val="22"/>
          <w14:ligatures w14:val="none"/>
        </w:rPr>
        <w:t xml:space="preserve">jest </w:t>
      </w:r>
      <w:r w:rsidRPr="00E5787C">
        <w:rPr>
          <w:rFonts w:eastAsia="Calibri" w:cs="Calibri"/>
          <w:kern w:val="0"/>
          <w:szCs w:val="22"/>
          <w14:ligatures w14:val="none"/>
        </w:rPr>
        <w:t xml:space="preserve">konieczne zwrócenie uwagi na ryzyko przerwania ciągłości działania e-usług publicznych i systemów teleinformatycznych oraz utraty danych kluczowych systemów administracji publicznej. </w:t>
      </w:r>
    </w:p>
    <w:p w14:paraId="694B0D0B" w14:textId="77777777" w:rsidR="00065224" w:rsidRPr="00E5787C" w:rsidRDefault="00065224" w:rsidP="00065224">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E5787C">
        <w:rPr>
          <w:rFonts w:eastAsia="Yu Gothic Light" w:cs="Times New Roman (Nagłówki CS)"/>
          <w:color w:val="002060"/>
          <w:spacing w:val="15"/>
          <w:kern w:val="0"/>
          <w:sz w:val="40"/>
          <w:szCs w:val="28"/>
          <w14:ligatures w14:val="none"/>
        </w:rPr>
        <w:t xml:space="preserve">Uznajemy, że efektywne i bezpieczne gromadzenie oraz przetwarzanie danych dotyczących obywateli, przedsiębiorców i działania państwa, ze względu przede wszystkim na skalę (wolumen tych danych), jest na dłuższą metę niemożliwe bez wykorzystania chmury obliczeniowej. </w:t>
      </w:r>
    </w:p>
    <w:p w14:paraId="0C1CDCC0" w14:textId="77777777" w:rsidR="00526455" w:rsidRDefault="00B3385F" w:rsidP="00065224">
      <w:pPr>
        <w:spacing w:line="257" w:lineRule="auto"/>
        <w:rPr>
          <w:rFonts w:eastAsia="Calibri" w:cs="Calibri"/>
          <w:kern w:val="0"/>
          <w:szCs w:val="22"/>
          <w14:ligatures w14:val="none"/>
        </w:rPr>
      </w:pPr>
      <w:r w:rsidRPr="00B3385F">
        <w:rPr>
          <w:rFonts w:eastAsia="Calibri" w:cs="Calibri"/>
          <w:kern w:val="0"/>
          <w:szCs w:val="22"/>
          <w14:ligatures w14:val="none"/>
        </w:rPr>
        <w:t>Biorąc pod uwagę uwarunkowania rynku chmurowego oraz kwestie bezpieczeństwa, szczególnie istotne są już realizowane inicjatywy, takie jak centra superkomputerowe HPC czy sieć PIONIER</w:t>
      </w:r>
      <w:r>
        <w:rPr>
          <w:rFonts w:eastAsia="Calibri" w:cs="Calibri"/>
          <w:kern w:val="0"/>
          <w:szCs w:val="22"/>
          <w14:ligatures w14:val="none"/>
        </w:rPr>
        <w:t xml:space="preserve">. </w:t>
      </w:r>
    </w:p>
    <w:p w14:paraId="79295465" w14:textId="28F42BF7" w:rsidR="00526455" w:rsidRDefault="00526455" w:rsidP="00065224">
      <w:pPr>
        <w:spacing w:line="257" w:lineRule="auto"/>
        <w:rPr>
          <w:rFonts w:eastAsia="Calibri Light" w:cs="Calibri"/>
          <w:bCs/>
          <w:color w:val="000000"/>
          <w:kern w:val="0"/>
          <w:szCs w:val="22"/>
          <w14:ligatures w14:val="none"/>
        </w:rPr>
      </w:pPr>
      <w:r>
        <w:rPr>
          <w:rFonts w:eastAsia="Calibri Light" w:cs="Calibri"/>
          <w:bCs/>
          <w:color w:val="000000"/>
          <w:kern w:val="0"/>
          <w:szCs w:val="22"/>
          <w14:ligatures w14:val="none"/>
        </w:rPr>
        <w:t>Działania dotyczące administracji publicznej w tym obszarze, mają odpowiednie zastosowanie do Prokuratury, uwzględniając jej pozycję prawno-ustrojową i realizowane zadania.</w:t>
      </w:r>
    </w:p>
    <w:p w14:paraId="68F3ECFA" w14:textId="77777777" w:rsidR="00FC3BB9" w:rsidRPr="00A42E1B" w:rsidRDefault="00FC3BB9" w:rsidP="00065224">
      <w:pPr>
        <w:spacing w:line="257" w:lineRule="auto"/>
        <w:rPr>
          <w:rFonts w:eastAsia="Calibri" w:cs="Calibri"/>
          <w:b/>
          <w:kern w:val="0"/>
          <w:szCs w:val="22"/>
          <w14:ligatures w14:val="none"/>
        </w:rPr>
      </w:pPr>
    </w:p>
    <w:p w14:paraId="483AC836" w14:textId="77777777" w:rsidR="00A42E1B" w:rsidRDefault="00A42E1B" w:rsidP="000E0126">
      <w:pPr>
        <w:pStyle w:val="Podtytu"/>
        <w:rPr>
          <w:rFonts w:eastAsia="Yu Gothic Light"/>
        </w:rPr>
        <w:sectPr w:rsidR="00A42E1B" w:rsidSect="00065224">
          <w:pgSz w:w="11906" w:h="16838"/>
          <w:pgMar w:top="1418" w:right="1985" w:bottom="1418" w:left="851" w:header="709" w:footer="709" w:gutter="0"/>
          <w:cols w:space="708"/>
          <w:docGrid w:linePitch="360"/>
        </w:sectPr>
      </w:pPr>
    </w:p>
    <w:p w14:paraId="6115B5C7" w14:textId="4981AFB7" w:rsidR="00065224" w:rsidRPr="00E5787C" w:rsidRDefault="00065224" w:rsidP="000E0126">
      <w:pPr>
        <w:pStyle w:val="Podtytu"/>
        <w:rPr>
          <w:rFonts w:eastAsia="Yu Gothic Light"/>
        </w:rPr>
      </w:pPr>
      <w:r w:rsidRPr="00E5787C">
        <w:rPr>
          <w:rFonts w:eastAsia="Yu Gothic Light"/>
        </w:rPr>
        <w:lastRenderedPageBreak/>
        <w:t xml:space="preserve">Cel </w:t>
      </w:r>
      <w:r w:rsidR="00D564E6">
        <w:rPr>
          <w:rFonts w:eastAsia="Yu Gothic Light"/>
        </w:rPr>
        <w:t>2.5.</w:t>
      </w:r>
      <w:r w:rsidRPr="00E5787C">
        <w:rPr>
          <w:rFonts w:eastAsia="Yu Gothic Light"/>
        </w:rPr>
        <w:t>1: Infrastruktura chmurowa administracji publicznej i usługi oparte na danych są rozwinięte</w:t>
      </w:r>
    </w:p>
    <w:p w14:paraId="18EB8928" w14:textId="77777777" w:rsidR="00065224" w:rsidRPr="00C73AA8" w:rsidRDefault="00065224" w:rsidP="00C73AA8">
      <w:pPr>
        <w:pStyle w:val="Podtytu"/>
      </w:pPr>
    </w:p>
    <w:p w14:paraId="1EF992A8" w14:textId="77777777" w:rsidR="00065224" w:rsidRPr="00E5787C" w:rsidRDefault="00065224" w:rsidP="000E0126">
      <w:pPr>
        <w:pStyle w:val="Podtytu"/>
        <w:rPr>
          <w:rFonts w:eastAsia="Yu Gothic Light"/>
        </w:rPr>
      </w:pPr>
      <w:r w:rsidRPr="00E5787C">
        <w:rPr>
          <w:rFonts w:eastAsia="Yu Gothic Light"/>
        </w:rPr>
        <w:t>Co umożliwi realizację celu:</w:t>
      </w:r>
    </w:p>
    <w:p w14:paraId="677C09AD" w14:textId="3A476C89"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 xml:space="preserve">Wytworzenie w ramach Rządowej Chmury Obliczeniowej innowacyjnych usług chmurowych </w:t>
      </w:r>
      <w:r w:rsidR="00652517">
        <w:rPr>
          <w:rFonts w:eastAsia="Calibri" w:cs="Times New Roman"/>
          <w:bCs/>
          <w:color w:val="000000"/>
          <w:kern w:val="0"/>
          <w:szCs w:val="22"/>
          <w14:ligatures w14:val="none"/>
        </w:rPr>
        <w:t>przeznaczonych dla</w:t>
      </w:r>
      <w:r w:rsidR="00652517" w:rsidRPr="00E5787C">
        <w:rPr>
          <w:rFonts w:eastAsia="Calibri" w:cs="Times New Roman"/>
          <w:bCs/>
          <w:color w:val="000000"/>
          <w:kern w:val="0"/>
          <w:szCs w:val="22"/>
          <w14:ligatures w14:val="none"/>
        </w:rPr>
        <w:t xml:space="preserve"> </w:t>
      </w:r>
      <w:r w:rsidRPr="00E5787C">
        <w:rPr>
          <w:rFonts w:eastAsia="Calibri" w:cs="Times New Roman"/>
          <w:bCs/>
          <w:color w:val="000000"/>
          <w:kern w:val="0"/>
          <w:szCs w:val="22"/>
          <w14:ligatures w14:val="none"/>
        </w:rPr>
        <w:t>administracji publicznej. Będą to usługi dostarczane w modelach infrastruktura jako usługa (IaaS), platforma jako usługa (PaaS) czy oprogramowanie jako usługa (SaaS), w zależności od charakterystyki wspierające działanie systemów informatycznych, możliwe do wykorzystania jako bloki budowlane do tworzenia nowoczesnych systemów informatycznych, wspomagających projektowanie i wdrażanie oprogramowania w oparciu o usługi chmury obliczeniowej lub niezależnie do realizacji usług publicznych i procesów obsługiwanych w jednostkach;</w:t>
      </w:r>
    </w:p>
    <w:p w14:paraId="1C8C191A" w14:textId="27DA5D7B"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 xml:space="preserve">Stworzenie warunków dla powstania, rozwoju i utrzymania Chmury Samorządowej, oferującej możliwości podobne do tych w ramach Rządowej Chmury Obliczeniowej. Chmura Samorządowa umożliwi korzystanie jednostkom samorządu terytorialnego z nowoczesnych usług chmurowych w sposób dostosowany do ich potrzeb i umożliwi osiągnięcie efektu synergii. Wprowadzane </w:t>
      </w:r>
      <w:r w:rsidR="00512932">
        <w:rPr>
          <w:rFonts w:eastAsia="Calibri" w:cs="Times New Roman"/>
          <w:bCs/>
          <w:color w:val="000000"/>
          <w:kern w:val="0"/>
          <w:szCs w:val="22"/>
          <w14:ligatures w14:val="none"/>
        </w:rPr>
        <w:t>będą</w:t>
      </w:r>
      <w:r w:rsidRPr="00E5787C">
        <w:rPr>
          <w:rFonts w:eastAsia="Calibri" w:cs="Times New Roman"/>
          <w:bCs/>
          <w:color w:val="000000"/>
          <w:kern w:val="0"/>
          <w:szCs w:val="22"/>
          <w14:ligatures w14:val="none"/>
        </w:rPr>
        <w:t xml:space="preserve"> rozwiązania legislacyjne wspierające samorządy</w:t>
      </w:r>
      <w:r w:rsidR="002D5CB1">
        <w:rPr>
          <w:rFonts w:eastAsia="Calibri" w:cs="Times New Roman"/>
          <w:bCs/>
          <w:color w:val="000000"/>
          <w:kern w:val="0"/>
          <w:szCs w:val="22"/>
          <w14:ligatures w14:val="none"/>
        </w:rPr>
        <w:t>;</w:t>
      </w:r>
    </w:p>
    <w:p w14:paraId="45ABB976" w14:textId="41BB6649"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Zapewnienie, że wdrażane usługi będą bazować na najlepszych, sprzyjających bezpieczeństwu i suwerenności, krajowych, unijnych i międzynarodowych standardach, zgodne z polskimi i unijnymi regulacjami prawnymi oraz zgodnie z pryncypiami Architektury Informacyjnej Państwa;</w:t>
      </w:r>
    </w:p>
    <w:p w14:paraId="67F6B47D" w14:textId="77777777"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Zwiększenie dostępności skalowalnych usług infrastrukturalnych dostarczanych w modelu chmury obliczeniowej, dostosowanych</w:t>
      </w:r>
      <w:r w:rsidRPr="00E5787C" w:rsidDel="11838713">
        <w:rPr>
          <w:rFonts w:eastAsia="Calibri" w:cs="Times New Roman"/>
          <w:bCs/>
          <w:color w:val="000000"/>
          <w:kern w:val="0"/>
          <w:szCs w:val="22"/>
          <w14:ligatures w14:val="none"/>
        </w:rPr>
        <w:t xml:space="preserve"> </w:t>
      </w:r>
      <w:r w:rsidRPr="00E5787C">
        <w:rPr>
          <w:rFonts w:eastAsia="Calibri" w:cs="Times New Roman"/>
          <w:bCs/>
          <w:color w:val="000000"/>
          <w:kern w:val="0"/>
          <w:szCs w:val="22"/>
          <w14:ligatures w14:val="none"/>
        </w:rPr>
        <w:t>do zmieniających się potrzeb administracji;</w:t>
      </w:r>
    </w:p>
    <w:p w14:paraId="7E770A54" w14:textId="77777777"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Uproszczenie stosu technologicznego, komponentów architektury zorientowanych na usługi oraz udostępnienie standardów architektonicznych i predefiniowanych modułów oprogramowania, pozwalające na uproszczenie i przyspieszenie procesu wdrożenia nowych e-usług publicznych i systemów IT;</w:t>
      </w:r>
    </w:p>
    <w:p w14:paraId="37D44070" w14:textId="2A9767EE" w:rsidR="00065224"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 xml:space="preserve">Stworzenie ambasad danych – zlokalizowanych poza granicami kraju jednostek umożliwiających składowanie kluczowych danych i informacji z rejestrów </w:t>
      </w:r>
      <w:r w:rsidR="00550E97">
        <w:rPr>
          <w:rFonts w:eastAsia="Calibri" w:cs="Times New Roman"/>
          <w:bCs/>
          <w:color w:val="000000"/>
          <w:kern w:val="0"/>
          <w:szCs w:val="22"/>
          <w14:ligatures w14:val="none"/>
        </w:rPr>
        <w:t xml:space="preserve">publicznych </w:t>
      </w:r>
      <w:r w:rsidRPr="00E5787C">
        <w:rPr>
          <w:rFonts w:eastAsia="Calibri" w:cs="Times New Roman"/>
          <w:bCs/>
          <w:color w:val="000000"/>
          <w:kern w:val="0"/>
          <w:szCs w:val="22"/>
          <w14:ligatures w14:val="none"/>
        </w:rPr>
        <w:t xml:space="preserve">i </w:t>
      </w:r>
      <w:r w:rsidR="00550E97">
        <w:rPr>
          <w:rFonts w:eastAsia="Calibri" w:cs="Times New Roman"/>
          <w:bCs/>
          <w:color w:val="000000"/>
          <w:kern w:val="0"/>
          <w:szCs w:val="22"/>
          <w14:ligatures w14:val="none"/>
        </w:rPr>
        <w:t>teleinformatycznych</w:t>
      </w:r>
      <w:r w:rsidRPr="00E5787C">
        <w:rPr>
          <w:rFonts w:eastAsia="Calibri" w:cs="Times New Roman"/>
          <w:bCs/>
          <w:color w:val="000000"/>
          <w:kern w:val="0"/>
          <w:szCs w:val="22"/>
          <w14:ligatures w14:val="none"/>
        </w:rPr>
        <w:t xml:space="preserve"> systemów państwowych oraz zapewnienie ciągłości działania tych rejestrów i systemów w przypadku wystąpienia sytuacji kryzysowych na terytorium RP</w:t>
      </w:r>
      <w:r w:rsidR="00914253">
        <w:rPr>
          <w:rFonts w:eastAsia="Calibri" w:cs="Times New Roman"/>
          <w:bCs/>
          <w:color w:val="000000"/>
          <w:kern w:val="0"/>
          <w:szCs w:val="22"/>
          <w14:ligatures w14:val="none"/>
        </w:rPr>
        <w:t xml:space="preserve"> (</w:t>
      </w:r>
      <w:r w:rsidR="00914253" w:rsidRPr="00914253">
        <w:rPr>
          <w:rFonts w:eastAsia="Calibri" w:cs="Times New Roman"/>
          <w:bCs/>
          <w:color w:val="000000"/>
          <w:kern w:val="0"/>
          <w:szCs w:val="22"/>
          <w14:ligatures w14:val="none"/>
        </w:rPr>
        <w:t>przy zapewnieniu ochrony krajowymi rozwiązaniami kryptograficznymi oraz zachowaniu pełnej jurysdykcji i kontroli RP</w:t>
      </w:r>
      <w:r w:rsidR="00914253">
        <w:rPr>
          <w:rFonts w:eastAsia="Calibri" w:cs="Times New Roman"/>
          <w:bCs/>
          <w:color w:val="000000"/>
          <w:kern w:val="0"/>
          <w:szCs w:val="22"/>
          <w14:ligatures w14:val="none"/>
        </w:rPr>
        <w:t>)</w:t>
      </w:r>
      <w:r w:rsidRPr="00E5787C">
        <w:rPr>
          <w:rFonts w:eastAsia="Calibri" w:cs="Times New Roman"/>
          <w:bCs/>
          <w:color w:val="000000"/>
          <w:kern w:val="0"/>
          <w:szCs w:val="22"/>
          <w14:ligatures w14:val="none"/>
        </w:rPr>
        <w:t>;</w:t>
      </w:r>
    </w:p>
    <w:p w14:paraId="64B8CF58" w14:textId="771899E9" w:rsidR="00065224" w:rsidRDefault="00065224" w:rsidP="006746F6">
      <w:pPr>
        <w:numPr>
          <w:ilvl w:val="0"/>
          <w:numId w:val="42"/>
        </w:numPr>
        <w:spacing w:before="120" w:after="0" w:line="257" w:lineRule="auto"/>
        <w:rPr>
          <w:rFonts w:eastAsia="Calibri" w:cs="Times New Roman"/>
          <w:bCs/>
          <w:color w:val="000000"/>
          <w:kern w:val="0"/>
          <w:szCs w:val="22"/>
          <w14:ligatures w14:val="none"/>
        </w:rPr>
      </w:pPr>
      <w:r w:rsidRPr="00A46F49">
        <w:rPr>
          <w:rFonts w:eastAsia="Calibri" w:cs="Times New Roman"/>
          <w:bCs/>
          <w:color w:val="000000"/>
          <w:kern w:val="0"/>
          <w:szCs w:val="22"/>
          <w14:ligatures w14:val="none"/>
        </w:rPr>
        <w:t xml:space="preserve">Podejmowanie działań na rzecz zwiększenia bezpieczeństwa danych poprzez </w:t>
      </w:r>
      <w:r w:rsidR="00317C58">
        <w:rPr>
          <w:rFonts w:eastAsia="Calibri" w:cs="Times New Roman"/>
          <w:bCs/>
          <w:color w:val="000000"/>
          <w:kern w:val="0"/>
          <w:szCs w:val="22"/>
          <w14:ligatures w14:val="none"/>
        </w:rPr>
        <w:t>wykorzystanie informacji przetwarzanych w ramach wspólnych przestrzeni danych oraz na rzecz</w:t>
      </w:r>
      <w:r w:rsidRPr="00A46F49">
        <w:rPr>
          <w:rFonts w:eastAsia="Calibri" w:cs="Times New Roman"/>
          <w:bCs/>
          <w:color w:val="000000"/>
          <w:kern w:val="0"/>
          <w:szCs w:val="22"/>
          <w14:ligatures w14:val="none"/>
        </w:rPr>
        <w:t xml:space="preserve"> wykorzystania potencjału współpracy w ramach inicjatyw europejskich typu </w:t>
      </w:r>
      <w:proofErr w:type="spellStart"/>
      <w:r w:rsidRPr="00A46F49">
        <w:rPr>
          <w:rFonts w:eastAsia="Calibri" w:cs="Times New Roman"/>
          <w:bCs/>
          <w:color w:val="000000"/>
          <w:kern w:val="0"/>
          <w:szCs w:val="22"/>
          <w14:ligatures w14:val="none"/>
        </w:rPr>
        <w:t>Gaia</w:t>
      </w:r>
      <w:proofErr w:type="spellEnd"/>
      <w:r w:rsidRPr="00A46F49">
        <w:rPr>
          <w:rFonts w:eastAsia="Calibri" w:cs="Times New Roman"/>
          <w:bCs/>
          <w:color w:val="000000"/>
          <w:kern w:val="0"/>
          <w:szCs w:val="22"/>
          <w14:ligatures w14:val="none"/>
        </w:rPr>
        <w:t>-X</w:t>
      </w:r>
      <w:r w:rsidR="007A0225">
        <w:rPr>
          <w:rFonts w:eastAsia="Calibri" w:cs="Times New Roman"/>
          <w:bCs/>
          <w:color w:val="000000"/>
          <w:kern w:val="0"/>
          <w:szCs w:val="22"/>
          <w14:ligatures w14:val="none"/>
        </w:rPr>
        <w:t>;</w:t>
      </w:r>
      <w:r w:rsidR="00976458">
        <w:rPr>
          <w:rFonts w:eastAsia="Calibri" w:cs="Times New Roman"/>
          <w:bCs/>
          <w:color w:val="000000"/>
          <w:kern w:val="0"/>
          <w:szCs w:val="22"/>
          <w14:ligatures w14:val="none"/>
        </w:rPr>
        <w:t xml:space="preserve">   </w:t>
      </w:r>
    </w:p>
    <w:p w14:paraId="498B2FDC" w14:textId="706E6F30" w:rsidR="00065224" w:rsidRPr="00E5787C" w:rsidRDefault="00065224" w:rsidP="006746F6">
      <w:pPr>
        <w:numPr>
          <w:ilvl w:val="0"/>
          <w:numId w:val="42"/>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lastRenderedPageBreak/>
        <w:t>Przyjęcie rozwiązań legislacyjnych kształtujących warunki korzystnego rozwoju chmury obliczeniowej w Polsce oraz wzmacniających bezpieczeństwo i pewność prawną w związku z jej wykorzystywaniem.</w:t>
      </w:r>
    </w:p>
    <w:p w14:paraId="7BB7EC53" w14:textId="77777777" w:rsidR="00065224" w:rsidRPr="00E5787C" w:rsidRDefault="00065224" w:rsidP="00DB7869">
      <w:pPr>
        <w:spacing w:line="257" w:lineRule="auto"/>
        <w:ind w:left="720"/>
        <w:rPr>
          <w:rFonts w:eastAsia="Calibri" w:cs="Times New Roman"/>
          <w:kern w:val="0"/>
          <w:szCs w:val="22"/>
          <w14:ligatures w14:val="none"/>
        </w:rPr>
      </w:pPr>
    </w:p>
    <w:p w14:paraId="59F23173" w14:textId="3D308C34" w:rsidR="00065224" w:rsidRPr="00E5787C" w:rsidRDefault="00065224" w:rsidP="00065224">
      <w:pPr>
        <w:spacing w:line="257" w:lineRule="auto"/>
        <w:rPr>
          <w:rFonts w:eastAsia="Calibri" w:cs="Calibri"/>
          <w:kern w:val="0"/>
          <w:szCs w:val="22"/>
          <w14:ligatures w14:val="none"/>
        </w:rPr>
      </w:pPr>
      <w:r w:rsidRPr="00E5787C">
        <w:rPr>
          <w:rFonts w:eastAsia="Calibri" w:cs="Calibri"/>
          <w:b/>
          <w:kern w:val="0"/>
          <w:szCs w:val="22"/>
          <w14:ligatures w14:val="none"/>
        </w:rPr>
        <w:t>[</w:t>
      </w:r>
      <w:proofErr w:type="spellStart"/>
      <w:r w:rsidRPr="00E5787C">
        <w:rPr>
          <w:rFonts w:eastAsia="Calibri" w:cs="Calibri"/>
          <w:b/>
          <w:kern w:val="0"/>
          <w:szCs w:val="22"/>
          <w14:ligatures w14:val="none"/>
        </w:rPr>
        <w:t>box</w:t>
      </w:r>
      <w:proofErr w:type="spellEnd"/>
      <w:r w:rsidRPr="00E5787C">
        <w:rPr>
          <w:rFonts w:eastAsia="Calibri" w:cs="Calibri"/>
          <w:b/>
          <w:kern w:val="0"/>
          <w:szCs w:val="22"/>
          <w14:ligatures w14:val="none"/>
        </w:rPr>
        <w:t xml:space="preserve">] Co z tego wynika: </w:t>
      </w:r>
      <w:r w:rsidRPr="00E5787C">
        <w:rPr>
          <w:rFonts w:eastAsia="Calibri" w:cs="Calibri"/>
          <w:kern w:val="0"/>
          <w:szCs w:val="22"/>
          <w14:ligatures w14:val="none"/>
        </w:rPr>
        <w:t xml:space="preserve">Zabezpieczymy działanie kluczowych systemów </w:t>
      </w:r>
      <w:r w:rsidR="0088596A">
        <w:rPr>
          <w:rFonts w:eastAsia="Calibri" w:cs="Calibri"/>
          <w:kern w:val="0"/>
          <w:szCs w:val="22"/>
          <w14:ligatures w14:val="none"/>
        </w:rPr>
        <w:t xml:space="preserve">teleinformatycznych </w:t>
      </w:r>
      <w:r w:rsidRPr="00E5787C">
        <w:rPr>
          <w:rFonts w:eastAsia="Calibri" w:cs="Calibri"/>
          <w:kern w:val="0"/>
          <w:szCs w:val="22"/>
          <w14:ligatures w14:val="none"/>
        </w:rPr>
        <w:t xml:space="preserve">i rejestrów </w:t>
      </w:r>
      <w:r w:rsidR="00DA45E0">
        <w:rPr>
          <w:rFonts w:eastAsia="Calibri" w:cs="Calibri"/>
          <w:kern w:val="0"/>
          <w:szCs w:val="22"/>
          <w14:ligatures w14:val="none"/>
        </w:rPr>
        <w:t xml:space="preserve">publicznych </w:t>
      </w:r>
      <w:r w:rsidRPr="00E5787C">
        <w:rPr>
          <w:rFonts w:eastAsia="Calibri" w:cs="Calibri"/>
          <w:kern w:val="0"/>
          <w:szCs w:val="22"/>
          <w14:ligatures w14:val="none"/>
        </w:rPr>
        <w:t>przed zakłóceniami, a dane w nich gromadzone przed utratą.</w:t>
      </w:r>
    </w:p>
    <w:p w14:paraId="3B5FE803" w14:textId="77777777" w:rsidR="00065224" w:rsidRPr="00E5787C" w:rsidRDefault="00065224" w:rsidP="00065224">
      <w:pPr>
        <w:spacing w:line="257" w:lineRule="auto"/>
        <w:rPr>
          <w:rFonts w:eastAsia="Calibri" w:cs="Calibri"/>
          <w:b/>
          <w:kern w:val="0"/>
          <w:szCs w:val="22"/>
          <w14:ligatures w14:val="none"/>
        </w:rPr>
      </w:pPr>
      <w:r w:rsidRPr="00E5787C">
        <w:rPr>
          <w:rFonts w:eastAsia="Calibri" w:cs="Times New Roman"/>
          <w:kern w:val="0"/>
          <w:szCs w:val="22"/>
          <w14:ligatures w14:val="none"/>
        </w:rPr>
        <w:br w:type="page"/>
      </w:r>
    </w:p>
    <w:p w14:paraId="69548FC2" w14:textId="39703179" w:rsidR="00065224" w:rsidRPr="00E5787C" w:rsidRDefault="00065224" w:rsidP="000E0126">
      <w:pPr>
        <w:pStyle w:val="Podtytu"/>
        <w:rPr>
          <w:rFonts w:eastAsia="Yu Gothic Light"/>
        </w:rPr>
      </w:pPr>
      <w:r w:rsidRPr="00E5787C">
        <w:rPr>
          <w:rFonts w:eastAsia="Yu Gothic Light"/>
        </w:rPr>
        <w:lastRenderedPageBreak/>
        <w:t xml:space="preserve">Cel </w:t>
      </w:r>
      <w:r w:rsidR="00D564E6">
        <w:rPr>
          <w:rFonts w:eastAsia="Yu Gothic Light"/>
        </w:rPr>
        <w:t>2.5.</w:t>
      </w:r>
      <w:r w:rsidRPr="00E5787C">
        <w:rPr>
          <w:rFonts w:eastAsia="Yu Gothic Light"/>
        </w:rPr>
        <w:t xml:space="preserve">2: Infrastruktura przetwarzania danych jest nowoczesna i rozbudowana </w:t>
      </w:r>
    </w:p>
    <w:p w14:paraId="6C1BE90E" w14:textId="77777777" w:rsidR="00065224" w:rsidRPr="00C73AA8" w:rsidRDefault="00065224" w:rsidP="00C73AA8">
      <w:pPr>
        <w:pStyle w:val="Podtytu"/>
      </w:pPr>
    </w:p>
    <w:p w14:paraId="05C8A74A" w14:textId="77777777" w:rsidR="00065224" w:rsidRPr="00E5787C" w:rsidRDefault="00065224" w:rsidP="000E0126">
      <w:pPr>
        <w:pStyle w:val="Podtytu"/>
        <w:rPr>
          <w:rFonts w:eastAsia="Yu Gothic Light"/>
        </w:rPr>
      </w:pPr>
      <w:r w:rsidRPr="00E5787C">
        <w:rPr>
          <w:rFonts w:eastAsia="Yu Gothic Light"/>
        </w:rPr>
        <w:t>Co umożliwi realizację celu:</w:t>
      </w:r>
    </w:p>
    <w:p w14:paraId="7DC67641" w14:textId="77777777" w:rsidR="00065224" w:rsidRPr="00E5787C" w:rsidRDefault="00065224" w:rsidP="006746F6">
      <w:pPr>
        <w:numPr>
          <w:ilvl w:val="0"/>
          <w:numId w:val="43"/>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Budowa i rozwój Krajowego Centrum Przetwarzania Danych, obejmującego budowę trzech nowoczesnych, skalowalnych i wysoce wydajnych centrów przetwarzania, które zapewnią ciągłość działania systemów i bezpieczeństwo zasobów administracji publicznej. Połączone światłowodami centra będą wykorzystywały zieloną energię;</w:t>
      </w:r>
    </w:p>
    <w:p w14:paraId="41B39A8B" w14:textId="7AFEA0E7" w:rsidR="00065224" w:rsidRPr="00E5787C" w:rsidRDefault="00065224" w:rsidP="006746F6">
      <w:pPr>
        <w:numPr>
          <w:ilvl w:val="0"/>
          <w:numId w:val="43"/>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Zapewnienie ciągłości świadczenia e-usług publicznych i funkcjonowania systemów teleinformatycznych przez zabezpieczenie danych systemów administracji publicznej przetwarzając</w:t>
      </w:r>
      <w:r w:rsidR="00480F89">
        <w:rPr>
          <w:rFonts w:eastAsia="Calibri" w:cs="Times New Roman"/>
          <w:bCs/>
          <w:color w:val="000000"/>
          <w:kern w:val="0"/>
          <w:szCs w:val="22"/>
          <w14:ligatures w14:val="none"/>
        </w:rPr>
        <w:t>ych</w:t>
      </w:r>
      <w:r w:rsidRPr="00E5787C">
        <w:rPr>
          <w:rFonts w:eastAsia="Calibri" w:cs="Times New Roman"/>
          <w:bCs/>
          <w:color w:val="000000"/>
          <w:kern w:val="0"/>
          <w:szCs w:val="22"/>
          <w14:ligatures w14:val="none"/>
        </w:rPr>
        <w:t xml:space="preserve"> dane o charakterze referencyjnym, przed utratą, określenie gwarantowanego czasu odtworzenia danych w przypadku poważnej awarii oraz udostępnienie ustandaryzowanych usług wspomagających plany zachowania ciągłości działania, tworzenia archiwów i kopii bezpieczeństwa, w tym do długotrwałego składowania danych, odtworzenia danych oraz wspierających przywrócenie działania standardowych komponentów systemów teleinformatycznych;</w:t>
      </w:r>
    </w:p>
    <w:p w14:paraId="223C94F3" w14:textId="789BB713" w:rsidR="00E26741" w:rsidRDefault="00065224" w:rsidP="00E26741">
      <w:pPr>
        <w:numPr>
          <w:ilvl w:val="0"/>
          <w:numId w:val="43"/>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 xml:space="preserve">Rozbudowa państwowej infrastruktury na rzecz świadczenia e-usług publicznych umożliwiającej efektywne przetwarzanie danych, w tym optymalizację sieci ośrodków obliczeniowych zabezpieczających ciągłość świadczenia e-usług oraz przepływu danych na potrzeby systemów teleinformatycznych wspierających ich realizację, m.in. dla sektora ochrony zdrowia, finansów, </w:t>
      </w:r>
      <w:r w:rsidR="00CA2C8C" w:rsidRPr="00E5787C">
        <w:rPr>
          <w:rFonts w:eastAsia="Calibri" w:cs="Times New Roman"/>
          <w:bCs/>
          <w:color w:val="000000"/>
          <w:kern w:val="0"/>
          <w:szCs w:val="22"/>
          <w14:ligatures w14:val="none"/>
        </w:rPr>
        <w:t>sąd</w:t>
      </w:r>
      <w:r w:rsidR="00CA2C8C">
        <w:rPr>
          <w:rFonts w:eastAsia="Calibri" w:cs="Times New Roman"/>
          <w:bCs/>
          <w:color w:val="000000"/>
          <w:kern w:val="0"/>
          <w:szCs w:val="22"/>
          <w14:ligatures w14:val="none"/>
        </w:rPr>
        <w:t>ownictwa</w:t>
      </w:r>
      <w:r w:rsidR="00746519">
        <w:rPr>
          <w:rFonts w:eastAsia="Calibri" w:cs="Times New Roman"/>
          <w:bCs/>
          <w:color w:val="000000"/>
          <w:kern w:val="0"/>
          <w:szCs w:val="22"/>
          <w14:ligatures w14:val="none"/>
        </w:rPr>
        <w:t xml:space="preserve"> oraz statystyki publicznej</w:t>
      </w:r>
      <w:r w:rsidR="00DC7383">
        <w:rPr>
          <w:rFonts w:eastAsia="Calibri" w:cs="Times New Roman"/>
          <w:bCs/>
          <w:color w:val="000000"/>
          <w:kern w:val="0"/>
          <w:szCs w:val="22"/>
          <w14:ligatures w14:val="none"/>
        </w:rPr>
        <w:t>;</w:t>
      </w:r>
    </w:p>
    <w:p w14:paraId="022881A3" w14:textId="3F5E24F0" w:rsidR="00640EF7" w:rsidRPr="00E26741" w:rsidRDefault="00640EF7" w:rsidP="00E26741">
      <w:pPr>
        <w:numPr>
          <w:ilvl w:val="0"/>
          <w:numId w:val="43"/>
        </w:numPr>
        <w:spacing w:before="120" w:after="0" w:line="257" w:lineRule="auto"/>
        <w:rPr>
          <w:rFonts w:eastAsia="Calibri" w:cs="Times New Roman"/>
          <w:bCs/>
          <w:color w:val="000000"/>
          <w:kern w:val="0"/>
          <w:szCs w:val="22"/>
          <w14:ligatures w14:val="none"/>
        </w:rPr>
      </w:pPr>
      <w:r w:rsidRPr="00E26741">
        <w:rPr>
          <w:rFonts w:eastAsia="Calibri" w:cs="Times New Roman"/>
          <w:bCs/>
          <w:color w:val="000000"/>
          <w:kern w:val="0"/>
          <w:szCs w:val="22"/>
          <w14:ligatures w14:val="none"/>
        </w:rPr>
        <w:t>Rozwijanie współpracy sektora publicznego z dostawcami usług centrów przewarzania danych zlokalizowanych na terenie kraju.</w:t>
      </w:r>
    </w:p>
    <w:p w14:paraId="092AE893" w14:textId="77777777" w:rsidR="00065224" w:rsidRPr="00E5787C" w:rsidRDefault="00065224" w:rsidP="00065224">
      <w:pPr>
        <w:spacing w:line="257" w:lineRule="auto"/>
        <w:rPr>
          <w:rFonts w:eastAsia="Calibri" w:cs="Times New Roman"/>
          <w:kern w:val="0"/>
          <w:szCs w:val="22"/>
          <w14:ligatures w14:val="none"/>
        </w:rPr>
      </w:pPr>
    </w:p>
    <w:p w14:paraId="4E290F04" w14:textId="77777777" w:rsidR="00065224" w:rsidRPr="00E5787C" w:rsidRDefault="00065224" w:rsidP="00065224">
      <w:pPr>
        <w:spacing w:line="257" w:lineRule="auto"/>
        <w:rPr>
          <w:rFonts w:eastAsia="Calibri" w:cs="Times New Roman"/>
          <w:kern w:val="0"/>
          <w:szCs w:val="22"/>
          <w14:ligatures w14:val="none"/>
        </w:rPr>
      </w:pPr>
    </w:p>
    <w:p w14:paraId="1831EE76" w14:textId="77777777" w:rsidR="00065224" w:rsidRPr="00E5787C" w:rsidRDefault="00065224" w:rsidP="00065224">
      <w:pPr>
        <w:spacing w:line="257" w:lineRule="auto"/>
        <w:rPr>
          <w:rFonts w:eastAsia="Calibri" w:cs="Times New Roman"/>
          <w:kern w:val="0"/>
          <w:szCs w:val="22"/>
          <w14:ligatures w14:val="none"/>
        </w:rPr>
      </w:pPr>
    </w:p>
    <w:p w14:paraId="4E95EED2" w14:textId="77777777" w:rsidR="00065224" w:rsidRPr="00E5787C" w:rsidRDefault="00065224" w:rsidP="00065224">
      <w:pPr>
        <w:spacing w:line="257" w:lineRule="auto"/>
        <w:rPr>
          <w:rFonts w:eastAsia="Calibri" w:cs="Times New Roman"/>
          <w:kern w:val="0"/>
          <w:szCs w:val="22"/>
          <w14:ligatures w14:val="none"/>
        </w:rPr>
      </w:pPr>
    </w:p>
    <w:p w14:paraId="68F7D2D7" w14:textId="77777777" w:rsidR="00065224" w:rsidRPr="00E5787C" w:rsidRDefault="00065224" w:rsidP="00065224">
      <w:pPr>
        <w:spacing w:line="257" w:lineRule="auto"/>
        <w:rPr>
          <w:rFonts w:eastAsia="Calibri" w:cs="Times New Roman"/>
          <w:kern w:val="0"/>
          <w:szCs w:val="22"/>
          <w14:ligatures w14:val="none"/>
        </w:rPr>
      </w:pPr>
    </w:p>
    <w:p w14:paraId="0660792C" w14:textId="77777777" w:rsidR="00065224" w:rsidRPr="00E5787C" w:rsidRDefault="00065224" w:rsidP="00065224">
      <w:pPr>
        <w:spacing w:line="257" w:lineRule="auto"/>
        <w:rPr>
          <w:rFonts w:eastAsia="Calibri" w:cs="Times New Roman"/>
          <w:kern w:val="0"/>
          <w:szCs w:val="22"/>
          <w14:ligatures w14:val="none"/>
        </w:rPr>
      </w:pPr>
    </w:p>
    <w:p w14:paraId="3E153226" w14:textId="77777777" w:rsidR="00065224" w:rsidRPr="00E5787C" w:rsidRDefault="00065224" w:rsidP="00065224">
      <w:pPr>
        <w:spacing w:line="257" w:lineRule="auto"/>
        <w:rPr>
          <w:rFonts w:eastAsia="Calibri" w:cs="Times New Roman"/>
          <w:kern w:val="0"/>
          <w:szCs w:val="22"/>
          <w14:ligatures w14:val="none"/>
        </w:rPr>
      </w:pPr>
    </w:p>
    <w:p w14:paraId="4E31B93D" w14:textId="77777777" w:rsidR="00065224" w:rsidRPr="00E5787C" w:rsidRDefault="00065224" w:rsidP="00065224">
      <w:pPr>
        <w:spacing w:line="257" w:lineRule="auto"/>
        <w:rPr>
          <w:rFonts w:eastAsia="Calibri" w:cs="Times New Roman"/>
          <w:kern w:val="0"/>
          <w:szCs w:val="22"/>
          <w14:ligatures w14:val="none"/>
        </w:rPr>
      </w:pPr>
    </w:p>
    <w:p w14:paraId="649C4667" w14:textId="77777777" w:rsidR="00065224" w:rsidRPr="00E5787C" w:rsidRDefault="00065224" w:rsidP="00065224">
      <w:pPr>
        <w:spacing w:line="257" w:lineRule="auto"/>
        <w:rPr>
          <w:rFonts w:eastAsia="Calibri" w:cs="Times New Roman"/>
          <w:kern w:val="0"/>
          <w:szCs w:val="22"/>
          <w14:ligatures w14:val="none"/>
        </w:rPr>
      </w:pPr>
    </w:p>
    <w:p w14:paraId="5A45D72D" w14:textId="77777777" w:rsidR="00065224" w:rsidRPr="00E5787C" w:rsidRDefault="00065224" w:rsidP="00065224">
      <w:pPr>
        <w:spacing w:line="257" w:lineRule="auto"/>
        <w:rPr>
          <w:rFonts w:eastAsia="Calibri" w:cs="Times New Roman"/>
          <w:kern w:val="0"/>
          <w:szCs w:val="22"/>
          <w14:ligatures w14:val="none"/>
        </w:rPr>
      </w:pPr>
    </w:p>
    <w:p w14:paraId="445CB98E" w14:textId="77777777" w:rsidR="00065224" w:rsidRPr="00E5787C" w:rsidRDefault="00065224" w:rsidP="00065224">
      <w:pPr>
        <w:numPr>
          <w:ilvl w:val="1"/>
          <w:numId w:val="0"/>
        </w:numPr>
        <w:spacing w:before="120" w:line="257" w:lineRule="auto"/>
        <w:ind w:left="113"/>
        <w:rPr>
          <w:rFonts w:eastAsia="Yu Gothic Light" w:cs="Times New Roman (Nagłówki CS)"/>
          <w:color w:val="002060"/>
          <w:spacing w:val="15"/>
          <w:kern w:val="0"/>
          <w:sz w:val="40"/>
          <w:szCs w:val="28"/>
          <w14:ligatures w14:val="none"/>
        </w:rPr>
        <w:sectPr w:rsidR="00065224" w:rsidRPr="00E5787C" w:rsidSect="00065224">
          <w:pgSz w:w="11906" w:h="16838"/>
          <w:pgMar w:top="1418" w:right="1985" w:bottom="1418" w:left="851" w:header="709" w:footer="709" w:gutter="0"/>
          <w:cols w:space="708"/>
          <w:docGrid w:linePitch="360"/>
        </w:sectPr>
      </w:pPr>
    </w:p>
    <w:p w14:paraId="34475F1E" w14:textId="74884AB5" w:rsidR="00065224" w:rsidRPr="00C73AA8" w:rsidRDefault="00065224" w:rsidP="00C73AA8">
      <w:pPr>
        <w:pStyle w:val="Podtytu"/>
      </w:pPr>
      <w:r w:rsidRPr="00C73AA8">
        <w:lastRenderedPageBreak/>
        <w:t xml:space="preserve">Cel </w:t>
      </w:r>
      <w:r w:rsidR="00D564E6">
        <w:t>2.5.</w:t>
      </w:r>
      <w:r w:rsidRPr="00C73AA8">
        <w:t>3: Podmioty publiczne mają zapewnione wsparcie w nabywaniu, wdrażaniu i wykorzystywaniu systemów i rozwiązań informatycznych w oparciu o usługi chmurowe</w:t>
      </w:r>
    </w:p>
    <w:p w14:paraId="3118D645" w14:textId="77777777" w:rsidR="00065224" w:rsidRPr="00C73AA8" w:rsidRDefault="00065224" w:rsidP="00C73AA8">
      <w:pPr>
        <w:pStyle w:val="Podtytu"/>
      </w:pPr>
    </w:p>
    <w:p w14:paraId="20E0DCC6" w14:textId="77777777" w:rsidR="00065224" w:rsidRPr="00C73AA8" w:rsidRDefault="00065224" w:rsidP="00C73AA8">
      <w:pPr>
        <w:pStyle w:val="Podtytu"/>
      </w:pPr>
      <w:r w:rsidRPr="00C73AA8">
        <w:t>Co umożliwi realizację celu:</w:t>
      </w:r>
    </w:p>
    <w:p w14:paraId="6D826B3F"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Prowadzenie regularnych badań popytu na usługi rządowej i publicznej chmury obliczeniowej w administracji publicznej;</w:t>
      </w:r>
    </w:p>
    <w:p w14:paraId="3F594F7D"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Koordynacja i realizacja przez wyznaczony podmiot centralnych zamówień na usługi w zakresie chmury publicznej w przypadku usług najczęściej wykorzystywanych przez administrację publiczną, w tym zawieranie umów ramowych poszerzających katalog usług chmurowych dostępnych dla administracji publicznej po przeprowadzaniu uproszczonych postępowań wykonawczych;</w:t>
      </w:r>
    </w:p>
    <w:p w14:paraId="604B5523" w14:textId="08CB51EF"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Wspieranie bezpiecznego pozyskiwania usług chmurowych w ramach postępowań zakupowych dzięki rozwijanemu i rozbudowywanemu systemowi Zapewniania Usług Chmurowych (ZUCH). System zapewni obsługę pełnego procesu zakupowego PZP</w:t>
      </w:r>
      <w:r w:rsidR="00F1552F">
        <w:rPr>
          <w:rFonts w:eastAsia="Calibri" w:cs="Times New Roman"/>
          <w:bCs/>
          <w:color w:val="000000"/>
          <w:kern w:val="0"/>
          <w:szCs w:val="22"/>
          <w14:ligatures w14:val="none"/>
        </w:rPr>
        <w:t xml:space="preserve">, w tym </w:t>
      </w:r>
      <w:r w:rsidRPr="00E5787C">
        <w:rPr>
          <w:rFonts w:eastAsia="Calibri" w:cs="Times New Roman"/>
          <w:bCs/>
          <w:color w:val="000000"/>
          <w:kern w:val="0"/>
          <w:szCs w:val="22"/>
          <w14:ligatures w14:val="none"/>
        </w:rPr>
        <w:t xml:space="preserve">postępowań wykonawczych oraz </w:t>
      </w:r>
      <w:r w:rsidR="00F1552F">
        <w:rPr>
          <w:rFonts w:eastAsia="Calibri" w:cs="Times New Roman"/>
          <w:bCs/>
          <w:color w:val="000000"/>
          <w:kern w:val="0"/>
          <w:szCs w:val="22"/>
          <w14:ligatures w14:val="none"/>
        </w:rPr>
        <w:t>umożliwi</w:t>
      </w:r>
      <w:r w:rsidRPr="00E5787C">
        <w:rPr>
          <w:rFonts w:eastAsia="Calibri" w:cs="Times New Roman"/>
          <w:bCs/>
          <w:color w:val="000000"/>
          <w:kern w:val="0"/>
          <w:szCs w:val="22"/>
          <w14:ligatures w14:val="none"/>
        </w:rPr>
        <w:t xml:space="preserve"> podpisywanie umów i porozumień bezpośrednio w systemie ZUCH;</w:t>
      </w:r>
    </w:p>
    <w:p w14:paraId="450DFAAE"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Wspieranie konkurencyjności w pozyskiwaniu i wyszukiwaniu usług chmurowych przez bezpośrednią integrację systemu ZUCH z portalami zarządzania usługami chmurowymi dla chmur publicznych i prywatnych wspierających procesy porównywania, powoływania, raportowania i rozliczania usług, co pozwoli na zapewnienie niezależności od konkretnych dostawców usług;</w:t>
      </w:r>
    </w:p>
    <w:p w14:paraId="4456AC51"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Udostępnienie w systemie ZUCH funkcjonalności Biznesowej Platformy Zarządzania Usługami Chmurowymi od wielu dostawców usług chmurowych do prostego zarządzania usługami od różnych dostawców usług chmurowych;</w:t>
      </w:r>
    </w:p>
    <w:p w14:paraId="4C1D87BA"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Udostępnienie w systemie ZUCH, dla nowotworzonych innowacyjnych usług chmurowych na rządowej chmurze obliczeniowej, funkcjonalności do konfiguracji, zarządzania i rozliczania wykorzystania tych usług chmurowych;</w:t>
      </w:r>
    </w:p>
    <w:p w14:paraId="23ECBE6B" w14:textId="77777777"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Utworzenie Akademii Chmury, gdzie jednostki administracji będą mogły pozyskać wiedzę o bezpiecznych rozwiązaniach i dobrych praktykach w tworzeniu i utrzymaniu rozwiązań na infrastrukturze chmury obliczeniowej;</w:t>
      </w:r>
    </w:p>
    <w:p w14:paraId="4C51CC29" w14:textId="2DD150FC" w:rsidR="00065224" w:rsidRPr="00E5787C" w:rsidRDefault="00065224" w:rsidP="006746F6">
      <w:pPr>
        <w:numPr>
          <w:ilvl w:val="0"/>
          <w:numId w:val="44"/>
        </w:numPr>
        <w:spacing w:before="120" w:after="0" w:line="257" w:lineRule="auto"/>
        <w:rPr>
          <w:rFonts w:eastAsia="Calibri" w:cs="Times New Roman"/>
          <w:bCs/>
          <w:color w:val="000000"/>
          <w:kern w:val="0"/>
          <w:szCs w:val="22"/>
          <w14:ligatures w14:val="none"/>
        </w:rPr>
      </w:pPr>
      <w:r w:rsidRPr="00E5787C">
        <w:rPr>
          <w:rFonts w:eastAsia="Calibri" w:cs="Times New Roman"/>
          <w:bCs/>
          <w:color w:val="000000"/>
          <w:kern w:val="0"/>
          <w:szCs w:val="22"/>
          <w14:ligatures w14:val="none"/>
        </w:rPr>
        <w:t>Wspieranie jednostek administracji publicznej w unikaniu uzależnienia od rozwiązań dostarczanych przez dostawców zewnętrznych (tzw.</w:t>
      </w:r>
      <w:r w:rsidR="00F74809">
        <w:rPr>
          <w:rFonts w:eastAsia="Calibri" w:cs="Times New Roman"/>
          <w:bCs/>
          <w:color w:val="000000"/>
          <w:kern w:val="0"/>
          <w:szCs w:val="22"/>
          <w14:ligatures w14:val="none"/>
        </w:rPr>
        <w:t xml:space="preserve"> </w:t>
      </w:r>
      <w:proofErr w:type="spellStart"/>
      <w:r w:rsidRPr="00E5787C">
        <w:rPr>
          <w:rFonts w:eastAsia="Calibri" w:cs="Times New Roman"/>
          <w:bCs/>
          <w:color w:val="000000"/>
          <w:kern w:val="0"/>
          <w:szCs w:val="22"/>
          <w14:ligatures w14:val="none"/>
        </w:rPr>
        <w:t>vendor</w:t>
      </w:r>
      <w:proofErr w:type="spellEnd"/>
      <w:r w:rsidRPr="00E5787C">
        <w:rPr>
          <w:rFonts w:eastAsia="Calibri" w:cs="Times New Roman"/>
          <w:bCs/>
          <w:color w:val="000000"/>
          <w:kern w:val="0"/>
          <w:szCs w:val="22"/>
          <w14:ligatures w14:val="none"/>
        </w:rPr>
        <w:t xml:space="preserve"> </w:t>
      </w:r>
      <w:proofErr w:type="spellStart"/>
      <w:r w:rsidRPr="00E5787C">
        <w:rPr>
          <w:rFonts w:eastAsia="Calibri" w:cs="Times New Roman"/>
          <w:bCs/>
          <w:color w:val="000000"/>
          <w:kern w:val="0"/>
          <w:szCs w:val="22"/>
          <w14:ligatures w14:val="none"/>
        </w:rPr>
        <w:t>lockin</w:t>
      </w:r>
      <w:proofErr w:type="spellEnd"/>
      <w:r w:rsidRPr="00E5787C">
        <w:rPr>
          <w:rFonts w:eastAsia="Calibri" w:cs="Times New Roman"/>
          <w:bCs/>
          <w:color w:val="000000"/>
          <w:kern w:val="0"/>
          <w:szCs w:val="22"/>
          <w14:ligatures w14:val="none"/>
        </w:rPr>
        <w:t>) poprzez przygotowanie wytycznych dotyczących odpowiedniego przygotowania postępowania o zamówienia publiczne pod tym kątem.</w:t>
      </w:r>
    </w:p>
    <w:p w14:paraId="7912310F" w14:textId="77777777" w:rsidR="00065224" w:rsidRPr="00E5787C" w:rsidRDefault="00065224" w:rsidP="00065224">
      <w:pPr>
        <w:spacing w:line="257" w:lineRule="auto"/>
        <w:rPr>
          <w:rFonts w:eastAsia="Calibri" w:cs="Times New Roman"/>
          <w:kern w:val="0"/>
          <w:szCs w:val="22"/>
          <w14:ligatures w14:val="none"/>
        </w:rPr>
      </w:pPr>
    </w:p>
    <w:p w14:paraId="75594482" w14:textId="0D19CA0D" w:rsidR="00B80244" w:rsidRPr="00DB7869" w:rsidRDefault="00065224" w:rsidP="0045625B">
      <w:pPr>
        <w:spacing w:after="0" w:line="257" w:lineRule="auto"/>
        <w:rPr>
          <w:rFonts w:eastAsia="Calibri Light" w:cs="Calibri"/>
          <w:kern w:val="0"/>
          <w:szCs w:val="22"/>
          <w14:ligatures w14:val="none"/>
        </w:rPr>
      </w:pPr>
      <w:r w:rsidRPr="00E5787C">
        <w:rPr>
          <w:rFonts w:eastAsia="Calibri Light" w:cs="Calibri"/>
          <w:b/>
          <w:bCs/>
          <w:kern w:val="0"/>
          <w14:ligatures w14:val="none"/>
        </w:rPr>
        <w:t>[</w:t>
      </w:r>
      <w:proofErr w:type="spellStart"/>
      <w:r w:rsidRPr="00E5787C">
        <w:rPr>
          <w:rFonts w:eastAsia="Calibri Light" w:cs="Calibri"/>
          <w:b/>
          <w:bCs/>
          <w:kern w:val="0"/>
          <w14:ligatures w14:val="none"/>
        </w:rPr>
        <w:t>box</w:t>
      </w:r>
      <w:proofErr w:type="spellEnd"/>
      <w:r w:rsidRPr="00E5787C">
        <w:rPr>
          <w:rFonts w:eastAsia="Calibri Light" w:cs="Calibri"/>
          <w:b/>
          <w:bCs/>
          <w:kern w:val="0"/>
          <w14:ligatures w14:val="none"/>
        </w:rPr>
        <w:t xml:space="preserve">] Co z tego wynika: </w:t>
      </w:r>
      <w:r w:rsidRPr="00E5787C">
        <w:rPr>
          <w:rFonts w:eastAsia="Calibri Light" w:cs="Calibri"/>
          <w:kern w:val="0"/>
          <w:szCs w:val="22"/>
          <w14:ligatures w14:val="none"/>
        </w:rPr>
        <w:t>Wszystkie usługi chmurowe dla administracji publicznej będą zamawiane centralnie, co zwiększy bezpieczeństwo i przejrzystość tego procesu, a także zmniejszy koszty dla administracji.</w:t>
      </w:r>
    </w:p>
    <w:p w14:paraId="127A40B7" w14:textId="77777777" w:rsidR="00462432" w:rsidRDefault="00A52B1F" w:rsidP="006746F6">
      <w:pPr>
        <w:pStyle w:val="Nagwek3"/>
        <w:numPr>
          <w:ilvl w:val="1"/>
          <w:numId w:val="2"/>
        </w:numPr>
      </w:pPr>
      <w:bookmarkStart w:id="21" w:name="_Toc221026268"/>
      <w:r>
        <w:lastRenderedPageBreak/>
        <w:t>Otwarte dane i wymiana danych</w:t>
      </w:r>
      <w:bookmarkEnd w:id="21"/>
    </w:p>
    <w:p w14:paraId="719D3F1D" w14:textId="77777777" w:rsidR="00462432" w:rsidRDefault="00462432" w:rsidP="00C73AA8">
      <w:pPr>
        <w:pStyle w:val="Podtytu"/>
      </w:pPr>
    </w:p>
    <w:p w14:paraId="00B4B8B8" w14:textId="77777777" w:rsidR="00547510" w:rsidRPr="00FB79DB" w:rsidRDefault="00547510" w:rsidP="000E0126">
      <w:pPr>
        <w:pStyle w:val="Podtytu"/>
        <w:rPr>
          <w:rFonts w:eastAsia="Yu Gothic Light"/>
        </w:rPr>
      </w:pPr>
      <w:r w:rsidRPr="00FB79DB">
        <w:rPr>
          <w:rFonts w:eastAsia="Yu Gothic Light"/>
        </w:rPr>
        <w:t>Diagnoza – jak jest?</w:t>
      </w:r>
    </w:p>
    <w:p w14:paraId="301F2853" w14:textId="77777777" w:rsidR="00547510" w:rsidRPr="00FB79DB" w:rsidRDefault="00547510" w:rsidP="00547510">
      <w:r w:rsidRPr="00FB79DB">
        <w:t>Dane mają wysokie znaczenie w gospodarce i społeczeństwie. Generowane przez komputery, smartfony i urządzenia codziennego użytku opatrzone licznymi czujnikami napędzają rozwój gospodarczy, konkurencyjność, innowacyjność i postęp społeczny. Według Komisji Europejskiej bezpośrednia wartość ekonomiczna informacji sektora publicznego została obliczona w ocenie skutków na 52 mld EUR w 2018 r., a szacuje się, że do 2030 r. wzrośnie do 149 mld EUR</w:t>
      </w:r>
      <w:r w:rsidRPr="00FB79DB">
        <w:rPr>
          <w:rFonts w:cs="Calibri"/>
          <w:vertAlign w:val="superscript"/>
        </w:rPr>
        <w:footnoteReference w:id="73"/>
      </w:r>
      <w:r w:rsidRPr="00FB79DB">
        <w:t>. Wnioski z systemu monitorowania Programu otwierania danych na lata 2021-2027</w:t>
      </w:r>
      <w:r w:rsidRPr="00FB79DB">
        <w:rPr>
          <w:rFonts w:cs="Calibri"/>
          <w:vertAlign w:val="superscript"/>
        </w:rPr>
        <w:footnoteReference w:id="74"/>
      </w:r>
      <w:r w:rsidRPr="00FB79DB">
        <w:t xml:space="preserve">, wskazują m.in. na konieczność zwiększenia ilości danych w portalu dane.gov.pl oraz obiektów w kronika.gov.pl, dbanie o jakość danych oraz zwiększenie zakresu danych, podjęcie cyklicznego i długotrwałego działania na rzecz podniesienia poziomu wiedzy i umiejętności kadry administracyjnej w zakresie otwierania danych i zarządzania nimi, wdrożenie działań z zakresu promowania polityki otwartego dostępu do danych oraz działań informujących o możliwości udostępniania danych w portalu dane.gov.pl i płynących z tego korzyściach. </w:t>
      </w:r>
    </w:p>
    <w:p w14:paraId="365AC033" w14:textId="7B130561" w:rsidR="00547510" w:rsidRPr="00FB79DB" w:rsidRDefault="00547510" w:rsidP="00547510">
      <w:pPr>
        <w:numPr>
          <w:ilvl w:val="1"/>
          <w:numId w:val="0"/>
        </w:numPr>
        <w:spacing w:before="120"/>
        <w:ind w:left="113"/>
        <w:rPr>
          <w:rFonts w:eastAsia="Yu Gothic Light" w:cs="Times New Roman (Nagłówki CS)"/>
          <w:color w:val="002060"/>
          <w:spacing w:val="15"/>
          <w:sz w:val="40"/>
          <w:szCs w:val="28"/>
        </w:rPr>
      </w:pPr>
      <w:r w:rsidRPr="00FB79DB">
        <w:rPr>
          <w:rFonts w:eastAsia="Yu Gothic Light" w:cs="Times New Roman (Nagłówki CS)"/>
          <w:color w:val="002060"/>
          <w:spacing w:val="15"/>
          <w:sz w:val="40"/>
          <w:szCs w:val="28"/>
        </w:rPr>
        <w:t xml:space="preserve">Ponadto, mając na względzie dynamiczny rozwój sztucznej inteligencji, która bazuje na dobrych jakościowo danych, </w:t>
      </w:r>
      <w:r w:rsidR="00480F89">
        <w:rPr>
          <w:rFonts w:eastAsia="Yu Gothic Light" w:cs="Times New Roman (Nagłówki CS)"/>
          <w:color w:val="002060"/>
          <w:spacing w:val="15"/>
          <w:sz w:val="40"/>
          <w:szCs w:val="28"/>
        </w:rPr>
        <w:t xml:space="preserve">są </w:t>
      </w:r>
      <w:r w:rsidRPr="00FB79DB">
        <w:rPr>
          <w:rFonts w:eastAsia="Yu Gothic Light" w:cs="Times New Roman (Nagłówki CS)"/>
          <w:color w:val="002060"/>
          <w:spacing w:val="15"/>
          <w:sz w:val="40"/>
          <w:szCs w:val="28"/>
        </w:rPr>
        <w:t xml:space="preserve">niezbędne działania ulepszające jakość zasobów publikowanych w portalu dane.gov.pl również na potrzeby uczenia maszynowego. </w:t>
      </w:r>
    </w:p>
    <w:p w14:paraId="528C2929" w14:textId="77777777" w:rsidR="00547510" w:rsidRPr="00FB79DB" w:rsidRDefault="00547510" w:rsidP="00547510">
      <w:r w:rsidRPr="00FB79DB">
        <w:t>Ewaluacja ustawy o otwartych danych i ponownym wykorzystywaniu informacji sektora publicznego</w:t>
      </w:r>
      <w:r w:rsidRPr="00FB79DB">
        <w:rPr>
          <w:rFonts w:cs="Calibri"/>
          <w:vertAlign w:val="superscript"/>
        </w:rPr>
        <w:footnoteReference w:id="75"/>
      </w:r>
      <w:r w:rsidRPr="00FB79DB">
        <w:t xml:space="preserve"> wskazała obszary wymagające podjęcia zintensyfikowanych działań </w:t>
      </w:r>
      <w:proofErr w:type="spellStart"/>
      <w:r w:rsidRPr="00FB79DB">
        <w:t>pozalegislacyjnych</w:t>
      </w:r>
      <w:proofErr w:type="spellEnd"/>
      <w:r w:rsidRPr="00FB79DB">
        <w:t xml:space="preserve">. Należą do nich: potrzeba wzmocnienia sieci pełnomocników do spraw otwartości danych, dalszy rozwój portalu dane.gov.pl, podjęcia działań informacyjnych, edukacyjnych oraz promocyjnych nakierowanych na poszerzanie wiedzy na temat procesu otwierania i ponownego wykorzystywania danych publicznych. </w:t>
      </w:r>
    </w:p>
    <w:p w14:paraId="6613F26B" w14:textId="23C245FD" w:rsidR="00547510" w:rsidRPr="00FB79DB" w:rsidRDefault="00547510" w:rsidP="00547510">
      <w:r w:rsidRPr="00FB79DB">
        <w:t>Na poziomie UE, Komisja Europejska podejmuje działania w celu zwiększania wymiany i dzielenia się danymi pomiędzy różnymi aktorami, tj. konsumentami, przedsiębiorstwami i podmiotami sektora publicznego</w:t>
      </w:r>
      <w:r w:rsidR="009A6694">
        <w:t xml:space="preserve">, </w:t>
      </w:r>
      <w:r w:rsidR="009A6694" w:rsidRPr="009A6694">
        <w:t xml:space="preserve">w tym na rzecz rozwijania zasobu informacyjnego </w:t>
      </w:r>
      <w:r w:rsidR="009A6694" w:rsidRPr="009A6694">
        <w:lastRenderedPageBreak/>
        <w:t>statystyki publicznej</w:t>
      </w:r>
      <w:r w:rsidRPr="00FB79DB">
        <w:t>. Następstwem przyjmowania unijnych aktów prawnych jest konieczność zapewniania przez Polskę, jako państwo członkowskie, odpowiedniego stosowania lub wdrażania przyjmowanych przez UE instrumentów prawnych dot</w:t>
      </w:r>
      <w:r w:rsidR="0048697F">
        <w:t>yczących</w:t>
      </w:r>
      <w:r w:rsidRPr="00FB79DB">
        <w:t xml:space="preserve"> danych. Stały monitoring przepisów krajowych i unijnych jest kluczowy dla dostosowania się do zmieniających się potrzeb użytkowników danych.</w:t>
      </w:r>
    </w:p>
    <w:p w14:paraId="2647DB9F" w14:textId="6F03B62D" w:rsidR="00547510" w:rsidRPr="00FB79DB" w:rsidRDefault="00547510" w:rsidP="00547510">
      <w:r w:rsidRPr="00FB79DB">
        <w:t xml:space="preserve">Identyfikujemy potrzebę stymulowania powstającego w Polsce rynku danych, który </w:t>
      </w:r>
      <w:r w:rsidR="0048697F">
        <w:t xml:space="preserve">ma </w:t>
      </w:r>
      <w:r w:rsidRPr="00FB79DB">
        <w:t xml:space="preserve">podlegać ma nowoprzyjętym europejskim ramom regulacyjnym (dotyczy to w szczególności sektora pośredników danych i organizacji altruizmu danych). Podejmowane przez nas działania będą miały na celu wsparcie wymiany danych pomiędzy uczestnikami niewykształconego jeszcze w pełni rynku, który musi się szybko dostosować do nakładanych na niego regulacji. Ważne jest w szczególności włączenie polskich podmiotów z sektora publicznego oraz spoza niego w powstające jednolite europejskie przestrzenie danych. Równolegle </w:t>
      </w:r>
      <w:r w:rsidR="0048697F">
        <w:t>należy</w:t>
      </w:r>
      <w:r w:rsidR="0048697F" w:rsidRPr="00FB79DB">
        <w:t xml:space="preserve"> </w:t>
      </w:r>
      <w:r w:rsidRPr="00FB79DB">
        <w:t xml:space="preserve">tworzyć warunki wspierające podmioty działające na rynku danych w tworzeniu przestrzeni danych w oparciu o możliwości jakie niosą wdrażane przez nas nowe regulacje unijne. </w:t>
      </w:r>
      <w:r w:rsidRPr="00FB79DB">
        <w:rPr>
          <w:rFonts w:cs="Calibri"/>
          <w:b/>
        </w:rPr>
        <w:br w:type="page"/>
      </w:r>
    </w:p>
    <w:p w14:paraId="2DC13A0E" w14:textId="39F0117D" w:rsidR="00547510" w:rsidRPr="00FB79DB" w:rsidRDefault="00547510" w:rsidP="000E0126">
      <w:pPr>
        <w:pStyle w:val="Podtytu"/>
        <w:rPr>
          <w:rFonts w:eastAsia="Yu Gothic Light"/>
        </w:rPr>
      </w:pPr>
      <w:r w:rsidRPr="00FB79DB">
        <w:rPr>
          <w:rFonts w:eastAsia="Yu Gothic Light"/>
        </w:rPr>
        <w:lastRenderedPageBreak/>
        <w:t xml:space="preserve">Cel </w:t>
      </w:r>
      <w:r w:rsidR="00D564E6">
        <w:rPr>
          <w:rFonts w:eastAsia="Yu Gothic Light"/>
        </w:rPr>
        <w:t>2.6.</w:t>
      </w:r>
      <w:r w:rsidRPr="00FB79DB">
        <w:rPr>
          <w:rFonts w:eastAsia="Yu Gothic Light"/>
        </w:rPr>
        <w:t>1: Administracja publiczna świadomie działa na rzecz otwartości danych</w:t>
      </w:r>
    </w:p>
    <w:p w14:paraId="68DCF603" w14:textId="77777777" w:rsidR="00547510" w:rsidRPr="00FB79DB" w:rsidRDefault="00547510" w:rsidP="000E0126">
      <w:pPr>
        <w:pStyle w:val="Podtytu"/>
      </w:pPr>
    </w:p>
    <w:p w14:paraId="7FD6C380" w14:textId="77777777" w:rsidR="00547510" w:rsidRPr="00FB79DB" w:rsidRDefault="00547510" w:rsidP="000E0126">
      <w:pPr>
        <w:pStyle w:val="Podtytu"/>
        <w:rPr>
          <w:rFonts w:eastAsia="Yu Gothic Light"/>
        </w:rPr>
      </w:pPr>
      <w:r w:rsidRPr="00FB79DB">
        <w:rPr>
          <w:rFonts w:eastAsia="Yu Gothic Light"/>
        </w:rPr>
        <w:t>Co umożliwi realizację celu:</w:t>
      </w:r>
    </w:p>
    <w:p w14:paraId="6D1713B6" w14:textId="77777777" w:rsidR="00547510" w:rsidRPr="00FB79DB" w:rsidRDefault="00547510" w:rsidP="006746F6">
      <w:pPr>
        <w:numPr>
          <w:ilvl w:val="0"/>
          <w:numId w:val="46"/>
        </w:numPr>
        <w:spacing w:before="120" w:after="0" w:line="257" w:lineRule="auto"/>
        <w:rPr>
          <w:color w:val="000000"/>
        </w:rPr>
      </w:pPr>
      <w:r w:rsidRPr="00FB79DB">
        <w:rPr>
          <w:color w:val="000000"/>
        </w:rPr>
        <w:t>Uzależnienie realizacji i finansowania przedsięwzięć informatycznych od pozytywnej oceny Komitetu do spraw Cyfryzacji m.in. w zakresie zgodności z zasadami tworzenia danych;</w:t>
      </w:r>
    </w:p>
    <w:p w14:paraId="295C2408" w14:textId="77777777" w:rsidR="00547510" w:rsidRPr="00FB79DB" w:rsidRDefault="00547510" w:rsidP="006746F6">
      <w:pPr>
        <w:numPr>
          <w:ilvl w:val="0"/>
          <w:numId w:val="46"/>
        </w:numPr>
        <w:spacing w:before="120" w:after="0" w:line="257" w:lineRule="auto"/>
        <w:rPr>
          <w:color w:val="000000"/>
        </w:rPr>
      </w:pPr>
      <w:r w:rsidRPr="00FB79DB">
        <w:rPr>
          <w:color w:val="000000"/>
        </w:rPr>
        <w:t>Upowszechnianie zasad tworzenia danych w fazie projektowania i otwartości domyślnej w procesach i projektach, w tym informatycznych realizowanych przez administrację publiczną, oraz uwzględnienie w nich udostępniania danych poprzez API;</w:t>
      </w:r>
    </w:p>
    <w:p w14:paraId="4EDF0492" w14:textId="7C70D02F" w:rsidR="00547510" w:rsidRPr="00FB79DB" w:rsidRDefault="00547510" w:rsidP="006746F6">
      <w:pPr>
        <w:numPr>
          <w:ilvl w:val="0"/>
          <w:numId w:val="46"/>
        </w:numPr>
        <w:spacing w:before="120" w:after="0" w:line="257" w:lineRule="auto"/>
        <w:rPr>
          <w:color w:val="000000"/>
        </w:rPr>
      </w:pPr>
      <w:r w:rsidRPr="00FB79DB">
        <w:rPr>
          <w:color w:val="000000"/>
        </w:rPr>
        <w:t>Poszerzenie sieci pełnomocników d</w:t>
      </w:r>
      <w:r w:rsidR="0048697F">
        <w:rPr>
          <w:color w:val="000000"/>
        </w:rPr>
        <w:t>o spraw</w:t>
      </w:r>
      <w:r w:rsidRPr="00FB79DB">
        <w:rPr>
          <w:color w:val="000000"/>
        </w:rPr>
        <w:t xml:space="preserve"> otwartości danych na wielu poziomach instytucjonalnych;</w:t>
      </w:r>
    </w:p>
    <w:p w14:paraId="5CBF41AF" w14:textId="6BC6EC7D" w:rsidR="00547510" w:rsidRPr="00FB79DB" w:rsidRDefault="00547510" w:rsidP="006746F6">
      <w:pPr>
        <w:numPr>
          <w:ilvl w:val="0"/>
          <w:numId w:val="46"/>
        </w:numPr>
        <w:spacing w:before="120" w:after="0" w:line="257" w:lineRule="auto"/>
        <w:rPr>
          <w:color w:val="000000"/>
        </w:rPr>
      </w:pPr>
      <w:r w:rsidRPr="00FB79DB">
        <w:rPr>
          <w:color w:val="000000"/>
        </w:rPr>
        <w:t>Realizacja systematycznych szkoleń dla administracji w zakresie zarządzania danymi,</w:t>
      </w:r>
      <w:r w:rsidRPr="00FB79DB" w:rsidDel="00540512">
        <w:rPr>
          <w:color w:val="000000"/>
        </w:rPr>
        <w:t xml:space="preserve"> </w:t>
      </w:r>
      <w:r w:rsidRPr="00FB79DB">
        <w:rPr>
          <w:color w:val="000000"/>
        </w:rPr>
        <w:t>analityki danych, wizualizacji oraz wykorzystywania danych w procesach kształtowania polityk publicznych</w:t>
      </w:r>
      <w:r w:rsidR="005463CC">
        <w:rPr>
          <w:color w:val="000000"/>
        </w:rPr>
        <w:t>.</w:t>
      </w:r>
    </w:p>
    <w:p w14:paraId="6DCE90E3" w14:textId="77777777" w:rsidR="00547510" w:rsidRPr="00FB79DB" w:rsidRDefault="00547510" w:rsidP="00547510"/>
    <w:p w14:paraId="28994502" w14:textId="77777777" w:rsidR="00547510" w:rsidRPr="00FB79DB" w:rsidRDefault="00547510" w:rsidP="00547510"/>
    <w:p w14:paraId="1AF930F9" w14:textId="766F96E2" w:rsidR="00547510" w:rsidRPr="00FB79DB" w:rsidRDefault="00547510" w:rsidP="00547510">
      <w:pPr>
        <w:spacing w:line="259" w:lineRule="auto"/>
        <w:rPr>
          <w:rFonts w:cs="Calibri"/>
          <w:b/>
          <w:bCs/>
        </w:rPr>
      </w:pPr>
      <w:r w:rsidRPr="00FB79DB">
        <w:rPr>
          <w:rFonts w:cs="Calibri"/>
          <w:b/>
          <w:bCs/>
        </w:rPr>
        <w:t>[</w:t>
      </w:r>
      <w:proofErr w:type="spellStart"/>
      <w:r w:rsidRPr="00FB79DB">
        <w:rPr>
          <w:rFonts w:cs="Calibri"/>
          <w:b/>
          <w:bCs/>
        </w:rPr>
        <w:t>box</w:t>
      </w:r>
      <w:proofErr w:type="spellEnd"/>
      <w:r w:rsidRPr="00FB79DB">
        <w:rPr>
          <w:rFonts w:cs="Calibri"/>
          <w:b/>
          <w:bCs/>
        </w:rPr>
        <w:t>] Co z tego wynika</w:t>
      </w:r>
      <w:r w:rsidR="00DB1701">
        <w:rPr>
          <w:rFonts w:cs="Calibri"/>
          <w:b/>
          <w:bCs/>
        </w:rPr>
        <w:t>:</w:t>
      </w:r>
      <w:r w:rsidRPr="00FB79DB">
        <w:rPr>
          <w:rFonts w:cs="Calibri"/>
          <w:b/>
          <w:bCs/>
        </w:rPr>
        <w:t xml:space="preserve"> </w:t>
      </w:r>
      <w:r w:rsidRPr="00DB7869">
        <w:rPr>
          <w:rFonts w:cs="Calibri"/>
        </w:rPr>
        <w:t>Otwieranie danych w administracji będzie powszechniejsze i brane pod uwagę przy finansowaniu projektów.</w:t>
      </w:r>
      <w:r w:rsidRPr="00FB79DB">
        <w:rPr>
          <w:rFonts w:cs="Calibri"/>
          <w:b/>
          <w:bCs/>
        </w:rPr>
        <w:t xml:space="preserve"> </w:t>
      </w:r>
    </w:p>
    <w:p w14:paraId="64D892BA" w14:textId="77777777" w:rsidR="00547510" w:rsidRPr="00FB79DB" w:rsidRDefault="00547510" w:rsidP="00547510">
      <w:pPr>
        <w:spacing w:line="259" w:lineRule="auto"/>
        <w:jc w:val="center"/>
        <w:rPr>
          <w:rFonts w:cs="Calibri"/>
          <w:b/>
        </w:rPr>
      </w:pPr>
    </w:p>
    <w:p w14:paraId="6381D457" w14:textId="77777777" w:rsidR="00547510" w:rsidRPr="00FB79DB" w:rsidRDefault="00547510" w:rsidP="00547510">
      <w:pPr>
        <w:spacing w:line="259" w:lineRule="auto"/>
        <w:jc w:val="center"/>
        <w:rPr>
          <w:rFonts w:cs="Calibri"/>
          <w:b/>
        </w:rPr>
      </w:pPr>
      <w:r w:rsidRPr="00FB79DB">
        <w:rPr>
          <w:rFonts w:cs="Calibri"/>
          <w:b/>
        </w:rPr>
        <w:br w:type="page"/>
      </w:r>
    </w:p>
    <w:p w14:paraId="06BC0798" w14:textId="6800C0E1" w:rsidR="00547510" w:rsidRPr="00FB79DB" w:rsidRDefault="00547510" w:rsidP="000E0126">
      <w:pPr>
        <w:pStyle w:val="Podtytu"/>
        <w:rPr>
          <w:rFonts w:eastAsia="Yu Gothic Light"/>
        </w:rPr>
      </w:pPr>
      <w:r w:rsidRPr="00FB79DB">
        <w:rPr>
          <w:rFonts w:eastAsia="Yu Gothic Light"/>
        </w:rPr>
        <w:lastRenderedPageBreak/>
        <w:t xml:space="preserve">Cel </w:t>
      </w:r>
      <w:r w:rsidR="00D564E6">
        <w:rPr>
          <w:rFonts w:eastAsia="Yu Gothic Light"/>
        </w:rPr>
        <w:t>2.6.</w:t>
      </w:r>
      <w:r w:rsidRPr="00FB79DB">
        <w:rPr>
          <w:rFonts w:eastAsia="Yu Gothic Light"/>
        </w:rPr>
        <w:t>2: Otoczenie prawne w obszarze zarządzania danymi sprzyja rozwojowi ekosystemu wymiany danych</w:t>
      </w:r>
    </w:p>
    <w:p w14:paraId="767BFA9A" w14:textId="77777777" w:rsidR="00547510" w:rsidRPr="00FB79DB" w:rsidRDefault="00547510" w:rsidP="000E0126">
      <w:pPr>
        <w:pStyle w:val="Podtytu"/>
      </w:pPr>
    </w:p>
    <w:p w14:paraId="0D49E27B" w14:textId="77777777" w:rsidR="00547510" w:rsidRPr="00FB79DB" w:rsidRDefault="00547510" w:rsidP="000E0126">
      <w:pPr>
        <w:pStyle w:val="Podtytu"/>
        <w:rPr>
          <w:rFonts w:eastAsia="Yu Gothic Light"/>
        </w:rPr>
      </w:pPr>
      <w:r w:rsidRPr="00FB79DB">
        <w:rPr>
          <w:rFonts w:eastAsia="Yu Gothic Light"/>
        </w:rPr>
        <w:t>Co umożliwi realizację celu:</w:t>
      </w:r>
    </w:p>
    <w:p w14:paraId="668237F6" w14:textId="27B3081A" w:rsidR="00547510" w:rsidRPr="00FB79DB" w:rsidRDefault="00547510" w:rsidP="006746F6">
      <w:pPr>
        <w:numPr>
          <w:ilvl w:val="0"/>
          <w:numId w:val="45"/>
        </w:numPr>
        <w:spacing w:before="120" w:after="0" w:line="257" w:lineRule="auto"/>
        <w:rPr>
          <w:color w:val="000000"/>
        </w:rPr>
      </w:pPr>
      <w:r w:rsidRPr="00FB79DB">
        <w:rPr>
          <w:color w:val="000000"/>
        </w:rPr>
        <w:t>Ustanowienie przyjaznego środowiska legislacyjnego dla dzielenia się danymi z pobudek altruistycznych oraz wymiany danych w relacjach B2B oraz B2G, (w tym przyjęcie przepisów krajowych służących stosowaniu Aktu w sprawie zarządzania danymi</w:t>
      </w:r>
      <w:r w:rsidR="00700259">
        <w:rPr>
          <w:rStyle w:val="Odwoanieprzypisudolnego"/>
          <w:color w:val="000000"/>
        </w:rPr>
        <w:footnoteReference w:id="76"/>
      </w:r>
      <w:r w:rsidRPr="00FB79DB">
        <w:rPr>
          <w:color w:val="000000"/>
        </w:rPr>
        <w:t xml:space="preserve"> i Aktu w sprawie danych</w:t>
      </w:r>
      <w:r w:rsidR="00263FB3">
        <w:rPr>
          <w:rStyle w:val="Odwoanieprzypisudolnego"/>
          <w:color w:val="000000"/>
        </w:rPr>
        <w:footnoteReference w:id="77"/>
      </w:r>
      <w:r w:rsidRPr="00FB79DB">
        <w:rPr>
          <w:color w:val="000000"/>
        </w:rPr>
        <w:t>);</w:t>
      </w:r>
    </w:p>
    <w:p w14:paraId="2CA9C9CF" w14:textId="77777777" w:rsidR="00547510" w:rsidRPr="00FB79DB" w:rsidRDefault="00547510" w:rsidP="006746F6">
      <w:pPr>
        <w:numPr>
          <w:ilvl w:val="0"/>
          <w:numId w:val="45"/>
        </w:numPr>
        <w:spacing w:before="120" w:after="0" w:line="257" w:lineRule="auto"/>
        <w:rPr>
          <w:color w:val="000000"/>
        </w:rPr>
      </w:pPr>
      <w:r w:rsidRPr="00FB79DB">
        <w:rPr>
          <w:color w:val="000000"/>
        </w:rPr>
        <w:t>Uczestnictwo w tworzeniu kolejnych aktów prawnych urzeczywistniających jednolity rynek danych w UE i oraz w rewizji unijnych aktów prawnych zgodnie z potrzebami i kierunkami rozwoju krajowego rynku danych;</w:t>
      </w:r>
    </w:p>
    <w:p w14:paraId="149914B4" w14:textId="77777777" w:rsidR="00716546" w:rsidRDefault="00547510" w:rsidP="006746F6">
      <w:pPr>
        <w:numPr>
          <w:ilvl w:val="0"/>
          <w:numId w:val="45"/>
        </w:numPr>
        <w:spacing w:before="120" w:after="0" w:line="257" w:lineRule="auto"/>
        <w:rPr>
          <w:color w:val="000000"/>
        </w:rPr>
      </w:pPr>
      <w:r w:rsidRPr="00FB79DB">
        <w:rPr>
          <w:color w:val="000000"/>
        </w:rPr>
        <w:t>Optymalizacja przepisów ustawy o otwartych danych</w:t>
      </w:r>
      <w:r w:rsidR="00482CDC">
        <w:rPr>
          <w:rStyle w:val="Odwoanieprzypisudolnego"/>
          <w:color w:val="000000"/>
        </w:rPr>
        <w:footnoteReference w:id="78"/>
      </w:r>
      <w:r w:rsidRPr="00FB79DB">
        <w:rPr>
          <w:color w:val="000000"/>
        </w:rPr>
        <w:t xml:space="preserve"> w kierunku ułatwienia i poszerzenia zakresu ponownego wykorzystania danych publicznych</w:t>
      </w:r>
      <w:r w:rsidR="00716546">
        <w:rPr>
          <w:color w:val="000000"/>
        </w:rPr>
        <w:t>;</w:t>
      </w:r>
    </w:p>
    <w:p w14:paraId="5ED1E50B" w14:textId="0EEF9463" w:rsidR="00547510" w:rsidRPr="009C0B44" w:rsidRDefault="00716546" w:rsidP="006746F6">
      <w:pPr>
        <w:numPr>
          <w:ilvl w:val="0"/>
          <w:numId w:val="45"/>
        </w:numPr>
        <w:spacing w:before="120" w:after="0" w:line="257" w:lineRule="auto"/>
        <w:rPr>
          <w:color w:val="000000"/>
        </w:rPr>
      </w:pPr>
      <w:r w:rsidRPr="00716546">
        <w:rPr>
          <w:color w:val="000000"/>
        </w:rPr>
        <w:t>Zapewnienie ram prawnych i technicznych dla tworzenia wspólnych przestrzeni danych w obszarze usług publicznych, w tym w szczególności w polityce społecznej, ochronie zdrowia, edukacji i rynku pracy, umożliwiających bezpieczną, zgodną z przepisami ochrony danych osobowych wymianę informacji pomiędzy systemami resortowymi na potrzeby kompleksowej obsługi obywateli</w:t>
      </w:r>
      <w:r w:rsidR="00EA0B9A">
        <w:rPr>
          <w:color w:val="000000"/>
        </w:rPr>
        <w:t>.</w:t>
      </w:r>
    </w:p>
    <w:p w14:paraId="354CCE82" w14:textId="77777777" w:rsidR="00547510" w:rsidRPr="005C7273" w:rsidRDefault="00547510" w:rsidP="00547510">
      <w:pPr>
        <w:spacing w:before="120" w:after="120"/>
        <w:jc w:val="center"/>
        <w:rPr>
          <w:rFonts w:cs="Calibri"/>
          <w:b/>
        </w:rPr>
      </w:pPr>
    </w:p>
    <w:p w14:paraId="5E9B2033" w14:textId="77777777" w:rsidR="00547510" w:rsidRPr="009C0B44" w:rsidRDefault="00547510" w:rsidP="00547510">
      <w:pPr>
        <w:spacing w:before="120" w:after="120"/>
        <w:rPr>
          <w:rFonts w:cs="Calibri"/>
        </w:rPr>
      </w:pPr>
      <w:r w:rsidRPr="00FB79DB">
        <w:rPr>
          <w:rFonts w:cs="Calibri"/>
          <w:b/>
          <w:bCs/>
        </w:rPr>
        <w:t>[</w:t>
      </w:r>
      <w:proofErr w:type="spellStart"/>
      <w:r w:rsidRPr="00FB79DB">
        <w:rPr>
          <w:rFonts w:cs="Calibri"/>
          <w:b/>
          <w:bCs/>
        </w:rPr>
        <w:t>box</w:t>
      </w:r>
      <w:proofErr w:type="spellEnd"/>
      <w:r w:rsidRPr="00FB79DB">
        <w:rPr>
          <w:rFonts w:cs="Calibri"/>
          <w:b/>
          <w:bCs/>
        </w:rPr>
        <w:t xml:space="preserve">] Co z tego wynika: </w:t>
      </w:r>
      <w:r w:rsidRPr="009C0B44">
        <w:rPr>
          <w:rFonts w:cs="Calibri"/>
        </w:rPr>
        <w:t>Wymiana danych pomiędzy zainteresowanymi podmiotami i sektorami, zarówno prywatnymi jak i publicznym, będzie łatwiejsza i pewniejsza.</w:t>
      </w:r>
    </w:p>
    <w:p w14:paraId="002F2F9B" w14:textId="77777777" w:rsidR="00547510" w:rsidRPr="00FB79DB" w:rsidRDefault="00547510" w:rsidP="00547510">
      <w:pPr>
        <w:spacing w:before="120" w:after="120"/>
        <w:rPr>
          <w:rFonts w:cs="Calibri"/>
          <w:b/>
        </w:rPr>
      </w:pPr>
      <w:r w:rsidRPr="00FB79DB">
        <w:rPr>
          <w:rFonts w:cs="Calibri"/>
          <w:b/>
        </w:rPr>
        <w:br w:type="page"/>
      </w:r>
    </w:p>
    <w:p w14:paraId="2D41F014" w14:textId="24B0F4FA" w:rsidR="00547510" w:rsidRPr="00FB79DB" w:rsidRDefault="00547510" w:rsidP="000E0126">
      <w:pPr>
        <w:pStyle w:val="Podtytu"/>
        <w:rPr>
          <w:rFonts w:eastAsia="Yu Gothic Light"/>
        </w:rPr>
      </w:pPr>
      <w:r w:rsidRPr="00FB79DB">
        <w:rPr>
          <w:rFonts w:eastAsia="Yu Gothic Light"/>
        </w:rPr>
        <w:lastRenderedPageBreak/>
        <w:t xml:space="preserve">Cel </w:t>
      </w:r>
      <w:r w:rsidR="00D564E6">
        <w:rPr>
          <w:rFonts w:eastAsia="Yu Gothic Light"/>
        </w:rPr>
        <w:t>2.6.</w:t>
      </w:r>
      <w:r w:rsidRPr="00FB79DB">
        <w:rPr>
          <w:rFonts w:eastAsia="Yu Gothic Light"/>
        </w:rPr>
        <w:t>3: Dostęp do danych o wysokiej jakości do ponownego wykorzystywania i uczenia maszynowego jest powszechny</w:t>
      </w:r>
    </w:p>
    <w:p w14:paraId="55A3ED88" w14:textId="77777777" w:rsidR="00547510" w:rsidRPr="00FB79DB" w:rsidRDefault="00547510" w:rsidP="000E0126">
      <w:pPr>
        <w:pStyle w:val="Podtytu"/>
      </w:pPr>
    </w:p>
    <w:p w14:paraId="0CDC6076" w14:textId="77777777" w:rsidR="00547510" w:rsidRPr="00FB79DB" w:rsidRDefault="00547510" w:rsidP="000E0126">
      <w:pPr>
        <w:pStyle w:val="Podtytu"/>
        <w:rPr>
          <w:rFonts w:eastAsia="Yu Gothic Light"/>
        </w:rPr>
      </w:pPr>
      <w:r w:rsidRPr="00FB79DB">
        <w:rPr>
          <w:rFonts w:eastAsia="Yu Gothic Light"/>
        </w:rPr>
        <w:t>Co umożliwi realizację celu:</w:t>
      </w:r>
    </w:p>
    <w:p w14:paraId="7D6D517A" w14:textId="77777777" w:rsidR="00547510" w:rsidRPr="00FB79DB" w:rsidRDefault="00547510" w:rsidP="006746F6">
      <w:pPr>
        <w:numPr>
          <w:ilvl w:val="0"/>
          <w:numId w:val="47"/>
        </w:numPr>
        <w:spacing w:before="120" w:after="0" w:line="257" w:lineRule="auto"/>
        <w:rPr>
          <w:color w:val="000000"/>
        </w:rPr>
      </w:pPr>
      <w:r w:rsidRPr="00FB79DB">
        <w:rPr>
          <w:color w:val="000000"/>
        </w:rPr>
        <w:t>Badania w zakresie określenia poziomu podaży i popytu w odniesieniu do danych;</w:t>
      </w:r>
    </w:p>
    <w:p w14:paraId="65DBA184" w14:textId="77777777" w:rsidR="00547510" w:rsidRPr="00FB79DB" w:rsidRDefault="00547510" w:rsidP="006746F6">
      <w:pPr>
        <w:numPr>
          <w:ilvl w:val="0"/>
          <w:numId w:val="47"/>
        </w:numPr>
        <w:spacing w:before="120" w:after="0" w:line="257" w:lineRule="auto"/>
        <w:rPr>
          <w:color w:val="000000"/>
        </w:rPr>
      </w:pPr>
      <w:r w:rsidRPr="00FB79DB">
        <w:rPr>
          <w:color w:val="000000"/>
        </w:rPr>
        <w:t>Współpraca z posiadaczami danych w zakresie zwiększenia wolumenu danych</w:t>
      </w:r>
      <w:r w:rsidRPr="00FB79DB">
        <w:rPr>
          <w:color w:val="000000"/>
          <w:vertAlign w:val="superscript"/>
        </w:rPr>
        <w:footnoteReference w:id="79"/>
      </w:r>
      <w:r w:rsidRPr="00FB79DB">
        <w:rPr>
          <w:color w:val="000000"/>
        </w:rPr>
        <w:t>, w tym danych połączonych oraz dynamicznych, w portalu dane.gov.pl, w szczególności dostępnych za pośrednictwem API przykładowo w obszarach dotyczących mieszkalnictwa, zanieczyszczenia środowiska, sektora energetycznego;</w:t>
      </w:r>
    </w:p>
    <w:p w14:paraId="35D029E2" w14:textId="3712BF3C" w:rsidR="00547510" w:rsidRPr="00FB79DB" w:rsidRDefault="00547510" w:rsidP="006746F6">
      <w:pPr>
        <w:numPr>
          <w:ilvl w:val="0"/>
          <w:numId w:val="47"/>
        </w:numPr>
        <w:spacing w:before="120" w:after="0" w:line="257" w:lineRule="auto"/>
        <w:rPr>
          <w:color w:val="000000"/>
        </w:rPr>
      </w:pPr>
      <w:r w:rsidRPr="00FB79DB">
        <w:rPr>
          <w:color w:val="000000"/>
        </w:rPr>
        <w:t>Stały rozwój zaufanego portalu dane.gov.pl mający na celu zwiększenie jego użyteczności m.in. poprzez stworzenie mechanizmów wpływających na poprawę jakości danych i zwiększenie możliwości ich efektywnego wykorzystania oraz ulepszenie zarządzania danymi;</w:t>
      </w:r>
    </w:p>
    <w:p w14:paraId="6E22D114" w14:textId="181C5071" w:rsidR="00547510" w:rsidRPr="00FB79DB" w:rsidRDefault="00547510" w:rsidP="006746F6">
      <w:pPr>
        <w:numPr>
          <w:ilvl w:val="0"/>
          <w:numId w:val="47"/>
        </w:numPr>
        <w:spacing w:before="120" w:after="0" w:line="257" w:lineRule="auto"/>
        <w:rPr>
          <w:color w:val="000000"/>
        </w:rPr>
      </w:pPr>
      <w:r w:rsidRPr="00FB79DB">
        <w:rPr>
          <w:color w:val="000000"/>
        </w:rPr>
        <w:t>Identyfikacja danych o wysokiej wartości i budowanie</w:t>
      </w:r>
      <w:r w:rsidR="00F17E7E">
        <w:rPr>
          <w:color w:val="000000"/>
        </w:rPr>
        <w:t>,</w:t>
      </w:r>
      <w:r w:rsidRPr="00FB79DB">
        <w:rPr>
          <w:color w:val="000000"/>
        </w:rPr>
        <w:t xml:space="preserve"> </w:t>
      </w:r>
      <w:r w:rsidR="00F17E7E" w:rsidRPr="00F17E7E">
        <w:rPr>
          <w:color w:val="000000"/>
        </w:rPr>
        <w:t>w partnerstwach publicznych</w:t>
      </w:r>
      <w:r w:rsidR="00F17E7E">
        <w:rPr>
          <w:color w:val="000000"/>
        </w:rPr>
        <w:t>,</w:t>
      </w:r>
      <w:r w:rsidR="00F17E7E" w:rsidRPr="00F17E7E">
        <w:rPr>
          <w:color w:val="000000"/>
        </w:rPr>
        <w:t xml:space="preserve"> </w:t>
      </w:r>
      <w:r w:rsidRPr="00FB79DB">
        <w:rPr>
          <w:color w:val="000000"/>
        </w:rPr>
        <w:t xml:space="preserve">API, które będą je udostępniać. </w:t>
      </w:r>
    </w:p>
    <w:p w14:paraId="677DA20A" w14:textId="77777777" w:rsidR="00547510" w:rsidRPr="00FB79DB" w:rsidRDefault="00547510" w:rsidP="00547510"/>
    <w:p w14:paraId="59BE3917" w14:textId="77777777" w:rsidR="00547510" w:rsidRPr="00FB79DB" w:rsidRDefault="00547510" w:rsidP="00547510">
      <w:pPr>
        <w:rPr>
          <w:rFonts w:cs="Calibri"/>
          <w:b/>
          <w:bCs/>
        </w:rPr>
      </w:pPr>
      <w:r w:rsidRPr="00FB79DB">
        <w:rPr>
          <w:rFonts w:cs="Calibri"/>
          <w:b/>
          <w:bCs/>
        </w:rPr>
        <w:t>[</w:t>
      </w:r>
      <w:proofErr w:type="spellStart"/>
      <w:r w:rsidRPr="00FB79DB">
        <w:rPr>
          <w:rFonts w:cs="Calibri"/>
          <w:b/>
          <w:bCs/>
        </w:rPr>
        <w:t>box</w:t>
      </w:r>
      <w:proofErr w:type="spellEnd"/>
      <w:r w:rsidRPr="00FB79DB">
        <w:rPr>
          <w:rFonts w:cs="Calibri"/>
          <w:b/>
          <w:bCs/>
        </w:rPr>
        <w:t xml:space="preserve">] Co z tego wynika? </w:t>
      </w:r>
      <w:r w:rsidRPr="009C0B44">
        <w:rPr>
          <w:rFonts w:cs="Calibri"/>
        </w:rPr>
        <w:t>Udostępnimy w portalu dane.gov.pl ponad 100 tys. danych dostępnych dla każdego, bezpłatnie do dowolnego użytku.</w:t>
      </w:r>
    </w:p>
    <w:p w14:paraId="416555ED" w14:textId="017C26D2" w:rsidR="00547510" w:rsidRPr="00FB79DB" w:rsidRDefault="00547510" w:rsidP="00547510">
      <w:r w:rsidRPr="00FB79DB">
        <w:rPr>
          <w:rFonts w:cs="Calibri"/>
          <w:b/>
        </w:rPr>
        <w:br w:type="page"/>
      </w:r>
    </w:p>
    <w:p w14:paraId="679E41A2" w14:textId="12E9E6A9" w:rsidR="00547510" w:rsidRPr="00FB79DB" w:rsidRDefault="00547510" w:rsidP="000E0126">
      <w:pPr>
        <w:pStyle w:val="Podtytu"/>
        <w:rPr>
          <w:rFonts w:eastAsia="Yu Gothic Light"/>
        </w:rPr>
      </w:pPr>
      <w:r w:rsidRPr="00FB79DB">
        <w:rPr>
          <w:rFonts w:eastAsia="Yu Gothic Light"/>
        </w:rPr>
        <w:lastRenderedPageBreak/>
        <w:t xml:space="preserve">Cel </w:t>
      </w:r>
      <w:r w:rsidR="00D564E6">
        <w:rPr>
          <w:rFonts w:eastAsia="Yu Gothic Light"/>
        </w:rPr>
        <w:t>2.6.</w:t>
      </w:r>
      <w:r w:rsidRPr="00FB79DB">
        <w:rPr>
          <w:rFonts w:eastAsia="Yu Gothic Light"/>
        </w:rPr>
        <w:t>4: Polski rynek wymiany danych jest dojrzały</w:t>
      </w:r>
    </w:p>
    <w:p w14:paraId="3D48CA34" w14:textId="77777777" w:rsidR="00547510" w:rsidRPr="00FB79DB" w:rsidRDefault="00547510" w:rsidP="000E0126">
      <w:pPr>
        <w:pStyle w:val="Podtytu"/>
      </w:pPr>
    </w:p>
    <w:p w14:paraId="2C820B60" w14:textId="77777777" w:rsidR="00547510" w:rsidRPr="00FB79DB" w:rsidRDefault="00547510" w:rsidP="000E0126">
      <w:pPr>
        <w:pStyle w:val="Podtytu"/>
        <w:rPr>
          <w:rFonts w:eastAsia="Yu Gothic Light"/>
        </w:rPr>
      </w:pPr>
      <w:r w:rsidRPr="00FB79DB">
        <w:rPr>
          <w:rFonts w:eastAsia="Yu Gothic Light"/>
        </w:rPr>
        <w:t>Co umożliwi realizację celu:</w:t>
      </w:r>
    </w:p>
    <w:p w14:paraId="287689EC" w14:textId="1146B48E" w:rsidR="00547510" w:rsidRPr="00547510" w:rsidRDefault="00547510" w:rsidP="006746F6">
      <w:pPr>
        <w:numPr>
          <w:ilvl w:val="0"/>
          <w:numId w:val="48"/>
        </w:numPr>
        <w:spacing w:before="120" w:after="0" w:line="257" w:lineRule="auto"/>
        <w:ind w:left="714" w:hanging="357"/>
        <w:rPr>
          <w:color w:val="000000"/>
        </w:rPr>
      </w:pPr>
      <w:r w:rsidRPr="00FB79DB">
        <w:rPr>
          <w:color w:val="000000"/>
        </w:rPr>
        <w:t>Podnoszenie świadomości społecznej w zakresie udostępniania danych poprzez działania informacyjne i edukacyjne dot</w:t>
      </w:r>
      <w:r w:rsidR="00F17E7E">
        <w:rPr>
          <w:color w:val="000000"/>
        </w:rPr>
        <w:t>yczące</w:t>
      </w:r>
      <w:r w:rsidRPr="00FB79DB">
        <w:rPr>
          <w:color w:val="000000"/>
        </w:rPr>
        <w:t xml:space="preserve"> procesu otwierania danych i możliwości ich ponownego wykorzystywania</w:t>
      </w:r>
      <w:r w:rsidR="006E3EF9">
        <w:rPr>
          <w:color w:val="000000"/>
        </w:rPr>
        <w:t>;</w:t>
      </w:r>
      <w:r w:rsidRPr="00FB79DB">
        <w:rPr>
          <w:color w:val="000000"/>
        </w:rPr>
        <w:t xml:space="preserve"> </w:t>
      </w:r>
    </w:p>
    <w:p w14:paraId="6695E1D2" w14:textId="77777777" w:rsidR="00547510" w:rsidRPr="00FB79DB" w:rsidRDefault="00547510" w:rsidP="006746F6">
      <w:pPr>
        <w:numPr>
          <w:ilvl w:val="0"/>
          <w:numId w:val="48"/>
        </w:numPr>
        <w:spacing w:before="120" w:after="0" w:line="257" w:lineRule="auto"/>
        <w:ind w:left="714" w:hanging="357"/>
        <w:rPr>
          <w:color w:val="000000"/>
        </w:rPr>
      </w:pPr>
      <w:r w:rsidRPr="00FB79DB">
        <w:rPr>
          <w:color w:val="000000"/>
        </w:rPr>
        <w:t>Rekomendowanie systemowego finansowania projektów wspierających rozwój usług pośrednictwa danych i altruizmu danych w ramach nowej perspektywy finansowej UE;</w:t>
      </w:r>
    </w:p>
    <w:p w14:paraId="1F05333F" w14:textId="4207ED26" w:rsidR="00547510" w:rsidRPr="00FB79DB" w:rsidRDefault="00547510" w:rsidP="006746F6">
      <w:pPr>
        <w:numPr>
          <w:ilvl w:val="0"/>
          <w:numId w:val="48"/>
        </w:numPr>
        <w:spacing w:before="120" w:after="0" w:line="257" w:lineRule="auto"/>
        <w:rPr>
          <w:color w:val="000000"/>
        </w:rPr>
      </w:pPr>
      <w:r w:rsidRPr="00FB79DB">
        <w:rPr>
          <w:color w:val="000000"/>
        </w:rPr>
        <w:t>Stymulowanie wymiany danych z interesariuszami spoza administracji oraz pomiędzy nimi;</w:t>
      </w:r>
    </w:p>
    <w:p w14:paraId="258BB854" w14:textId="77777777" w:rsidR="00547510" w:rsidRPr="00FB79DB" w:rsidRDefault="00547510" w:rsidP="006746F6">
      <w:pPr>
        <w:numPr>
          <w:ilvl w:val="0"/>
          <w:numId w:val="48"/>
        </w:numPr>
        <w:spacing w:before="120" w:after="0" w:line="257" w:lineRule="auto"/>
        <w:rPr>
          <w:color w:val="000000"/>
        </w:rPr>
      </w:pPr>
      <w:r w:rsidRPr="00FB79DB">
        <w:rPr>
          <w:color w:val="000000"/>
        </w:rPr>
        <w:t xml:space="preserve">Aktywny udział w tworzeniu warunków dla rozwoju europejskich wspólnych przestrzeni danych; </w:t>
      </w:r>
    </w:p>
    <w:p w14:paraId="7C2B2A15" w14:textId="452194DF" w:rsidR="00547510" w:rsidRPr="00FB79DB" w:rsidRDefault="00547510" w:rsidP="006746F6">
      <w:pPr>
        <w:numPr>
          <w:ilvl w:val="0"/>
          <w:numId w:val="48"/>
        </w:numPr>
        <w:spacing w:before="120" w:after="0" w:line="257" w:lineRule="auto"/>
        <w:rPr>
          <w:color w:val="000000"/>
        </w:rPr>
      </w:pPr>
      <w:r w:rsidRPr="00FB79DB">
        <w:rPr>
          <w:color w:val="000000"/>
        </w:rPr>
        <w:t>Wspieranie instytucji publicznych we wdrażaniu nowych modeli dzielenia się danymi m.in. poprzez utworzeni</w:t>
      </w:r>
      <w:r w:rsidR="00400B72">
        <w:rPr>
          <w:color w:val="000000"/>
        </w:rPr>
        <w:t>e</w:t>
      </w:r>
      <w:r w:rsidRPr="00FB79DB">
        <w:rPr>
          <w:color w:val="000000"/>
        </w:rPr>
        <w:t xml:space="preserve"> krajowego punktu wsparcia rozwoju przestrzeni danych.</w:t>
      </w:r>
    </w:p>
    <w:p w14:paraId="0D2FC87E" w14:textId="1D44C098" w:rsidR="00AA16AB" w:rsidRPr="00B80244" w:rsidRDefault="00AA16AB" w:rsidP="00462432">
      <w:r>
        <w:br w:type="page"/>
      </w:r>
    </w:p>
    <w:p w14:paraId="6282378E" w14:textId="4CE54DD7" w:rsidR="00AA16AB" w:rsidRDefault="00AA16AB" w:rsidP="006746F6">
      <w:pPr>
        <w:pStyle w:val="Nagwek2"/>
        <w:numPr>
          <w:ilvl w:val="0"/>
          <w:numId w:val="2"/>
        </w:numPr>
      </w:pPr>
      <w:bookmarkStart w:id="22" w:name="_Toc221026269"/>
      <w:r>
        <w:lastRenderedPageBreak/>
        <w:t>Ludzie</w:t>
      </w:r>
      <w:bookmarkEnd w:id="22"/>
    </w:p>
    <w:p w14:paraId="380205E7" w14:textId="45410C2F" w:rsidR="00000281" w:rsidRDefault="00A465B0" w:rsidP="006746F6">
      <w:pPr>
        <w:pStyle w:val="Nagwek3"/>
        <w:numPr>
          <w:ilvl w:val="1"/>
          <w:numId w:val="2"/>
        </w:numPr>
      </w:pPr>
      <w:bookmarkStart w:id="23" w:name="_Toc221026270"/>
      <w:r>
        <w:t>Bezpieczna przestrzeń cyfrowa</w:t>
      </w:r>
      <w:bookmarkEnd w:id="23"/>
    </w:p>
    <w:p w14:paraId="5AAC8454" w14:textId="77777777" w:rsidR="00366923" w:rsidRDefault="00366923" w:rsidP="00406AC9">
      <w:pPr>
        <w:pStyle w:val="Podtytu"/>
      </w:pPr>
    </w:p>
    <w:p w14:paraId="275D6E8C" w14:textId="77777777" w:rsidR="00366923" w:rsidRPr="008710DF" w:rsidRDefault="00366923" w:rsidP="00406AC9">
      <w:pPr>
        <w:pStyle w:val="Podtytu"/>
      </w:pPr>
      <w:r w:rsidRPr="008710DF">
        <w:t>Diagnoza – jak jest?</w:t>
      </w:r>
    </w:p>
    <w:p w14:paraId="4666B724" w14:textId="77777777" w:rsidR="00366923" w:rsidRPr="008710DF" w:rsidRDefault="00366923" w:rsidP="00366923">
      <w:pPr>
        <w:spacing w:line="257" w:lineRule="auto"/>
        <w:rPr>
          <w:rFonts w:eastAsia="Calibri" w:cs="Calibri"/>
          <w:kern w:val="0"/>
          <w14:ligatures w14:val="none"/>
        </w:rPr>
      </w:pPr>
      <w:r w:rsidRPr="008710DF">
        <w:rPr>
          <w:rFonts w:eastAsia="Calibri" w:cs="Calibri"/>
          <w:kern w:val="0"/>
          <w14:ligatures w14:val="none"/>
        </w:rPr>
        <w:t xml:space="preserve">Wśród głównych czynników mających wpływ na podejście społeczeństwa do e-państwa można wyróżnić: użyteczność narzędzi, aspekty społeczne (zachowania innych), potencjalne ryzyka oraz dostępny już obywatelowi sprzęt i umiejętności. Szczególnie jednak istotnym czynnikiem, wpływającym m.in. na wykorzystanie e-usług publicznych, jest zaufanie. </w:t>
      </w:r>
    </w:p>
    <w:p w14:paraId="6D8CC873" w14:textId="317EC474" w:rsidR="00366923" w:rsidRPr="008710DF" w:rsidRDefault="00366923" w:rsidP="00366923">
      <w:pPr>
        <w:spacing w:line="257" w:lineRule="auto"/>
        <w:rPr>
          <w:rFonts w:eastAsia="Calibri" w:cs="Calibri"/>
          <w:kern w:val="0"/>
          <w14:ligatures w14:val="none"/>
        </w:rPr>
      </w:pPr>
      <w:r w:rsidRPr="008710DF">
        <w:rPr>
          <w:rFonts w:eastAsiaTheme="majorEastAsia" w:cs="Times New Roman (Nagłówki CS)"/>
          <w:color w:val="002060"/>
          <w:spacing w:val="15"/>
          <w:kern w:val="0"/>
          <w:sz w:val="40"/>
          <w:szCs w:val="28"/>
          <w14:ligatures w14:val="none"/>
        </w:rPr>
        <w:t>Z tego względu,</w:t>
      </w:r>
      <w:r w:rsidRPr="008710DF">
        <w:rPr>
          <w:rFonts w:eastAsia="Calibri" w:cs="Calibri"/>
          <w:kern w:val="0"/>
          <w14:ligatures w14:val="none"/>
        </w:rPr>
        <w:t xml:space="preserve"> </w:t>
      </w:r>
      <w:r w:rsidRPr="008710DF">
        <w:rPr>
          <w:rFonts w:eastAsiaTheme="majorEastAsia" w:cs="Times New Roman (Nagłówki CS)"/>
          <w:color w:val="002060"/>
          <w:spacing w:val="15"/>
          <w:kern w:val="0"/>
          <w:sz w:val="40"/>
          <w:szCs w:val="28"/>
          <w14:ligatures w14:val="none"/>
        </w:rPr>
        <w:t>państwo ma obowiązek dążenia do budowy bezpieczeństwa szeroko pojętej sfery cyfrowej – dbałości o bezpieczeństwo użytkowników</w:t>
      </w:r>
      <w:r w:rsidR="00AD1717">
        <w:rPr>
          <w:rStyle w:val="Odwoanieprzypisudolnego"/>
          <w:rFonts w:eastAsiaTheme="majorEastAsia" w:cs="Times New Roman (Nagłówki CS)"/>
          <w:color w:val="002060"/>
          <w:spacing w:val="15"/>
          <w:kern w:val="0"/>
          <w:sz w:val="40"/>
          <w:szCs w:val="28"/>
          <w14:ligatures w14:val="none"/>
        </w:rPr>
        <w:footnoteReference w:id="80"/>
      </w:r>
      <w:r w:rsidRPr="008710DF">
        <w:rPr>
          <w:rFonts w:eastAsiaTheme="majorEastAsia" w:cs="Times New Roman (Nagłówki CS)"/>
          <w:color w:val="002060"/>
          <w:spacing w:val="15"/>
          <w:kern w:val="0"/>
          <w:sz w:val="40"/>
          <w:szCs w:val="28"/>
          <w14:ligatures w14:val="none"/>
        </w:rPr>
        <w:t>, respektowania zasad demokratycznego państwa prawa i praw obywatelskich, a także ochrony przestrzeni informacyjnej w sieci.</w:t>
      </w:r>
    </w:p>
    <w:p w14:paraId="4CF2E4F4" w14:textId="526E26F8" w:rsidR="00366923" w:rsidRPr="008710DF" w:rsidRDefault="005A0E90" w:rsidP="00366923">
      <w:pPr>
        <w:spacing w:line="257" w:lineRule="auto"/>
        <w:rPr>
          <w:rFonts w:eastAsia="Calibri" w:cs="Calibri"/>
          <w:kern w:val="0"/>
          <w14:ligatures w14:val="none"/>
        </w:rPr>
      </w:pPr>
      <w:r>
        <w:rPr>
          <w:rFonts w:eastAsia="Calibri" w:cs="Calibri"/>
          <w:kern w:val="0"/>
          <w14:ligatures w14:val="none"/>
        </w:rPr>
        <w:t>K</w:t>
      </w:r>
      <w:r w:rsidR="00366923" w:rsidRPr="008710DF">
        <w:rPr>
          <w:rFonts w:eastAsia="Calibri" w:cs="Calibri"/>
          <w:kern w:val="0"/>
          <w14:ligatures w14:val="none"/>
        </w:rPr>
        <w:t xml:space="preserve">luczową </w:t>
      </w:r>
      <w:r>
        <w:rPr>
          <w:rFonts w:eastAsia="Calibri" w:cs="Calibri"/>
          <w:kern w:val="0"/>
          <w14:ligatures w14:val="none"/>
        </w:rPr>
        <w:t>kwestią</w:t>
      </w:r>
      <w:r w:rsidR="00366923" w:rsidRPr="008710DF">
        <w:rPr>
          <w:rFonts w:eastAsia="Calibri" w:cs="Calibri"/>
          <w:kern w:val="0"/>
          <w14:ligatures w14:val="none"/>
        </w:rPr>
        <w:t xml:space="preserve"> </w:t>
      </w:r>
      <w:r>
        <w:rPr>
          <w:rFonts w:eastAsia="Calibri" w:cs="Calibri"/>
          <w:kern w:val="0"/>
          <w14:ligatures w14:val="none"/>
        </w:rPr>
        <w:t>jest</w:t>
      </w:r>
      <w:r w:rsidR="00366923" w:rsidRPr="008710DF">
        <w:rPr>
          <w:rFonts w:eastAsia="Calibri" w:cs="Calibri"/>
          <w:kern w:val="0"/>
          <w14:ligatures w14:val="none"/>
        </w:rPr>
        <w:t xml:space="preserve"> ochron</w:t>
      </w:r>
      <w:r>
        <w:rPr>
          <w:rFonts w:eastAsia="Calibri" w:cs="Calibri"/>
          <w:kern w:val="0"/>
          <w14:ligatures w14:val="none"/>
        </w:rPr>
        <w:t>a</w:t>
      </w:r>
      <w:r w:rsidR="00366923" w:rsidRPr="008710DF">
        <w:rPr>
          <w:rFonts w:eastAsia="Calibri" w:cs="Calibri"/>
          <w:kern w:val="0"/>
          <w14:ligatures w14:val="none"/>
        </w:rPr>
        <w:t xml:space="preserve"> bezpieczeństwa obywateli i ich danych</w:t>
      </w:r>
      <w:r w:rsidR="005D5683">
        <w:rPr>
          <w:rFonts w:eastAsia="Calibri" w:cs="Calibri"/>
          <w:kern w:val="0"/>
          <w14:ligatures w14:val="none"/>
        </w:rPr>
        <w:t xml:space="preserve"> oraz</w:t>
      </w:r>
      <w:r w:rsidR="00366923" w:rsidRPr="008710DF">
        <w:rPr>
          <w:rFonts w:eastAsia="Calibri" w:cs="Calibri"/>
          <w:kern w:val="0"/>
          <w14:ligatures w14:val="none"/>
        </w:rPr>
        <w:t xml:space="preserve"> konkurencji rynkowej</w:t>
      </w:r>
      <w:r w:rsidR="005D5683">
        <w:rPr>
          <w:rFonts w:eastAsia="Calibri" w:cs="Calibri"/>
          <w:kern w:val="0"/>
          <w14:ligatures w14:val="none"/>
        </w:rPr>
        <w:t>, a także</w:t>
      </w:r>
      <w:r w:rsidR="005C7273">
        <w:rPr>
          <w:rFonts w:eastAsia="Calibri" w:cs="Calibri"/>
          <w:kern w:val="0"/>
          <w14:ligatures w14:val="none"/>
        </w:rPr>
        <w:t xml:space="preserve"> </w:t>
      </w:r>
      <w:r w:rsidR="00366923" w:rsidRPr="008710DF">
        <w:rPr>
          <w:rFonts w:eastAsia="Calibri" w:cs="Calibri"/>
          <w:kern w:val="0"/>
          <w14:ligatures w14:val="none"/>
        </w:rPr>
        <w:t>budowani</w:t>
      </w:r>
      <w:r>
        <w:rPr>
          <w:rFonts w:eastAsia="Calibri" w:cs="Calibri"/>
          <w:kern w:val="0"/>
          <w14:ligatures w14:val="none"/>
        </w:rPr>
        <w:t>e</w:t>
      </w:r>
      <w:r w:rsidR="00366923" w:rsidRPr="008710DF">
        <w:rPr>
          <w:rFonts w:eastAsia="Calibri" w:cs="Calibri"/>
          <w:kern w:val="0"/>
          <w14:ligatures w14:val="none"/>
        </w:rPr>
        <w:t xml:space="preserve"> suwerenności technologicznej. </w:t>
      </w:r>
      <w:r w:rsidR="00366923" w:rsidRPr="008710DF">
        <w:rPr>
          <w:rFonts w:eastAsia="Calibri" w:cs="Times New Roman"/>
          <w:kern w:val="0"/>
          <w14:ligatures w14:val="none"/>
        </w:rPr>
        <w:t xml:space="preserve">Konieczne jest więc podążanie za regulacjami oraz standardami cyfrowymi chroniącymi prawa obywatelskie, powstającymi w Unii Europejskiej. </w:t>
      </w:r>
      <w:r w:rsidR="00366923" w:rsidRPr="008710DF">
        <w:rPr>
          <w:rFonts w:eastAsia="Calibri" w:cs="Calibri"/>
          <w:kern w:val="0"/>
          <w14:ligatures w14:val="none"/>
        </w:rPr>
        <w:t xml:space="preserve">Szczególnie </w:t>
      </w:r>
      <w:r>
        <w:rPr>
          <w:rFonts w:eastAsia="Calibri" w:cs="Calibri"/>
          <w:kern w:val="0"/>
          <w14:ligatures w14:val="none"/>
        </w:rPr>
        <w:t>ważna</w:t>
      </w:r>
      <w:r w:rsidRPr="008710DF">
        <w:rPr>
          <w:rFonts w:eastAsia="Calibri" w:cs="Calibri"/>
          <w:kern w:val="0"/>
          <w14:ligatures w14:val="none"/>
        </w:rPr>
        <w:t xml:space="preserve"> </w:t>
      </w:r>
      <w:r w:rsidR="00366923" w:rsidRPr="008710DF">
        <w:rPr>
          <w:rFonts w:eastAsia="Calibri" w:cs="Calibri"/>
          <w:kern w:val="0"/>
          <w14:ligatures w14:val="none"/>
        </w:rPr>
        <w:t xml:space="preserve">jest implementacja na </w:t>
      </w:r>
      <w:r>
        <w:rPr>
          <w:rFonts w:eastAsia="Calibri" w:cs="Calibri"/>
          <w:kern w:val="0"/>
          <w14:ligatures w14:val="none"/>
        </w:rPr>
        <w:t>poziomie</w:t>
      </w:r>
      <w:r w:rsidRPr="008710DF">
        <w:rPr>
          <w:rFonts w:eastAsia="Calibri" w:cs="Calibri"/>
          <w:kern w:val="0"/>
          <w14:ligatures w14:val="none"/>
        </w:rPr>
        <w:t xml:space="preserve"> </w:t>
      </w:r>
      <w:r w:rsidR="00366923" w:rsidRPr="008710DF">
        <w:rPr>
          <w:rFonts w:eastAsia="Calibri" w:cs="Calibri"/>
          <w:kern w:val="0"/>
          <w14:ligatures w14:val="none"/>
        </w:rPr>
        <w:t xml:space="preserve">krajowym unijnej deklaracji praw i zasad cyfrowych </w:t>
      </w:r>
      <w:r w:rsidR="00A613D5">
        <w:rPr>
          <w:rFonts w:eastAsia="Calibri" w:cs="Calibri"/>
          <w:kern w:val="0"/>
          <w14:ligatures w14:val="none"/>
        </w:rPr>
        <w:t>z</w:t>
      </w:r>
      <w:r w:rsidR="00366923" w:rsidRPr="008710DF">
        <w:rPr>
          <w:rFonts w:eastAsia="Calibri" w:cs="Calibri"/>
          <w:kern w:val="0"/>
          <w14:ligatures w14:val="none"/>
        </w:rPr>
        <w:t xml:space="preserve"> cyfrowej dekad</w:t>
      </w:r>
      <w:r w:rsidR="00BF6E35">
        <w:rPr>
          <w:rFonts w:eastAsia="Calibri" w:cs="Calibri"/>
          <w:kern w:val="0"/>
          <w14:ligatures w14:val="none"/>
        </w:rPr>
        <w:t>y</w:t>
      </w:r>
      <w:r w:rsidR="00366923" w:rsidRPr="008710DF">
        <w:rPr>
          <w:rFonts w:eastAsia="Calibri" w:cs="Calibri"/>
          <w:kern w:val="0"/>
          <w14:ligatures w14:val="none"/>
        </w:rPr>
        <w:t xml:space="preserve"> z 2022 r.</w:t>
      </w:r>
      <w:r w:rsidR="00575A37">
        <w:rPr>
          <w:rStyle w:val="Odwoanieprzypisudolnego"/>
          <w:rFonts w:eastAsia="Calibri" w:cs="Calibri"/>
          <w:kern w:val="0"/>
          <w14:ligatures w14:val="none"/>
        </w:rPr>
        <w:footnoteReference w:id="81"/>
      </w:r>
      <w:r w:rsidR="00366923" w:rsidRPr="008710DF">
        <w:rPr>
          <w:rFonts w:eastAsia="Calibri" w:cs="Calibri"/>
          <w:kern w:val="0"/>
          <w14:ligatures w14:val="none"/>
        </w:rPr>
        <w:t xml:space="preserve"> </w:t>
      </w:r>
      <w:r w:rsidR="00BF6E35">
        <w:rPr>
          <w:rFonts w:eastAsia="Calibri" w:cs="Calibri"/>
          <w:kern w:val="0"/>
          <w14:ligatures w14:val="none"/>
        </w:rPr>
        <w:t>C</w:t>
      </w:r>
      <w:r w:rsidR="00366923" w:rsidRPr="008710DF">
        <w:rPr>
          <w:rFonts w:eastAsia="Calibri" w:cs="Calibri"/>
          <w:kern w:val="0"/>
          <w14:ligatures w14:val="none"/>
        </w:rPr>
        <w:t xml:space="preserve">elem </w:t>
      </w:r>
      <w:r w:rsidR="00BF6E35">
        <w:rPr>
          <w:rFonts w:eastAsia="Calibri" w:cs="Calibri"/>
          <w:kern w:val="0"/>
          <w14:ligatures w14:val="none"/>
        </w:rPr>
        <w:t>deklaracji</w:t>
      </w:r>
      <w:r w:rsidR="00366923" w:rsidRPr="008710DF">
        <w:rPr>
          <w:rFonts w:eastAsia="Calibri" w:cs="Calibri"/>
          <w:kern w:val="0"/>
          <w14:ligatures w14:val="none"/>
        </w:rPr>
        <w:t xml:space="preserve"> jest wspieranie transformacji cyfrowej w UE, </w:t>
      </w:r>
      <w:r w:rsidR="00BF6E35">
        <w:rPr>
          <w:rFonts w:eastAsia="Calibri" w:cs="Calibri"/>
          <w:kern w:val="0"/>
          <w14:ligatures w14:val="none"/>
        </w:rPr>
        <w:t>ze szczególnym</w:t>
      </w:r>
      <w:r w:rsidR="00366923" w:rsidRPr="008710DF">
        <w:rPr>
          <w:rFonts w:eastAsia="Calibri" w:cs="Calibri"/>
          <w:kern w:val="0"/>
          <w14:ligatures w14:val="none"/>
        </w:rPr>
        <w:t xml:space="preserve"> ukierunkowanie</w:t>
      </w:r>
      <w:r w:rsidR="00BF6E35">
        <w:rPr>
          <w:rFonts w:eastAsia="Calibri" w:cs="Calibri"/>
          <w:kern w:val="0"/>
          <w14:ligatures w14:val="none"/>
        </w:rPr>
        <w:t>m</w:t>
      </w:r>
      <w:r w:rsidR="00366923" w:rsidRPr="008710DF">
        <w:rPr>
          <w:rFonts w:eastAsia="Calibri" w:cs="Calibri"/>
          <w:kern w:val="0"/>
          <w14:ligatures w14:val="none"/>
        </w:rPr>
        <w:t xml:space="preserve"> na człowieka, solidarność i włączenie społeczne, swobod</w:t>
      </w:r>
      <w:r w:rsidR="00B67F2D">
        <w:rPr>
          <w:rFonts w:eastAsia="Calibri" w:cs="Calibri"/>
          <w:kern w:val="0"/>
          <w14:ligatures w14:val="none"/>
        </w:rPr>
        <w:t>ę</w:t>
      </w:r>
      <w:r w:rsidR="00366923" w:rsidRPr="008710DF">
        <w:rPr>
          <w:rFonts w:eastAsia="Calibri" w:cs="Calibri"/>
          <w:kern w:val="0"/>
          <w14:ligatures w14:val="none"/>
        </w:rPr>
        <w:t xml:space="preserve"> wyboru</w:t>
      </w:r>
      <w:r w:rsidR="00B67F2D">
        <w:rPr>
          <w:rFonts w:eastAsia="Calibri" w:cs="Calibri"/>
          <w:kern w:val="0"/>
          <w14:ligatures w14:val="none"/>
        </w:rPr>
        <w:t xml:space="preserve"> oraz</w:t>
      </w:r>
      <w:r w:rsidR="00366923" w:rsidRPr="008710DF">
        <w:rPr>
          <w:rFonts w:eastAsia="Calibri" w:cs="Calibri"/>
          <w:kern w:val="0"/>
          <w14:ligatures w14:val="none"/>
        </w:rPr>
        <w:t xml:space="preserve"> bezpieczeństwo i ochron</w:t>
      </w:r>
      <w:r w:rsidR="00B67F2D">
        <w:rPr>
          <w:rFonts w:eastAsia="Calibri" w:cs="Calibri"/>
          <w:kern w:val="0"/>
          <w14:ligatures w14:val="none"/>
        </w:rPr>
        <w:t>ę</w:t>
      </w:r>
      <w:r w:rsidR="00366923" w:rsidRPr="008710DF">
        <w:rPr>
          <w:rFonts w:eastAsia="Calibri" w:cs="Calibri"/>
          <w:kern w:val="0"/>
          <w14:ligatures w14:val="none"/>
        </w:rPr>
        <w:t xml:space="preserve">. Przyjęcie założenia, że ochrona obywateli stanowi priorytet, musi przekładać się m.in. na zapewnianie odpowiednich zasobów instytucjonalnych dla wdrażania i stosowania krajowych i unijnych aktów legislacyjnych w tym obszarze. </w:t>
      </w:r>
    </w:p>
    <w:p w14:paraId="1D46442D" w14:textId="60895339" w:rsidR="00366923" w:rsidRPr="008710DF" w:rsidRDefault="00366923" w:rsidP="00366923">
      <w:pPr>
        <w:spacing w:line="257" w:lineRule="auto"/>
        <w:rPr>
          <w:rFonts w:eastAsia="Calibri" w:cs="Calibri"/>
          <w:kern w:val="0"/>
          <w14:ligatures w14:val="none"/>
        </w:rPr>
      </w:pPr>
      <w:r w:rsidRPr="008710DF">
        <w:rPr>
          <w:rFonts w:eastAsia="Calibri" w:cs="Calibri"/>
          <w:kern w:val="0"/>
          <w14:ligatures w14:val="none"/>
        </w:rPr>
        <w:t xml:space="preserve">Prawa </w:t>
      </w:r>
      <w:r w:rsidR="00F903B3">
        <w:rPr>
          <w:rFonts w:eastAsia="Calibri" w:cs="Calibri"/>
          <w:kern w:val="0"/>
          <w14:ligatures w14:val="none"/>
        </w:rPr>
        <w:t>cyfrowe</w:t>
      </w:r>
      <w:r w:rsidRPr="008710DF">
        <w:rPr>
          <w:rFonts w:eastAsia="Calibri" w:cs="Calibri"/>
          <w:kern w:val="0"/>
          <w14:ligatures w14:val="none"/>
        </w:rPr>
        <w:t xml:space="preserve"> realizują się zarówno w relacjach jednostki z instytucjami władzy, jak i użytkowników z </w:t>
      </w:r>
      <w:r w:rsidR="00DE18E5">
        <w:rPr>
          <w:rFonts w:eastAsia="Calibri" w:cs="Calibri"/>
          <w:kern w:val="0"/>
          <w14:ligatures w14:val="none"/>
        </w:rPr>
        <w:t xml:space="preserve">dostawcami </w:t>
      </w:r>
      <w:r w:rsidRPr="008710DF">
        <w:rPr>
          <w:rFonts w:eastAsia="Calibri" w:cs="Calibri"/>
          <w:kern w:val="0"/>
          <w14:ligatures w14:val="none"/>
        </w:rPr>
        <w:t>usług cyfrowy</w:t>
      </w:r>
      <w:r w:rsidR="00DE18E5">
        <w:rPr>
          <w:rFonts w:eastAsia="Calibri" w:cs="Calibri"/>
          <w:kern w:val="0"/>
          <w14:ligatures w14:val="none"/>
        </w:rPr>
        <w:t>ch</w:t>
      </w:r>
      <w:r w:rsidRPr="008710DF">
        <w:rPr>
          <w:rFonts w:eastAsia="Calibri" w:cs="Calibri"/>
          <w:kern w:val="0"/>
          <w14:ligatures w14:val="none"/>
        </w:rPr>
        <w:t xml:space="preserve">. W kontekście tych ostatnich zagrożeniem są kwestie nieuzasadnionej moderacji treści przez platformy, niejasności w regulaminach i standardach cyfrowych społeczności, tzw. zwodniczych interfejsów, braku transparentności algorytmów i rozliczalności za działania platform oraz nieprzestrzeganie praw konsumentów. Problemy te wiążą się z modelem biznesowym opartym na walce o zaangażowanie użytkowników, stwarzającym ryzyka dla prywatności i wykorzystania danych osobowych. </w:t>
      </w:r>
      <w:r w:rsidRPr="008710DF">
        <w:rPr>
          <w:rFonts w:eastAsia="Calibri" w:cs="Calibri"/>
          <w:kern w:val="0"/>
          <w14:ligatures w14:val="none"/>
        </w:rPr>
        <w:lastRenderedPageBreak/>
        <w:t>Brak reakcji na te zjawiska skutkuje długotrwałą i rosnącą społeczną polaryzacją, co podważa zarówno ład demokratyczny, jak i ład informacyjny państwa.</w:t>
      </w:r>
      <w:r w:rsidR="00976458">
        <w:rPr>
          <w:rFonts w:eastAsia="Calibri" w:cs="Calibri"/>
          <w:kern w:val="0"/>
          <w14:ligatures w14:val="none"/>
        </w:rPr>
        <w:t xml:space="preserve">  </w:t>
      </w:r>
    </w:p>
    <w:p w14:paraId="2BB23C87" w14:textId="77777777" w:rsidR="00366923" w:rsidRPr="008710DF" w:rsidRDefault="00366923" w:rsidP="00366923">
      <w:pPr>
        <w:numPr>
          <w:ilvl w:val="1"/>
          <w:numId w:val="0"/>
        </w:numPr>
        <w:spacing w:before="120" w:line="257" w:lineRule="auto"/>
        <w:ind w:left="113"/>
        <w:rPr>
          <w:rFonts w:eastAsiaTheme="majorEastAsia" w:cs="Times New Roman (Nagłówki CS)"/>
          <w:color w:val="002060"/>
          <w:spacing w:val="15"/>
          <w:kern w:val="0"/>
          <w:sz w:val="40"/>
          <w:szCs w:val="28"/>
          <w14:ligatures w14:val="none"/>
        </w:rPr>
      </w:pPr>
      <w:r w:rsidRPr="008710DF">
        <w:rPr>
          <w:rFonts w:eastAsiaTheme="majorEastAsia" w:cs="Times New Roman (Nagłówki CS)"/>
          <w:color w:val="002060"/>
          <w:spacing w:val="15"/>
          <w:kern w:val="0"/>
          <w:sz w:val="40"/>
          <w:szCs w:val="28"/>
          <w14:ligatures w14:val="none"/>
        </w:rPr>
        <w:t>Na prawa podstawowe w sferze cyfrowej należy patrzeć również z perspektywy jej wpływu na pracowników.</w:t>
      </w:r>
    </w:p>
    <w:p w14:paraId="6FC8DA23" w14:textId="0F4A8EEC" w:rsidR="00366923" w:rsidRPr="00DB7869" w:rsidRDefault="00366923" w:rsidP="00D942FC">
      <w:pPr>
        <w:numPr>
          <w:ilvl w:val="1"/>
          <w:numId w:val="0"/>
        </w:numPr>
        <w:spacing w:before="120" w:line="257" w:lineRule="auto"/>
        <w:rPr>
          <w:rFonts w:eastAsia="Calibri" w:cs="Calibri"/>
          <w:kern w:val="0"/>
          <w14:ligatures w14:val="none"/>
        </w:rPr>
      </w:pPr>
      <w:r w:rsidRPr="008710DF">
        <w:rPr>
          <w:rFonts w:eastAsia="Calibri" w:cs="Calibri"/>
          <w:kern w:val="0"/>
          <w14:ligatures w14:val="none"/>
        </w:rPr>
        <w:t xml:space="preserve">Istnieje konieczność uwzględniania </w:t>
      </w:r>
      <w:r w:rsidRPr="00DB7869">
        <w:rPr>
          <w:rFonts w:eastAsia="Calibri" w:cs="Calibri"/>
          <w:kern w:val="0"/>
          <w14:ligatures w14:val="none"/>
        </w:rPr>
        <w:t xml:space="preserve">możliwości i </w:t>
      </w:r>
      <w:proofErr w:type="spellStart"/>
      <w:r w:rsidRPr="00DB7869">
        <w:rPr>
          <w:rFonts w:eastAsia="Calibri" w:cs="Calibri"/>
          <w:kern w:val="0"/>
          <w14:ligatures w14:val="none"/>
        </w:rPr>
        <w:t>ryzyk</w:t>
      </w:r>
      <w:proofErr w:type="spellEnd"/>
      <w:r w:rsidRPr="00DB7869">
        <w:rPr>
          <w:rFonts w:eastAsia="Calibri" w:cs="Calibri"/>
          <w:kern w:val="0"/>
          <w14:ligatures w14:val="none"/>
        </w:rPr>
        <w:t xml:space="preserve"> </w:t>
      </w:r>
      <w:r w:rsidR="005A3F9F">
        <w:rPr>
          <w:rFonts w:eastAsia="Calibri" w:cs="Calibri"/>
          <w:kern w:val="0"/>
          <w14:ligatures w14:val="none"/>
        </w:rPr>
        <w:t xml:space="preserve">związanych z </w:t>
      </w:r>
      <w:r w:rsidRPr="00DB7869">
        <w:rPr>
          <w:rFonts w:eastAsia="Calibri" w:cs="Calibri"/>
          <w:kern w:val="0"/>
          <w14:ligatures w14:val="none"/>
        </w:rPr>
        <w:t>wykorzystanie</w:t>
      </w:r>
      <w:r w:rsidR="005A3F9F">
        <w:rPr>
          <w:rFonts w:eastAsia="Calibri" w:cs="Calibri"/>
          <w:kern w:val="0"/>
          <w14:ligatures w14:val="none"/>
        </w:rPr>
        <w:t>m</w:t>
      </w:r>
      <w:r w:rsidRPr="00DB7869">
        <w:rPr>
          <w:rFonts w:eastAsia="Calibri" w:cs="Calibri"/>
          <w:kern w:val="0"/>
          <w14:ligatures w14:val="none"/>
        </w:rPr>
        <w:t xml:space="preserve"> narzędzi cyfrowych</w:t>
      </w:r>
      <w:r w:rsidRPr="008710DF">
        <w:rPr>
          <w:rFonts w:eastAsia="Calibri" w:cs="Calibri"/>
          <w:kern w:val="0"/>
          <w14:ligatures w14:val="none"/>
        </w:rPr>
        <w:t>, dążenie</w:t>
      </w:r>
      <w:r w:rsidR="005A3F9F">
        <w:rPr>
          <w:rFonts w:eastAsia="Calibri" w:cs="Calibri"/>
          <w:kern w:val="0"/>
          <w14:ligatures w14:val="none"/>
        </w:rPr>
        <w:t>m</w:t>
      </w:r>
      <w:r w:rsidRPr="008710DF">
        <w:rPr>
          <w:rFonts w:eastAsia="Calibri" w:cs="Calibri"/>
          <w:kern w:val="0"/>
          <w14:ligatures w14:val="none"/>
        </w:rPr>
        <w:t xml:space="preserve"> do zwiększenia wydajności pracy przy jednoczesnej optymalizacji kosztów oraz prac</w:t>
      </w:r>
      <w:r w:rsidR="005A3F9F">
        <w:rPr>
          <w:rFonts w:eastAsia="Calibri" w:cs="Calibri"/>
          <w:kern w:val="0"/>
          <w14:ligatures w14:val="none"/>
        </w:rPr>
        <w:t>y</w:t>
      </w:r>
      <w:r w:rsidRPr="008710DF">
        <w:rPr>
          <w:rFonts w:eastAsia="Calibri" w:cs="Calibri"/>
          <w:kern w:val="0"/>
          <w14:ligatures w14:val="none"/>
        </w:rPr>
        <w:t xml:space="preserve"> zdaln</w:t>
      </w:r>
      <w:r w:rsidR="005A3F9F">
        <w:rPr>
          <w:rFonts w:eastAsia="Calibri" w:cs="Calibri"/>
          <w:kern w:val="0"/>
          <w14:ligatures w14:val="none"/>
        </w:rPr>
        <w:t>ej</w:t>
      </w:r>
      <w:r w:rsidRPr="008710DF">
        <w:rPr>
          <w:rFonts w:eastAsia="Calibri" w:cs="Calibri"/>
          <w:kern w:val="0"/>
          <w14:ligatures w14:val="none"/>
        </w:rPr>
        <w:t xml:space="preserve">. </w:t>
      </w:r>
      <w:r w:rsidR="00BB7A84" w:rsidRPr="00BB7A84">
        <w:rPr>
          <w:rFonts w:eastAsia="Calibri" w:cs="Calibri"/>
          <w:kern w:val="0"/>
          <w14:ligatures w14:val="none"/>
        </w:rPr>
        <w:t xml:space="preserve">Należy zauważyć, że wykorzystanie technologii cyfrowych ma również negatywny wpływ </w:t>
      </w:r>
      <w:r w:rsidR="001013E7">
        <w:rPr>
          <w:rFonts w:eastAsia="Calibri" w:cs="Calibri"/>
          <w:kern w:val="0"/>
          <w14:ligatures w14:val="none"/>
        </w:rPr>
        <w:t>na</w:t>
      </w:r>
      <w:r w:rsidR="00BB7A84" w:rsidRPr="00BB7A84">
        <w:rPr>
          <w:rFonts w:eastAsia="Calibri" w:cs="Calibri"/>
          <w:kern w:val="0"/>
          <w14:ligatures w14:val="none"/>
        </w:rPr>
        <w:t xml:space="preserve"> pracowników - przejawia</w:t>
      </w:r>
      <w:r w:rsidR="00127E3A">
        <w:rPr>
          <w:rFonts w:eastAsia="Calibri" w:cs="Calibri"/>
          <w:kern w:val="0"/>
          <w14:ligatures w14:val="none"/>
        </w:rPr>
        <w:t>jący</w:t>
      </w:r>
      <w:r w:rsidR="00BB7A84" w:rsidRPr="00BB7A84">
        <w:rPr>
          <w:rFonts w:eastAsia="Calibri" w:cs="Calibri"/>
          <w:kern w:val="0"/>
          <w14:ligatures w14:val="none"/>
        </w:rPr>
        <w:t xml:space="preserve"> się naruszaniem równowagi między życiem prywatnym a zawodowym, </w:t>
      </w:r>
      <w:r w:rsidR="00127E3A">
        <w:rPr>
          <w:rFonts w:eastAsia="Calibri" w:cs="Calibri"/>
          <w:kern w:val="0"/>
          <w14:ligatures w14:val="none"/>
        </w:rPr>
        <w:t>co prowadzi do</w:t>
      </w:r>
      <w:r w:rsidR="00BB7A84" w:rsidRPr="00BB7A84">
        <w:rPr>
          <w:rFonts w:eastAsia="Calibri" w:cs="Calibri"/>
          <w:kern w:val="0"/>
          <w14:ligatures w14:val="none"/>
        </w:rPr>
        <w:t xml:space="preserve"> spadk</w:t>
      </w:r>
      <w:r w:rsidR="00127E3A">
        <w:rPr>
          <w:rFonts w:eastAsia="Calibri" w:cs="Calibri"/>
          <w:kern w:val="0"/>
          <w14:ligatures w14:val="none"/>
        </w:rPr>
        <w:t>u</w:t>
      </w:r>
      <w:r w:rsidR="00BB7A84" w:rsidRPr="00BB7A84">
        <w:rPr>
          <w:rFonts w:eastAsia="Calibri" w:cs="Calibri"/>
          <w:kern w:val="0"/>
          <w14:ligatures w14:val="none"/>
        </w:rPr>
        <w:t xml:space="preserve"> produktywności </w:t>
      </w:r>
      <w:r w:rsidR="00127E3A">
        <w:rPr>
          <w:rFonts w:eastAsia="Calibri" w:cs="Calibri"/>
          <w:kern w:val="0"/>
          <w14:ligatures w14:val="none"/>
        </w:rPr>
        <w:t>oraz</w:t>
      </w:r>
      <w:r w:rsidR="00BB7A84" w:rsidRPr="00BB7A84">
        <w:rPr>
          <w:rFonts w:eastAsia="Calibri" w:cs="Calibri"/>
          <w:kern w:val="0"/>
          <w14:ligatures w14:val="none"/>
        </w:rPr>
        <w:t xml:space="preserve"> wypaleni</w:t>
      </w:r>
      <w:r w:rsidR="00127E3A">
        <w:rPr>
          <w:rFonts w:eastAsia="Calibri" w:cs="Calibri"/>
          <w:kern w:val="0"/>
          <w14:ligatures w14:val="none"/>
        </w:rPr>
        <w:t>a</w:t>
      </w:r>
      <w:r w:rsidR="00BB7A84" w:rsidRPr="00BB7A84">
        <w:rPr>
          <w:rFonts w:eastAsia="Calibri" w:cs="Calibri"/>
          <w:kern w:val="0"/>
          <w14:ligatures w14:val="none"/>
        </w:rPr>
        <w:t xml:space="preserve"> zawodow</w:t>
      </w:r>
      <w:r w:rsidR="00127E3A">
        <w:rPr>
          <w:rFonts w:eastAsia="Calibri" w:cs="Calibri"/>
          <w:kern w:val="0"/>
          <w14:ligatures w14:val="none"/>
        </w:rPr>
        <w:t>ego</w:t>
      </w:r>
      <w:r w:rsidR="00BB7A84" w:rsidRPr="00BB7A84">
        <w:rPr>
          <w:rFonts w:eastAsia="Calibri" w:cs="Calibri"/>
          <w:kern w:val="0"/>
          <w14:ligatures w14:val="none"/>
        </w:rPr>
        <w:t>.</w:t>
      </w:r>
      <w:r w:rsidR="00976458">
        <w:rPr>
          <w:rFonts w:eastAsia="Calibri" w:cs="Calibri"/>
          <w:kern w:val="0"/>
          <w14:ligatures w14:val="none"/>
        </w:rPr>
        <w:t xml:space="preserve">  </w:t>
      </w:r>
    </w:p>
    <w:p w14:paraId="07655B6B" w14:textId="3E9BA112" w:rsidR="00366923" w:rsidRPr="008710DF" w:rsidRDefault="00366923" w:rsidP="00366923">
      <w:pPr>
        <w:spacing w:line="257" w:lineRule="auto"/>
        <w:rPr>
          <w:rFonts w:eastAsia="Calibri" w:cs="Calibri"/>
          <w:kern w:val="0"/>
          <w14:ligatures w14:val="none"/>
        </w:rPr>
      </w:pPr>
      <w:r w:rsidRPr="008710DF">
        <w:rPr>
          <w:rFonts w:eastAsia="Calibri" w:cs="Calibri"/>
          <w:kern w:val="0"/>
          <w14:ligatures w14:val="none"/>
        </w:rPr>
        <w:t xml:space="preserve">Nowe trendy związane z automatyzacją i digitalizacją procesów w firmach dotyczą zarówno pracowników fizycznych, jak i umysłowych. Narzędzia cyfrowe pozwalają na szeroko zakrojoną kontrolę pracowników, co może wiązać się z naruszaniem ich prywatności i dobrostanu. Wzrost popularności pracy zdalnej umożliwił elastyczną organizację czasu i przyniósł korzyści wielu pracownikom i pracodawcom. Równocześnie jednak generuje ryzyko związane z oczekiwaniem ciągłej dostępności od pracownika oraz utrudnia rozgraniczanie życia zawodowego i osobistego. Obserwujemy także dalszy intensywny rozwój niekonwencjonalnych modeli biznesowych, na czele których znalazła się gospodarka współdzielenia. Z jednej strony otworzyła ona przed konsumentami, przedsiębiorcami i pracownikami nowe możliwości, z drugiej jednak doprowadziła do destabilizacji warunków pracy i pozbawienia osób pracujących za pośrednictwem aplikacji ich podstawowych praw. </w:t>
      </w:r>
      <w:r w:rsidR="00127E3A">
        <w:rPr>
          <w:rFonts w:eastAsia="Calibri" w:cs="Calibri"/>
          <w:kern w:val="0"/>
          <w14:ligatures w14:val="none"/>
        </w:rPr>
        <w:t>P</w:t>
      </w:r>
      <w:r w:rsidRPr="008710DF">
        <w:rPr>
          <w:rFonts w:eastAsia="Calibri" w:cs="Calibri"/>
          <w:kern w:val="0"/>
          <w14:ligatures w14:val="none"/>
        </w:rPr>
        <w:t>rzerzucenie odpowiedzialności i kosztów działalności na pracowników platform - których liczba w UE ma sięgnąć 43 mln</w:t>
      </w:r>
      <w:r w:rsidRPr="008710DF">
        <w:rPr>
          <w:rFonts w:eastAsia="Calibri" w:cs="Calibri"/>
          <w:kern w:val="0"/>
          <w:vertAlign w:val="superscript"/>
          <w14:ligatures w14:val="none"/>
        </w:rPr>
        <w:footnoteReference w:id="82"/>
      </w:r>
      <w:r w:rsidRPr="008710DF">
        <w:rPr>
          <w:rFonts w:eastAsia="Calibri" w:cs="Calibri"/>
          <w:kern w:val="0"/>
          <w14:ligatures w14:val="none"/>
        </w:rPr>
        <w:t xml:space="preserve"> - prowadzi do wzrostu niepewności zatrudnienia i upowszechniania się zjawiska prekariatu.</w:t>
      </w:r>
    </w:p>
    <w:p w14:paraId="5670BE29" w14:textId="69A65648" w:rsidR="00366923" w:rsidRPr="008710DF" w:rsidRDefault="00366923" w:rsidP="00366923">
      <w:pPr>
        <w:spacing w:line="257" w:lineRule="auto"/>
        <w:rPr>
          <w:rFonts w:eastAsia="Calibri" w:cs="Calibri"/>
          <w:kern w:val="0"/>
          <w14:ligatures w14:val="none"/>
        </w:rPr>
      </w:pPr>
      <w:r w:rsidRPr="008710DF">
        <w:rPr>
          <w:rFonts w:eastAsia="Calibri" w:cs="Times New Roman"/>
          <w:kern w:val="0"/>
          <w14:ligatures w14:val="none"/>
        </w:rPr>
        <w:t>Wreszcie,</w:t>
      </w:r>
      <w:r w:rsidRPr="008710DF">
        <w:rPr>
          <w:rFonts w:eastAsia="Calibri" w:cs="Calibri"/>
          <w:kern w:val="0"/>
          <w14:ligatures w14:val="none"/>
        </w:rPr>
        <w:t xml:space="preserve"> </w:t>
      </w:r>
      <w:r w:rsidRPr="008710DF">
        <w:rPr>
          <w:rFonts w:eastAsia="Calibri" w:cs="Times New Roman"/>
          <w:kern w:val="0"/>
          <w14:ligatures w14:val="none"/>
        </w:rPr>
        <w:t xml:space="preserve">zapewnienie kompleksowego bezpieczeństwa sfery cyfrowej wymaga skutecznej walki z dezinformacją oraz obcą ingerencją i manipulacją w środowisku informacyjnym. </w:t>
      </w:r>
      <w:r w:rsidRPr="008710DF">
        <w:rPr>
          <w:rFonts w:eastAsia="Calibri" w:cs="Calibri"/>
          <w:kern w:val="0"/>
          <w14:ligatures w14:val="none"/>
        </w:rPr>
        <w:t>Dezinformacja rozumiana jest jako weryfikowalnie nieprawdziwe lub wprowadzające w błąd (zmanipulowane) informacje, tworzone, przedstawiane i rozpowszechniane w celu uzyskania korzyści gospodarczych lub wprowadzenia w błąd opinii publicznej, które mogą wyrządzić szkodę publiczną</w:t>
      </w:r>
      <w:r w:rsidRPr="008710DF">
        <w:rPr>
          <w:rFonts w:eastAsia="Calibri" w:cs="Calibri"/>
          <w:kern w:val="0"/>
          <w:vertAlign w:val="superscript"/>
          <w14:ligatures w14:val="none"/>
        </w:rPr>
        <w:footnoteReference w:id="83"/>
      </w:r>
      <w:r w:rsidRPr="008710DF">
        <w:rPr>
          <w:rFonts w:eastAsia="Calibri" w:cs="Calibri"/>
          <w:kern w:val="0"/>
          <w14:ligatures w14:val="none"/>
        </w:rPr>
        <w:t>. Przez obcą ingerencję i manipulację w środowisku informacyjnym rozumie się przeważnie niezgodny z prawem wzorzec zachowania, który zagraża lub potencjalnie negatywnie może wpłynąć na wartości, procedury i procesy polityczne. Takie działania mają charakter manipulacyjny, są prowadzone w sposób celowy i skoordynowany.</w:t>
      </w:r>
    </w:p>
    <w:p w14:paraId="3E3BFDC4" w14:textId="3A59A5B6" w:rsidR="00366923" w:rsidRPr="008710DF" w:rsidRDefault="00366923" w:rsidP="00366923">
      <w:pPr>
        <w:spacing w:line="257" w:lineRule="auto"/>
        <w:rPr>
          <w:rFonts w:eastAsia="Calibri" w:cs="Calibri"/>
          <w:kern w:val="0"/>
          <w14:ligatures w14:val="none"/>
        </w:rPr>
      </w:pPr>
      <w:r w:rsidRPr="008710DF">
        <w:rPr>
          <w:rFonts w:eastAsia="Calibri" w:cs="Calibri"/>
          <w:kern w:val="0"/>
          <w14:ligatures w14:val="none"/>
        </w:rPr>
        <w:t>Warto zauważyć, że do prowadzonych działań dezinformacyjnych wykorzystywane są różnego rodzaju tematy, zmierzające do polaryzacji społecznej, osłabienia procesów demokratycznych czy wywołania niepokojów społecznych. W tym kontekście należy podkreślić dezinformację dot</w:t>
      </w:r>
      <w:r w:rsidR="00A47565">
        <w:rPr>
          <w:rFonts w:eastAsia="Calibri" w:cs="Calibri"/>
          <w:kern w:val="0"/>
          <w14:ligatures w14:val="none"/>
        </w:rPr>
        <w:t>yczącą</w:t>
      </w:r>
      <w:r w:rsidRPr="008710DF">
        <w:rPr>
          <w:rFonts w:eastAsia="Calibri" w:cs="Calibri"/>
          <w:kern w:val="0"/>
          <w14:ligatures w14:val="none"/>
        </w:rPr>
        <w:t xml:space="preserve"> m.in. procesów wyborczych, klimatu i środowiska, praw mniejszości, migracji, wojen i konfliktów, technologii czy zdrowia.</w:t>
      </w:r>
    </w:p>
    <w:p w14:paraId="1E831E00" w14:textId="77777777" w:rsidR="00366923" w:rsidRPr="008710DF" w:rsidRDefault="00366923" w:rsidP="00366923">
      <w:pPr>
        <w:spacing w:line="257" w:lineRule="auto"/>
        <w:rPr>
          <w:rFonts w:eastAsia="Calibri" w:cs="Calibri"/>
          <w:kern w:val="0"/>
          <w14:ligatures w14:val="none"/>
        </w:rPr>
      </w:pPr>
      <w:r w:rsidRPr="008710DF">
        <w:rPr>
          <w:rFonts w:eastAsia="Calibri" w:cs="Times New Roman"/>
          <w:kern w:val="0"/>
          <w14:ligatures w14:val="none"/>
        </w:rPr>
        <w:lastRenderedPageBreak/>
        <w:t xml:space="preserve">Dezinformacja wewnętrzna prowadzona jest w celu budowania kapitału społecznego, politycznego lub finansowego. </w:t>
      </w:r>
      <w:r w:rsidRPr="008710DF">
        <w:rPr>
          <w:rFonts w:eastAsia="Calibri" w:cs="Calibri"/>
          <w:kern w:val="0"/>
          <w14:ligatures w14:val="none"/>
        </w:rPr>
        <w:t xml:space="preserve">Z kolei podmioty zewnętrzne stosują ją, m.in. by destabilizować sytuację społeczno-polityczną w kraju i stymulować polaryzację społeczną. Najaktywniejszym adwersarzem państwa polskiego są państwa prowadzące przeciwko Polsce wojnę informacyjną, w tym Rosja i Białoruś. Prowadzone przez nie działania obejmują kompleksowe działania dezinformacyjne, zaawansowane operacje wpływu czy działania wywiadowcze i dywersyjne, a także ataki fizyczne. Propagowane przez antagonistycznie nastawione państwa przekazy dezinformacyjne służą z jednej strony realizacji celów wewnętrznych (w tym zwiększaniu poparcia dla liderów), z drugiej – zewnętrznych (takich jak stymulowanie nastrojów antynatowskich, </w:t>
      </w:r>
      <w:proofErr w:type="spellStart"/>
      <w:r w:rsidRPr="008710DF">
        <w:rPr>
          <w:rFonts w:eastAsia="Calibri" w:cs="Calibri"/>
          <w:kern w:val="0"/>
          <w14:ligatures w14:val="none"/>
        </w:rPr>
        <w:t>antyunijnych</w:t>
      </w:r>
      <w:proofErr w:type="spellEnd"/>
      <w:r w:rsidRPr="008710DF">
        <w:rPr>
          <w:rFonts w:eastAsia="Calibri" w:cs="Calibri"/>
          <w:kern w:val="0"/>
          <w14:ligatures w14:val="none"/>
        </w:rPr>
        <w:t>, antyamerykańskich i antyukraińskich).</w:t>
      </w:r>
    </w:p>
    <w:p w14:paraId="51EF2448" w14:textId="64038AED" w:rsidR="00445E6D" w:rsidRDefault="00675ECE" w:rsidP="00366923">
      <w:pPr>
        <w:spacing w:line="257" w:lineRule="auto"/>
        <w:rPr>
          <w:rFonts w:eastAsia="Calibri" w:cs="Calibri"/>
          <w:kern w:val="0"/>
          <w14:ligatures w14:val="none"/>
        </w:rPr>
      </w:pPr>
      <w:r>
        <w:rPr>
          <w:rFonts w:eastAsia="Calibri" w:cs="Calibri"/>
          <w:kern w:val="0"/>
          <w14:ligatures w14:val="none"/>
        </w:rPr>
        <w:t xml:space="preserve">Istotnymi dla </w:t>
      </w:r>
      <w:r w:rsidR="007E5A19">
        <w:rPr>
          <w:rFonts w:eastAsia="Calibri" w:cs="Calibri"/>
          <w:kern w:val="0"/>
          <w14:ligatures w14:val="none"/>
        </w:rPr>
        <w:t xml:space="preserve">skutecznej walki ze zjawiskiem dezinformacji są działania podejmowane w celu budowania rzetelnych i wiarygodnych mediów, a także zwiększanie </w:t>
      </w:r>
      <w:r w:rsidR="009668B5">
        <w:rPr>
          <w:rFonts w:eastAsia="Calibri" w:cs="Calibri"/>
          <w:kern w:val="0"/>
          <w14:ligatures w14:val="none"/>
        </w:rPr>
        <w:t>roli edukacji medialnej.</w:t>
      </w:r>
    </w:p>
    <w:p w14:paraId="75471069" w14:textId="08756E76" w:rsidR="00366923" w:rsidRPr="008710DF" w:rsidRDefault="00366923" w:rsidP="00366923">
      <w:pPr>
        <w:spacing w:line="257" w:lineRule="auto"/>
        <w:rPr>
          <w:rFonts w:eastAsia="Calibri" w:cs="Times New Roman"/>
          <w:kern w:val="0"/>
          <w14:ligatures w14:val="none"/>
        </w:rPr>
      </w:pPr>
      <w:r w:rsidRPr="008710DF">
        <w:rPr>
          <w:rFonts w:eastAsia="Calibri" w:cs="Calibri"/>
          <w:kern w:val="0"/>
          <w14:ligatures w14:val="none"/>
        </w:rPr>
        <w:t xml:space="preserve">W Polsce zadania związane z </w:t>
      </w:r>
      <w:r w:rsidR="000C03CE">
        <w:rPr>
          <w:rFonts w:eastAsia="Calibri" w:cs="Calibri"/>
          <w:kern w:val="0"/>
          <w14:ligatures w14:val="none"/>
        </w:rPr>
        <w:t>tym obszarem</w:t>
      </w:r>
      <w:r w:rsidRPr="008710DF">
        <w:rPr>
          <w:rFonts w:eastAsia="Calibri" w:cs="Calibri"/>
          <w:kern w:val="0"/>
          <w14:ligatures w14:val="none"/>
        </w:rPr>
        <w:t xml:space="preserve"> prowadzone są przez szereg instytucji, w tym NASK-PIB, Ministerstwo Spraw Zagranicznych, Krajową Radę Radiofonii i Telewizji (edukacja medialna), Rządowe Centrum Bezpieczeństwa (analiza zagrożeń, w tym związanych z dezinformacją), odpowiednie służby (w tym SKW – Służba Kontrwywiadu Wojskowego i ABW – Agencja Bezpieczeństwa Wewnętrznego). Zgodnie z unijnym aktem o usługach cyfrowych</w:t>
      </w:r>
      <w:r w:rsidR="00154C1A">
        <w:rPr>
          <w:rStyle w:val="Odwoanieprzypisudolnego"/>
          <w:rFonts w:eastAsia="Calibri" w:cs="Calibri"/>
          <w:kern w:val="0"/>
          <w14:ligatures w14:val="none"/>
        </w:rPr>
        <w:footnoteReference w:id="84"/>
      </w:r>
      <w:r w:rsidRPr="008710DF">
        <w:rPr>
          <w:rFonts w:eastAsia="Calibri" w:cs="Calibri"/>
          <w:kern w:val="0"/>
          <w14:ligatures w14:val="none"/>
        </w:rPr>
        <w:t xml:space="preserve"> w działania – jako koordynator d</w:t>
      </w:r>
      <w:r w:rsidR="00F81DDA">
        <w:rPr>
          <w:rFonts w:eastAsia="Calibri" w:cs="Calibri"/>
          <w:kern w:val="0"/>
          <w14:ligatures w14:val="none"/>
        </w:rPr>
        <w:t>o spraw</w:t>
      </w:r>
      <w:r w:rsidRPr="008710DF">
        <w:rPr>
          <w:rFonts w:eastAsia="Calibri" w:cs="Calibri"/>
          <w:kern w:val="0"/>
          <w14:ligatures w14:val="none"/>
        </w:rPr>
        <w:t xml:space="preserve"> usług cyfrowych – włączy się też Prezes Urzędu Komunikacji Elektronicznej. Wielość instytucji działających w obszarze dezinformacji przekłada się na jedno z głównych wyzwań w tym obszarze – brak odpowiedniej koordynacji i komunikacji, a także niespójność w metodach działania. </w:t>
      </w:r>
      <w:r w:rsidRPr="008710DF">
        <w:rPr>
          <w:rFonts w:eastAsia="Calibri" w:cs="Times New Roman"/>
          <w:kern w:val="0"/>
          <w14:ligatures w14:val="none"/>
        </w:rPr>
        <w:t>Wśród innych wyzwań wskazać należy: </w:t>
      </w:r>
    </w:p>
    <w:p w14:paraId="424D92DE"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Rozwój nowych technologii (w tym AI) umożliwiających szybsze i skuteczniejsze tworzenie treści dezinformacyjnych; </w:t>
      </w:r>
    </w:p>
    <w:p w14:paraId="350818E7" w14:textId="3C08681F"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Nieefektywną współpracę z platformami społecznościowymi w procesie</w:t>
      </w:r>
      <w:r w:rsidR="00560731">
        <w:rPr>
          <w:rFonts w:eastAsia="Calibri" w:cs="Times New Roman"/>
          <w:color w:val="000000" w:themeColor="text1"/>
          <w:kern w:val="0"/>
          <w14:ligatures w14:val="none"/>
        </w:rPr>
        <w:t xml:space="preserve"> zarówno</w:t>
      </w:r>
      <w:r w:rsidRPr="008710DF">
        <w:rPr>
          <w:rFonts w:eastAsia="Calibri" w:cs="Times New Roman"/>
          <w:color w:val="000000" w:themeColor="text1"/>
          <w:kern w:val="0"/>
          <w14:ligatures w14:val="none"/>
        </w:rPr>
        <w:t xml:space="preserve"> identyfikacji</w:t>
      </w:r>
      <w:r w:rsidR="00E911D6">
        <w:rPr>
          <w:rFonts w:eastAsia="Calibri" w:cs="Times New Roman"/>
          <w:color w:val="000000" w:themeColor="text1"/>
          <w:kern w:val="0"/>
          <w14:ligatures w14:val="none"/>
        </w:rPr>
        <w:t xml:space="preserve">, </w:t>
      </w:r>
      <w:r w:rsidR="00FC679D">
        <w:rPr>
          <w:rFonts w:eastAsia="Calibri" w:cs="Times New Roman"/>
          <w:color w:val="000000" w:themeColor="text1"/>
          <w:kern w:val="0"/>
          <w14:ligatures w14:val="none"/>
        </w:rPr>
        <w:t>=</w:t>
      </w:r>
      <w:r w:rsidR="009F2D1C">
        <w:rPr>
          <w:rFonts w:eastAsia="Calibri" w:cs="Times New Roman"/>
          <w:color w:val="000000" w:themeColor="text1"/>
          <w:kern w:val="0"/>
          <w14:ligatures w14:val="none"/>
        </w:rPr>
        <w:t>jak i</w:t>
      </w:r>
      <w:r w:rsidR="00973E78">
        <w:rPr>
          <w:rFonts w:eastAsia="Calibri" w:cs="Times New Roman"/>
          <w:color w:val="000000" w:themeColor="text1"/>
          <w:kern w:val="0"/>
          <w14:ligatures w14:val="none"/>
        </w:rPr>
        <w:t xml:space="preserve"> </w:t>
      </w:r>
      <w:r w:rsidRPr="008710DF">
        <w:rPr>
          <w:rFonts w:eastAsia="Calibri" w:cs="Times New Roman"/>
          <w:color w:val="000000" w:themeColor="text1"/>
          <w:kern w:val="0"/>
          <w14:ligatures w14:val="none"/>
        </w:rPr>
        <w:t>zdejmowania treści dezinformacyjnych</w:t>
      </w:r>
      <w:r w:rsidR="00973E78">
        <w:rPr>
          <w:rFonts w:eastAsia="Calibri" w:cs="Times New Roman"/>
          <w:color w:val="000000" w:themeColor="text1"/>
          <w:kern w:val="0"/>
          <w14:ligatures w14:val="none"/>
        </w:rPr>
        <w:t xml:space="preserve"> oraz</w:t>
      </w:r>
      <w:r w:rsidRPr="008710DF">
        <w:rPr>
          <w:rFonts w:eastAsia="Calibri" w:cs="Times New Roman"/>
          <w:color w:val="000000" w:themeColor="text1"/>
          <w:kern w:val="0"/>
          <w14:ligatures w14:val="none"/>
        </w:rPr>
        <w:t xml:space="preserve"> kont je rozpowszechniających (w tym botów); </w:t>
      </w:r>
    </w:p>
    <w:p w14:paraId="12B02FFC"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Konieczność pogłębienia działań (krajowych i unijnych) zmierzających do analizowania kampanii dezinformacyjnych w sposób kompleksowy; </w:t>
      </w:r>
    </w:p>
    <w:p w14:paraId="0C2D96C4"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Niską świadomość społeczną oraz potrzebę rozwoju kompetencji w zakresie edukacji medialnej, myślenia krytycznego oraz bezpieczeństwa informacyjnego; </w:t>
      </w:r>
    </w:p>
    <w:p w14:paraId="4BFD83DE" w14:textId="2BF9F932"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Publikacj</w:t>
      </w:r>
      <w:r w:rsidR="005543ED">
        <w:rPr>
          <w:rFonts w:eastAsia="Calibri" w:cs="Times New Roman"/>
          <w:color w:val="000000" w:themeColor="text1"/>
          <w:kern w:val="0"/>
          <w14:ligatures w14:val="none"/>
        </w:rPr>
        <w:t>ę</w:t>
      </w:r>
      <w:r w:rsidRPr="008710DF">
        <w:rPr>
          <w:rFonts w:eastAsia="Calibri" w:cs="Times New Roman"/>
          <w:color w:val="000000" w:themeColor="text1"/>
          <w:kern w:val="0"/>
          <w14:ligatures w14:val="none"/>
        </w:rPr>
        <w:t xml:space="preserve"> w celach dezinformacyjnych fałszywych materiałów wytworzonych przy pomocy technologii </w:t>
      </w:r>
      <w:proofErr w:type="spellStart"/>
      <w:r w:rsidRPr="008710DF">
        <w:rPr>
          <w:rFonts w:eastAsia="Calibri" w:cs="Times New Roman"/>
          <w:color w:val="000000" w:themeColor="text1"/>
          <w:kern w:val="0"/>
          <w14:ligatures w14:val="none"/>
        </w:rPr>
        <w:t>deepfake</w:t>
      </w:r>
      <w:proofErr w:type="spellEnd"/>
      <w:r w:rsidRPr="008710DF">
        <w:rPr>
          <w:rFonts w:eastAsia="Calibri" w:cs="Times New Roman"/>
          <w:color w:val="000000" w:themeColor="text1"/>
          <w:kern w:val="0"/>
          <w14:ligatures w14:val="none"/>
        </w:rPr>
        <w:t xml:space="preserve"> pozwalającej na zmanipulowanie obrazu lub dźwięku;</w:t>
      </w:r>
    </w:p>
    <w:p w14:paraId="57B8AAFF" w14:textId="2FD9BF84"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Promowanie przez algorytmy rekomendacyjne treści silnie emocjonalnych (przybierających formę dezinformacji) oraz podpowiadanie podobnego typu treści, co skutkuje zamknięciem użytkownika w tzw. bańce informacyjnej;</w:t>
      </w:r>
    </w:p>
    <w:p w14:paraId="6284E030"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Rozproszenie i niewystarczające finansowanie organizacji pozarządowych zajmujących się przeciwdziałaniem dezinformacji; </w:t>
      </w:r>
    </w:p>
    <w:p w14:paraId="1E996C54" w14:textId="77777777" w:rsidR="00366923" w:rsidRPr="008710DF" w:rsidRDefault="00366923" w:rsidP="006746F6">
      <w:pPr>
        <w:numPr>
          <w:ilvl w:val="0"/>
          <w:numId w:val="49"/>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Brak ustalonych na poziomie centralnym oraz samorządowym strategii reagowania na dezinformację lub komunikacji kryzysowej. </w:t>
      </w:r>
      <w:r w:rsidRPr="008710DF">
        <w:rPr>
          <w:rFonts w:eastAsia="Calibri" w:cs="Times New Roman"/>
          <w:color w:val="000000" w:themeColor="text1"/>
          <w:kern w:val="0"/>
          <w14:ligatures w14:val="none"/>
        </w:rPr>
        <w:br w:type="page"/>
      </w:r>
    </w:p>
    <w:p w14:paraId="7EDD92A7" w14:textId="67D4E1AD" w:rsidR="00366923" w:rsidRPr="008710DF" w:rsidRDefault="00366923" w:rsidP="00406AC9">
      <w:pPr>
        <w:pStyle w:val="Podtytu"/>
      </w:pPr>
      <w:r w:rsidRPr="008710DF">
        <w:lastRenderedPageBreak/>
        <w:t xml:space="preserve">Cel </w:t>
      </w:r>
      <w:r w:rsidR="00D564E6">
        <w:t>3.1.</w:t>
      </w:r>
      <w:r w:rsidRPr="008710DF">
        <w:t>1: Otoczenie instytucjonalne i regulacyjne w sferze cyfrowej wspiera ochronę praw podstawowych</w:t>
      </w:r>
    </w:p>
    <w:p w14:paraId="154FFD18" w14:textId="77777777" w:rsidR="00366923" w:rsidRPr="008710DF" w:rsidRDefault="00366923" w:rsidP="00406AC9">
      <w:pPr>
        <w:pStyle w:val="Podtytu"/>
        <w:rPr>
          <w:rFonts w:eastAsia="Calibri" w:cs="Times New Roman"/>
        </w:rPr>
      </w:pPr>
    </w:p>
    <w:p w14:paraId="38AD2EE7" w14:textId="77777777" w:rsidR="00366923" w:rsidRPr="008710DF" w:rsidRDefault="00366923" w:rsidP="00406AC9">
      <w:pPr>
        <w:pStyle w:val="Podtytu"/>
      </w:pPr>
      <w:r w:rsidRPr="008710DF">
        <w:t>Co umożliwi realizację celu:</w:t>
      </w:r>
    </w:p>
    <w:p w14:paraId="66ED1BB2" w14:textId="77777777"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Wspieranie silnego otoczenia instytucjonalnego wokół regulacji mających za zadanie zapewnić poszanowanie uznanych wartości i praw jednostek w sieci poprzez wyposażenie podmiotów odpowiedzialnych za egzekwowanie ich przepisów w środki techniczne, osobowe i finansowe;</w:t>
      </w:r>
    </w:p>
    <w:p w14:paraId="314C7C51" w14:textId="14CD9458"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Promowanie tego, by projektowanie, opracowywanie, wdrażanie i wykorzystywanie rozwiązań technologicznych odbywało się z poszanowaniem praw podstawowych poprzez stosowanie zasady „etyki już na etapie projektowania” („</w:t>
      </w:r>
      <w:proofErr w:type="spellStart"/>
      <w:r w:rsidRPr="008710DF">
        <w:rPr>
          <w:rFonts w:eastAsia="Calibri" w:cs="Times New Roman"/>
          <w:color w:val="000000" w:themeColor="text1"/>
          <w:kern w:val="0"/>
          <w14:ligatures w14:val="none"/>
        </w:rPr>
        <w:t>ethics</w:t>
      </w:r>
      <w:proofErr w:type="spellEnd"/>
      <w:r w:rsidRPr="008710DF">
        <w:rPr>
          <w:rFonts w:eastAsia="Calibri" w:cs="Times New Roman"/>
          <w:color w:val="000000" w:themeColor="text1"/>
          <w:kern w:val="0"/>
          <w14:ligatures w14:val="none"/>
        </w:rPr>
        <w:t xml:space="preserve"> by design”)</w:t>
      </w:r>
      <w:r w:rsidR="00CC1F91">
        <w:rPr>
          <w:rFonts w:eastAsia="Calibri" w:cs="Times New Roman"/>
          <w:color w:val="000000" w:themeColor="text1"/>
          <w:kern w:val="0"/>
          <w14:ligatures w14:val="none"/>
        </w:rPr>
        <w:t xml:space="preserve"> </w:t>
      </w:r>
      <w:r w:rsidR="00CC1F91" w:rsidRPr="00CC1F91">
        <w:rPr>
          <w:rFonts w:eastAsia="Calibri" w:cs="Times New Roman"/>
          <w:color w:val="000000" w:themeColor="text1"/>
          <w:kern w:val="0"/>
          <w14:ligatures w14:val="none"/>
        </w:rPr>
        <w:t>oraz z zachowaniem otwartości na audyt społeczny</w:t>
      </w:r>
      <w:r w:rsidR="00FB6CFE">
        <w:rPr>
          <w:rFonts w:eastAsia="Calibri" w:cs="Times New Roman"/>
          <w:color w:val="000000" w:themeColor="text1"/>
          <w:kern w:val="0"/>
          <w14:ligatures w14:val="none"/>
        </w:rPr>
        <w:t>;</w:t>
      </w:r>
      <w:r w:rsidRPr="008710DF">
        <w:rPr>
          <w:rFonts w:eastAsia="Calibri" w:cs="Times New Roman"/>
          <w:color w:val="000000" w:themeColor="text1"/>
          <w:kern w:val="0"/>
          <w14:ligatures w14:val="none"/>
        </w:rPr>
        <w:t xml:space="preserve"> </w:t>
      </w:r>
    </w:p>
    <w:p w14:paraId="5E4A048B" w14:textId="4F950850"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Przeprowadzanie oceny wpływu na prawa podstawowe obywateli (FRIA) w przypadku wykorzystywania systemów automatycznego podejmowania decyzji oraz systemów AI w administracji państwowej</w:t>
      </w:r>
      <w:r w:rsidR="00FB6CFE">
        <w:rPr>
          <w:rFonts w:eastAsia="Calibri" w:cs="Times New Roman"/>
          <w:color w:val="000000" w:themeColor="text1"/>
          <w:kern w:val="0"/>
          <w14:ligatures w14:val="none"/>
        </w:rPr>
        <w:t>;</w:t>
      </w:r>
    </w:p>
    <w:p w14:paraId="589D2F85" w14:textId="236CCB57"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Stworzenie formularza do oceny wymiaru etycznej </w:t>
      </w:r>
      <w:r w:rsidR="005543ED">
        <w:rPr>
          <w:rFonts w:eastAsia="Calibri" w:cs="Times New Roman"/>
          <w:color w:val="000000" w:themeColor="text1"/>
          <w:kern w:val="0"/>
          <w14:ligatures w14:val="none"/>
        </w:rPr>
        <w:t>A</w:t>
      </w:r>
      <w:r w:rsidRPr="008710DF">
        <w:rPr>
          <w:rFonts w:eastAsia="Calibri" w:cs="Times New Roman"/>
          <w:color w:val="000000" w:themeColor="text1"/>
          <w:kern w:val="0"/>
          <w14:ligatures w14:val="none"/>
        </w:rPr>
        <w:t>I stosowanej przez państwo;</w:t>
      </w:r>
    </w:p>
    <w:p w14:paraId="2134F828" w14:textId="2063628F"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Wypracowanie krajowych rozwiązań w zakresie domniemania istnienia stosunku pracy w obszarze gospodarki współdzielenia oraz niezwłoczne wdrożenie do polskiego prawa dyrektywy o pracownikach platformowych</w:t>
      </w:r>
      <w:r w:rsidR="00187D38">
        <w:rPr>
          <w:rStyle w:val="Odwoanieprzypisudolnego"/>
          <w:rFonts w:eastAsia="Calibri" w:cs="Times New Roman"/>
          <w:color w:val="000000" w:themeColor="text1"/>
          <w:kern w:val="0"/>
          <w14:ligatures w14:val="none"/>
        </w:rPr>
        <w:footnoteReference w:id="85"/>
      </w:r>
      <w:r w:rsidRPr="008710DF">
        <w:rPr>
          <w:rFonts w:eastAsia="Calibri" w:cs="Times New Roman"/>
          <w:color w:val="000000" w:themeColor="text1"/>
          <w:kern w:val="0"/>
          <w14:ligatures w14:val="none"/>
        </w:rPr>
        <w:t xml:space="preserve">; </w:t>
      </w:r>
    </w:p>
    <w:p w14:paraId="0820CD28" w14:textId="6228A518"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Bieżące badanie wpływu technologii cyfrowych, zwłaszcza AI, na rynek pracy, w tym dobrostan pracowników (fizyczny, psychiczny i społeczny);</w:t>
      </w:r>
    </w:p>
    <w:p w14:paraId="6D6B3AF7" w14:textId="7FDF396D" w:rsidR="00366923" w:rsidRPr="008710DF"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Zapewnianie skutecznego przestrzegania reguł prawa pracy i aktualności polityk publicznych w odniesieniu do dynamicznie zmieniającego się pod wpływem digitalizacji i wywołanej nią trendów rynku pracy</w:t>
      </w:r>
      <w:r w:rsidR="00AC4C93">
        <w:rPr>
          <w:rFonts w:eastAsia="Calibri" w:cs="Times New Roman"/>
          <w:color w:val="000000" w:themeColor="text1"/>
          <w:kern w:val="0"/>
          <w14:ligatures w14:val="none"/>
        </w:rPr>
        <w:t>.</w:t>
      </w:r>
      <w:r w:rsidR="009A6BB8">
        <w:rPr>
          <w:rFonts w:eastAsia="Calibri" w:cs="Times New Roman"/>
          <w:color w:val="000000" w:themeColor="text1"/>
          <w:kern w:val="0"/>
          <w14:ligatures w14:val="none"/>
        </w:rPr>
        <w:t xml:space="preserve"> </w:t>
      </w:r>
      <w:r w:rsidRPr="008710DF">
        <w:rPr>
          <w:rFonts w:eastAsia="Calibri" w:cs="Times New Roman"/>
          <w:color w:val="000000" w:themeColor="text1"/>
          <w:kern w:val="0"/>
          <w14:ligatures w14:val="none"/>
        </w:rPr>
        <w:t>Mowa tutaj o ochronie pracowników przed ryzykiem bycia ciągle dostępnym (przyjęcie prawa do odłączenia się), nieprzejrzystym „</w:t>
      </w:r>
      <w:proofErr w:type="spellStart"/>
      <w:r w:rsidRPr="008710DF">
        <w:rPr>
          <w:rFonts w:eastAsia="Calibri" w:cs="Times New Roman"/>
          <w:color w:val="000000" w:themeColor="text1"/>
          <w:kern w:val="0"/>
          <w14:ligatures w14:val="none"/>
        </w:rPr>
        <w:t>scoringiem</w:t>
      </w:r>
      <w:proofErr w:type="spellEnd"/>
      <w:r w:rsidRPr="008710DF">
        <w:rPr>
          <w:rFonts w:eastAsia="Calibri" w:cs="Times New Roman"/>
          <w:color w:val="000000" w:themeColor="text1"/>
          <w:kern w:val="0"/>
          <w14:ligatures w14:val="none"/>
        </w:rPr>
        <w:t xml:space="preserve">” i zbudowanymi na uprzedzeniach ocenami pracowników (wdrożenie regulacji związanych z wykorzystywaniem </w:t>
      </w:r>
      <w:r w:rsidR="005543ED">
        <w:rPr>
          <w:rFonts w:eastAsia="Calibri" w:cs="Times New Roman"/>
          <w:color w:val="000000" w:themeColor="text1"/>
          <w:kern w:val="0"/>
          <w14:ligatures w14:val="none"/>
        </w:rPr>
        <w:t>A</w:t>
      </w:r>
      <w:r w:rsidRPr="008710DF">
        <w:rPr>
          <w:rFonts w:eastAsia="Calibri" w:cs="Times New Roman"/>
          <w:color w:val="000000" w:themeColor="text1"/>
          <w:kern w:val="0"/>
          <w14:ligatures w14:val="none"/>
        </w:rPr>
        <w:t>I w obszarze pracy) i cyfrową inwigilacją (egzekwowanie przepisów dot</w:t>
      </w:r>
      <w:r w:rsidR="00957B3D">
        <w:rPr>
          <w:rFonts w:eastAsia="Calibri" w:cs="Times New Roman"/>
          <w:color w:val="000000" w:themeColor="text1"/>
          <w:kern w:val="0"/>
          <w14:ligatures w14:val="none"/>
        </w:rPr>
        <w:t>yczących</w:t>
      </w:r>
      <w:r w:rsidRPr="008710DF">
        <w:rPr>
          <w:rFonts w:eastAsia="Calibri" w:cs="Times New Roman"/>
          <w:color w:val="000000" w:themeColor="text1"/>
          <w:kern w:val="0"/>
          <w14:ligatures w14:val="none"/>
        </w:rPr>
        <w:t xml:space="preserve"> prywatności);</w:t>
      </w:r>
    </w:p>
    <w:p w14:paraId="45C201DA" w14:textId="77777777" w:rsidR="00366923" w:rsidRDefault="00366923" w:rsidP="006746F6">
      <w:pPr>
        <w:numPr>
          <w:ilvl w:val="0"/>
          <w:numId w:val="50"/>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Aktywność na forum krajowym i unijnym na rzecz wdrażania rozwiązań, w szczególności legislacyjnych, dla ochrony prawa do prywatności, ochrony danych osobowych i prawa do odłączenia się;</w:t>
      </w:r>
    </w:p>
    <w:p w14:paraId="53CB6578" w14:textId="526A4CBE" w:rsidR="00366923" w:rsidRPr="00A42E1B" w:rsidRDefault="00830420" w:rsidP="00A42E1B">
      <w:pPr>
        <w:numPr>
          <w:ilvl w:val="0"/>
          <w:numId w:val="50"/>
        </w:numPr>
        <w:spacing w:before="120" w:after="0" w:line="257" w:lineRule="auto"/>
        <w:rPr>
          <w:rFonts w:eastAsia="Calibri" w:cs="Times New Roman"/>
          <w:color w:val="000000" w:themeColor="text1"/>
          <w:kern w:val="0"/>
          <w14:ligatures w14:val="none"/>
        </w:rPr>
      </w:pPr>
      <w:r w:rsidRPr="00830420">
        <w:rPr>
          <w:rFonts w:eastAsia="Calibri" w:cs="Times New Roman"/>
          <w:color w:val="000000" w:themeColor="text1"/>
          <w:kern w:val="0"/>
          <w14:ligatures w14:val="none"/>
        </w:rPr>
        <w:t>Cyfryzacja obywatelskiej inicjatywy ustawodawczej</w:t>
      </w:r>
      <w:r w:rsidR="006329AD">
        <w:rPr>
          <w:rFonts w:eastAsia="Calibri" w:cs="Times New Roman"/>
          <w:color w:val="000000" w:themeColor="text1"/>
          <w:kern w:val="0"/>
          <w14:ligatures w14:val="none"/>
        </w:rPr>
        <w:t xml:space="preserve"> i</w:t>
      </w:r>
      <w:r w:rsidRPr="00830420">
        <w:rPr>
          <w:rFonts w:eastAsia="Calibri" w:cs="Times New Roman"/>
          <w:color w:val="000000" w:themeColor="text1"/>
          <w:kern w:val="0"/>
          <w14:ligatures w14:val="none"/>
        </w:rPr>
        <w:t xml:space="preserve"> wsparcie rozwoju cyfrowych narzędzi partycypacji obywatelskiej.</w:t>
      </w:r>
      <w:r w:rsidR="00144D81">
        <w:rPr>
          <w:rFonts w:eastAsia="Calibri" w:cs="Times New Roman"/>
          <w:color w:val="000000" w:themeColor="text1"/>
          <w:kern w:val="0"/>
          <w14:ligatures w14:val="none"/>
        </w:rPr>
        <w:t xml:space="preserve"> Wsparcie będzie realizowane </w:t>
      </w:r>
      <w:r w:rsidR="00144D81" w:rsidRPr="00D95D61">
        <w:rPr>
          <w:rFonts w:eastAsia="Calibri" w:cs="Times New Roman"/>
          <w:color w:val="000000" w:themeColor="text1"/>
          <w:kern w:val="0"/>
          <w14:ligatures w14:val="none"/>
        </w:rPr>
        <w:t xml:space="preserve">poprzez </w:t>
      </w:r>
      <w:r w:rsidR="00144D81">
        <w:rPr>
          <w:rFonts w:eastAsia="Calibri" w:cs="Times New Roman"/>
          <w:color w:val="000000" w:themeColor="text1"/>
          <w:kern w:val="0"/>
          <w14:ligatures w14:val="none"/>
        </w:rPr>
        <w:t>wdrażanie</w:t>
      </w:r>
      <w:r w:rsidR="00144D81" w:rsidRPr="00D95D61">
        <w:rPr>
          <w:rFonts w:eastAsia="Calibri" w:cs="Times New Roman"/>
          <w:color w:val="000000" w:themeColor="text1"/>
          <w:kern w:val="0"/>
          <w14:ligatures w14:val="none"/>
        </w:rPr>
        <w:t xml:space="preserve"> </w:t>
      </w:r>
      <w:r w:rsidR="00144D81">
        <w:rPr>
          <w:rFonts w:eastAsia="Calibri" w:cs="Times New Roman"/>
          <w:color w:val="000000" w:themeColor="text1"/>
          <w:kern w:val="0"/>
          <w14:ligatures w14:val="none"/>
        </w:rPr>
        <w:t xml:space="preserve">partycypacyjnych </w:t>
      </w:r>
      <w:r w:rsidR="00144D81" w:rsidRPr="00D95D61">
        <w:rPr>
          <w:rFonts w:eastAsia="Calibri" w:cs="Times New Roman"/>
          <w:color w:val="000000" w:themeColor="text1"/>
          <w:kern w:val="0"/>
          <w14:ligatures w14:val="none"/>
        </w:rPr>
        <w:t>platform</w:t>
      </w:r>
      <w:r w:rsidR="00144D81">
        <w:rPr>
          <w:rFonts w:eastAsia="Calibri" w:cs="Times New Roman"/>
          <w:color w:val="000000" w:themeColor="text1"/>
          <w:kern w:val="0"/>
          <w14:ligatures w14:val="none"/>
        </w:rPr>
        <w:t xml:space="preserve"> i narzędzi</w:t>
      </w:r>
      <w:r w:rsidR="00144D81" w:rsidRPr="00D95D61">
        <w:rPr>
          <w:rFonts w:eastAsia="Calibri" w:cs="Times New Roman"/>
          <w:color w:val="000000" w:themeColor="text1"/>
          <w:kern w:val="0"/>
          <w14:ligatures w14:val="none"/>
        </w:rPr>
        <w:t xml:space="preserve"> cyfrowych</w:t>
      </w:r>
      <w:r w:rsidR="00144D81">
        <w:rPr>
          <w:rFonts w:eastAsia="Calibri" w:cs="Times New Roman"/>
          <w:color w:val="000000" w:themeColor="text1"/>
          <w:kern w:val="0"/>
          <w14:ligatures w14:val="none"/>
        </w:rPr>
        <w:t xml:space="preserve"> w oparciu o najlepsze międzynarodowe standardy i zasady deliberacji online</w:t>
      </w:r>
      <w:r w:rsidR="00144D81" w:rsidRPr="00D95D61">
        <w:rPr>
          <w:rFonts w:eastAsia="Calibri" w:cs="Times New Roman"/>
          <w:color w:val="000000" w:themeColor="text1"/>
          <w:kern w:val="0"/>
          <w14:ligatures w14:val="none"/>
        </w:rPr>
        <w:t>, finansowanie badań i edukacji w tym zakresie, udostępnianie praktycznych przewodników, wdrażanie e-konsultacji</w:t>
      </w:r>
      <w:r w:rsidR="00144D81">
        <w:rPr>
          <w:rFonts w:eastAsia="Calibri" w:cs="Times New Roman"/>
          <w:color w:val="000000" w:themeColor="text1"/>
          <w:kern w:val="0"/>
          <w14:ligatures w14:val="none"/>
        </w:rPr>
        <w:t xml:space="preserve">, narzędzi </w:t>
      </w:r>
      <w:proofErr w:type="spellStart"/>
      <w:r w:rsidR="00144D81">
        <w:rPr>
          <w:rFonts w:eastAsia="Calibri" w:cs="Times New Roman"/>
          <w:color w:val="000000" w:themeColor="text1"/>
          <w:kern w:val="0"/>
          <w14:ligatures w14:val="none"/>
        </w:rPr>
        <w:t>CivicTech</w:t>
      </w:r>
      <w:proofErr w:type="spellEnd"/>
      <w:r w:rsidR="00144D81">
        <w:rPr>
          <w:rFonts w:eastAsia="Calibri" w:cs="Times New Roman"/>
          <w:color w:val="000000" w:themeColor="text1"/>
          <w:kern w:val="0"/>
          <w14:ligatures w14:val="none"/>
        </w:rPr>
        <w:t xml:space="preserve">, instytucjonalizację demokratycznych innowacji </w:t>
      </w:r>
      <w:r w:rsidR="00144D81" w:rsidRPr="00D95D61">
        <w:rPr>
          <w:rFonts w:eastAsia="Calibri" w:cs="Times New Roman"/>
          <w:color w:val="000000" w:themeColor="text1"/>
          <w:kern w:val="0"/>
          <w14:ligatures w14:val="none"/>
        </w:rPr>
        <w:t>oraz prowadzenie spójnej polityki partycypacji i transparentności</w:t>
      </w:r>
      <w:r w:rsidR="00144D81">
        <w:rPr>
          <w:rFonts w:eastAsia="Calibri" w:cs="Times New Roman"/>
          <w:color w:val="000000" w:themeColor="text1"/>
          <w:kern w:val="0"/>
          <w14:ligatures w14:val="none"/>
        </w:rPr>
        <w:t>.</w:t>
      </w:r>
    </w:p>
    <w:p w14:paraId="1679D4D2" w14:textId="4EC227F9" w:rsidR="00366923" w:rsidRPr="008710DF" w:rsidRDefault="00366923" w:rsidP="00406AC9">
      <w:pPr>
        <w:pStyle w:val="Podtytu"/>
      </w:pPr>
      <w:r w:rsidRPr="008710DF">
        <w:lastRenderedPageBreak/>
        <w:t xml:space="preserve">Cel </w:t>
      </w:r>
      <w:r w:rsidR="00D564E6">
        <w:t>3.1.</w:t>
      </w:r>
      <w:r w:rsidRPr="008710DF">
        <w:t>2: Publiczna przestrzeń cyfrowa jest przyjazna użytkownikom i budzi zaufanie obywateli</w:t>
      </w:r>
    </w:p>
    <w:p w14:paraId="5AE63934" w14:textId="77777777" w:rsidR="00366923" w:rsidRPr="008710DF" w:rsidRDefault="00366923" w:rsidP="00406AC9">
      <w:pPr>
        <w:pStyle w:val="Podtytu"/>
        <w:rPr>
          <w:rFonts w:eastAsia="Calibri" w:cs="Times New Roman"/>
        </w:rPr>
      </w:pPr>
    </w:p>
    <w:p w14:paraId="4D2D7394" w14:textId="77777777" w:rsidR="00366923" w:rsidRPr="008710DF" w:rsidRDefault="00366923" w:rsidP="00406AC9">
      <w:pPr>
        <w:pStyle w:val="Podtytu"/>
      </w:pPr>
      <w:r w:rsidRPr="008710DF">
        <w:t>Co umożliwi realizację celu:</w:t>
      </w:r>
    </w:p>
    <w:p w14:paraId="0DC09AEA" w14:textId="31AB0C73" w:rsidR="00180AD3" w:rsidRDefault="00366923" w:rsidP="006746F6">
      <w:pPr>
        <w:numPr>
          <w:ilvl w:val="0"/>
          <w:numId w:val="53"/>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Praktyczna realizacja założeń Europejskiej deklaracji praw i zasad cyfrowych w cyfrowej dekadzie we wszelkich interakcjach państwa z obywatelami w sferze cyfrowej;</w:t>
      </w:r>
    </w:p>
    <w:p w14:paraId="18DDD508" w14:textId="0C42837F" w:rsidR="009B6CCD" w:rsidRPr="008710DF" w:rsidRDefault="00180AD3" w:rsidP="006746F6">
      <w:pPr>
        <w:numPr>
          <w:ilvl w:val="0"/>
          <w:numId w:val="53"/>
        </w:numPr>
        <w:spacing w:before="120" w:after="0" w:line="257" w:lineRule="auto"/>
        <w:rPr>
          <w:rFonts w:eastAsia="Calibri" w:cs="Times New Roman"/>
          <w:color w:val="000000" w:themeColor="text1"/>
          <w:kern w:val="0"/>
          <w14:ligatures w14:val="none"/>
        </w:rPr>
      </w:pPr>
      <w:r w:rsidRPr="00180AD3">
        <w:rPr>
          <w:rFonts w:eastAsia="Calibri" w:cs="Times New Roman"/>
          <w:color w:val="000000" w:themeColor="text1"/>
          <w:kern w:val="0"/>
          <w14:ligatures w14:val="none"/>
        </w:rPr>
        <w:t>Rozwój e-usług społecznych, które poprzez wykorzystanie centralnych rejestrów i algorytmów sztucznej inteligencji, będą świadczyć usługi proaktywne, przeciwdziałając tym samym wykluczeniu społecznemu</w:t>
      </w:r>
      <w:r>
        <w:rPr>
          <w:rFonts w:eastAsia="Calibri" w:cs="Times New Roman"/>
          <w:color w:val="000000" w:themeColor="text1"/>
          <w:kern w:val="0"/>
          <w14:ligatures w14:val="none"/>
        </w:rPr>
        <w:t>;</w:t>
      </w:r>
    </w:p>
    <w:p w14:paraId="1ACD591C" w14:textId="65EF8C82" w:rsidR="00A91087" w:rsidRPr="008710DF" w:rsidRDefault="00366923" w:rsidP="009B6CCD">
      <w:pPr>
        <w:numPr>
          <w:ilvl w:val="0"/>
          <w:numId w:val="53"/>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Budowa zaufania do e-państwa poprzez większe włączenie obywateli w proces tworzenia cyfrowego prawa (w tym z wykorzystaniem narzędzi cyfrowych) i cyfrowych usług publicznych, </w:t>
      </w:r>
      <w:r w:rsidRPr="0EF80981">
        <w:rPr>
          <w:rFonts w:eastAsia="Calibri" w:cs="Times New Roman"/>
          <w:color w:val="000000" w:themeColor="text1"/>
        </w:rPr>
        <w:t xml:space="preserve">zwiększenie dostępu do wiarygodnej informacji publicznej, wykorzystywanie przez instytucje publiczne agregatorów treści, </w:t>
      </w:r>
      <w:r w:rsidRPr="008710DF">
        <w:rPr>
          <w:rFonts w:eastAsia="Calibri" w:cs="Times New Roman"/>
          <w:color w:val="000000" w:themeColor="text1"/>
          <w:kern w:val="0"/>
          <w14:ligatures w14:val="none"/>
        </w:rPr>
        <w:t>a także zlikwidowanie luki w</w:t>
      </w:r>
      <w:r w:rsidRPr="0EF80981">
        <w:rPr>
          <w:rFonts w:eastAsia="Calibri" w:cs="Times New Roman"/>
          <w:color w:val="000000" w:themeColor="text1"/>
        </w:rPr>
        <w:t xml:space="preserve"> </w:t>
      </w:r>
      <w:r w:rsidRPr="008710DF">
        <w:rPr>
          <w:rFonts w:eastAsia="Calibri" w:cs="Times New Roman"/>
          <w:color w:val="000000" w:themeColor="text1"/>
          <w:kern w:val="0"/>
          <w14:ligatures w14:val="none"/>
        </w:rPr>
        <w:t>cyfryzacji dokumentów istotnych dla opinii publicznej (publikowanie w sposób dostępny cyfrowo, w formacie umożliwiającym odczyt maszynowy takich dokumentów jak np. oświadczenia majątkowe parlamentarzystów) i dążenie do większej przejrzystości procesu przetwarzania spraw i danych obywatela;</w:t>
      </w:r>
    </w:p>
    <w:p w14:paraId="71232A34" w14:textId="307E94FF" w:rsidR="00366923" w:rsidRPr="0008728C" w:rsidRDefault="00366923" w:rsidP="006746F6">
      <w:pPr>
        <w:pStyle w:val="Akapitzlist"/>
        <w:numPr>
          <w:ilvl w:val="0"/>
          <w:numId w:val="53"/>
        </w:numPr>
        <w:spacing w:before="120" w:after="0" w:line="257" w:lineRule="auto"/>
        <w:rPr>
          <w:rFonts w:eastAsia="Calibri" w:cs="Times New Roman"/>
          <w:color w:val="000000" w:themeColor="text1"/>
          <w:kern w:val="0"/>
          <w14:ligatures w14:val="none"/>
        </w:rPr>
      </w:pPr>
      <w:r w:rsidRPr="0008728C">
        <w:rPr>
          <w:rFonts w:eastAsia="Calibri" w:cs="Times New Roman"/>
          <w:color w:val="000000" w:themeColor="text1"/>
          <w:kern w:val="0"/>
          <w14:ligatures w14:val="none"/>
        </w:rPr>
        <w:t>Zaprojektowanie rozwiązań mających umożliwić obywatelom dostęp do informacji o tym, jaki organ i w jakiej sprawie miał dostęp do ich danych – wykorzystywanie mechanizmów „</w:t>
      </w:r>
      <w:proofErr w:type="spellStart"/>
      <w:r w:rsidRPr="0008728C">
        <w:rPr>
          <w:rFonts w:eastAsia="Calibri" w:cs="Times New Roman"/>
          <w:color w:val="000000" w:themeColor="text1"/>
          <w:kern w:val="0"/>
          <w14:ligatures w14:val="none"/>
        </w:rPr>
        <w:t>privacy</w:t>
      </w:r>
      <w:proofErr w:type="spellEnd"/>
      <w:r w:rsidRPr="0008728C">
        <w:rPr>
          <w:rFonts w:eastAsia="Calibri" w:cs="Times New Roman"/>
          <w:color w:val="000000" w:themeColor="text1"/>
          <w:kern w:val="0"/>
          <w14:ligatures w14:val="none"/>
        </w:rPr>
        <w:t xml:space="preserve"> by design” (prywatności w fazie projektowania) i „</w:t>
      </w:r>
      <w:proofErr w:type="spellStart"/>
      <w:r w:rsidRPr="0008728C">
        <w:rPr>
          <w:rFonts w:eastAsia="Calibri" w:cs="Times New Roman"/>
          <w:color w:val="000000" w:themeColor="text1"/>
          <w:kern w:val="0"/>
          <w14:ligatures w14:val="none"/>
        </w:rPr>
        <w:t>security</w:t>
      </w:r>
      <w:proofErr w:type="spellEnd"/>
      <w:r w:rsidRPr="0008728C">
        <w:rPr>
          <w:rFonts w:eastAsia="Calibri" w:cs="Times New Roman"/>
          <w:color w:val="000000" w:themeColor="text1"/>
          <w:kern w:val="0"/>
          <w14:ligatures w14:val="none"/>
        </w:rPr>
        <w:t xml:space="preserve"> by design” (bezpieczeństwo w fazie projektowania) z uwzględnieniem reguł RODO</w:t>
      </w:r>
      <w:r w:rsidR="00622795">
        <w:rPr>
          <w:rStyle w:val="Odwoanieprzypisudolnego"/>
          <w:rFonts w:eastAsia="Calibri" w:cs="Times New Roman"/>
          <w:color w:val="000000" w:themeColor="text1"/>
          <w:kern w:val="0"/>
          <w14:ligatures w14:val="none"/>
        </w:rPr>
        <w:footnoteReference w:id="86"/>
      </w:r>
      <w:r w:rsidR="00754975">
        <w:rPr>
          <w:rFonts w:eastAsia="Calibri" w:cs="Times New Roman"/>
          <w:color w:val="000000" w:themeColor="text1"/>
          <w:kern w:val="0"/>
          <w14:ligatures w14:val="none"/>
        </w:rPr>
        <w:t xml:space="preserve"> oraz </w:t>
      </w:r>
      <w:r w:rsidR="00754975" w:rsidRPr="00754975">
        <w:rPr>
          <w:rFonts w:eastAsia="Calibri" w:cs="Times New Roman"/>
          <w:color w:val="000000" w:themeColor="text1"/>
          <w:kern w:val="0"/>
          <w14:ligatures w14:val="none"/>
        </w:rPr>
        <w:t>„</w:t>
      </w:r>
      <w:proofErr w:type="spellStart"/>
      <w:r w:rsidR="00754975" w:rsidRPr="00754975">
        <w:rPr>
          <w:rFonts w:eastAsia="Calibri" w:cs="Times New Roman"/>
          <w:color w:val="000000" w:themeColor="text1"/>
          <w:kern w:val="0"/>
          <w14:ligatures w14:val="none"/>
        </w:rPr>
        <w:t>innovation</w:t>
      </w:r>
      <w:proofErr w:type="spellEnd"/>
      <w:r w:rsidR="00754975" w:rsidRPr="00754975">
        <w:rPr>
          <w:rFonts w:eastAsia="Calibri" w:cs="Times New Roman"/>
          <w:color w:val="000000" w:themeColor="text1"/>
          <w:kern w:val="0"/>
          <w14:ligatures w14:val="none"/>
        </w:rPr>
        <w:t xml:space="preserve"> by design” (projektowanie skoncentrow</w:t>
      </w:r>
      <w:r w:rsidR="00754975">
        <w:rPr>
          <w:rFonts w:eastAsia="Calibri" w:cs="Times New Roman"/>
          <w:color w:val="000000" w:themeColor="text1"/>
          <w:kern w:val="0"/>
          <w14:ligatures w14:val="none"/>
        </w:rPr>
        <w:t>an</w:t>
      </w:r>
      <w:r w:rsidR="00754975" w:rsidRPr="00754975">
        <w:rPr>
          <w:rFonts w:eastAsia="Calibri" w:cs="Times New Roman"/>
          <w:color w:val="000000" w:themeColor="text1"/>
          <w:kern w:val="0"/>
          <w14:ligatures w14:val="none"/>
        </w:rPr>
        <w:t>e na użytkowniku)</w:t>
      </w:r>
      <w:r w:rsidRPr="0008728C">
        <w:rPr>
          <w:rFonts w:eastAsia="Calibri" w:cs="Times New Roman"/>
          <w:color w:val="000000" w:themeColor="text1"/>
          <w:kern w:val="0"/>
          <w14:ligatures w14:val="none"/>
        </w:rPr>
        <w:t xml:space="preserve">, wprowadzenia zasady automatycznego wykrywania operacji na danych umożliwiającej obywatelom kontrolę ich danych i zgłaszanie naruszeń oraz wykorzystywania analizy historii zapytań o dane w celu wychwytywania zagrożeń. Zapewnienie stosowania takich rozwiązań powinno być uwzględnione na etapie </w:t>
      </w:r>
      <w:r w:rsidRPr="0008728C" w:rsidDel="0015240A">
        <w:rPr>
          <w:rFonts w:eastAsia="Calibri" w:cs="Times New Roman"/>
          <w:color w:val="000000" w:themeColor="text1"/>
          <w:kern w:val="0"/>
          <w14:ligatures w14:val="none"/>
        </w:rPr>
        <w:t>procesu legislacyjnego</w:t>
      </w:r>
      <w:r w:rsidR="007A5CD2" w:rsidRPr="0008728C">
        <w:rPr>
          <w:rFonts w:eastAsia="Calibri" w:cs="Times New Roman"/>
          <w:color w:val="000000" w:themeColor="text1"/>
          <w:kern w:val="0"/>
          <w14:ligatures w14:val="none"/>
        </w:rPr>
        <w:t>;</w:t>
      </w:r>
      <w:r w:rsidRPr="0008728C">
        <w:rPr>
          <w:rFonts w:eastAsia="Calibri" w:cs="Times New Roman"/>
          <w:color w:val="000000" w:themeColor="text1"/>
          <w:kern w:val="0"/>
          <w14:ligatures w14:val="none"/>
        </w:rPr>
        <w:t xml:space="preserve"> </w:t>
      </w:r>
    </w:p>
    <w:p w14:paraId="6D170BAB" w14:textId="4B65EB30" w:rsidR="00366923" w:rsidRPr="008710DF" w:rsidRDefault="00366923" w:rsidP="006746F6">
      <w:pPr>
        <w:numPr>
          <w:ilvl w:val="0"/>
          <w:numId w:val="53"/>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Stworzenie kodeksu dobrych praktyk w zakresie wykorzystania danych osobowych w systemach teleinformatycznych;</w:t>
      </w:r>
    </w:p>
    <w:p w14:paraId="282785D9" w14:textId="09E69E2F" w:rsidR="00366923" w:rsidRPr="008710DF" w:rsidRDefault="00366923" w:rsidP="006746F6">
      <w:pPr>
        <w:numPr>
          <w:ilvl w:val="0"/>
          <w:numId w:val="53"/>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Zwiększenie świadomości użytkowników o przysługujących im środkach ochrony danych osobowych (zarówno technicznych, organizacyjnych i prawnych)</w:t>
      </w:r>
      <w:r w:rsidR="0040437B">
        <w:rPr>
          <w:rFonts w:eastAsia="Calibri" w:cs="Times New Roman"/>
          <w:color w:val="000000" w:themeColor="text1"/>
          <w:kern w:val="0"/>
          <w14:ligatures w14:val="none"/>
        </w:rPr>
        <w:t>.</w:t>
      </w:r>
    </w:p>
    <w:p w14:paraId="0F46B0E0" w14:textId="0B708722" w:rsidR="00366923" w:rsidRPr="008710DF" w:rsidRDefault="00366923" w:rsidP="00DB7869">
      <w:pPr>
        <w:spacing w:before="120" w:after="0" w:line="257" w:lineRule="auto"/>
        <w:ind w:left="720"/>
        <w:rPr>
          <w:rFonts w:eastAsia="Calibri" w:cs="Times New Roman"/>
          <w:color w:val="000000" w:themeColor="text1"/>
          <w:kern w:val="0"/>
          <w14:ligatures w14:val="none"/>
        </w:rPr>
      </w:pPr>
    </w:p>
    <w:p w14:paraId="25FC2917" w14:textId="7DAAD67B" w:rsidR="00366923" w:rsidRPr="008710DF" w:rsidRDefault="00366923" w:rsidP="00366923">
      <w:pPr>
        <w:spacing w:before="120" w:after="0" w:line="257" w:lineRule="auto"/>
        <w:ind w:left="720"/>
        <w:rPr>
          <w:rFonts w:eastAsia="Calibri" w:cs="Times New Roman"/>
          <w:color w:val="000000" w:themeColor="text1"/>
          <w:kern w:val="0"/>
          <w14:ligatures w14:val="none"/>
        </w:rPr>
      </w:pPr>
    </w:p>
    <w:p w14:paraId="55C1152C" w14:textId="38F25392" w:rsidR="00366923" w:rsidRPr="008710DF" w:rsidRDefault="00366923" w:rsidP="00366923">
      <w:pPr>
        <w:spacing w:line="257" w:lineRule="auto"/>
        <w:rPr>
          <w:rFonts w:eastAsia="Calibri" w:cs="Times New Roman"/>
          <w:kern w:val="0"/>
          <w14:ligatures w14:val="none"/>
        </w:rPr>
      </w:pPr>
      <w:r w:rsidRPr="008710DF">
        <w:rPr>
          <w:rFonts w:eastAsia="Calibri" w:cs="Calibri"/>
          <w:b/>
          <w:bCs/>
          <w:kern w:val="0"/>
          <w14:ligatures w14:val="none"/>
        </w:rPr>
        <w:t>[</w:t>
      </w:r>
      <w:proofErr w:type="spellStart"/>
      <w:r w:rsidRPr="008710DF">
        <w:rPr>
          <w:rFonts w:eastAsia="Calibri" w:cs="Calibri"/>
          <w:b/>
          <w:bCs/>
          <w:kern w:val="0"/>
          <w14:ligatures w14:val="none"/>
        </w:rPr>
        <w:t>box</w:t>
      </w:r>
      <w:proofErr w:type="spellEnd"/>
      <w:r w:rsidRPr="008710DF">
        <w:rPr>
          <w:rFonts w:eastAsia="Calibri" w:cs="Calibri"/>
          <w:b/>
          <w:bCs/>
          <w:kern w:val="0"/>
          <w14:ligatures w14:val="none"/>
        </w:rPr>
        <w:t>] Co z tego wynika</w:t>
      </w:r>
      <w:r w:rsidR="00DB1701">
        <w:rPr>
          <w:rFonts w:eastAsia="Calibri" w:cs="Calibri"/>
          <w:b/>
          <w:bCs/>
          <w:kern w:val="0"/>
          <w14:ligatures w14:val="none"/>
        </w:rPr>
        <w:t>:</w:t>
      </w:r>
      <w:r w:rsidRPr="008710DF">
        <w:rPr>
          <w:rFonts w:eastAsia="Calibri" w:cs="Calibri"/>
          <w:b/>
          <w:bCs/>
          <w:kern w:val="0"/>
          <w14:ligatures w14:val="none"/>
        </w:rPr>
        <w:t xml:space="preserve"> </w:t>
      </w:r>
      <w:r w:rsidRPr="008710DF">
        <w:rPr>
          <w:rFonts w:eastAsia="Calibri" w:cs="Times New Roman"/>
          <w:kern w:val="0"/>
          <w14:ligatures w14:val="none"/>
        </w:rPr>
        <w:t>Bez problemu sprawdzisz, jaki organ i w jakiej sprawie miał dostęp do Twoich danych</w:t>
      </w:r>
      <w:r w:rsidR="00D942FC">
        <w:rPr>
          <w:rFonts w:eastAsia="Calibri" w:cs="Times New Roman"/>
          <w:kern w:val="0"/>
          <w14:ligatures w14:val="none"/>
        </w:rPr>
        <w:t>.</w:t>
      </w:r>
      <w:r w:rsidRPr="008710DF">
        <w:rPr>
          <w:rFonts w:eastAsia="Calibri" w:cs="Calibri"/>
          <w:b/>
          <w:kern w:val="0"/>
          <w14:ligatures w14:val="none"/>
        </w:rPr>
        <w:br w:type="page"/>
      </w:r>
    </w:p>
    <w:p w14:paraId="6B560D34" w14:textId="7D950DCF" w:rsidR="00366923" w:rsidRPr="008710DF" w:rsidRDefault="00366923" w:rsidP="00406AC9">
      <w:pPr>
        <w:pStyle w:val="Podtytu"/>
      </w:pPr>
      <w:r w:rsidRPr="008710DF">
        <w:lastRenderedPageBreak/>
        <w:t xml:space="preserve">Cel </w:t>
      </w:r>
      <w:r w:rsidR="00D564E6">
        <w:t>3.1.</w:t>
      </w:r>
      <w:r w:rsidRPr="008710DF">
        <w:t>3: Działania jednostek przeciwdziałających dezinformacji są skoordynowane</w:t>
      </w:r>
    </w:p>
    <w:p w14:paraId="5F456406" w14:textId="77777777" w:rsidR="00366923" w:rsidRPr="008710DF" w:rsidRDefault="00366923" w:rsidP="00406AC9">
      <w:pPr>
        <w:pStyle w:val="Podtytu"/>
        <w:rPr>
          <w:rFonts w:eastAsia="Calibri" w:cs="Times New Roman"/>
        </w:rPr>
      </w:pPr>
    </w:p>
    <w:p w14:paraId="041B15D2" w14:textId="77777777" w:rsidR="00366923" w:rsidRPr="008710DF" w:rsidRDefault="00366923" w:rsidP="00406AC9">
      <w:pPr>
        <w:pStyle w:val="Podtytu"/>
      </w:pPr>
      <w:r w:rsidRPr="008710DF">
        <w:t>Co umożliwi realizację celu:</w:t>
      </w:r>
    </w:p>
    <w:p w14:paraId="7E932904" w14:textId="77777777" w:rsidR="00D942FC"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480837">
        <w:rPr>
          <w:rFonts w:eastAsia="Calibri" w:cs="Times New Roman"/>
          <w:color w:val="000000" w:themeColor="text1"/>
          <w:kern w:val="0"/>
          <w14:ligatures w14:val="none"/>
        </w:rPr>
        <w:t xml:space="preserve">Ustalenie organu odpowiedzialnego za nadzorowanie oraz koordynację działań różnych podmiotów zajmujących się przeciwdziałaniem dezinformacji; </w:t>
      </w:r>
    </w:p>
    <w:p w14:paraId="1D9F0C91" w14:textId="20E14EA7" w:rsidR="00366923" w:rsidRPr="00D942FC"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D942FC">
        <w:rPr>
          <w:rFonts w:eastAsia="Calibri" w:cs="Times New Roman"/>
          <w:color w:val="000000" w:themeColor="text1"/>
          <w:kern w:val="0"/>
          <w14:ligatures w14:val="none"/>
        </w:rPr>
        <w:t>Zapewnienie klarownej struktury komunikacyjnej i przepływu informacji między wszystkimi zaangażowanymi jednostkami poprzez regularne spotkania i platformy wymiany danych;</w:t>
      </w:r>
    </w:p>
    <w:p w14:paraId="79B1DAA2" w14:textId="77777777" w:rsidR="00366923" w:rsidRPr="00480837"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480837">
        <w:rPr>
          <w:rFonts w:eastAsia="Calibri" w:cs="Times New Roman"/>
          <w:color w:val="000000" w:themeColor="text1"/>
          <w:kern w:val="0"/>
          <w14:ligatures w14:val="none"/>
        </w:rPr>
        <w:t>Opracowanie jednolitych lub zbliżonych procedur i standardów operacyjnych stosowanych przez wszystkie jednostki zajmujące się przeciwdziałaniem dezinformacji; </w:t>
      </w:r>
    </w:p>
    <w:p w14:paraId="371D6F64" w14:textId="77777777" w:rsidR="00366923" w:rsidRPr="00480837"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480837">
        <w:rPr>
          <w:rFonts w:eastAsia="Calibri" w:cs="Times New Roman"/>
          <w:color w:val="000000" w:themeColor="text1"/>
          <w:kern w:val="0"/>
          <w14:ligatures w14:val="none"/>
        </w:rPr>
        <w:t>Zapewnienie zaawansowanych narzędzi technologicznych do zwalczania dezinformacji oraz szkoleń dla pracowników jednostek;</w:t>
      </w:r>
    </w:p>
    <w:p w14:paraId="7F471096" w14:textId="0CA6F282" w:rsidR="00366923" w:rsidRPr="00480837" w:rsidRDefault="00366923" w:rsidP="006746F6">
      <w:pPr>
        <w:pStyle w:val="Akapitzlist"/>
        <w:numPr>
          <w:ilvl w:val="0"/>
          <w:numId w:val="173"/>
        </w:numPr>
        <w:spacing w:before="120" w:after="0" w:line="257" w:lineRule="auto"/>
        <w:rPr>
          <w:rFonts w:eastAsia="Calibri" w:cs="Times New Roman"/>
          <w:color w:val="000000" w:themeColor="text1"/>
          <w:kern w:val="0"/>
          <w14:ligatures w14:val="none"/>
        </w:rPr>
      </w:pPr>
      <w:r w:rsidRPr="00480837">
        <w:rPr>
          <w:rFonts w:eastAsia="Calibri" w:cs="Times New Roman"/>
          <w:color w:val="000000" w:themeColor="text1"/>
          <w:kern w:val="0"/>
          <w14:ligatures w14:val="none"/>
        </w:rPr>
        <w:t xml:space="preserve">Aktywna współpraca i wymiana informacji na poziomie międzynarodowym (zwłaszcza europejskim) na rzecz wspólnego zwalczania dezinformacji. </w:t>
      </w:r>
    </w:p>
    <w:p w14:paraId="10813505" w14:textId="77777777" w:rsidR="00366923" w:rsidRPr="00480837" w:rsidRDefault="00366923" w:rsidP="006746F6">
      <w:pPr>
        <w:pStyle w:val="Akapitzlist"/>
        <w:numPr>
          <w:ilvl w:val="0"/>
          <w:numId w:val="173"/>
        </w:numPr>
        <w:rPr>
          <w:rFonts w:eastAsiaTheme="majorEastAsia" w:cs="Times New Roman (Nagłówki CS)"/>
          <w:color w:val="002060"/>
          <w:spacing w:val="15"/>
          <w:kern w:val="0"/>
          <w:sz w:val="40"/>
          <w:szCs w:val="28"/>
          <w14:ligatures w14:val="none"/>
        </w:rPr>
      </w:pPr>
      <w:r w:rsidRPr="00480837">
        <w:rPr>
          <w:rFonts w:eastAsiaTheme="majorEastAsia" w:cs="Times New Roman (Nagłówki CS)"/>
          <w:color w:val="002060"/>
          <w:spacing w:val="15"/>
          <w:kern w:val="0"/>
          <w:sz w:val="40"/>
          <w:szCs w:val="28"/>
          <w14:ligatures w14:val="none"/>
        </w:rPr>
        <w:br w:type="page"/>
      </w:r>
    </w:p>
    <w:p w14:paraId="645452B6" w14:textId="65A1072B" w:rsidR="00366923" w:rsidRPr="008710DF" w:rsidRDefault="00366923" w:rsidP="00406AC9">
      <w:pPr>
        <w:pStyle w:val="Podtytu"/>
      </w:pPr>
      <w:r w:rsidRPr="008710DF">
        <w:lastRenderedPageBreak/>
        <w:t xml:space="preserve">Cel </w:t>
      </w:r>
      <w:r w:rsidR="00D564E6">
        <w:t>3.1.</w:t>
      </w:r>
      <w:r w:rsidRPr="008710DF">
        <w:t>4: Poziom świadomości społecznej na temat dezinformacji jest stale pogłębiany </w:t>
      </w:r>
    </w:p>
    <w:p w14:paraId="11F5F2A7" w14:textId="77777777" w:rsidR="00366923" w:rsidRPr="008710DF" w:rsidRDefault="00366923" w:rsidP="00406AC9">
      <w:pPr>
        <w:pStyle w:val="Podtytu"/>
        <w:rPr>
          <w:rFonts w:eastAsia="Calibri" w:cs="Times New Roman"/>
        </w:rPr>
      </w:pPr>
    </w:p>
    <w:p w14:paraId="236A9EAD" w14:textId="77777777" w:rsidR="00366923" w:rsidRPr="008710DF" w:rsidRDefault="00366923" w:rsidP="00406AC9">
      <w:pPr>
        <w:pStyle w:val="Podtytu"/>
      </w:pPr>
      <w:r w:rsidRPr="008710DF">
        <w:t>Co umożliwi realizację celu:</w:t>
      </w:r>
    </w:p>
    <w:p w14:paraId="4C561A8E" w14:textId="6CBADF10"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Realizacja kampanii informacyjnych i społecznych na temat dezinformacji i odpowiedzialnego korzystania z mediów</w:t>
      </w:r>
      <w:r w:rsidR="00107096">
        <w:rPr>
          <w:rFonts w:eastAsia="Calibri" w:cs="Times New Roman"/>
          <w:color w:val="000000" w:themeColor="text1"/>
          <w:kern w:val="0"/>
          <w14:ligatures w14:val="none"/>
        </w:rPr>
        <w:t xml:space="preserve"> tradycyjnych i społecznościowych</w:t>
      </w:r>
      <w:r w:rsidRPr="008710DF">
        <w:rPr>
          <w:rFonts w:eastAsia="Calibri" w:cs="Times New Roman"/>
          <w:color w:val="000000" w:themeColor="text1"/>
          <w:kern w:val="0"/>
          <w14:ligatures w14:val="none"/>
        </w:rPr>
        <w:t>;</w:t>
      </w:r>
    </w:p>
    <w:p w14:paraId="1E458CE9" w14:textId="3E583E62"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Prowadzenie działań edukacyjnych do wybranych grup społecznych dotyczących dezinformacji i narzędzi wykorzystywanych do jej tworzenia (m.in. </w:t>
      </w:r>
      <w:r w:rsidR="006B24FD">
        <w:rPr>
          <w:rFonts w:eastAsia="Calibri" w:cs="Times New Roman"/>
          <w:color w:val="000000" w:themeColor="text1"/>
          <w:kern w:val="0"/>
          <w14:ligatures w14:val="none"/>
        </w:rPr>
        <w:t xml:space="preserve">generatywna AI, </w:t>
      </w:r>
      <w:proofErr w:type="spellStart"/>
      <w:r w:rsidRPr="008710DF">
        <w:rPr>
          <w:rFonts w:eastAsia="Calibri" w:cs="Times New Roman"/>
          <w:color w:val="000000" w:themeColor="text1"/>
          <w:kern w:val="0"/>
          <w14:ligatures w14:val="none"/>
        </w:rPr>
        <w:t>deepfake</w:t>
      </w:r>
      <w:proofErr w:type="spellEnd"/>
      <w:r w:rsidRPr="008710DF">
        <w:rPr>
          <w:rFonts w:eastAsia="Calibri" w:cs="Times New Roman"/>
          <w:color w:val="000000" w:themeColor="text1"/>
          <w:kern w:val="0"/>
          <w14:ligatures w14:val="none"/>
        </w:rPr>
        <w:t>, algorytmy podpowiadające treści silnie emocjonalne, bańki informacyjne);</w:t>
      </w:r>
    </w:p>
    <w:p w14:paraId="6D3B7985" w14:textId="0A096961"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Prowadzenie </w:t>
      </w:r>
      <w:proofErr w:type="spellStart"/>
      <w:r w:rsidR="00060A5D">
        <w:rPr>
          <w:rFonts w:eastAsia="Calibri" w:cs="Times New Roman"/>
          <w:color w:val="000000" w:themeColor="text1"/>
          <w:kern w:val="0"/>
          <w14:ligatures w14:val="none"/>
        </w:rPr>
        <w:t>specjalistycznych</w:t>
      </w:r>
      <w:r w:rsidRPr="008710DF">
        <w:rPr>
          <w:rFonts w:eastAsia="Calibri" w:cs="Times New Roman"/>
          <w:color w:val="000000" w:themeColor="text1"/>
          <w:kern w:val="0"/>
          <w14:ligatures w14:val="none"/>
        </w:rPr>
        <w:t>kampanii</w:t>
      </w:r>
      <w:proofErr w:type="spellEnd"/>
      <w:r w:rsidRPr="008710DF">
        <w:rPr>
          <w:rFonts w:eastAsia="Calibri" w:cs="Times New Roman"/>
          <w:color w:val="000000" w:themeColor="text1"/>
          <w:kern w:val="0"/>
          <w14:ligatures w14:val="none"/>
        </w:rPr>
        <w:t xml:space="preserve"> informacyjnych w związku z kluczowymi wydarzeniami, jak np. w okresie wyborczym;</w:t>
      </w:r>
    </w:p>
    <w:p w14:paraId="1DB1C9F8" w14:textId="77777777"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Stworzenie interaktywnych platform e-learningowych i multimedialnych materiałów dydaktycznych;</w:t>
      </w:r>
    </w:p>
    <w:p w14:paraId="489E033D" w14:textId="77777777" w:rsidR="00366923" w:rsidRPr="008710DF"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Organizowanie dyskusji, debat i warsztatów na temat etycznych aspektów działalności medialnej, takich jak prywatność, ochrona danych, prawa autorskie i odpowiedzialność za publikowane treści;</w:t>
      </w:r>
    </w:p>
    <w:p w14:paraId="22C13307" w14:textId="77777777" w:rsidR="00D942FC" w:rsidRDefault="00366923" w:rsidP="006746F6">
      <w:pPr>
        <w:numPr>
          <w:ilvl w:val="0"/>
          <w:numId w:val="51"/>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Włączanie lokalnych społeczności i organizacji społecznych w proces budowania świadomości medialnej oraz planowania działań komunikacyjnych;</w:t>
      </w:r>
    </w:p>
    <w:p w14:paraId="4E9350EF" w14:textId="19065395" w:rsidR="00366923" w:rsidRPr="00D942FC" w:rsidRDefault="00366923" w:rsidP="006746F6">
      <w:pPr>
        <w:numPr>
          <w:ilvl w:val="0"/>
          <w:numId w:val="51"/>
        </w:numPr>
        <w:spacing w:before="120" w:after="0" w:line="257" w:lineRule="auto"/>
        <w:rPr>
          <w:rFonts w:eastAsia="Calibri" w:cs="Times New Roman"/>
          <w:color w:val="000000" w:themeColor="text1"/>
          <w:kern w:val="0"/>
          <w14:ligatures w14:val="none"/>
        </w:rPr>
      </w:pPr>
      <w:r w:rsidRPr="00D942FC">
        <w:rPr>
          <w:rFonts w:eastAsia="Calibri" w:cs="Times New Roman"/>
          <w:color w:val="000000" w:themeColor="text1"/>
        </w:rPr>
        <w:t>Zapewnienie środków finansowych dla podmiotów społeczeństwa obywatelskiego prowadzących działania w zakresie zwalczania dezinformacji; poszerzenie narzędzi wspierających tworzenie rzetelnych treści medialnych.</w:t>
      </w:r>
    </w:p>
    <w:p w14:paraId="22FCC7A4" w14:textId="77777777" w:rsidR="00366923" w:rsidRDefault="00366923">
      <w:pPr>
        <w:rPr>
          <w:rFonts w:eastAsiaTheme="majorEastAsia" w:cs="Times New Roman (Nagłówki CS)"/>
          <w:color w:val="002060"/>
          <w:spacing w:val="15"/>
          <w:kern w:val="0"/>
          <w:sz w:val="40"/>
          <w:szCs w:val="28"/>
          <w14:ligatures w14:val="none"/>
        </w:rPr>
      </w:pPr>
      <w:r>
        <w:rPr>
          <w:rFonts w:eastAsiaTheme="majorEastAsia" w:cs="Times New Roman (Nagłówki CS)"/>
          <w:color w:val="002060"/>
          <w:spacing w:val="15"/>
          <w:kern w:val="0"/>
          <w:sz w:val="40"/>
          <w:szCs w:val="28"/>
          <w14:ligatures w14:val="none"/>
        </w:rPr>
        <w:br w:type="page"/>
      </w:r>
    </w:p>
    <w:p w14:paraId="0494B2A6" w14:textId="692D1B35" w:rsidR="00366923" w:rsidRPr="008710DF" w:rsidRDefault="00366923" w:rsidP="00406AC9">
      <w:pPr>
        <w:pStyle w:val="Podtytu"/>
      </w:pPr>
      <w:r w:rsidRPr="008710DF">
        <w:lastRenderedPageBreak/>
        <w:t xml:space="preserve">Cel </w:t>
      </w:r>
      <w:r w:rsidR="00D564E6">
        <w:t>3.1.</w:t>
      </w:r>
      <w:r w:rsidRPr="008710DF">
        <w:t xml:space="preserve">5: Platformy społecznościowe sprawnie usuwają treści </w:t>
      </w:r>
      <w:r>
        <w:t>nielegalne</w:t>
      </w:r>
    </w:p>
    <w:p w14:paraId="57964B44" w14:textId="77777777" w:rsidR="00366923" w:rsidRPr="008710DF" w:rsidRDefault="00366923" w:rsidP="00406AC9">
      <w:pPr>
        <w:pStyle w:val="Podtytu"/>
        <w:rPr>
          <w:rFonts w:eastAsia="Calibri" w:cs="Times New Roman"/>
        </w:rPr>
      </w:pPr>
    </w:p>
    <w:p w14:paraId="3BD25C0D" w14:textId="77777777" w:rsidR="00366923" w:rsidRPr="008710DF" w:rsidRDefault="00366923" w:rsidP="00406AC9">
      <w:pPr>
        <w:pStyle w:val="Podtytu"/>
      </w:pPr>
      <w:r w:rsidRPr="008710DF">
        <w:t>Co umożliwi realizację celu:</w:t>
      </w:r>
    </w:p>
    <w:p w14:paraId="10222B3A" w14:textId="026F14B6"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Stały monitoring treści znajdujących się na platformach społecznościowych, uwzględniający proaktywne badanie czy i w jaki sposób platformy wypełniają obowiązki wynikające z Aktu o Usługach Cyfrowych</w:t>
      </w:r>
      <w:r w:rsidR="00AA78EA">
        <w:rPr>
          <w:rStyle w:val="Odwoanieprzypisudolnego"/>
          <w:rFonts w:eastAsia="Calibri" w:cs="Times New Roman"/>
          <w:color w:val="000000" w:themeColor="text1"/>
          <w:kern w:val="0"/>
          <w14:ligatures w14:val="none"/>
        </w:rPr>
        <w:footnoteReference w:id="87"/>
      </w:r>
      <w:r w:rsidRPr="008710DF">
        <w:rPr>
          <w:rFonts w:eastAsia="Calibri" w:cs="Times New Roman"/>
          <w:color w:val="000000" w:themeColor="text1"/>
          <w:kern w:val="0"/>
          <w14:ligatures w14:val="none"/>
        </w:rPr>
        <w:t>; </w:t>
      </w:r>
    </w:p>
    <w:p w14:paraId="09E11502" w14:textId="0279ACAE"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 xml:space="preserve">Działalność zaufanych podmiotów sygnalizujących (ang. </w:t>
      </w:r>
      <w:proofErr w:type="spellStart"/>
      <w:r w:rsidRPr="008710DF">
        <w:rPr>
          <w:rFonts w:eastAsia="Calibri" w:cs="Times New Roman"/>
          <w:color w:val="000000" w:themeColor="text1"/>
          <w:kern w:val="0"/>
          <w14:ligatures w14:val="none"/>
        </w:rPr>
        <w:t>trusted</w:t>
      </w:r>
      <w:proofErr w:type="spellEnd"/>
      <w:r w:rsidRPr="008710DF">
        <w:rPr>
          <w:rFonts w:eastAsia="Calibri" w:cs="Times New Roman"/>
          <w:color w:val="000000" w:themeColor="text1"/>
          <w:kern w:val="0"/>
          <w14:ligatures w14:val="none"/>
        </w:rPr>
        <w:t xml:space="preserve"> </w:t>
      </w:r>
      <w:proofErr w:type="spellStart"/>
      <w:r w:rsidRPr="008710DF">
        <w:rPr>
          <w:rFonts w:eastAsia="Calibri" w:cs="Times New Roman"/>
          <w:color w:val="000000" w:themeColor="text1"/>
          <w:kern w:val="0"/>
          <w14:ligatures w14:val="none"/>
        </w:rPr>
        <w:t>flaggers</w:t>
      </w:r>
      <w:proofErr w:type="spellEnd"/>
      <w:r w:rsidRPr="008710DF">
        <w:rPr>
          <w:rFonts w:eastAsia="Calibri" w:cs="Times New Roman"/>
          <w:color w:val="000000" w:themeColor="text1"/>
          <w:kern w:val="0"/>
          <w14:ligatures w14:val="none"/>
        </w:rPr>
        <w:t>) odpowiedzialnych za wykrywanie potencjalnie nielegalnych treści i ostrzeganie platform internetowych, a także ustanowienie odpowiednich ścieżek wymiany informacji dla zaufanych podmiotów sygnalizujących (zgodnie z Aktem o Usługach Cyfrowych); </w:t>
      </w:r>
    </w:p>
    <w:p w14:paraId="1AEFA567" w14:textId="77777777"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Ustanowienie jasnych i transparentnych kryteriów prowadzących do uzyskania statusu zaufanego podmiotu sygnalizującego. Zaufane podmioty sygnalizujące powinny posiadać szczególną wiedzę fachową i kompetencje w zakresie wykrywania, identyfikowania i zgłaszania nielegalnych treści oraz są niezależne od platform internetowych; </w:t>
      </w:r>
    </w:p>
    <w:p w14:paraId="76A91251" w14:textId="77777777"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Wdrożenie efektywnych mechanizmów penalizujących platformy mediów społecznościowych oraz usługodawców IT za brak działań ukierunkowanych na zwalczanie dezinformacji oraz innych treści szkodliwych i nielegalnych; aktywne działania na szczeblu europejskim na rzecz tworzenia otoczenia regulacyjnego w tym zakresie;</w:t>
      </w:r>
    </w:p>
    <w:p w14:paraId="4F30AC94" w14:textId="41E9B8CC" w:rsidR="00366923" w:rsidRPr="008710DF" w:rsidRDefault="00366923" w:rsidP="006746F6">
      <w:pPr>
        <w:numPr>
          <w:ilvl w:val="0"/>
          <w:numId w:val="52"/>
        </w:numPr>
        <w:spacing w:before="120" w:after="0" w:line="257" w:lineRule="auto"/>
        <w:rPr>
          <w:rFonts w:eastAsia="Calibri" w:cs="Times New Roman"/>
          <w:color w:val="000000" w:themeColor="text1"/>
          <w:kern w:val="0"/>
          <w14:ligatures w14:val="none"/>
        </w:rPr>
      </w:pPr>
      <w:r w:rsidRPr="008710DF">
        <w:rPr>
          <w:rFonts w:eastAsia="Calibri" w:cs="Times New Roman"/>
          <w:color w:val="000000" w:themeColor="text1"/>
          <w:kern w:val="0"/>
          <w14:ligatures w14:val="none"/>
        </w:rPr>
        <w:t>Utworzenie ram współpracy z sektorem prywatnym, szczególnie z platformami mediów społecznościowych</w:t>
      </w:r>
      <w:r w:rsidR="00DB3B21">
        <w:rPr>
          <w:rFonts w:eastAsia="Calibri" w:cs="Times New Roman"/>
          <w:color w:val="000000" w:themeColor="text1"/>
          <w:kern w:val="0"/>
          <w14:ligatures w14:val="none"/>
        </w:rPr>
        <w:t>.</w:t>
      </w:r>
    </w:p>
    <w:p w14:paraId="72CD3397" w14:textId="3FFCA757" w:rsidR="0013722D" w:rsidRPr="00000281" w:rsidRDefault="00000281" w:rsidP="00000281">
      <w:pPr>
        <w:rPr>
          <w:rFonts w:eastAsiaTheme="majorEastAsia" w:cstheme="majorBidi"/>
          <w:b/>
          <w:color w:val="002060"/>
          <w:sz w:val="40"/>
          <w:szCs w:val="28"/>
        </w:rPr>
      </w:pPr>
      <w:r>
        <w:br w:type="page"/>
      </w:r>
    </w:p>
    <w:p w14:paraId="76C4B107" w14:textId="6A3A1B2C" w:rsidR="00830420" w:rsidRDefault="00A465B0" w:rsidP="006746F6">
      <w:pPr>
        <w:pStyle w:val="Nagwek3"/>
        <w:numPr>
          <w:ilvl w:val="1"/>
          <w:numId w:val="2"/>
        </w:numPr>
      </w:pPr>
      <w:bookmarkStart w:id="24" w:name="_Toc221026271"/>
      <w:r>
        <w:lastRenderedPageBreak/>
        <w:t>Cyfrowe zdrowie</w:t>
      </w:r>
      <w:bookmarkEnd w:id="24"/>
    </w:p>
    <w:p w14:paraId="7A8733D8" w14:textId="77777777" w:rsidR="00830420" w:rsidRDefault="00830420" w:rsidP="00406AC9">
      <w:pPr>
        <w:pStyle w:val="Podtytu"/>
      </w:pPr>
    </w:p>
    <w:p w14:paraId="1A933C30" w14:textId="77777777" w:rsidR="008155A9" w:rsidRPr="00915120" w:rsidRDefault="008155A9" w:rsidP="00406AC9">
      <w:pPr>
        <w:pStyle w:val="Podtytu"/>
        <w:rPr>
          <w:rFonts w:cs="Times New Roman (Nagłówki CS)"/>
          <w:kern w:val="0"/>
          <w14:ligatures w14:val="none"/>
        </w:rPr>
      </w:pPr>
      <w:r w:rsidRPr="00915120">
        <w:rPr>
          <w:rFonts w:cs="Times New Roman (Nagłówki CS)"/>
          <w:kern w:val="0"/>
          <w14:ligatures w14:val="none"/>
        </w:rPr>
        <w:t>Diagnoza – jak jest?</w:t>
      </w:r>
    </w:p>
    <w:p w14:paraId="3C35DB03" w14:textId="261C5A4C"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 xml:space="preserve">Kompleksowa diagnoza relacji między sferą technologii a zdrowiem wymaga dostrzeżenia dwóch, często sprzecznych wymiarów tej relacji. </w:t>
      </w:r>
    </w:p>
    <w:p w14:paraId="791FE897" w14:textId="7D81C7A7"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 xml:space="preserve">Pierwszy aspekt relacji między technologiami a zdrowiem ma pozytywny wydźwięk i wiąże się z </w:t>
      </w:r>
    </w:p>
    <w:p w14:paraId="582AD547" w14:textId="77777777" w:rsidR="008155A9" w:rsidRPr="00915120" w:rsidRDefault="008155A9" w:rsidP="00EB6984">
      <w:pPr>
        <w:numPr>
          <w:ilvl w:val="1"/>
          <w:numId w:val="0"/>
        </w:numPr>
        <w:spacing w:before="120" w:line="257" w:lineRule="auto"/>
        <w:rPr>
          <w:rFonts w:eastAsiaTheme="majorEastAsia" w:cs="Times New Roman (Nagłówki CS)"/>
          <w:color w:val="002060"/>
          <w:spacing w:val="15"/>
          <w:kern w:val="0"/>
          <w:sz w:val="40"/>
          <w:szCs w:val="28"/>
          <w14:ligatures w14:val="none"/>
        </w:rPr>
      </w:pPr>
      <w:r w:rsidRPr="00915120">
        <w:rPr>
          <w:rFonts w:eastAsiaTheme="majorEastAsia" w:cs="Times New Roman (Nagłówki CS)"/>
          <w:color w:val="002060"/>
          <w:spacing w:val="15"/>
          <w:kern w:val="0"/>
          <w:sz w:val="40"/>
          <w:szCs w:val="28"/>
          <w14:ligatures w14:val="none"/>
        </w:rPr>
        <w:t>ogromnymi możliwościami, jakie cyfryzacja tej sfery daje w odniesieniu do zwiększania skuteczności diagnostyki, leczenia i profilaktyki.</w:t>
      </w:r>
    </w:p>
    <w:p w14:paraId="7E44D856" w14:textId="73A676E2"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Diagnoza sytuacji wokół cyfryzacji sektora zdrowia w Polsce wskazuje na zaawansowaną, ale wciąż rozwijającą się infrastrukturę e-zdrowia. Wg unijnego raportu o stanie cyfrowego zdrowia ostatniej dekady, Polska zajmuje, odpowiednio, 6. oraz 5. miejsce pod względem dostępu do Elektronicznej Dokumentacji Medycznej (EDM) oraz dostępu do technologii wśród 27 krajów UE</w:t>
      </w:r>
      <w:r>
        <w:rPr>
          <w:rStyle w:val="Odwoanieprzypisudolnego"/>
          <w:rFonts w:eastAsia="Calibri" w:cs="Times New Roman"/>
          <w:kern w:val="0"/>
          <w14:ligatures w14:val="none"/>
        </w:rPr>
        <w:footnoteReference w:id="88"/>
      </w:r>
      <w:r w:rsidRPr="00915120">
        <w:rPr>
          <w:rFonts w:eastAsia="Calibri" w:cs="Times New Roman"/>
          <w:kern w:val="0"/>
          <w14:ligatures w14:val="none"/>
        </w:rPr>
        <w:t>, zajmując miejsce poniżej średniej dla UE jedynie w zakresie kategorii dostępnych dla pacjenta danych.</w:t>
      </w:r>
    </w:p>
    <w:p w14:paraId="322C4963" w14:textId="2EA4C69C"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Kluczowymi elementami polskiego cyfrowego zdrowia jest Platforma e-Zdrowie (P1) oraz różnorodne rejestry</w:t>
      </w:r>
      <w:r w:rsidR="000C6055">
        <w:rPr>
          <w:rFonts w:eastAsia="Calibri" w:cs="Times New Roman"/>
          <w:kern w:val="0"/>
          <w14:ligatures w14:val="none"/>
        </w:rPr>
        <w:t xml:space="preserve"> publiczne</w:t>
      </w:r>
      <w:r w:rsidRPr="00915120">
        <w:rPr>
          <w:rFonts w:eastAsia="Calibri" w:cs="Times New Roman"/>
          <w:kern w:val="0"/>
          <w14:ligatures w14:val="none"/>
        </w:rPr>
        <w:t>, systemy dziedzinowe i platformy regionalne. Platforma P1 stanowi centralny punkt cyfrowych usług zdrowotnych, oferując m.in. e-recepty, elektroniczne skierowania, a także dostęp do EDM. Rozwój tej platformy wpłynął na zwiększenie wykorzystania Internetowego Konta Pacjenta (IKP), z którego korzysta obecnie ponad 19 mln Polaków. Wskazać należy też na sukces wdrożenia systemu e-recept, który pozwolił na wystawienie 2,5 mld e-recept do kwietnia 2025</w:t>
      </w:r>
      <w:r w:rsidRPr="00915120">
        <w:rPr>
          <w:rFonts w:eastAsia="Calibri" w:cs="Times New Roman"/>
          <w:kern w:val="0"/>
          <w:vertAlign w:val="superscript"/>
          <w14:ligatures w14:val="none"/>
        </w:rPr>
        <w:footnoteReference w:id="89"/>
      </w:r>
      <w:r w:rsidRPr="00915120">
        <w:rPr>
          <w:rFonts w:eastAsia="Calibri" w:cs="Times New Roman"/>
          <w:kern w:val="0"/>
          <w14:ligatures w14:val="none"/>
        </w:rPr>
        <w:t>. Wprowadzone w pierwszej kolejności e-usługi zdrowotne stanowią jednak przede wszystkim cyfrowe odzwierciedlenie tradycyjnych procesów i nie wykorzystują pełni potencjału digitalizacji.</w:t>
      </w:r>
    </w:p>
    <w:p w14:paraId="68083567" w14:textId="28C0E7F5" w:rsidR="008155A9" w:rsidRPr="00915120" w:rsidRDefault="008155A9" w:rsidP="008155A9">
      <w:pPr>
        <w:spacing w:line="257" w:lineRule="auto"/>
        <w:rPr>
          <w:rFonts w:eastAsia="Calibri" w:cs="Times New Roman"/>
          <w:kern w:val="0"/>
          <w14:ligatures w14:val="none"/>
        </w:rPr>
      </w:pPr>
      <w:r w:rsidRPr="00915120">
        <w:rPr>
          <w:rFonts w:eastAsia="Calibri" w:cs="Times New Roman"/>
          <w:kern w:val="0"/>
          <w14:ligatures w14:val="none"/>
        </w:rPr>
        <w:t>Na poziomie lokalnym, wg badania stopnia informatyzacji Podmiotów Wykonujących Działalność Leczniczą (PWDL) prowadzonego przez Centrum e-Zdrowia, na koniec 2024 r</w:t>
      </w:r>
      <w:r w:rsidR="00772DFF">
        <w:rPr>
          <w:rFonts w:eastAsia="Calibri" w:cs="Times New Roman"/>
          <w:kern w:val="0"/>
          <w14:ligatures w14:val="none"/>
        </w:rPr>
        <w:t>.</w:t>
      </w:r>
      <w:r w:rsidRPr="00915120">
        <w:rPr>
          <w:rFonts w:eastAsia="Calibri" w:cs="Times New Roman"/>
          <w:kern w:val="0"/>
          <w14:ligatures w14:val="none"/>
        </w:rPr>
        <w:t xml:space="preserve"> ponad 98% szpitali posiadało rozwiązania IT niezbędne do prowadzenia dokumentacji medycznej w wersji elektronicznej w podstawowym zakresie, 84% wdrożyło indeksowanie EDM w P1, a prawie połowa prowadzi wymianę EDM z innymi podmiotami</w:t>
      </w:r>
      <w:r w:rsidRPr="00915120">
        <w:rPr>
          <w:rFonts w:eastAsia="Calibri" w:cs="Calibri"/>
          <w:color w:val="000000"/>
          <w:kern w:val="0"/>
          <w:vertAlign w:val="superscript"/>
          <w14:ligatures w14:val="none"/>
        </w:rPr>
        <w:footnoteReference w:id="90"/>
      </w:r>
      <w:r w:rsidRPr="00915120">
        <w:rPr>
          <w:rFonts w:eastAsia="Calibri" w:cs="Times New Roman"/>
          <w:color w:val="000000"/>
          <w:kern w:val="0"/>
          <w14:ligatures w14:val="none"/>
        </w:rPr>
        <w:t>. Odsetek ten jest znacznie niższy dla podmiotów niebędących szpitalami.</w:t>
      </w:r>
    </w:p>
    <w:p w14:paraId="65D6E204" w14:textId="77777777" w:rsidR="00EB6984" w:rsidRDefault="00EB6984" w:rsidP="00EB6984">
      <w:pPr>
        <w:numPr>
          <w:ilvl w:val="1"/>
          <w:numId w:val="0"/>
        </w:numPr>
        <w:spacing w:before="120" w:line="257" w:lineRule="auto"/>
        <w:rPr>
          <w:rFonts w:eastAsiaTheme="majorEastAsia" w:cs="Times New Roman (Nagłówki CS)"/>
          <w:color w:val="002060"/>
          <w:spacing w:val="15"/>
          <w:kern w:val="0"/>
          <w:sz w:val="40"/>
          <w:szCs w:val="28"/>
          <w14:ligatures w14:val="none"/>
        </w:rPr>
      </w:pPr>
    </w:p>
    <w:p w14:paraId="1DF5937A" w14:textId="2ECC11E2" w:rsidR="008155A9" w:rsidRPr="00915120" w:rsidRDefault="008155A9" w:rsidP="00EB6984">
      <w:pPr>
        <w:numPr>
          <w:ilvl w:val="1"/>
          <w:numId w:val="0"/>
        </w:numPr>
        <w:spacing w:before="120" w:line="257" w:lineRule="auto"/>
        <w:rPr>
          <w:rFonts w:eastAsiaTheme="majorEastAsia" w:cs="Times New Roman (Nagłówki CS)"/>
          <w:color w:val="002060"/>
          <w:spacing w:val="15"/>
          <w:kern w:val="0"/>
          <w:sz w:val="40"/>
          <w:szCs w:val="28"/>
          <w14:ligatures w14:val="none"/>
        </w:rPr>
      </w:pPr>
      <w:r w:rsidRPr="00915120">
        <w:rPr>
          <w:rFonts w:eastAsiaTheme="majorEastAsia" w:cs="Times New Roman (Nagłówki CS)"/>
          <w:color w:val="002060"/>
          <w:spacing w:val="15"/>
          <w:kern w:val="0"/>
          <w:sz w:val="40"/>
          <w:szCs w:val="28"/>
          <w14:ligatures w14:val="none"/>
        </w:rPr>
        <w:lastRenderedPageBreak/>
        <w:t xml:space="preserve">Warunkiem rozwoju usług cyfrowych w zdrowiu jest zapewnienie bezpieczeństwa danych. </w:t>
      </w:r>
    </w:p>
    <w:p w14:paraId="712767BD" w14:textId="0B8F6D63" w:rsidR="008155A9" w:rsidRPr="00915120" w:rsidRDefault="00772DFF" w:rsidP="008155A9">
      <w:pPr>
        <w:spacing w:line="257" w:lineRule="auto"/>
        <w:rPr>
          <w:rFonts w:ascii="Calibri" w:eastAsia="Calibri" w:hAnsi="Calibri" w:cs="Calibri"/>
          <w:kern w:val="0"/>
          <w14:ligatures w14:val="none"/>
        </w:rPr>
      </w:pPr>
      <w:r>
        <w:rPr>
          <w:rFonts w:eastAsia="Calibri" w:cs="Times New Roman"/>
          <w:color w:val="000000"/>
          <w:kern w:val="0"/>
          <w14:ligatures w14:val="none"/>
        </w:rPr>
        <w:t>Pom</w:t>
      </w:r>
      <w:r w:rsidR="008155A9" w:rsidRPr="00915120">
        <w:rPr>
          <w:rFonts w:eastAsia="Calibri" w:cs="Times New Roman"/>
          <w:color w:val="000000"/>
          <w:kern w:val="0"/>
          <w14:ligatures w14:val="none"/>
        </w:rPr>
        <w:t xml:space="preserve">imo działań podejmowanych przez Centrum e-Zdrowia oraz Ministerstwo Zdrowia, poziom </w:t>
      </w:r>
      <w:proofErr w:type="spellStart"/>
      <w:r w:rsidR="008155A9" w:rsidRPr="00915120">
        <w:rPr>
          <w:rFonts w:eastAsia="Calibri" w:cs="Times New Roman"/>
          <w:color w:val="000000"/>
          <w:kern w:val="0"/>
          <w14:ligatures w14:val="none"/>
        </w:rPr>
        <w:t>cyberbezpieczeństwa</w:t>
      </w:r>
      <w:proofErr w:type="spellEnd"/>
      <w:r w:rsidR="008155A9" w:rsidRPr="00915120">
        <w:rPr>
          <w:rFonts w:eastAsia="Calibri" w:cs="Times New Roman"/>
          <w:color w:val="000000"/>
          <w:kern w:val="0"/>
          <w14:ligatures w14:val="none"/>
        </w:rPr>
        <w:t xml:space="preserve"> na poziomie lokalnym nadal nie jest zadowalający. Wg danych ankietowych Centrum e-Zdrowia na kwiecień 2022 roku, 81% podmiotów leczniczych nie ma planu zarządzania podatnościami, w 68% brak </w:t>
      </w:r>
      <w:proofErr w:type="spellStart"/>
      <w:r w:rsidR="008155A9" w:rsidRPr="00915120">
        <w:rPr>
          <w:rFonts w:eastAsia="Calibri" w:cs="Times New Roman"/>
          <w:color w:val="000000"/>
          <w:kern w:val="0"/>
          <w14:ligatures w14:val="none"/>
        </w:rPr>
        <w:t>odmiejscowionych</w:t>
      </w:r>
      <w:proofErr w:type="spellEnd"/>
      <w:r w:rsidR="008155A9" w:rsidRPr="00915120">
        <w:rPr>
          <w:rFonts w:eastAsia="Calibri" w:cs="Times New Roman"/>
          <w:color w:val="000000"/>
          <w:kern w:val="0"/>
          <w14:ligatures w14:val="none"/>
        </w:rPr>
        <w:t xml:space="preserve"> kopii bezpieczeństwa, a 86% kierowników jednostek nie odbyło szkoleń z zakresu </w:t>
      </w:r>
      <w:proofErr w:type="spellStart"/>
      <w:r w:rsidR="008155A9" w:rsidRPr="00915120">
        <w:rPr>
          <w:rFonts w:eastAsia="Calibri" w:cs="Times New Roman"/>
          <w:color w:val="000000"/>
          <w:kern w:val="0"/>
          <w14:ligatures w14:val="none"/>
        </w:rPr>
        <w:t>cyberbezpieczeństwa</w:t>
      </w:r>
      <w:proofErr w:type="spellEnd"/>
      <w:r w:rsidR="008155A9" w:rsidRPr="00915120">
        <w:rPr>
          <w:rFonts w:ascii="Calibri" w:eastAsia="Calibri" w:hAnsi="Calibri" w:cs="Calibri"/>
          <w:color w:val="000000"/>
          <w:kern w:val="0"/>
          <w:vertAlign w:val="superscript"/>
          <w14:ligatures w14:val="none"/>
        </w:rPr>
        <w:footnoteReference w:id="91"/>
      </w:r>
      <w:r w:rsidR="008155A9" w:rsidRPr="00915120">
        <w:rPr>
          <w:rFonts w:ascii="Calibri" w:eastAsia="Calibri" w:hAnsi="Calibri" w:cs="Calibri"/>
          <w:color w:val="000000"/>
          <w:kern w:val="0"/>
          <w14:ligatures w14:val="none"/>
        </w:rPr>
        <w:t>.</w:t>
      </w:r>
    </w:p>
    <w:p w14:paraId="0FC3B540" w14:textId="77777777" w:rsidR="008155A9" w:rsidRPr="00915120" w:rsidRDefault="008155A9" w:rsidP="008155A9">
      <w:pPr>
        <w:spacing w:line="257" w:lineRule="auto"/>
        <w:rPr>
          <w:rFonts w:eastAsia="Calibri" w:cs="Times New Roman"/>
          <w:color w:val="000000"/>
          <w:kern w:val="0"/>
          <w14:ligatures w14:val="none"/>
        </w:rPr>
      </w:pPr>
      <w:r w:rsidRPr="00915120">
        <w:rPr>
          <w:rFonts w:eastAsia="Calibri" w:cs="Times New Roman"/>
          <w:color w:val="000000"/>
          <w:kern w:val="0"/>
          <w14:ligatures w14:val="none"/>
        </w:rPr>
        <w:t>Istotnym problemem dla rozwoju e-zdrowia jest również silosowość danych, która nie pozwala uzyskać pełnego obrazu zdrowia pacjenta, i brak demokratycznych zasad dostępu do danych na cele badawczo-rozwojowe (R&amp;D). Niejasne zasady dostępu do zgromadzonych już danych, w tym wątpliwości dotyczące podstawy prawnej przetwarzania danych o stanie zdrowia w celach R&amp;D – oraz niepewność co do adekwatności zebranych w centralnych rejestrach danych</w:t>
      </w:r>
      <w:r w:rsidRPr="00915120">
        <w:rPr>
          <w:rFonts w:ascii="Calibri" w:eastAsia="Calibri" w:hAnsi="Calibri" w:cs="Calibri"/>
          <w:color w:val="000000"/>
          <w:kern w:val="0"/>
          <w:vertAlign w:val="superscript"/>
          <w14:ligatures w14:val="none"/>
        </w:rPr>
        <w:footnoteReference w:id="92"/>
      </w:r>
      <w:r w:rsidRPr="00915120">
        <w:rPr>
          <w:rFonts w:ascii="Calibri" w:eastAsia="Calibri" w:hAnsi="Calibri" w:cs="Calibri"/>
          <w:color w:val="000000"/>
          <w:kern w:val="0"/>
          <w14:ligatures w14:val="none"/>
        </w:rPr>
        <w:t xml:space="preserve"> </w:t>
      </w:r>
      <w:r w:rsidRPr="00915120">
        <w:rPr>
          <w:rFonts w:eastAsia="Calibri" w:cs="Times New Roman"/>
          <w:color w:val="000000"/>
          <w:kern w:val="0"/>
          <w14:ligatures w14:val="none"/>
        </w:rPr>
        <w:t>wpływają na spowolnienie rozwoju medycyny.</w:t>
      </w:r>
      <w:r>
        <w:rPr>
          <w:rFonts w:eastAsia="Calibri" w:cs="Times New Roman"/>
          <w:color w:val="000000"/>
          <w:kern w:val="0"/>
          <w14:ligatures w14:val="none"/>
        </w:rPr>
        <w:t xml:space="preserve"> Odnotować należy również zagrożenia wynikające ze stosowania danych syntetycznych, które – w nadmiernym stopniu – może przekładać się na ryzyko błędnej ich interpretacji, istotne zwłaszcza w obszarze zdrowia.</w:t>
      </w:r>
    </w:p>
    <w:p w14:paraId="620D07D4" w14:textId="09B2383B" w:rsidR="008155A9" w:rsidRPr="00915120" w:rsidRDefault="008155A9" w:rsidP="008155A9">
      <w:pPr>
        <w:spacing w:line="257" w:lineRule="auto"/>
        <w:rPr>
          <w:rFonts w:ascii="Calibri" w:eastAsia="Calibri" w:hAnsi="Calibri" w:cs="Calibri"/>
          <w:kern w:val="0"/>
          <w14:ligatures w14:val="none"/>
        </w:rPr>
      </w:pPr>
      <w:r w:rsidRPr="00915120">
        <w:rPr>
          <w:rFonts w:eastAsia="Calibri" w:cs="Times New Roman"/>
          <w:color w:val="000000"/>
          <w:kern w:val="0"/>
          <w14:ligatures w14:val="none"/>
        </w:rPr>
        <w:t>Odsetek podmiotów leczniczych korzystających z nowych technologii, takich jak sztuczna inteligencja, jest rosnący i wynosi obecnie13% dla szpitali</w:t>
      </w:r>
      <w:r w:rsidRPr="00915120">
        <w:rPr>
          <w:rFonts w:ascii="Calibri" w:eastAsia="Calibri" w:hAnsi="Calibri" w:cs="Calibri"/>
          <w:color w:val="000000"/>
          <w:kern w:val="0"/>
          <w:vertAlign w:val="superscript"/>
          <w14:ligatures w14:val="none"/>
        </w:rPr>
        <w:footnoteReference w:id="93"/>
      </w:r>
      <w:r w:rsidRPr="00915120">
        <w:rPr>
          <w:rFonts w:ascii="Calibri" w:eastAsia="Calibri" w:hAnsi="Calibri" w:cs="Calibri"/>
          <w:color w:val="000000"/>
          <w:kern w:val="0"/>
          <w14:ligatures w14:val="none"/>
        </w:rPr>
        <w:t xml:space="preserve">. </w:t>
      </w:r>
      <w:r w:rsidRPr="00915120">
        <w:rPr>
          <w:rFonts w:eastAsia="Calibri" w:cs="Times New Roman"/>
          <w:color w:val="000000"/>
          <w:kern w:val="0"/>
          <w14:ligatures w14:val="none"/>
        </w:rPr>
        <w:t>Rośnie również zainteresowanie i świadomość korzyści wynikających ze stosowania AI w medycynie.</w:t>
      </w:r>
      <w:r w:rsidRPr="00915120">
        <w:rPr>
          <w:rFonts w:ascii="Calibri" w:eastAsia="Calibri" w:hAnsi="Calibri" w:cs="Calibri"/>
          <w:color w:val="000000"/>
          <w:kern w:val="0"/>
          <w14:ligatures w14:val="none"/>
        </w:rPr>
        <w:t xml:space="preserve"> </w:t>
      </w:r>
    </w:p>
    <w:p w14:paraId="28F236F8" w14:textId="1C071EDB" w:rsidR="008155A9" w:rsidRPr="00915120" w:rsidRDefault="008155A9" w:rsidP="008155A9">
      <w:pPr>
        <w:spacing w:line="257" w:lineRule="auto"/>
        <w:rPr>
          <w:rFonts w:eastAsia="Calibri" w:cs="Times New Roman"/>
          <w:kern w:val="0"/>
          <w14:ligatures w14:val="none"/>
        </w:rPr>
      </w:pPr>
      <w:r w:rsidRPr="00DB7869">
        <w:rPr>
          <w:rFonts w:eastAsia="Calibri" w:cs="Times New Roman"/>
          <w:kern w:val="0"/>
          <w14:ligatures w14:val="none"/>
        </w:rPr>
        <w:t>Drugim</w:t>
      </w:r>
      <w:r>
        <w:rPr>
          <w:rFonts w:eastAsia="Calibri" w:cs="Times New Roman"/>
          <w:kern w:val="0"/>
          <w14:ligatures w14:val="none"/>
        </w:rPr>
        <w:t xml:space="preserve"> </w:t>
      </w:r>
      <w:r w:rsidRPr="00915120">
        <w:rPr>
          <w:rFonts w:eastAsia="Calibri" w:cs="Times New Roman"/>
          <w:kern w:val="0"/>
          <w14:ligatures w14:val="none"/>
        </w:rPr>
        <w:t xml:space="preserve">z wymiarów jest </w:t>
      </w:r>
    </w:p>
    <w:p w14:paraId="6F339199" w14:textId="77777777" w:rsidR="008155A9" w:rsidRPr="00915120" w:rsidRDefault="008155A9" w:rsidP="008155A9">
      <w:pPr>
        <w:spacing w:line="257" w:lineRule="auto"/>
        <w:rPr>
          <w:rFonts w:eastAsiaTheme="majorEastAsia" w:cs="Times New Roman (Nagłówki CS)"/>
          <w:color w:val="002060"/>
          <w:spacing w:val="15"/>
          <w:kern w:val="0"/>
          <w:sz w:val="40"/>
          <w:szCs w:val="28"/>
          <w14:ligatures w14:val="none"/>
        </w:rPr>
      </w:pPr>
      <w:r w:rsidRPr="00915120">
        <w:rPr>
          <w:rFonts w:eastAsiaTheme="majorEastAsia" w:cs="Times New Roman (Nagłówki CS)"/>
          <w:color w:val="002060"/>
          <w:spacing w:val="15"/>
          <w:kern w:val="0"/>
          <w:sz w:val="40"/>
          <w:szCs w:val="28"/>
          <w14:ligatures w14:val="none"/>
        </w:rPr>
        <w:t>negatywny wpływ niektórych aspektów wykorzystania technologii cyfrowych na kondycję psychiczną obywateli.</w:t>
      </w:r>
    </w:p>
    <w:p w14:paraId="280B4561" w14:textId="506B6283" w:rsidR="008155A9" w:rsidRPr="008155A9" w:rsidRDefault="008155A9" w:rsidP="008155A9">
      <w:pPr>
        <w:spacing w:line="257" w:lineRule="auto"/>
        <w:rPr>
          <w:rFonts w:eastAsia="Calibri" w:cs="Times New Roman"/>
          <w:kern w:val="0"/>
          <w14:ligatures w14:val="none"/>
        </w:rPr>
      </w:pPr>
      <w:r w:rsidRPr="3C370BC7">
        <w:rPr>
          <w:rFonts w:eastAsia="Calibri" w:cs="Times New Roman"/>
        </w:rPr>
        <w:t xml:space="preserve">Wiąże się on m.in. z przeciążeniem informacyjnym odbiorców, a także z uzależniającym mechanizmem działania platform społecznościowych i szkodliwym – sensacyjnym, rysującym nierealne standardy urody czy gloryfikującym przemoc – charakterem niektórych pojawiających się tam treści. Szczególnie wyraźnie rysującym się problemem, również wobec niedostatecznej skuteczności mechanizmów weryfikacji wieku, jest powszechny dostęp dzieci do treści szkodliwych, godzących w ich rozwój i propagujących niewłaściwe wzorce. Istotnym problemem jest też wykorzystywanie małoletnich w sieci. Państwo jest zobowiązane do tego, by na te wyzwania reagować – również w ramach współpracy międzynarodowej, której charakter wyzwań niejednokrotnie wymaga. </w:t>
      </w:r>
      <w:r w:rsidRPr="00915120">
        <w:rPr>
          <w:rFonts w:eastAsia="Calibri" w:cs="Calibri"/>
          <w:b/>
          <w:kern w:val="0"/>
          <w14:ligatures w14:val="none"/>
        </w:rPr>
        <w:br w:type="page"/>
      </w:r>
    </w:p>
    <w:p w14:paraId="537169A9" w14:textId="046446A9" w:rsidR="008155A9" w:rsidRPr="00915120" w:rsidRDefault="008155A9" w:rsidP="00406AC9">
      <w:pPr>
        <w:pStyle w:val="Podtytu"/>
      </w:pPr>
      <w:r w:rsidRPr="00915120">
        <w:lastRenderedPageBreak/>
        <w:t xml:space="preserve">Cel </w:t>
      </w:r>
      <w:r w:rsidR="00D564E6">
        <w:t>3.2.</w:t>
      </w:r>
      <w:r w:rsidRPr="00915120">
        <w:t>1: Państwo działa na rzecz minimalizacji negatywnego wpływu technologii cyfrowych na dobrostan psychiczny i fizyczny</w:t>
      </w:r>
    </w:p>
    <w:p w14:paraId="40EF66EA" w14:textId="77777777" w:rsidR="008155A9" w:rsidRPr="00915120" w:rsidRDefault="008155A9" w:rsidP="00406AC9">
      <w:pPr>
        <w:pStyle w:val="Podtytu"/>
        <w:rPr>
          <w:rFonts w:eastAsia="Calibri" w:cs="Times New Roman"/>
        </w:rPr>
      </w:pPr>
    </w:p>
    <w:p w14:paraId="3B4BF5C6" w14:textId="77777777" w:rsidR="008155A9" w:rsidRPr="00915120" w:rsidRDefault="008155A9" w:rsidP="00406AC9">
      <w:pPr>
        <w:pStyle w:val="Podtytu"/>
      </w:pPr>
      <w:r w:rsidRPr="00915120">
        <w:t>Co umożliwi realizację celu:</w:t>
      </w:r>
    </w:p>
    <w:p w14:paraId="6C2093CE" w14:textId="77777777" w:rsidR="008155A9" w:rsidRPr="00915120" w:rsidRDefault="008155A9" w:rsidP="006746F6">
      <w:pPr>
        <w:numPr>
          <w:ilvl w:val="0"/>
          <w:numId w:val="59"/>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Uruchomienie programu finansowania badań:</w:t>
      </w:r>
    </w:p>
    <w:p w14:paraId="38D32EBC" w14:textId="618504C4" w:rsidR="008155A9" w:rsidRPr="00B557E1" w:rsidRDefault="008155A9" w:rsidP="006746F6">
      <w:pPr>
        <w:pStyle w:val="Akapitzlist"/>
        <w:numPr>
          <w:ilvl w:val="0"/>
          <w:numId w:val="170"/>
        </w:numPr>
        <w:spacing w:line="257" w:lineRule="auto"/>
        <w:rPr>
          <w:rFonts w:eastAsia="Calibri" w:cs="Times New Roman"/>
          <w:kern w:val="0"/>
          <w14:ligatures w14:val="none"/>
        </w:rPr>
      </w:pPr>
      <w:r w:rsidRPr="00B557E1">
        <w:rPr>
          <w:rFonts w:eastAsia="Calibri" w:cs="Times New Roman"/>
          <w:kern w:val="0"/>
          <w14:ligatures w14:val="none"/>
        </w:rPr>
        <w:t>wpływu technologii cyfrowych na zdrowie psychiczne i rozwój psychospołeczny obywateli, zarówno dzieci i młodzieży, jak i dorosłych,</w:t>
      </w:r>
    </w:p>
    <w:p w14:paraId="18B4C787" w14:textId="4714C791" w:rsidR="008155A9" w:rsidRPr="00915120" w:rsidRDefault="008155A9" w:rsidP="006746F6">
      <w:pPr>
        <w:numPr>
          <w:ilvl w:val="0"/>
          <w:numId w:val="61"/>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rozwoju technologii cyfrowych wspierających odporność społeczną;</w:t>
      </w:r>
    </w:p>
    <w:p w14:paraId="6A5748BA" w14:textId="1864181A" w:rsidR="008155A9" w:rsidRPr="00915120" w:rsidRDefault="008155A9" w:rsidP="006746F6">
      <w:pPr>
        <w:numPr>
          <w:ilvl w:val="0"/>
          <w:numId w:val="59"/>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Realizacja kampanii społecznych i informacyjnych na temat higieny cyfrowej i praw obywateli (zarówno dzieci, jak i dorosłych) w przestrzeni cyfrowej</w:t>
      </w:r>
      <w:r w:rsidR="00D06BF4">
        <w:rPr>
          <w:rFonts w:eastAsia="Calibri" w:cs="Times New Roman"/>
          <w:color w:val="000000" w:themeColor="text1"/>
          <w:kern w:val="0"/>
          <w14:ligatures w14:val="none"/>
        </w:rPr>
        <w:t>, w tym</w:t>
      </w:r>
      <w:r w:rsidR="006970B4">
        <w:rPr>
          <w:rFonts w:eastAsia="Calibri" w:cs="Times New Roman"/>
          <w:color w:val="000000" w:themeColor="text1"/>
          <w:kern w:val="0"/>
          <w14:ligatures w14:val="none"/>
        </w:rPr>
        <w:t xml:space="preserve"> </w:t>
      </w:r>
      <w:r w:rsidR="00256F42">
        <w:rPr>
          <w:rFonts w:eastAsia="Calibri" w:cs="Times New Roman"/>
          <w:color w:val="000000" w:themeColor="text1"/>
          <w:kern w:val="0"/>
          <w14:ligatures w14:val="none"/>
        </w:rPr>
        <w:t xml:space="preserve">dotyczących </w:t>
      </w:r>
      <w:r w:rsidR="005070EC">
        <w:rPr>
          <w:rFonts w:eastAsia="Calibri" w:cs="Times New Roman"/>
          <w:color w:val="000000" w:themeColor="text1"/>
          <w:kern w:val="0"/>
          <w14:ligatures w14:val="none"/>
        </w:rPr>
        <w:t xml:space="preserve">zapewniania obszarów </w:t>
      </w:r>
      <w:proofErr w:type="spellStart"/>
      <w:r w:rsidR="005070EC">
        <w:rPr>
          <w:rFonts w:eastAsia="Calibri" w:cs="Times New Roman"/>
          <w:color w:val="000000" w:themeColor="text1"/>
          <w:kern w:val="0"/>
          <w14:ligatures w14:val="none"/>
        </w:rPr>
        <w:t>screen-free</w:t>
      </w:r>
      <w:r w:rsidR="00F402EE">
        <w:rPr>
          <w:rFonts w:eastAsia="Calibri" w:cs="Times New Roman"/>
          <w:color w:val="000000" w:themeColor="text1"/>
          <w:kern w:val="0"/>
          <w14:ligatures w14:val="none"/>
        </w:rPr>
        <w:t>,</w:t>
      </w:r>
      <w:r w:rsidRPr="00915120">
        <w:rPr>
          <w:rFonts w:eastAsia="Calibri" w:cs="Times New Roman"/>
          <w:color w:val="000000" w:themeColor="text1"/>
          <w:kern w:val="0"/>
          <w14:ligatures w14:val="none"/>
        </w:rPr>
        <w:t>oraz</w:t>
      </w:r>
      <w:proofErr w:type="spellEnd"/>
      <w:r w:rsidRPr="00915120">
        <w:rPr>
          <w:rFonts w:eastAsia="Calibri" w:cs="Times New Roman"/>
          <w:color w:val="000000" w:themeColor="text1"/>
          <w:kern w:val="0"/>
          <w14:ligatures w14:val="none"/>
        </w:rPr>
        <w:t xml:space="preserve"> udostępnienie mechanizmów i narzędzi do filtrowania informacji oraz ich </w:t>
      </w:r>
      <w:proofErr w:type="spellStart"/>
      <w:r w:rsidRPr="00915120">
        <w:rPr>
          <w:rFonts w:eastAsia="Calibri" w:cs="Times New Roman"/>
          <w:color w:val="000000" w:themeColor="text1"/>
          <w:kern w:val="0"/>
          <w14:ligatures w14:val="none"/>
        </w:rPr>
        <w:t>priorytetyzacj</w:t>
      </w:r>
      <w:r w:rsidR="0041550A">
        <w:rPr>
          <w:rFonts w:eastAsia="Calibri" w:cs="Times New Roman"/>
          <w:color w:val="000000" w:themeColor="text1"/>
          <w:kern w:val="0"/>
          <w14:ligatures w14:val="none"/>
        </w:rPr>
        <w:t>i</w:t>
      </w:r>
      <w:proofErr w:type="spellEnd"/>
      <w:r w:rsidRPr="00915120">
        <w:rPr>
          <w:rFonts w:eastAsia="Calibri" w:cs="Times New Roman"/>
          <w:color w:val="000000" w:themeColor="text1"/>
          <w:kern w:val="0"/>
          <w14:ligatures w14:val="none"/>
        </w:rPr>
        <w:t>, profilaktyka uzależnień od treści</w:t>
      </w:r>
      <w:r w:rsidRPr="00915120" w:rsidDel="0097156A">
        <w:rPr>
          <w:rFonts w:eastAsia="Calibri" w:cs="Times New Roman"/>
          <w:color w:val="000000" w:themeColor="text1"/>
          <w:kern w:val="0"/>
          <w14:ligatures w14:val="none"/>
        </w:rPr>
        <w:t xml:space="preserve"> </w:t>
      </w:r>
      <w:r w:rsidRPr="00915120">
        <w:rPr>
          <w:rFonts w:eastAsia="Calibri" w:cs="Times New Roman"/>
          <w:color w:val="000000" w:themeColor="text1"/>
          <w:kern w:val="0"/>
          <w14:ligatures w14:val="none"/>
        </w:rPr>
        <w:t>oraz przeciwdziałanie zagrożeniom wynikającym np. cyberprzestępczości, cyberprzemocy lub negatywnych wzorców w mediach społecznościowych;</w:t>
      </w:r>
    </w:p>
    <w:p w14:paraId="318DFABC" w14:textId="77777777" w:rsidR="008155A9" w:rsidRPr="00915120" w:rsidRDefault="008155A9" w:rsidP="006746F6">
      <w:pPr>
        <w:numPr>
          <w:ilvl w:val="0"/>
          <w:numId w:val="59"/>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Wdrażanie środków zapobiegających wykorzystywaniu seksualnemu małoletnich w </w:t>
      </w:r>
      <w:proofErr w:type="spellStart"/>
      <w:r w:rsidRPr="00915120">
        <w:rPr>
          <w:rFonts w:eastAsia="Calibri" w:cs="Times New Roman"/>
          <w:color w:val="000000" w:themeColor="text1"/>
          <w:kern w:val="0"/>
          <w14:ligatures w14:val="none"/>
        </w:rPr>
        <w:t>internecie</w:t>
      </w:r>
      <w:proofErr w:type="spellEnd"/>
      <w:r w:rsidRPr="00915120">
        <w:rPr>
          <w:rFonts w:eastAsia="Calibri" w:cs="Times New Roman"/>
          <w:color w:val="000000" w:themeColor="text1"/>
          <w:kern w:val="0"/>
          <w14:ligatures w14:val="none"/>
        </w:rPr>
        <w:t>;</w:t>
      </w:r>
    </w:p>
    <w:p w14:paraId="2ED8DF1B" w14:textId="5FD9BF0B" w:rsidR="008155A9" w:rsidRPr="00915120" w:rsidRDefault="008155A9" w:rsidP="006746F6">
      <w:pPr>
        <w:numPr>
          <w:ilvl w:val="0"/>
          <w:numId w:val="59"/>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Wprowadzenie standardów ochrony małoletnich w produktach i usługach cyfrowych</w:t>
      </w:r>
      <w:r w:rsidR="00250422">
        <w:rPr>
          <w:rFonts w:eastAsia="Calibri" w:cs="Times New Roman"/>
          <w:color w:val="000000" w:themeColor="text1"/>
          <w:kern w:val="0"/>
          <w14:ligatures w14:val="none"/>
        </w:rPr>
        <w:t>, z uwzględnieniem standardów europejskich</w:t>
      </w:r>
      <w:r w:rsidRPr="00915120">
        <w:rPr>
          <w:rFonts w:eastAsia="Calibri" w:cs="Times New Roman"/>
          <w:color w:val="000000" w:themeColor="text1"/>
          <w:kern w:val="0"/>
          <w14:ligatures w14:val="none"/>
        </w:rPr>
        <w:t>. Powinny one</w:t>
      </w:r>
      <w:r w:rsidR="00250422">
        <w:rPr>
          <w:rFonts w:eastAsia="Calibri" w:cs="Times New Roman"/>
          <w:color w:val="000000" w:themeColor="text1"/>
          <w:kern w:val="0"/>
          <w14:ligatures w14:val="none"/>
        </w:rPr>
        <w:t xml:space="preserve"> w szczególności</w:t>
      </w:r>
      <w:r w:rsidRPr="00915120">
        <w:rPr>
          <w:rFonts w:eastAsia="Calibri" w:cs="Times New Roman"/>
          <w:color w:val="000000" w:themeColor="text1"/>
          <w:kern w:val="0"/>
          <w14:ligatures w14:val="none"/>
        </w:rPr>
        <w:t xml:space="preserve">: </w:t>
      </w:r>
    </w:p>
    <w:p w14:paraId="43347C21" w14:textId="076529A6" w:rsidR="00250422" w:rsidRPr="004306FD" w:rsidRDefault="00250422" w:rsidP="006746F6">
      <w:pPr>
        <w:pStyle w:val="Akapitzlist"/>
        <w:numPr>
          <w:ilvl w:val="0"/>
          <w:numId w:val="60"/>
        </w:numPr>
        <w:rPr>
          <w:rFonts w:eastAsia="Calibri" w:cs="Times New Roman"/>
          <w:color w:val="000000" w:themeColor="text1"/>
          <w:kern w:val="0"/>
          <w14:ligatures w14:val="none"/>
        </w:rPr>
      </w:pPr>
      <w:r w:rsidRPr="00250422">
        <w:rPr>
          <w:rFonts w:eastAsia="Calibri" w:cs="Times New Roman"/>
          <w:color w:val="000000" w:themeColor="text1"/>
          <w:kern w:val="0"/>
          <w14:ligatures w14:val="none"/>
        </w:rPr>
        <w:t>Wspierać modyfikowanie systemów rekomendacyjnych platform w celu zmniejszenia ryzyka napotkania szkodliwych i uzależniających treści oraz umożliwienie dzieciom większej kontroli nad publikowanymi przez nich treściami;</w:t>
      </w:r>
    </w:p>
    <w:p w14:paraId="24D6EF25" w14:textId="77777777" w:rsidR="008155A9" w:rsidRPr="00915120" w:rsidRDefault="008155A9" w:rsidP="006746F6">
      <w:pPr>
        <w:numPr>
          <w:ilvl w:val="0"/>
          <w:numId w:val="60"/>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Zakładać wykorzystanie narzędzi skutecznej weryfikacji wieku użytkownika, przy zachowaniu anonimowości i ochrony jego danych osobowych;</w:t>
      </w:r>
    </w:p>
    <w:p w14:paraId="5E7F8CB1" w14:textId="386E40D8" w:rsidR="00D54714" w:rsidRPr="00915120" w:rsidRDefault="00D54714" w:rsidP="006746F6">
      <w:pPr>
        <w:numPr>
          <w:ilvl w:val="0"/>
          <w:numId w:val="60"/>
        </w:numPr>
        <w:spacing w:before="120" w:after="0" w:line="257" w:lineRule="auto"/>
        <w:rPr>
          <w:rFonts w:eastAsia="Calibri" w:cs="Times New Roman"/>
          <w:color w:val="000000" w:themeColor="text1"/>
          <w:kern w:val="0"/>
          <w14:ligatures w14:val="none"/>
        </w:rPr>
      </w:pPr>
      <w:r>
        <w:rPr>
          <w:rFonts w:eastAsia="Calibri" w:cs="Times New Roman"/>
          <w:color w:val="000000" w:themeColor="text1"/>
          <w:kern w:val="0"/>
          <w14:ligatures w14:val="none"/>
        </w:rPr>
        <w:t>Określić bezpieczny</w:t>
      </w:r>
      <w:r w:rsidR="00AD6C70">
        <w:rPr>
          <w:rFonts w:eastAsia="Calibri" w:cs="Times New Roman"/>
          <w:color w:val="000000" w:themeColor="text1"/>
          <w:kern w:val="0"/>
          <w14:ligatures w14:val="none"/>
        </w:rPr>
        <w:t xml:space="preserve"> wiek korzystania z produktów cyfrowych</w:t>
      </w:r>
      <w:r w:rsidR="00FC186B">
        <w:rPr>
          <w:rFonts w:eastAsia="Calibri" w:cs="Times New Roman"/>
          <w:color w:val="000000" w:themeColor="text1"/>
          <w:kern w:val="0"/>
          <w14:ligatures w14:val="none"/>
        </w:rPr>
        <w:t>, zwłaszcza z platform społecznościowych, na podstawie aktualnego stanu wiedzy o wpływie technologii na dobrostan małoletnich</w:t>
      </w:r>
      <w:r w:rsidR="0068473D">
        <w:rPr>
          <w:rFonts w:eastAsia="Calibri" w:cs="Times New Roman"/>
          <w:color w:val="000000" w:themeColor="text1"/>
          <w:kern w:val="0"/>
          <w14:ligatures w14:val="none"/>
        </w:rPr>
        <w:t>;</w:t>
      </w:r>
    </w:p>
    <w:p w14:paraId="64A11596" w14:textId="77777777" w:rsidR="008155A9" w:rsidRPr="00915120" w:rsidRDefault="008155A9" w:rsidP="006746F6">
      <w:pPr>
        <w:numPr>
          <w:ilvl w:val="0"/>
          <w:numId w:val="60"/>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Wykluczać rozwiązania prowadzące do utraty kontroli nad czasem ekranowym;</w:t>
      </w:r>
    </w:p>
    <w:p w14:paraId="12C60FB6" w14:textId="1A5ABEB8" w:rsidR="008155A9" w:rsidRPr="00915120" w:rsidRDefault="008155A9" w:rsidP="006746F6">
      <w:pPr>
        <w:numPr>
          <w:ilvl w:val="0"/>
          <w:numId w:val="60"/>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Wprowadzać rozwiązania chroniące wizerunek dzieci i młodzieży w </w:t>
      </w:r>
      <w:proofErr w:type="spellStart"/>
      <w:r w:rsidRPr="00915120">
        <w:rPr>
          <w:rFonts w:eastAsia="Calibri" w:cs="Times New Roman"/>
          <w:color w:val="000000" w:themeColor="text1"/>
          <w:kern w:val="0"/>
          <w14:ligatures w14:val="none"/>
        </w:rPr>
        <w:t>internecie</w:t>
      </w:r>
      <w:proofErr w:type="spellEnd"/>
      <w:r w:rsidR="00C8697A">
        <w:rPr>
          <w:rFonts w:eastAsia="Calibri" w:cs="Times New Roman"/>
          <w:color w:val="000000" w:themeColor="text1"/>
          <w:kern w:val="0"/>
          <w14:ligatures w14:val="none"/>
        </w:rPr>
        <w:t>.</w:t>
      </w:r>
      <w:r w:rsidRPr="00915120">
        <w:rPr>
          <w:rFonts w:ascii="Calibri" w:eastAsia="Calibri" w:hAnsi="Calibri" w:cs="Calibri"/>
          <w:b/>
          <w:color w:val="000000"/>
          <w:kern w:val="0"/>
          <w14:ligatures w14:val="none"/>
        </w:rPr>
        <w:br w:type="page"/>
      </w:r>
    </w:p>
    <w:p w14:paraId="53556207" w14:textId="246C695E" w:rsidR="008155A9" w:rsidRPr="00915120" w:rsidRDefault="008155A9" w:rsidP="00406AC9">
      <w:pPr>
        <w:pStyle w:val="Podtytu"/>
      </w:pPr>
      <w:r w:rsidRPr="00915120">
        <w:lastRenderedPageBreak/>
        <w:t xml:space="preserve">Cel </w:t>
      </w:r>
      <w:r w:rsidR="00D564E6">
        <w:t>3.2.</w:t>
      </w:r>
      <w:r w:rsidRPr="00915120">
        <w:t>2: Elektroniczna Dokumentacja Medyczna jest powszechna, kompletna i prowadzona w sposób umożliwiający wymianę dokumentacji między podmiotami leczniczymi</w:t>
      </w:r>
    </w:p>
    <w:p w14:paraId="0D9E8721" w14:textId="77777777" w:rsidR="008155A9" w:rsidRPr="00915120" w:rsidRDefault="008155A9" w:rsidP="00406AC9">
      <w:pPr>
        <w:pStyle w:val="Podtytu"/>
        <w:rPr>
          <w:rFonts w:eastAsia="Calibri" w:cs="Times New Roman"/>
        </w:rPr>
      </w:pPr>
    </w:p>
    <w:p w14:paraId="15B2B5A3" w14:textId="77777777" w:rsidR="008155A9" w:rsidRPr="00915120" w:rsidRDefault="008155A9" w:rsidP="00406AC9">
      <w:pPr>
        <w:pStyle w:val="Podtytu"/>
      </w:pPr>
      <w:r w:rsidRPr="00915120">
        <w:t>Co umożliwi realizację celu:</w:t>
      </w:r>
    </w:p>
    <w:p w14:paraId="03EEEDFC" w14:textId="77777777" w:rsidR="008155A9" w:rsidRPr="00915120" w:rsidRDefault="008155A9" w:rsidP="006746F6">
      <w:pPr>
        <w:numPr>
          <w:ilvl w:val="0"/>
          <w:numId w:val="54"/>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Dalszy rozwój systemów e-usług zdrowotnych w systemie P1;</w:t>
      </w:r>
    </w:p>
    <w:p w14:paraId="002C7FC4" w14:textId="63E9395D" w:rsidR="008155A9" w:rsidRPr="00915120" w:rsidRDefault="008155A9" w:rsidP="006746F6">
      <w:pPr>
        <w:numPr>
          <w:ilvl w:val="0"/>
          <w:numId w:val="54"/>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Upowszechnienie prowadzenia EDM wraz z indeksowaniem w systemie P1 oraz możliwością wymiany dokumentacji z innym podmiotem;</w:t>
      </w:r>
    </w:p>
    <w:p w14:paraId="74F42170" w14:textId="4290BAD2" w:rsidR="0020528D" w:rsidRPr="00915120" w:rsidRDefault="0020528D" w:rsidP="006746F6">
      <w:pPr>
        <w:numPr>
          <w:ilvl w:val="0"/>
          <w:numId w:val="54"/>
        </w:numPr>
        <w:spacing w:before="120" w:after="0" w:line="257" w:lineRule="auto"/>
        <w:rPr>
          <w:rFonts w:eastAsia="Calibri" w:cs="Times New Roman"/>
          <w:color w:val="000000" w:themeColor="text1"/>
          <w:kern w:val="0"/>
          <w14:ligatures w14:val="none"/>
        </w:rPr>
      </w:pPr>
      <w:r w:rsidRPr="0020528D">
        <w:rPr>
          <w:rFonts w:eastAsia="Calibri" w:cs="Times New Roman"/>
          <w:color w:val="000000" w:themeColor="text1"/>
          <w:kern w:val="0"/>
          <w14:ligatures w14:val="none"/>
        </w:rPr>
        <w:t>Umożliwienie dostępu do</w:t>
      </w:r>
      <w:r>
        <w:rPr>
          <w:rFonts w:eastAsia="Calibri" w:cs="Times New Roman"/>
          <w:color w:val="000000" w:themeColor="text1"/>
          <w:kern w:val="0"/>
          <w14:ligatures w14:val="none"/>
        </w:rPr>
        <w:t xml:space="preserve"> </w:t>
      </w:r>
      <w:r w:rsidRPr="0020528D">
        <w:rPr>
          <w:rFonts w:eastAsia="Calibri" w:cs="Times New Roman"/>
          <w:color w:val="000000" w:themeColor="text1"/>
          <w:kern w:val="0"/>
          <w14:ligatures w14:val="none"/>
        </w:rPr>
        <w:t>poprzednio wytworzonej dokumentacji elektronicznej pacjentów dla osób wykonujących</w:t>
      </w:r>
      <w:r w:rsidR="00AC5EFB">
        <w:rPr>
          <w:rFonts w:eastAsia="Calibri" w:cs="Times New Roman"/>
          <w:color w:val="000000" w:themeColor="text1"/>
          <w:kern w:val="0"/>
          <w14:ligatures w14:val="none"/>
        </w:rPr>
        <w:t xml:space="preserve"> </w:t>
      </w:r>
      <w:r w:rsidRPr="0020528D">
        <w:rPr>
          <w:rFonts w:eastAsia="Calibri" w:cs="Times New Roman"/>
          <w:color w:val="000000" w:themeColor="text1"/>
          <w:kern w:val="0"/>
          <w14:ligatures w14:val="none"/>
        </w:rPr>
        <w:t>zawód medyczny, w procesie podejmowania decyzji klinicznych</w:t>
      </w:r>
      <w:r w:rsidR="00A66F44">
        <w:rPr>
          <w:rFonts w:eastAsia="Calibri" w:cs="Times New Roman"/>
          <w:color w:val="000000" w:themeColor="text1"/>
          <w:kern w:val="0"/>
          <w14:ligatures w14:val="none"/>
        </w:rPr>
        <w:t>;</w:t>
      </w:r>
    </w:p>
    <w:p w14:paraId="462E43EA" w14:textId="2C2A2D12" w:rsidR="008155A9" w:rsidRPr="00915120" w:rsidRDefault="008155A9" w:rsidP="006746F6">
      <w:pPr>
        <w:numPr>
          <w:ilvl w:val="0"/>
          <w:numId w:val="54"/>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Umożliwienie wzbogacania danych gromadzonych w systemie P1 o dane gromadzone przez urządzenia do noszenia i </w:t>
      </w:r>
      <w:r w:rsidR="006144CB">
        <w:rPr>
          <w:rFonts w:eastAsia="Calibri" w:cs="Times New Roman"/>
          <w:color w:val="000000" w:themeColor="text1"/>
          <w:kern w:val="0"/>
          <w14:ligatures w14:val="none"/>
        </w:rPr>
        <w:t xml:space="preserve">urządzenia </w:t>
      </w:r>
      <w:r w:rsidRPr="00915120">
        <w:rPr>
          <w:rFonts w:eastAsia="Calibri" w:cs="Times New Roman"/>
          <w:color w:val="000000" w:themeColor="text1"/>
          <w:kern w:val="0"/>
          <w14:ligatures w14:val="none"/>
        </w:rPr>
        <w:t>wszczepialne;</w:t>
      </w:r>
    </w:p>
    <w:p w14:paraId="77F04D4F" w14:textId="77777777" w:rsidR="008155A9" w:rsidRPr="00915120" w:rsidRDefault="008155A9" w:rsidP="006746F6">
      <w:pPr>
        <w:numPr>
          <w:ilvl w:val="0"/>
          <w:numId w:val="54"/>
        </w:numPr>
        <w:spacing w:before="120" w:after="0" w:line="257" w:lineRule="auto"/>
        <w:rPr>
          <w:rFonts w:eastAsia="Calibri" w:cs="Times New Roman"/>
          <w:color w:val="000000" w:themeColor="text1"/>
          <w:kern w:val="0"/>
          <w14:ligatures w14:val="none"/>
        </w:rPr>
      </w:pPr>
      <w:proofErr w:type="spellStart"/>
      <w:r w:rsidRPr="00915120">
        <w:rPr>
          <w:rFonts w:eastAsia="Calibri" w:cs="Times New Roman"/>
          <w:color w:val="000000" w:themeColor="text1"/>
          <w:kern w:val="0"/>
          <w14:ligatures w14:val="none"/>
        </w:rPr>
        <w:t>Uspójnienie</w:t>
      </w:r>
      <w:proofErr w:type="spellEnd"/>
      <w:r w:rsidRPr="00915120">
        <w:rPr>
          <w:rFonts w:eastAsia="Calibri" w:cs="Times New Roman"/>
          <w:color w:val="000000" w:themeColor="text1"/>
          <w:kern w:val="0"/>
          <w14:ligatures w14:val="none"/>
        </w:rPr>
        <w:t xml:space="preserve"> sposobu prowadzenia dokumentacji medycznej szczególnie w zakresach, w których dane nie są </w:t>
      </w:r>
      <w:proofErr w:type="spellStart"/>
      <w:r w:rsidRPr="00915120">
        <w:rPr>
          <w:rFonts w:eastAsia="Calibri" w:cs="Times New Roman"/>
          <w:color w:val="000000" w:themeColor="text1"/>
          <w:kern w:val="0"/>
          <w14:ligatures w14:val="none"/>
        </w:rPr>
        <w:t>zesłownikowane</w:t>
      </w:r>
      <w:proofErr w:type="spellEnd"/>
      <w:r w:rsidRPr="00915120">
        <w:rPr>
          <w:rFonts w:eastAsia="Calibri" w:cs="Times New Roman"/>
          <w:color w:val="000000" w:themeColor="text1"/>
          <w:kern w:val="0"/>
          <w14:ligatures w14:val="none"/>
        </w:rPr>
        <w:t>;</w:t>
      </w:r>
    </w:p>
    <w:p w14:paraId="2A39A5C5" w14:textId="5CDB1348" w:rsidR="008155A9" w:rsidRPr="008155A9" w:rsidRDefault="008155A9" w:rsidP="006746F6">
      <w:pPr>
        <w:numPr>
          <w:ilvl w:val="0"/>
          <w:numId w:val="54"/>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Promowanie interoperacyjności pomiędzy systemami informatycznymi w ochronie zdrowia i jakości gromadzonych danych, w tym </w:t>
      </w:r>
      <w:proofErr w:type="spellStart"/>
      <w:r w:rsidRPr="00915120">
        <w:rPr>
          <w:rFonts w:eastAsia="Calibri" w:cs="Times New Roman"/>
          <w:color w:val="000000" w:themeColor="text1"/>
          <w:kern w:val="0"/>
          <w14:ligatures w14:val="none"/>
        </w:rPr>
        <w:t>uspójnienie</w:t>
      </w:r>
      <w:proofErr w:type="spellEnd"/>
      <w:r w:rsidRPr="00915120">
        <w:rPr>
          <w:rFonts w:eastAsia="Calibri" w:cs="Times New Roman"/>
          <w:color w:val="000000" w:themeColor="text1"/>
          <w:kern w:val="0"/>
          <w14:ligatures w14:val="none"/>
        </w:rPr>
        <w:t xml:space="preserve"> procesu migracji między systemami.</w:t>
      </w:r>
      <w:r w:rsidRPr="00915120">
        <w:rPr>
          <w:rFonts w:eastAsia="Calibri" w:cs="Times New Roman"/>
          <w:color w:val="000000" w:themeColor="text1"/>
          <w:kern w:val="0"/>
          <w14:ligatures w14:val="none"/>
        </w:rPr>
        <w:br/>
      </w:r>
      <w:r w:rsidRPr="00915120">
        <w:rPr>
          <w:rFonts w:eastAsia="Calibri" w:cs="Times New Roman"/>
          <w:color w:val="000000" w:themeColor="text1"/>
          <w:kern w:val="0"/>
          <w14:ligatures w14:val="none"/>
        </w:rPr>
        <w:br/>
      </w:r>
    </w:p>
    <w:p w14:paraId="009946BE" w14:textId="437CD2D1" w:rsidR="008155A9" w:rsidRPr="008155A9" w:rsidRDefault="008155A9" w:rsidP="008155A9">
      <w:pPr>
        <w:spacing w:after="0" w:line="240" w:lineRule="auto"/>
        <w:rPr>
          <w:rFonts w:eastAsia="Times New Roman" w:cs="Arial"/>
          <w:b/>
          <w:bCs/>
          <w:color w:val="000000"/>
          <w:kern w:val="0"/>
          <w:lang w:eastAsia="pl-PL"/>
          <w14:ligatures w14:val="none"/>
        </w:rPr>
      </w:pPr>
      <w:r w:rsidRPr="008155A9">
        <w:rPr>
          <w:rFonts w:eastAsia="Times New Roman" w:cs="Arial"/>
          <w:b/>
          <w:bCs/>
          <w:color w:val="000000"/>
          <w:kern w:val="0"/>
          <w:lang w:eastAsia="pl-PL"/>
          <w14:ligatures w14:val="none"/>
        </w:rPr>
        <w:t>[</w:t>
      </w:r>
      <w:proofErr w:type="spellStart"/>
      <w:r w:rsidRPr="008155A9">
        <w:rPr>
          <w:rFonts w:eastAsia="Times New Roman" w:cs="Arial"/>
          <w:b/>
          <w:bCs/>
          <w:color w:val="000000"/>
          <w:kern w:val="0"/>
          <w:lang w:eastAsia="pl-PL"/>
          <w14:ligatures w14:val="none"/>
        </w:rPr>
        <w:t>box</w:t>
      </w:r>
      <w:proofErr w:type="spellEnd"/>
      <w:r w:rsidRPr="008155A9">
        <w:rPr>
          <w:rFonts w:eastAsia="Times New Roman" w:cs="Arial"/>
          <w:b/>
          <w:bCs/>
          <w:color w:val="000000"/>
          <w:kern w:val="0"/>
          <w:lang w:eastAsia="pl-PL"/>
          <w14:ligatures w14:val="none"/>
        </w:rPr>
        <w:t xml:space="preserve">] Co z tego wynika: </w:t>
      </w:r>
      <w:r w:rsidRPr="008155A9">
        <w:rPr>
          <w:rFonts w:eastAsia="Times New Roman" w:cs="Arial"/>
          <w:color w:val="000000"/>
          <w:kern w:val="0"/>
          <w:lang w:eastAsia="pl-PL"/>
          <w14:ligatures w14:val="none"/>
        </w:rPr>
        <w:t>Idąc do lekarza, nie musisz mieć przy sobie swojej papierowej historii leczenia – lekarz pobierze Twoją dokumentację medyczną z systemu centralnego.</w:t>
      </w:r>
    </w:p>
    <w:p w14:paraId="133BA824" w14:textId="77777777" w:rsidR="008155A9" w:rsidRPr="008155A9" w:rsidRDefault="008155A9" w:rsidP="008155A9">
      <w:pPr>
        <w:spacing w:after="0" w:line="240" w:lineRule="auto"/>
        <w:rPr>
          <w:rFonts w:eastAsia="Times New Roman" w:cs="Arial"/>
          <w:b/>
          <w:color w:val="000000"/>
          <w:kern w:val="0"/>
          <w:lang w:eastAsia="pl-PL"/>
          <w14:ligatures w14:val="none"/>
        </w:rPr>
      </w:pPr>
      <w:r w:rsidRPr="008155A9">
        <w:rPr>
          <w:rFonts w:eastAsia="Times New Roman" w:cs="Arial"/>
          <w:b/>
          <w:color w:val="000000"/>
          <w:kern w:val="0"/>
          <w:lang w:eastAsia="pl-PL"/>
          <w14:ligatures w14:val="none"/>
        </w:rPr>
        <w:br w:type="page"/>
      </w:r>
    </w:p>
    <w:p w14:paraId="72AE1AA2" w14:textId="3FD75413" w:rsidR="008155A9" w:rsidRPr="00915120" w:rsidRDefault="008155A9" w:rsidP="00406AC9">
      <w:pPr>
        <w:pStyle w:val="Podtytu"/>
      </w:pPr>
      <w:r w:rsidRPr="00915120">
        <w:lastRenderedPageBreak/>
        <w:t xml:space="preserve">Cel </w:t>
      </w:r>
      <w:r w:rsidR="00D564E6">
        <w:t>3.2.</w:t>
      </w:r>
      <w:r w:rsidRPr="00915120">
        <w:t>3: Dysponujemy dużymi zasobami wiarygodnych danych o stanie zdrowia, a zasady dostępu do nich dla celów R&amp;D są transparentne, demokratyczne i efektywne</w:t>
      </w:r>
    </w:p>
    <w:p w14:paraId="1C40AEFB" w14:textId="77777777" w:rsidR="008155A9" w:rsidRPr="00915120" w:rsidRDefault="008155A9" w:rsidP="00406AC9">
      <w:pPr>
        <w:pStyle w:val="Podtytu"/>
        <w:rPr>
          <w:rFonts w:eastAsia="Calibri" w:cs="Times New Roman"/>
        </w:rPr>
      </w:pPr>
    </w:p>
    <w:p w14:paraId="78858143" w14:textId="77777777" w:rsidR="008155A9" w:rsidRPr="00915120" w:rsidRDefault="008155A9" w:rsidP="00406AC9">
      <w:pPr>
        <w:pStyle w:val="Podtytu"/>
      </w:pPr>
      <w:r w:rsidRPr="00915120">
        <w:t>Co umożliwi realizację celu:</w:t>
      </w:r>
    </w:p>
    <w:p w14:paraId="34BCDC61" w14:textId="3537EB0E" w:rsidR="008155A9" w:rsidRPr="00915120" w:rsidRDefault="008155A9" w:rsidP="006746F6">
      <w:pPr>
        <w:numPr>
          <w:ilvl w:val="0"/>
          <w:numId w:val="55"/>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Wdrożenie działań operacyjnych w związku z wejściem w życie </w:t>
      </w:r>
      <w:proofErr w:type="spellStart"/>
      <w:r w:rsidRPr="00915120">
        <w:rPr>
          <w:rFonts w:eastAsia="Calibri" w:cs="Times New Roman"/>
          <w:color w:val="000000" w:themeColor="text1"/>
          <w:kern w:val="0"/>
          <w14:ligatures w14:val="none"/>
        </w:rPr>
        <w:t>European</w:t>
      </w:r>
      <w:proofErr w:type="spellEnd"/>
      <w:r w:rsidRPr="00915120">
        <w:rPr>
          <w:rFonts w:eastAsia="Calibri" w:cs="Times New Roman"/>
          <w:color w:val="000000" w:themeColor="text1"/>
          <w:kern w:val="0"/>
          <w14:ligatures w14:val="none"/>
        </w:rPr>
        <w:t xml:space="preserve"> </w:t>
      </w:r>
      <w:proofErr w:type="spellStart"/>
      <w:r w:rsidRPr="00915120">
        <w:rPr>
          <w:rFonts w:eastAsia="Calibri" w:cs="Times New Roman"/>
          <w:color w:val="000000" w:themeColor="text1"/>
          <w:kern w:val="0"/>
          <w14:ligatures w14:val="none"/>
        </w:rPr>
        <w:t>Health</w:t>
      </w:r>
      <w:proofErr w:type="spellEnd"/>
      <w:r w:rsidRPr="00915120">
        <w:rPr>
          <w:rFonts w:eastAsia="Calibri" w:cs="Times New Roman"/>
          <w:color w:val="000000" w:themeColor="text1"/>
          <w:kern w:val="0"/>
          <w14:ligatures w14:val="none"/>
        </w:rPr>
        <w:t xml:space="preserve"> Data Space (Europejskiej Przestrzeni Danych</w:t>
      </w:r>
      <w:r w:rsidRPr="00915120" w:rsidDel="00EB63A4">
        <w:rPr>
          <w:rFonts w:eastAsia="Calibri" w:cs="Times New Roman"/>
          <w:color w:val="000000" w:themeColor="text1"/>
          <w:kern w:val="0"/>
          <w14:ligatures w14:val="none"/>
        </w:rPr>
        <w:t xml:space="preserve"> </w:t>
      </w:r>
      <w:r w:rsidRPr="00915120">
        <w:rPr>
          <w:rFonts w:eastAsia="Calibri" w:cs="Times New Roman"/>
          <w:color w:val="000000" w:themeColor="text1"/>
          <w:kern w:val="0"/>
          <w14:ligatures w14:val="none"/>
        </w:rPr>
        <w:t>dotyczących Zdrowia)</w:t>
      </w:r>
      <w:r w:rsidR="00D3524C">
        <w:rPr>
          <w:rStyle w:val="Odwoanieprzypisudolnego"/>
          <w:rFonts w:eastAsia="Calibri" w:cs="Times New Roman"/>
          <w:color w:val="000000" w:themeColor="text1"/>
          <w:kern w:val="0"/>
          <w14:ligatures w14:val="none"/>
        </w:rPr>
        <w:footnoteReference w:id="94"/>
      </w:r>
      <w:r w:rsidRPr="00915120">
        <w:rPr>
          <w:rFonts w:eastAsia="Calibri" w:cs="Times New Roman"/>
          <w:color w:val="000000" w:themeColor="text1"/>
          <w:kern w:val="0"/>
          <w14:ligatures w14:val="none"/>
        </w:rPr>
        <w:t xml:space="preserve"> oraz Data </w:t>
      </w:r>
      <w:proofErr w:type="spellStart"/>
      <w:r w:rsidRPr="00915120">
        <w:rPr>
          <w:rFonts w:eastAsia="Calibri" w:cs="Times New Roman"/>
          <w:color w:val="000000" w:themeColor="text1"/>
          <w:kern w:val="0"/>
          <w14:ligatures w14:val="none"/>
        </w:rPr>
        <w:t>Governance</w:t>
      </w:r>
      <w:proofErr w:type="spellEnd"/>
      <w:r w:rsidRPr="00915120">
        <w:rPr>
          <w:rFonts w:eastAsia="Calibri" w:cs="Times New Roman"/>
          <w:color w:val="000000" w:themeColor="text1"/>
          <w:kern w:val="0"/>
          <w14:ligatures w14:val="none"/>
        </w:rPr>
        <w:t xml:space="preserve"> </w:t>
      </w:r>
      <w:proofErr w:type="spellStart"/>
      <w:r w:rsidRPr="00915120">
        <w:rPr>
          <w:rFonts w:eastAsia="Calibri" w:cs="Times New Roman"/>
          <w:color w:val="000000" w:themeColor="text1"/>
          <w:kern w:val="0"/>
          <w14:ligatures w14:val="none"/>
        </w:rPr>
        <w:t>Act</w:t>
      </w:r>
      <w:proofErr w:type="spellEnd"/>
      <w:r w:rsidRPr="00915120">
        <w:rPr>
          <w:rFonts w:eastAsia="Calibri" w:cs="Times New Roman"/>
          <w:color w:val="000000" w:themeColor="text1"/>
          <w:kern w:val="0"/>
          <w14:ligatures w14:val="none"/>
        </w:rPr>
        <w:t xml:space="preserve"> (Aktu w sprawie zarządzania danymi)</w:t>
      </w:r>
      <w:r w:rsidR="00574D91">
        <w:rPr>
          <w:rStyle w:val="Odwoanieprzypisudolnego"/>
          <w:rFonts w:eastAsia="Calibri" w:cs="Times New Roman"/>
          <w:color w:val="000000" w:themeColor="text1"/>
          <w:kern w:val="0"/>
          <w14:ligatures w14:val="none"/>
        </w:rPr>
        <w:footnoteReference w:id="95"/>
      </w:r>
      <w:r w:rsidRPr="00915120">
        <w:rPr>
          <w:rFonts w:eastAsia="Calibri" w:cs="Times New Roman"/>
          <w:color w:val="000000" w:themeColor="text1"/>
          <w:kern w:val="0"/>
          <w14:ligatures w14:val="none"/>
        </w:rPr>
        <w:t>;</w:t>
      </w:r>
    </w:p>
    <w:p w14:paraId="4C5F4496" w14:textId="77777777" w:rsidR="008155A9" w:rsidRPr="00915120" w:rsidRDefault="008155A9" w:rsidP="006746F6">
      <w:pPr>
        <w:numPr>
          <w:ilvl w:val="0"/>
          <w:numId w:val="55"/>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Promowanie idei dawstwa (altruizmu) danych medycznych wśród pacjentów;</w:t>
      </w:r>
    </w:p>
    <w:p w14:paraId="7DD7160A" w14:textId="77777777" w:rsidR="008155A9" w:rsidRPr="00915120" w:rsidRDefault="008155A9" w:rsidP="006746F6">
      <w:pPr>
        <w:numPr>
          <w:ilvl w:val="0"/>
          <w:numId w:val="55"/>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Uregulowanie zasad dostępu do danych jednostkowych i statystycznych na cele R&amp;D, w tym </w:t>
      </w:r>
      <w:proofErr w:type="spellStart"/>
      <w:r w:rsidRPr="00915120">
        <w:rPr>
          <w:rFonts w:eastAsia="Calibri" w:cs="Times New Roman"/>
          <w:color w:val="000000" w:themeColor="text1"/>
          <w:kern w:val="0"/>
          <w14:ligatures w14:val="none"/>
        </w:rPr>
        <w:t>wystandaryzowanie</w:t>
      </w:r>
      <w:proofErr w:type="spellEnd"/>
      <w:r w:rsidRPr="00915120">
        <w:rPr>
          <w:rFonts w:eastAsia="Calibri" w:cs="Times New Roman"/>
          <w:color w:val="000000" w:themeColor="text1"/>
          <w:kern w:val="0"/>
          <w14:ligatures w14:val="none"/>
        </w:rPr>
        <w:t xml:space="preserve"> zasad dostępu do danych gromadzonych w rejestrach publicznych oraz dokumentacji medycznej przechowywanej przez PWDL;</w:t>
      </w:r>
    </w:p>
    <w:p w14:paraId="3F757EE2" w14:textId="77777777" w:rsidR="008155A9" w:rsidRPr="00915120" w:rsidRDefault="008155A9" w:rsidP="006746F6">
      <w:pPr>
        <w:numPr>
          <w:ilvl w:val="0"/>
          <w:numId w:val="55"/>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Ustalenie standardu </w:t>
      </w:r>
      <w:proofErr w:type="spellStart"/>
      <w:r w:rsidRPr="00915120">
        <w:rPr>
          <w:rFonts w:eastAsia="Calibri" w:cs="Times New Roman"/>
          <w:color w:val="000000" w:themeColor="text1"/>
          <w:kern w:val="0"/>
          <w14:ligatures w14:val="none"/>
        </w:rPr>
        <w:t>anonimizacji</w:t>
      </w:r>
      <w:proofErr w:type="spellEnd"/>
      <w:r w:rsidRPr="00915120">
        <w:rPr>
          <w:rFonts w:eastAsia="Calibri" w:cs="Times New Roman"/>
          <w:color w:val="000000" w:themeColor="text1"/>
          <w:kern w:val="0"/>
          <w14:ligatures w14:val="none"/>
        </w:rPr>
        <w:t xml:space="preserve"> i </w:t>
      </w:r>
      <w:proofErr w:type="spellStart"/>
      <w:r w:rsidRPr="00915120">
        <w:rPr>
          <w:rFonts w:eastAsia="Calibri" w:cs="Times New Roman"/>
          <w:color w:val="000000" w:themeColor="text1"/>
          <w:kern w:val="0"/>
          <w14:ligatures w14:val="none"/>
        </w:rPr>
        <w:t>pseudonimizacji</w:t>
      </w:r>
      <w:proofErr w:type="spellEnd"/>
      <w:r w:rsidRPr="00915120">
        <w:rPr>
          <w:rFonts w:eastAsia="Calibri" w:cs="Times New Roman"/>
          <w:color w:val="000000" w:themeColor="text1"/>
          <w:kern w:val="0"/>
          <w14:ligatures w14:val="none"/>
        </w:rPr>
        <w:t xml:space="preserve"> danych medycznych, spójnego ze standardami europejskimi.</w:t>
      </w:r>
    </w:p>
    <w:p w14:paraId="399CAD83" w14:textId="77777777" w:rsidR="008155A9" w:rsidRPr="00915120" w:rsidRDefault="008155A9" w:rsidP="008155A9">
      <w:pPr>
        <w:spacing w:after="0" w:line="240" w:lineRule="auto"/>
        <w:jc w:val="both"/>
        <w:rPr>
          <w:rFonts w:ascii="Calibri" w:eastAsia="Times New Roman" w:hAnsi="Calibri" w:cs="Calibri"/>
          <w:kern w:val="0"/>
          <w:lang w:eastAsia="pl-PL"/>
          <w14:ligatures w14:val="none"/>
        </w:rPr>
      </w:pPr>
      <w:r w:rsidRPr="00915120">
        <w:rPr>
          <w:rFonts w:ascii="Calibri" w:eastAsia="Times New Roman" w:hAnsi="Calibri" w:cs="Calibri"/>
          <w:color w:val="000000"/>
          <w:kern w:val="0"/>
          <w:lang w:eastAsia="pl-PL"/>
          <w14:ligatures w14:val="none"/>
        </w:rPr>
        <w:t> </w:t>
      </w:r>
    </w:p>
    <w:p w14:paraId="3F39FC0D" w14:textId="486BC80C" w:rsidR="008155A9" w:rsidRPr="008155A9" w:rsidRDefault="008155A9" w:rsidP="00DB1701">
      <w:pPr>
        <w:spacing w:after="0" w:line="240" w:lineRule="auto"/>
        <w:rPr>
          <w:rFonts w:eastAsia="Times New Roman" w:cs="Arial"/>
          <w:kern w:val="0"/>
          <w:lang w:eastAsia="pl-PL"/>
          <w14:ligatures w14:val="none"/>
        </w:rPr>
      </w:pPr>
      <w:r w:rsidRPr="008155A9">
        <w:rPr>
          <w:rFonts w:eastAsia="Times New Roman" w:cs="Arial"/>
          <w:b/>
          <w:bCs/>
          <w:color w:val="000000"/>
          <w:kern w:val="0"/>
          <w:lang w:eastAsia="pl-PL"/>
          <w14:ligatures w14:val="none"/>
        </w:rPr>
        <w:t>[</w:t>
      </w:r>
      <w:proofErr w:type="spellStart"/>
      <w:r w:rsidRPr="008155A9">
        <w:rPr>
          <w:rFonts w:eastAsia="Times New Roman" w:cs="Arial"/>
          <w:b/>
          <w:bCs/>
          <w:color w:val="000000"/>
          <w:kern w:val="0"/>
          <w:lang w:eastAsia="pl-PL"/>
          <w14:ligatures w14:val="none"/>
        </w:rPr>
        <w:t>box</w:t>
      </w:r>
      <w:proofErr w:type="spellEnd"/>
      <w:r w:rsidRPr="008155A9">
        <w:rPr>
          <w:rFonts w:eastAsia="Times New Roman" w:cs="Arial"/>
          <w:b/>
          <w:bCs/>
          <w:color w:val="000000"/>
          <w:kern w:val="0"/>
          <w:lang w:eastAsia="pl-PL"/>
          <w14:ligatures w14:val="none"/>
        </w:rPr>
        <w:t xml:space="preserve">] Co z tego wynika: </w:t>
      </w:r>
      <w:r w:rsidRPr="008155A9">
        <w:rPr>
          <w:rFonts w:eastAsia="Times New Roman" w:cs="Arial"/>
          <w:color w:val="000000"/>
          <w:kern w:val="0"/>
          <w:lang w:eastAsia="pl-PL"/>
          <w14:ligatures w14:val="none"/>
        </w:rPr>
        <w:t>Będziesz mieć szerszy dostęp do nowych terapii, wytycznych, rozwiązań cyfrowych, które są dostosowane do diagnozowania i leczenia takich pacjentów jak Ty. Będziesz decydować o tym, co się dzieje z Twoimi danymi medycznymi.</w:t>
      </w:r>
    </w:p>
    <w:p w14:paraId="2E87611B" w14:textId="77777777" w:rsidR="008155A9" w:rsidRPr="008155A9" w:rsidRDefault="008155A9" w:rsidP="008155A9">
      <w:pPr>
        <w:spacing w:after="0" w:line="240" w:lineRule="auto"/>
        <w:rPr>
          <w:rFonts w:eastAsia="Times New Roman" w:cs="Arial"/>
          <w:b/>
          <w:color w:val="000000"/>
          <w:kern w:val="0"/>
          <w:lang w:eastAsia="pl-PL"/>
          <w14:ligatures w14:val="none"/>
        </w:rPr>
      </w:pPr>
      <w:r w:rsidRPr="008155A9">
        <w:rPr>
          <w:rFonts w:eastAsia="Times New Roman" w:cs="Arial"/>
          <w:b/>
          <w:color w:val="000000"/>
          <w:kern w:val="0"/>
          <w:lang w:eastAsia="pl-PL"/>
          <w14:ligatures w14:val="none"/>
        </w:rPr>
        <w:br w:type="page"/>
      </w:r>
    </w:p>
    <w:p w14:paraId="1AA50F3E" w14:textId="3DF0CD85" w:rsidR="008155A9" w:rsidRPr="00915120" w:rsidRDefault="008155A9" w:rsidP="00406AC9">
      <w:pPr>
        <w:pStyle w:val="Podtytu"/>
      </w:pPr>
      <w:r w:rsidRPr="00915120">
        <w:lastRenderedPageBreak/>
        <w:t xml:space="preserve">Cel </w:t>
      </w:r>
      <w:r w:rsidR="00D564E6">
        <w:t>3.2.</w:t>
      </w:r>
      <w:r w:rsidRPr="00915120">
        <w:t>4: Sztuczna inteligencja oraz inne nowe technologie cyfrowe są wykorzystywane w sposób bezpieczny i skuteczny dla poprawy jakości opieki nad pacjentem</w:t>
      </w:r>
    </w:p>
    <w:p w14:paraId="49468D79" w14:textId="77777777" w:rsidR="008155A9" w:rsidRPr="00915120" w:rsidRDefault="008155A9" w:rsidP="00406AC9">
      <w:pPr>
        <w:pStyle w:val="Podtytu"/>
        <w:rPr>
          <w:rFonts w:eastAsia="Calibri" w:cs="Times New Roman"/>
        </w:rPr>
      </w:pPr>
    </w:p>
    <w:p w14:paraId="32AE2D87" w14:textId="77777777" w:rsidR="008155A9" w:rsidRPr="00915120" w:rsidRDefault="008155A9" w:rsidP="00406AC9">
      <w:pPr>
        <w:pStyle w:val="Podtytu"/>
      </w:pPr>
      <w:r w:rsidRPr="00915120">
        <w:t>Co umożliwi realizację celu:</w:t>
      </w:r>
    </w:p>
    <w:p w14:paraId="5F157453" w14:textId="77777777"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Finansowanie stosowania nowych technologii cyfrowych w zdrowiu, w tym AI, rozwiązań </w:t>
      </w:r>
      <w:proofErr w:type="spellStart"/>
      <w:r w:rsidRPr="00915120">
        <w:rPr>
          <w:rFonts w:eastAsia="Calibri" w:cs="Times New Roman"/>
          <w:color w:val="000000" w:themeColor="text1"/>
          <w:kern w:val="0"/>
          <w14:ligatures w14:val="none"/>
        </w:rPr>
        <w:t>telemedycznych</w:t>
      </w:r>
      <w:proofErr w:type="spellEnd"/>
      <w:r w:rsidRPr="00915120">
        <w:rPr>
          <w:rFonts w:eastAsia="Calibri" w:cs="Times New Roman"/>
          <w:color w:val="000000" w:themeColor="text1"/>
          <w:kern w:val="0"/>
          <w14:ligatures w14:val="none"/>
        </w:rPr>
        <w:t>, urządzeń medycznych do noszenia i aplikacji zdrowotnych, ze środków publicznych w ramach świadczeń gwarantowanych, poprzez m. in.:</w:t>
      </w:r>
    </w:p>
    <w:p w14:paraId="551C7DA7" w14:textId="77777777" w:rsidR="008155A9" w:rsidRPr="00915120" w:rsidRDefault="008155A9" w:rsidP="006746F6">
      <w:pPr>
        <w:numPr>
          <w:ilvl w:val="0"/>
          <w:numId w:val="61"/>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Uwzględnienie tych rozwiązań w opisie standardu istniejących świadczeń gwarantowanych,</w:t>
      </w:r>
    </w:p>
    <w:p w14:paraId="410D3FEB" w14:textId="77777777" w:rsidR="008155A9" w:rsidRPr="00915120" w:rsidRDefault="008155A9" w:rsidP="006746F6">
      <w:pPr>
        <w:numPr>
          <w:ilvl w:val="0"/>
          <w:numId w:val="61"/>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Wprowadzenie mechanizmu refundacji dla tych rozwiązań, </w:t>
      </w:r>
    </w:p>
    <w:p w14:paraId="3459E274" w14:textId="77777777" w:rsidR="008155A9" w:rsidRPr="00915120" w:rsidRDefault="008155A9" w:rsidP="006746F6">
      <w:pPr>
        <w:numPr>
          <w:ilvl w:val="0"/>
          <w:numId w:val="61"/>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Alokowanie niezbędnych środków na pokrycie kosztów finansowania tych rozwiązań,</w:t>
      </w:r>
    </w:p>
    <w:p w14:paraId="77514BF0" w14:textId="1735868D"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Wprowadzenie niezbędnych zmian w administracji publicznej, w tym wprowadzenie nowych przepisów, procedur i wzmocnienie kompetencji w zakresie finansowania i monitorowania rozwiązań cyfrowych, m. in. poprzez stworzenie standardu oceny </w:t>
      </w:r>
      <w:proofErr w:type="spellStart"/>
      <w:r w:rsidRPr="00915120">
        <w:rPr>
          <w:rFonts w:eastAsia="Calibri" w:cs="Times New Roman"/>
          <w:color w:val="000000" w:themeColor="text1"/>
          <w:kern w:val="0"/>
          <w14:ligatures w14:val="none"/>
        </w:rPr>
        <w:t>koszto</w:t>
      </w:r>
      <w:proofErr w:type="spellEnd"/>
      <w:r w:rsidRPr="00915120">
        <w:rPr>
          <w:rFonts w:eastAsia="Calibri" w:cs="Times New Roman"/>
          <w:color w:val="000000" w:themeColor="text1"/>
          <w:kern w:val="0"/>
          <w14:ligatures w14:val="none"/>
        </w:rPr>
        <w:t>-efektywności technologii opartych o AI, jak również skuteczne mechanizmy kontroli nowych technologii medycznych na poziomie krajowym</w:t>
      </w:r>
      <w:r w:rsidR="00EB6984">
        <w:rPr>
          <w:rFonts w:eastAsia="Calibri" w:cs="Times New Roman"/>
          <w:color w:val="000000" w:themeColor="text1"/>
          <w:kern w:val="0"/>
          <w14:ligatures w14:val="none"/>
        </w:rPr>
        <w:t>;</w:t>
      </w:r>
    </w:p>
    <w:p w14:paraId="04DB2130" w14:textId="0ECB38F2"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Wprowadzenie przez Centrum e-</w:t>
      </w:r>
      <w:r w:rsidR="00D432AE" w:rsidRPr="00915120">
        <w:rPr>
          <w:rFonts w:eastAsia="Calibri" w:cs="Times New Roman"/>
          <w:color w:val="000000" w:themeColor="text1"/>
          <w:kern w:val="0"/>
          <w14:ligatures w14:val="none"/>
        </w:rPr>
        <w:t xml:space="preserve">Zdrowia </w:t>
      </w:r>
      <w:r w:rsidRPr="00915120">
        <w:rPr>
          <w:rFonts w:eastAsia="Calibri" w:cs="Times New Roman"/>
          <w:color w:val="000000" w:themeColor="text1"/>
          <w:kern w:val="0"/>
          <w14:ligatures w14:val="none"/>
        </w:rPr>
        <w:t>nowych narzędzi</w:t>
      </w:r>
      <w:r w:rsidR="00D432AE">
        <w:rPr>
          <w:rFonts w:eastAsia="Calibri" w:cs="Times New Roman"/>
          <w:color w:val="000000" w:themeColor="text1"/>
          <w:kern w:val="0"/>
          <w14:ligatures w14:val="none"/>
        </w:rPr>
        <w:t xml:space="preserve">, </w:t>
      </w:r>
      <w:r w:rsidRPr="00915120">
        <w:rPr>
          <w:rFonts w:eastAsia="Calibri" w:cs="Times New Roman"/>
          <w:color w:val="000000" w:themeColor="text1"/>
          <w:kern w:val="0"/>
          <w14:ligatures w14:val="none"/>
        </w:rPr>
        <w:t>umożliwiających analizę danych medycznych gromadzonych w rejestrach centralnych w celu profilowania zdrowotnego, profilaktyki i monitorowania efektywności programów profilaktycznych, analityki predykcyjnej i podejmowania interwencji w oparciu o uzyskane wyniki (np. kontakt z pacjentem czy porada edukacyjna), przy uwzględnieniu najwyższych standardów prywatności i umożliwieniu pacjentowi zadecydowania, czy chce być objęty takim programem;</w:t>
      </w:r>
    </w:p>
    <w:p w14:paraId="6594F099" w14:textId="77777777"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Rozszerzenie modułu e-recept o dwustronną komunikację, umożliwiającą wyświetlanie alertów umożliwiających optymalizację farmakoterapii;</w:t>
      </w:r>
    </w:p>
    <w:p w14:paraId="1DDF0656" w14:textId="77777777"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Prowadzenie uczciwej komunikacji i edukacji w zakresie możliwości i ograniczeń związanych ze stosowaniem AI w zdrowiu skierowanej zarówno do pacjentów, jak również do pracowników medycznych;</w:t>
      </w:r>
    </w:p>
    <w:p w14:paraId="1002C22C" w14:textId="77777777"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Dostosowanie wytycznych ministerialnych dla kierunków medycznych do edukacji studentów zakresie nowych technologii cyfrowych, w tym AI;</w:t>
      </w:r>
    </w:p>
    <w:p w14:paraId="54DFDCE9" w14:textId="5F3AEFAF"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Ułatwienie dostępu dla pacjenta do informacji dot. organizacji opieki zdrowotnej i wiedzy medycznej p</w:t>
      </w:r>
      <w:r w:rsidR="00403484">
        <w:rPr>
          <w:rFonts w:eastAsia="Calibri" w:cs="Times New Roman"/>
          <w:color w:val="000000" w:themeColor="text1"/>
          <w:kern w:val="0"/>
          <w14:ligatures w14:val="none"/>
        </w:rPr>
        <w:t>oprzez</w:t>
      </w:r>
      <w:r w:rsidRPr="00915120">
        <w:rPr>
          <w:rFonts w:eastAsia="Calibri" w:cs="Times New Roman"/>
          <w:color w:val="000000" w:themeColor="text1"/>
          <w:kern w:val="0"/>
          <w14:ligatures w14:val="none"/>
        </w:rPr>
        <w:t xml:space="preserve"> wykorzystani</w:t>
      </w:r>
      <w:r w:rsidR="00403484">
        <w:rPr>
          <w:rFonts w:eastAsia="Calibri" w:cs="Times New Roman"/>
          <w:color w:val="000000" w:themeColor="text1"/>
          <w:kern w:val="0"/>
          <w14:ligatures w14:val="none"/>
        </w:rPr>
        <w:t>e najskuteczniejszych i najbardziej adekwatnych narzędzi cyfrowych, w tym – tam, gdzie jest to uzasadnione</w:t>
      </w:r>
      <w:r w:rsidR="00D83C5C">
        <w:rPr>
          <w:rFonts w:eastAsia="Calibri" w:cs="Times New Roman"/>
          <w:color w:val="000000" w:themeColor="text1"/>
          <w:kern w:val="0"/>
          <w14:ligatures w14:val="none"/>
        </w:rPr>
        <w:t xml:space="preserve"> -</w:t>
      </w:r>
      <w:r w:rsidRPr="00915120">
        <w:rPr>
          <w:rFonts w:eastAsia="Calibri" w:cs="Times New Roman"/>
          <w:color w:val="000000" w:themeColor="text1"/>
          <w:kern w:val="0"/>
          <w14:ligatures w14:val="none"/>
        </w:rPr>
        <w:t xml:space="preserve"> </w:t>
      </w:r>
      <w:r w:rsidR="00D83C5C">
        <w:rPr>
          <w:rFonts w:eastAsia="Calibri" w:cs="Times New Roman"/>
          <w:color w:val="000000" w:themeColor="text1"/>
          <w:kern w:val="0"/>
          <w14:ligatures w14:val="none"/>
        </w:rPr>
        <w:t xml:space="preserve"> rozwiązań opartych na</w:t>
      </w:r>
      <w:r w:rsidRPr="00915120">
        <w:rPr>
          <w:rFonts w:eastAsia="Calibri" w:cs="Times New Roman"/>
          <w:color w:val="000000" w:themeColor="text1"/>
          <w:kern w:val="0"/>
          <w14:ligatures w14:val="none"/>
        </w:rPr>
        <w:t xml:space="preserve"> sztucznej inteligencji;</w:t>
      </w:r>
    </w:p>
    <w:p w14:paraId="2B2AC910" w14:textId="22D528FB"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lastRenderedPageBreak/>
        <w:t>Wykorzystywanie telemedycyny zgodnie ze standardami jakości jako systemowego uzupełnienia procesu opieki nad pacjentem</w:t>
      </w:r>
      <w:r w:rsidR="002905BE">
        <w:rPr>
          <w:rFonts w:eastAsia="Calibri" w:cs="Times New Roman"/>
          <w:color w:val="000000" w:themeColor="text1"/>
          <w:kern w:val="0"/>
          <w14:ligatures w14:val="none"/>
        </w:rPr>
        <w:t>, w tym w szczególności opieki nad osobami o utrudnionym dostępie do świadczeń</w:t>
      </w:r>
      <w:r w:rsidRPr="00915120">
        <w:rPr>
          <w:rFonts w:eastAsia="Calibri" w:cs="Times New Roman"/>
          <w:color w:val="000000" w:themeColor="text1"/>
          <w:kern w:val="0"/>
          <w14:ligatures w14:val="none"/>
        </w:rPr>
        <w:t>;</w:t>
      </w:r>
    </w:p>
    <w:p w14:paraId="23702C4D" w14:textId="37767C2A" w:rsidR="008155A9" w:rsidRPr="00915120" w:rsidRDefault="008155A9" w:rsidP="006746F6">
      <w:pPr>
        <w:numPr>
          <w:ilvl w:val="0"/>
          <w:numId w:val="56"/>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Promowanie wykorzystania nowych technologii cyfrowych do celów organizacyjno-administracyjnych, w tym lepszej koordynacji procesu opieki nad pacjentem</w:t>
      </w:r>
      <w:r w:rsidR="00E92BF9" w:rsidRPr="00E92BF9">
        <w:rPr>
          <w:rFonts w:eastAsia="Calibri" w:cs="Times New Roman"/>
          <w:color w:val="000000" w:themeColor="text1"/>
          <w:kern w:val="0"/>
          <w14:ligatures w14:val="none"/>
        </w:rPr>
        <w:t xml:space="preserve"> </w:t>
      </w:r>
      <w:r w:rsidR="00E92BF9" w:rsidRPr="00915120">
        <w:rPr>
          <w:rFonts w:eastAsia="Calibri" w:cs="Times New Roman"/>
          <w:color w:val="000000" w:themeColor="text1"/>
          <w:kern w:val="0"/>
          <w14:ligatures w14:val="none"/>
        </w:rPr>
        <w:t>w ochronie zdrowia</w:t>
      </w:r>
      <w:r w:rsidR="002733A1" w:rsidRPr="002733A1">
        <w:t xml:space="preserve"> </w:t>
      </w:r>
      <w:r w:rsidR="002733A1" w:rsidRPr="002733A1">
        <w:rPr>
          <w:rFonts w:eastAsia="Calibri" w:cs="Times New Roman"/>
          <w:color w:val="000000" w:themeColor="text1"/>
          <w:kern w:val="0"/>
          <w14:ligatures w14:val="none"/>
        </w:rPr>
        <w:t xml:space="preserve">oraz pod kątem </w:t>
      </w:r>
      <w:proofErr w:type="spellStart"/>
      <w:r w:rsidR="002733A1" w:rsidRPr="002733A1">
        <w:rPr>
          <w:rFonts w:eastAsia="Calibri" w:cs="Times New Roman"/>
          <w:color w:val="000000" w:themeColor="text1"/>
          <w:kern w:val="0"/>
          <w14:ligatures w14:val="none"/>
        </w:rPr>
        <w:t>cyberbezpieczeństwa</w:t>
      </w:r>
      <w:proofErr w:type="spellEnd"/>
      <w:r w:rsidR="002733A1" w:rsidRPr="002733A1">
        <w:rPr>
          <w:rFonts w:eastAsia="Calibri" w:cs="Times New Roman"/>
          <w:color w:val="000000" w:themeColor="text1"/>
          <w:kern w:val="0"/>
          <w14:ligatures w14:val="none"/>
        </w:rPr>
        <w:t xml:space="preserve"> podmiotów medycznych. Podnoszenie kompetencji cyfrowych personelu medycznego</w:t>
      </w:r>
      <w:r w:rsidR="00FA34B4">
        <w:rPr>
          <w:rFonts w:eastAsia="Calibri" w:cs="Times New Roman"/>
          <w:color w:val="000000" w:themeColor="text1"/>
          <w:kern w:val="0"/>
          <w14:ligatures w14:val="none"/>
        </w:rPr>
        <w:t>;</w:t>
      </w:r>
    </w:p>
    <w:p w14:paraId="5DCA9E3D" w14:textId="57861E5D" w:rsidR="00094865" w:rsidRPr="00915120" w:rsidRDefault="00094865" w:rsidP="006746F6">
      <w:pPr>
        <w:numPr>
          <w:ilvl w:val="0"/>
          <w:numId w:val="56"/>
        </w:numPr>
        <w:spacing w:before="120" w:after="0" w:line="257" w:lineRule="auto"/>
        <w:rPr>
          <w:rFonts w:eastAsia="Calibri" w:cs="Times New Roman"/>
          <w:color w:val="000000" w:themeColor="text1"/>
          <w:kern w:val="0"/>
          <w14:ligatures w14:val="none"/>
        </w:rPr>
      </w:pPr>
      <w:r w:rsidRPr="00094865">
        <w:rPr>
          <w:rFonts w:eastAsia="Calibri" w:cs="Times New Roman"/>
          <w:color w:val="000000" w:themeColor="text1"/>
          <w:kern w:val="0"/>
          <w14:ligatures w14:val="none"/>
        </w:rPr>
        <w:t>Współpraca ze środowiskiem akademickim w zakresie badań nad zastosowaniem AI w ochronie zdrowia</w:t>
      </w:r>
      <w:r w:rsidR="00FA34B4">
        <w:rPr>
          <w:rFonts w:eastAsia="Calibri" w:cs="Times New Roman"/>
          <w:color w:val="000000" w:themeColor="text1"/>
          <w:kern w:val="0"/>
          <w14:ligatures w14:val="none"/>
        </w:rPr>
        <w:t>.</w:t>
      </w:r>
    </w:p>
    <w:p w14:paraId="2160565F" w14:textId="77777777" w:rsidR="008155A9" w:rsidRPr="00915120" w:rsidRDefault="008155A9" w:rsidP="008155A9">
      <w:pPr>
        <w:spacing w:line="257" w:lineRule="auto"/>
        <w:rPr>
          <w:rFonts w:eastAsia="Calibri" w:cs="Times New Roman"/>
          <w:kern w:val="0"/>
          <w14:ligatures w14:val="none"/>
        </w:rPr>
      </w:pPr>
    </w:p>
    <w:p w14:paraId="76C438F6" w14:textId="0881253A" w:rsidR="008155A9" w:rsidRPr="008155A9" w:rsidRDefault="008155A9" w:rsidP="008155A9">
      <w:pPr>
        <w:spacing w:after="0" w:line="240" w:lineRule="auto"/>
        <w:rPr>
          <w:rFonts w:eastAsia="Times New Roman" w:cs="Arial"/>
          <w:color w:val="000000"/>
          <w:kern w:val="0"/>
          <w:lang w:eastAsia="pl-PL"/>
          <w14:ligatures w14:val="none"/>
        </w:rPr>
      </w:pPr>
      <w:r w:rsidRPr="008155A9">
        <w:rPr>
          <w:rFonts w:eastAsia="Times New Roman" w:cs="Arial"/>
          <w:b/>
          <w:bCs/>
          <w:color w:val="000000"/>
          <w:kern w:val="0"/>
          <w:lang w:eastAsia="pl-PL"/>
          <w14:ligatures w14:val="none"/>
        </w:rPr>
        <w:t>[</w:t>
      </w:r>
      <w:proofErr w:type="spellStart"/>
      <w:r w:rsidRPr="008155A9">
        <w:rPr>
          <w:rFonts w:eastAsia="Times New Roman" w:cs="Arial"/>
          <w:b/>
          <w:bCs/>
          <w:color w:val="000000"/>
          <w:kern w:val="0"/>
          <w:lang w:eastAsia="pl-PL"/>
          <w14:ligatures w14:val="none"/>
        </w:rPr>
        <w:t>box</w:t>
      </w:r>
      <w:proofErr w:type="spellEnd"/>
      <w:r w:rsidRPr="008155A9">
        <w:rPr>
          <w:rFonts w:eastAsia="Times New Roman" w:cs="Arial"/>
          <w:b/>
          <w:bCs/>
          <w:color w:val="000000"/>
          <w:kern w:val="0"/>
          <w:lang w:eastAsia="pl-PL"/>
          <w14:ligatures w14:val="none"/>
        </w:rPr>
        <w:t xml:space="preserve">] Co z tego wynika: </w:t>
      </w:r>
      <w:r w:rsidRPr="008155A9">
        <w:rPr>
          <w:rFonts w:eastAsia="Times New Roman" w:cs="Arial"/>
          <w:color w:val="000000"/>
          <w:kern w:val="0"/>
          <w:lang w:eastAsia="pl-PL"/>
          <w14:ligatures w14:val="none"/>
        </w:rPr>
        <w:t>Otrzymasz leczenie z wykorzystaniem najnowocześniejszej, sprawdzonej technologii. Będziesz otrzymywać informacje o ryzyku zachorowania zanim nastąpi incydent zdrowotny, co umożliwi Ci podjęcie działań profilaktycznych.</w:t>
      </w:r>
    </w:p>
    <w:p w14:paraId="60CA211D" w14:textId="77777777" w:rsidR="008155A9" w:rsidRDefault="008155A9" w:rsidP="008155A9">
      <w:pPr>
        <w:spacing w:after="0" w:line="240" w:lineRule="auto"/>
        <w:rPr>
          <w:rFonts w:ascii="Calibri" w:eastAsia="Times New Roman" w:hAnsi="Calibri" w:cs="Calibri"/>
          <w:color w:val="000000"/>
          <w:kern w:val="0"/>
          <w:lang w:eastAsia="pl-PL"/>
          <w14:ligatures w14:val="none"/>
        </w:rPr>
      </w:pPr>
    </w:p>
    <w:p w14:paraId="4565372B" w14:textId="77777777" w:rsidR="008155A9" w:rsidRDefault="008155A9" w:rsidP="008155A9">
      <w:pPr>
        <w:spacing w:after="0" w:line="240" w:lineRule="auto"/>
        <w:rPr>
          <w:rFonts w:ascii="Calibri" w:eastAsia="Times New Roman" w:hAnsi="Calibri" w:cs="Calibri"/>
          <w:color w:val="000000"/>
          <w:kern w:val="0"/>
          <w:lang w:eastAsia="pl-PL"/>
          <w14:ligatures w14:val="none"/>
        </w:rPr>
      </w:pPr>
    </w:p>
    <w:p w14:paraId="57023A19" w14:textId="77777777" w:rsidR="008155A9" w:rsidRPr="00915120" w:rsidRDefault="008155A9" w:rsidP="008155A9">
      <w:pPr>
        <w:spacing w:after="0" w:line="240" w:lineRule="auto"/>
        <w:rPr>
          <w:rFonts w:ascii="Calibri" w:eastAsia="Times New Roman" w:hAnsi="Calibri" w:cs="Calibri"/>
          <w:kern w:val="0"/>
          <w:lang w:eastAsia="pl-PL"/>
          <w14:ligatures w14:val="none"/>
        </w:rPr>
      </w:pPr>
    </w:p>
    <w:p w14:paraId="01647149" w14:textId="77777777" w:rsidR="008155A9" w:rsidRDefault="008155A9">
      <w:pPr>
        <w:rPr>
          <w:rFonts w:eastAsiaTheme="majorEastAsia" w:cs="Times New Roman (Nagłówki CS)"/>
          <w:color w:val="002060"/>
          <w:spacing w:val="15"/>
          <w:kern w:val="0"/>
          <w:sz w:val="40"/>
          <w:szCs w:val="28"/>
          <w14:ligatures w14:val="none"/>
        </w:rPr>
      </w:pPr>
      <w:r>
        <w:rPr>
          <w:rFonts w:eastAsiaTheme="majorEastAsia" w:cs="Times New Roman (Nagłówki CS)"/>
          <w:color w:val="002060"/>
          <w:spacing w:val="15"/>
          <w:kern w:val="0"/>
          <w:sz w:val="40"/>
          <w:szCs w:val="28"/>
          <w14:ligatures w14:val="none"/>
        </w:rPr>
        <w:br w:type="page"/>
      </w:r>
    </w:p>
    <w:p w14:paraId="0B7BA3E2" w14:textId="472FC771" w:rsidR="008155A9" w:rsidRPr="00915120" w:rsidRDefault="008155A9" w:rsidP="00406AC9">
      <w:pPr>
        <w:pStyle w:val="Podtytu"/>
      </w:pPr>
      <w:r w:rsidRPr="00915120">
        <w:lastRenderedPageBreak/>
        <w:t xml:space="preserve">Cel </w:t>
      </w:r>
      <w:r w:rsidR="00D564E6">
        <w:t>3.2.</w:t>
      </w:r>
      <w:r w:rsidRPr="00915120">
        <w:t>5: W sposób kompleksowy i transparentny monitorujemy jakość interwencji zdrowotnych, w oparciu o dane ze świata rzeczywistego</w:t>
      </w:r>
    </w:p>
    <w:p w14:paraId="214ABD91" w14:textId="77777777" w:rsidR="008155A9" w:rsidRPr="00915120" w:rsidRDefault="008155A9" w:rsidP="00406AC9">
      <w:pPr>
        <w:pStyle w:val="Podtytu"/>
        <w:rPr>
          <w:rFonts w:eastAsia="Calibri" w:cs="Times New Roman"/>
        </w:rPr>
      </w:pPr>
    </w:p>
    <w:p w14:paraId="4B571A73" w14:textId="77777777" w:rsidR="008155A9" w:rsidRPr="00915120" w:rsidRDefault="008155A9" w:rsidP="00406AC9">
      <w:pPr>
        <w:pStyle w:val="Podtytu"/>
      </w:pPr>
      <w:r w:rsidRPr="00915120">
        <w:t>Co umożliwi realizację celu:</w:t>
      </w:r>
    </w:p>
    <w:p w14:paraId="679E7F26" w14:textId="77777777" w:rsidR="008155A9" w:rsidRPr="00915120" w:rsidRDefault="008155A9" w:rsidP="006746F6">
      <w:pPr>
        <w:numPr>
          <w:ilvl w:val="0"/>
          <w:numId w:val="57"/>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Umożliwienie bieżącego monitorowania ścieżek diagnostyczno-leczniczych pacjentów o określonym profilu, bazującego na realnych danych ze świata rzeczywistego;</w:t>
      </w:r>
    </w:p>
    <w:p w14:paraId="4680B8AF" w14:textId="77777777" w:rsidR="008155A9" w:rsidRPr="00915120" w:rsidRDefault="008155A9" w:rsidP="006746F6">
      <w:pPr>
        <w:numPr>
          <w:ilvl w:val="0"/>
          <w:numId w:val="57"/>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Wprowadzenie publicznie dostępnego systemu monitorowania jakości udzielanych świadczeń w PWDL;</w:t>
      </w:r>
    </w:p>
    <w:p w14:paraId="5339F048" w14:textId="77777777" w:rsidR="008155A9" w:rsidRPr="00915120" w:rsidRDefault="008155A9" w:rsidP="006746F6">
      <w:pPr>
        <w:numPr>
          <w:ilvl w:val="0"/>
          <w:numId w:val="57"/>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Zapewnienie dostępu do danych ze świata rzeczywistego dla celów wdrażania instrumentów dzielenia ryzyka dla technologii lekowych i wybranych technologii </w:t>
      </w:r>
      <w:proofErr w:type="spellStart"/>
      <w:r w:rsidRPr="00915120">
        <w:rPr>
          <w:rFonts w:eastAsia="Calibri" w:cs="Times New Roman"/>
          <w:color w:val="000000" w:themeColor="text1"/>
          <w:kern w:val="0"/>
          <w14:ligatures w14:val="none"/>
        </w:rPr>
        <w:t>nielekowych</w:t>
      </w:r>
      <w:proofErr w:type="spellEnd"/>
      <w:r w:rsidRPr="00915120">
        <w:rPr>
          <w:rFonts w:eastAsia="Calibri" w:cs="Times New Roman"/>
          <w:color w:val="000000" w:themeColor="text1"/>
          <w:kern w:val="0"/>
          <w14:ligatures w14:val="none"/>
        </w:rPr>
        <w:t>, opartych o mierzalny efekt zdrowotny dla pacjentów, przy czym dane te w formie statystycznej dostępne byłyby publicznie.</w:t>
      </w:r>
    </w:p>
    <w:p w14:paraId="70C3EAC5" w14:textId="77777777" w:rsidR="008155A9" w:rsidRPr="00EB6984" w:rsidRDefault="008155A9" w:rsidP="008155A9">
      <w:pPr>
        <w:spacing w:after="240" w:line="257" w:lineRule="auto"/>
        <w:rPr>
          <w:rFonts w:eastAsia="Calibri" w:cs="Arial"/>
          <w:kern w:val="0"/>
          <w14:ligatures w14:val="none"/>
        </w:rPr>
      </w:pPr>
    </w:p>
    <w:p w14:paraId="0CF80201" w14:textId="3D26082C" w:rsidR="008155A9" w:rsidRPr="00EB6984" w:rsidRDefault="008155A9" w:rsidP="008155A9">
      <w:pPr>
        <w:spacing w:after="0" w:line="240" w:lineRule="auto"/>
        <w:rPr>
          <w:rFonts w:eastAsia="Times New Roman" w:cs="Arial"/>
          <w:kern w:val="0"/>
          <w:lang w:eastAsia="pl-PL"/>
          <w14:ligatures w14:val="none"/>
        </w:rPr>
      </w:pPr>
      <w:r w:rsidRPr="00EB6984">
        <w:rPr>
          <w:rFonts w:eastAsia="Times New Roman" w:cs="Arial"/>
          <w:b/>
          <w:bCs/>
          <w:color w:val="000000"/>
          <w:kern w:val="0"/>
          <w:lang w:eastAsia="pl-PL"/>
          <w14:ligatures w14:val="none"/>
        </w:rPr>
        <w:t>[</w:t>
      </w:r>
      <w:proofErr w:type="spellStart"/>
      <w:r w:rsidRPr="00EB6984">
        <w:rPr>
          <w:rFonts w:eastAsia="Times New Roman" w:cs="Arial"/>
          <w:b/>
          <w:bCs/>
          <w:color w:val="000000"/>
          <w:kern w:val="0"/>
          <w:lang w:eastAsia="pl-PL"/>
          <w14:ligatures w14:val="none"/>
        </w:rPr>
        <w:t>box</w:t>
      </w:r>
      <w:proofErr w:type="spellEnd"/>
      <w:r w:rsidRPr="00EB6984">
        <w:rPr>
          <w:rFonts w:eastAsia="Times New Roman" w:cs="Arial"/>
          <w:b/>
          <w:bCs/>
          <w:color w:val="000000"/>
          <w:kern w:val="0"/>
          <w:lang w:eastAsia="pl-PL"/>
          <w14:ligatures w14:val="none"/>
        </w:rPr>
        <w:t xml:space="preserve">] Co z tego wynika: </w:t>
      </w:r>
      <w:r w:rsidRPr="00EB6984">
        <w:rPr>
          <w:rFonts w:eastAsia="Times New Roman" w:cs="Arial"/>
          <w:color w:val="000000"/>
          <w:kern w:val="0"/>
          <w:lang w:eastAsia="pl-PL"/>
          <w14:ligatures w14:val="none"/>
        </w:rPr>
        <w:t>Otrzymasz świadczenia medyczne o najwyższej jakości, która będzie potwierdzona na podstawie realnych danych.</w:t>
      </w:r>
    </w:p>
    <w:p w14:paraId="217194F7" w14:textId="77777777" w:rsidR="008155A9" w:rsidRPr="00915120" w:rsidRDefault="008155A9" w:rsidP="008155A9">
      <w:pPr>
        <w:spacing w:line="257" w:lineRule="auto"/>
        <w:rPr>
          <w:rFonts w:eastAsia="Calibri" w:cs="Calibri"/>
          <w:kern w:val="0"/>
          <w14:ligatures w14:val="none"/>
        </w:rPr>
      </w:pPr>
    </w:p>
    <w:p w14:paraId="1D6C8ED7" w14:textId="77777777" w:rsidR="008155A9" w:rsidRPr="00915120" w:rsidRDefault="008155A9" w:rsidP="008155A9">
      <w:pPr>
        <w:spacing w:after="0" w:line="240" w:lineRule="auto"/>
        <w:rPr>
          <w:rFonts w:ascii="Calibri" w:eastAsia="Times New Roman" w:hAnsi="Calibri" w:cs="Calibri"/>
          <w:b/>
          <w:color w:val="000000"/>
          <w:kern w:val="0"/>
          <w:lang w:eastAsia="pl-PL"/>
          <w14:ligatures w14:val="none"/>
        </w:rPr>
      </w:pPr>
      <w:r w:rsidRPr="00915120">
        <w:rPr>
          <w:rFonts w:ascii="Calibri" w:eastAsia="Times New Roman" w:hAnsi="Calibri" w:cs="Calibri"/>
          <w:b/>
          <w:color w:val="000000"/>
          <w:kern w:val="0"/>
          <w:lang w:eastAsia="pl-PL"/>
          <w14:ligatures w14:val="none"/>
        </w:rPr>
        <w:br w:type="page"/>
      </w:r>
    </w:p>
    <w:p w14:paraId="68B0900A" w14:textId="0B3D4310" w:rsidR="008155A9" w:rsidRPr="00915120" w:rsidRDefault="008155A9" w:rsidP="00406AC9">
      <w:pPr>
        <w:pStyle w:val="Podtytu"/>
      </w:pPr>
      <w:r w:rsidRPr="00915120">
        <w:lastRenderedPageBreak/>
        <w:t xml:space="preserve">Cel </w:t>
      </w:r>
      <w:r w:rsidR="00D564E6">
        <w:t>3.2.</w:t>
      </w:r>
      <w:r w:rsidRPr="00915120">
        <w:t xml:space="preserve">6: Poziom </w:t>
      </w:r>
      <w:proofErr w:type="spellStart"/>
      <w:r w:rsidRPr="00915120">
        <w:t>cyberbezpieczeństwa</w:t>
      </w:r>
      <w:proofErr w:type="spellEnd"/>
      <w:r w:rsidRPr="00915120">
        <w:t xml:space="preserve"> w PWDL i centralnych repozytoriach danych jest wysoki</w:t>
      </w:r>
    </w:p>
    <w:p w14:paraId="5892C9D7" w14:textId="77777777" w:rsidR="008155A9" w:rsidRPr="00915120" w:rsidRDefault="008155A9" w:rsidP="00406AC9">
      <w:pPr>
        <w:pStyle w:val="Podtytu"/>
        <w:rPr>
          <w:rFonts w:eastAsia="Calibri" w:cs="Times New Roman"/>
        </w:rPr>
      </w:pPr>
    </w:p>
    <w:p w14:paraId="125620C3" w14:textId="77777777" w:rsidR="008155A9" w:rsidRPr="00915120" w:rsidRDefault="008155A9" w:rsidP="00406AC9">
      <w:pPr>
        <w:pStyle w:val="Podtytu"/>
      </w:pPr>
      <w:r w:rsidRPr="00915120">
        <w:t>Co umożliwi realizację celu:</w:t>
      </w:r>
    </w:p>
    <w:p w14:paraId="0D33A2A6" w14:textId="77777777" w:rsidR="008155A9" w:rsidRPr="00915120" w:rsidRDefault="008155A9" w:rsidP="006746F6">
      <w:pPr>
        <w:numPr>
          <w:ilvl w:val="0"/>
          <w:numId w:val="58"/>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Kontynuowanie programów dofinansowań dla szpitali w celu poprawy infrastruktury IT oraz wzmocnienia </w:t>
      </w:r>
      <w:proofErr w:type="spellStart"/>
      <w:r w:rsidRPr="00915120">
        <w:rPr>
          <w:rFonts w:eastAsia="Calibri" w:cs="Times New Roman"/>
          <w:color w:val="000000" w:themeColor="text1"/>
          <w:kern w:val="0"/>
          <w14:ligatures w14:val="none"/>
        </w:rPr>
        <w:t>cyberbezpieczeństwa</w:t>
      </w:r>
      <w:proofErr w:type="spellEnd"/>
      <w:r w:rsidRPr="00915120">
        <w:rPr>
          <w:rFonts w:eastAsia="Calibri" w:cs="Times New Roman"/>
          <w:color w:val="000000" w:themeColor="text1"/>
          <w:kern w:val="0"/>
          <w14:ligatures w14:val="none"/>
        </w:rPr>
        <w:t>, w tym korzystania z usług wyspecjalizowanych podmiotów trzecich;</w:t>
      </w:r>
    </w:p>
    <w:p w14:paraId="10F36A90" w14:textId="77777777" w:rsidR="008155A9" w:rsidRPr="00915120" w:rsidRDefault="008155A9" w:rsidP="006746F6">
      <w:pPr>
        <w:numPr>
          <w:ilvl w:val="0"/>
          <w:numId w:val="58"/>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Przekształcenie Sektorowego Zespołu </w:t>
      </w:r>
      <w:proofErr w:type="spellStart"/>
      <w:r w:rsidRPr="00915120">
        <w:rPr>
          <w:rFonts w:eastAsia="Calibri" w:cs="Times New Roman"/>
          <w:color w:val="000000" w:themeColor="text1"/>
          <w:kern w:val="0"/>
          <w14:ligatures w14:val="none"/>
        </w:rPr>
        <w:t>Cyberbezpieczeństwa</w:t>
      </w:r>
      <w:proofErr w:type="spellEnd"/>
      <w:r w:rsidRPr="00915120">
        <w:rPr>
          <w:rFonts w:eastAsia="Calibri" w:cs="Times New Roman"/>
          <w:color w:val="000000" w:themeColor="text1"/>
          <w:kern w:val="0"/>
          <w14:ligatures w14:val="none"/>
        </w:rPr>
        <w:t xml:space="preserve"> w Centrum e-Zdrowia w sektorowy CSIRT oraz wzmocnienie go w zakresie proaktywnego wspierania PWDL w utrzymaniu odpowiedniego poziomu </w:t>
      </w:r>
      <w:proofErr w:type="spellStart"/>
      <w:r w:rsidRPr="00915120">
        <w:rPr>
          <w:rFonts w:eastAsia="Calibri" w:cs="Times New Roman"/>
          <w:color w:val="000000" w:themeColor="text1"/>
          <w:kern w:val="0"/>
          <w14:ligatures w14:val="none"/>
        </w:rPr>
        <w:t>cyberbezpieczeństwa</w:t>
      </w:r>
      <w:proofErr w:type="spellEnd"/>
      <w:r w:rsidRPr="00915120">
        <w:rPr>
          <w:rFonts w:eastAsia="Calibri" w:cs="Times New Roman"/>
          <w:color w:val="000000" w:themeColor="text1"/>
          <w:kern w:val="0"/>
          <w14:ligatures w14:val="none"/>
        </w:rPr>
        <w:t>;</w:t>
      </w:r>
    </w:p>
    <w:p w14:paraId="654BC8E3" w14:textId="77777777" w:rsidR="008155A9" w:rsidRPr="00915120" w:rsidRDefault="008155A9" w:rsidP="006746F6">
      <w:pPr>
        <w:numPr>
          <w:ilvl w:val="0"/>
          <w:numId w:val="58"/>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Regularne szkolenia dla kadry zarządzającej jednostkami leczniczymi oraz personelu medycznego w zakresie podstawowej wiedzy z </w:t>
      </w:r>
      <w:proofErr w:type="spellStart"/>
      <w:r w:rsidRPr="00915120">
        <w:rPr>
          <w:rFonts w:eastAsia="Calibri" w:cs="Times New Roman"/>
          <w:color w:val="000000" w:themeColor="text1"/>
          <w:kern w:val="0"/>
          <w14:ligatures w14:val="none"/>
        </w:rPr>
        <w:t>cyberbezpieczeństwa</w:t>
      </w:r>
      <w:proofErr w:type="spellEnd"/>
      <w:r w:rsidRPr="00915120">
        <w:rPr>
          <w:rFonts w:eastAsia="Calibri" w:cs="Times New Roman"/>
          <w:color w:val="000000" w:themeColor="text1"/>
          <w:kern w:val="0"/>
          <w14:ligatures w14:val="none"/>
        </w:rPr>
        <w:t>;</w:t>
      </w:r>
    </w:p>
    <w:p w14:paraId="27669D9C" w14:textId="0E08C29B" w:rsidR="008155A9" w:rsidRPr="00915120" w:rsidRDefault="00B7572E" w:rsidP="006746F6">
      <w:pPr>
        <w:numPr>
          <w:ilvl w:val="0"/>
          <w:numId w:val="58"/>
        </w:numPr>
        <w:spacing w:before="120" w:after="0" w:line="257" w:lineRule="auto"/>
        <w:rPr>
          <w:rFonts w:eastAsia="Calibri" w:cs="Times New Roman"/>
          <w:color w:val="000000" w:themeColor="text1"/>
          <w:kern w:val="0"/>
          <w14:ligatures w14:val="none"/>
        </w:rPr>
      </w:pPr>
      <w:r>
        <w:rPr>
          <w:rFonts w:eastAsia="Calibri" w:cs="Times New Roman"/>
          <w:color w:val="000000" w:themeColor="text1"/>
          <w:kern w:val="0"/>
          <w14:ligatures w14:val="none"/>
        </w:rPr>
        <w:t>Intensyfikacja działań w zakresie</w:t>
      </w:r>
      <w:r w:rsidR="008155A9" w:rsidRPr="00915120">
        <w:rPr>
          <w:rFonts w:eastAsia="Calibri" w:cs="Times New Roman"/>
          <w:color w:val="000000" w:themeColor="text1"/>
          <w:kern w:val="0"/>
          <w14:ligatures w14:val="none"/>
        </w:rPr>
        <w:t xml:space="preserve"> </w:t>
      </w:r>
      <w:proofErr w:type="spellStart"/>
      <w:r w:rsidR="008155A9" w:rsidRPr="00915120">
        <w:rPr>
          <w:rFonts w:eastAsia="Calibri" w:cs="Times New Roman"/>
          <w:color w:val="000000" w:themeColor="text1"/>
          <w:kern w:val="0"/>
          <w14:ligatures w14:val="none"/>
        </w:rPr>
        <w:t>cyberbezpieczeństw</w:t>
      </w:r>
      <w:r>
        <w:rPr>
          <w:rFonts w:eastAsia="Calibri" w:cs="Times New Roman"/>
          <w:color w:val="000000" w:themeColor="text1"/>
          <w:kern w:val="0"/>
          <w14:ligatures w14:val="none"/>
        </w:rPr>
        <w:t>a</w:t>
      </w:r>
      <w:proofErr w:type="spellEnd"/>
      <w:r w:rsidR="008155A9" w:rsidRPr="00915120">
        <w:rPr>
          <w:rFonts w:eastAsia="Calibri" w:cs="Times New Roman"/>
          <w:color w:val="000000" w:themeColor="text1"/>
          <w:kern w:val="0"/>
          <w14:ligatures w14:val="none"/>
        </w:rPr>
        <w:t xml:space="preserve"> systemów centralnych;</w:t>
      </w:r>
    </w:p>
    <w:p w14:paraId="101A3A30" w14:textId="7B387B1B" w:rsidR="008155A9" w:rsidRDefault="008155A9" w:rsidP="006746F6">
      <w:pPr>
        <w:numPr>
          <w:ilvl w:val="0"/>
          <w:numId w:val="58"/>
        </w:numPr>
        <w:spacing w:before="120" w:after="0" w:line="257" w:lineRule="auto"/>
        <w:rPr>
          <w:rFonts w:eastAsia="Calibri" w:cs="Times New Roman"/>
          <w:color w:val="000000" w:themeColor="text1"/>
          <w:kern w:val="0"/>
          <w14:ligatures w14:val="none"/>
        </w:rPr>
      </w:pPr>
      <w:r w:rsidRPr="00915120">
        <w:rPr>
          <w:rFonts w:eastAsia="Calibri" w:cs="Times New Roman"/>
          <w:color w:val="000000" w:themeColor="text1"/>
          <w:kern w:val="0"/>
          <w14:ligatures w14:val="none"/>
        </w:rPr>
        <w:t xml:space="preserve">Dostosowanie wytycznych ministerialnych dla kierunków medycznych do edukacji studentów w zakresie podstawowych zasad </w:t>
      </w:r>
      <w:proofErr w:type="spellStart"/>
      <w:r w:rsidRPr="00915120">
        <w:rPr>
          <w:rFonts w:eastAsia="Calibri" w:cs="Times New Roman"/>
          <w:color w:val="000000" w:themeColor="text1"/>
          <w:kern w:val="0"/>
          <w14:ligatures w14:val="none"/>
        </w:rPr>
        <w:t>cyberbezpieczeństwa</w:t>
      </w:r>
      <w:proofErr w:type="spellEnd"/>
      <w:r w:rsidR="00A657CC">
        <w:rPr>
          <w:rFonts w:eastAsia="Calibri" w:cs="Times New Roman"/>
          <w:color w:val="000000" w:themeColor="text1"/>
          <w:kern w:val="0"/>
          <w14:ligatures w14:val="none"/>
        </w:rPr>
        <w:t>.</w:t>
      </w:r>
      <w:r w:rsidRPr="00915120">
        <w:rPr>
          <w:rFonts w:eastAsia="Calibri" w:cs="Times New Roman"/>
          <w:color w:val="000000" w:themeColor="text1"/>
          <w:kern w:val="0"/>
          <w14:ligatures w14:val="none"/>
        </w:rPr>
        <w:br/>
      </w:r>
    </w:p>
    <w:p w14:paraId="2D26DB1F" w14:textId="77145E51" w:rsidR="008155A9" w:rsidRPr="008155A9" w:rsidRDefault="008155A9" w:rsidP="008155A9">
      <w:pPr>
        <w:spacing w:after="0" w:line="240" w:lineRule="auto"/>
        <w:rPr>
          <w:rFonts w:cs="Arial"/>
        </w:rPr>
      </w:pPr>
      <w:r w:rsidRPr="008155A9">
        <w:rPr>
          <w:rFonts w:eastAsia="Times New Roman" w:cs="Arial"/>
          <w:b/>
          <w:bCs/>
          <w:color w:val="000000"/>
          <w:kern w:val="0"/>
          <w:lang w:eastAsia="pl-PL"/>
          <w14:ligatures w14:val="none"/>
        </w:rPr>
        <w:t>[</w:t>
      </w:r>
      <w:proofErr w:type="spellStart"/>
      <w:r w:rsidRPr="008155A9">
        <w:rPr>
          <w:rFonts w:eastAsia="Times New Roman" w:cs="Arial"/>
          <w:b/>
          <w:bCs/>
          <w:color w:val="000000"/>
          <w:kern w:val="0"/>
          <w:lang w:eastAsia="pl-PL"/>
          <w14:ligatures w14:val="none"/>
        </w:rPr>
        <w:t>box</w:t>
      </w:r>
      <w:proofErr w:type="spellEnd"/>
      <w:r w:rsidRPr="008155A9">
        <w:rPr>
          <w:rFonts w:eastAsia="Times New Roman" w:cs="Arial"/>
          <w:b/>
          <w:bCs/>
          <w:color w:val="000000"/>
          <w:kern w:val="0"/>
          <w:lang w:eastAsia="pl-PL"/>
          <w14:ligatures w14:val="none"/>
        </w:rPr>
        <w:t xml:space="preserve">] Co z tego wynika: </w:t>
      </w:r>
      <w:r w:rsidRPr="008155A9">
        <w:rPr>
          <w:rFonts w:eastAsia="Times New Roman" w:cs="Arial"/>
          <w:color w:val="000000"/>
          <w:kern w:val="0"/>
          <w:lang w:eastAsia="pl-PL"/>
          <w14:ligatures w14:val="none"/>
        </w:rPr>
        <w:t>Wrażliwe dane o Twojej chorobie będą odpowiednio zabezpieczone i nie dostaną się w niepowołane ręce.</w:t>
      </w:r>
    </w:p>
    <w:p w14:paraId="5970C549" w14:textId="118D7326" w:rsidR="00830420" w:rsidRPr="00830420" w:rsidRDefault="00830420" w:rsidP="00830420">
      <w:r>
        <w:br w:type="page"/>
      </w:r>
    </w:p>
    <w:p w14:paraId="673C61CF" w14:textId="02BCDDD3" w:rsidR="00151C9B" w:rsidRDefault="00A465B0" w:rsidP="006746F6">
      <w:pPr>
        <w:pStyle w:val="Nagwek3"/>
        <w:numPr>
          <w:ilvl w:val="1"/>
          <w:numId w:val="2"/>
        </w:numPr>
      </w:pPr>
      <w:bookmarkStart w:id="25" w:name="_Toc221026272"/>
      <w:r>
        <w:lastRenderedPageBreak/>
        <w:t>Branże kreatywne</w:t>
      </w:r>
      <w:bookmarkEnd w:id="25"/>
    </w:p>
    <w:p w14:paraId="0CE5325A" w14:textId="77777777" w:rsidR="00452FA8" w:rsidRDefault="00452FA8" w:rsidP="00406AC9">
      <w:pPr>
        <w:pStyle w:val="Podtytu"/>
      </w:pPr>
    </w:p>
    <w:p w14:paraId="0CFEA350" w14:textId="77777777" w:rsidR="0051611B" w:rsidRPr="00884920" w:rsidRDefault="0051611B" w:rsidP="00406AC9">
      <w:pPr>
        <w:pStyle w:val="Podtytu"/>
        <w:rPr>
          <w:rFonts w:eastAsia="Yu Gothic Light" w:cs="Times New Roman (Nagłówki CS)"/>
          <w:kern w:val="0"/>
          <w14:ligatures w14:val="none"/>
        </w:rPr>
      </w:pPr>
      <w:r w:rsidRPr="00884920">
        <w:rPr>
          <w:rFonts w:eastAsia="Yu Gothic Light" w:cs="Times New Roman (Nagłówki CS)"/>
          <w:kern w:val="0"/>
          <w14:ligatures w14:val="none"/>
        </w:rPr>
        <w:t>Diagnoza – jak jest?</w:t>
      </w:r>
    </w:p>
    <w:p w14:paraId="1FCBE00C" w14:textId="011E7FD7"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 xml:space="preserve">Przemysły kreatywne są stosunkowo nowym sektorem światowej gospodarki, opierającym się na kreatywnych, innowacyjnych i wynikających z talentu działaniach twórców szeroko pojętej sztuki, mediów i projektowania. Specyfiką sektora jest wysoki poziom wartości dodanej charakteryzujący wytwarzane w nim dobra, który bazuje na zaawansowanej i </w:t>
      </w:r>
      <w:proofErr w:type="spellStart"/>
      <w:r w:rsidRPr="00884920">
        <w:rPr>
          <w:rFonts w:eastAsia="Calibri" w:cs="Calibri"/>
          <w:kern w:val="0"/>
          <w:szCs w:val="22"/>
          <w14:ligatures w14:val="none"/>
        </w:rPr>
        <w:t>multidyscyplinarnej</w:t>
      </w:r>
      <w:proofErr w:type="spellEnd"/>
      <w:r w:rsidRPr="00884920">
        <w:rPr>
          <w:rFonts w:eastAsia="Calibri" w:cs="Calibri"/>
          <w:kern w:val="0"/>
          <w:szCs w:val="22"/>
          <w14:ligatures w14:val="none"/>
        </w:rPr>
        <w:t xml:space="preserve"> wiedzy twórców. Znaczenie gospodarcze sektora rośnie zarówno w odniesieniu do generowanej wartości, jak i rynku. W 2021 r. sektory kultury i kreatywne w Polsce wygenerowały bezpośrednio 31,2 mld złotych wartości dodanej. Uwzględniając wpływ pośredni było to nawet ponad 82 mld PLN (3,58 </w:t>
      </w:r>
      <w:r w:rsidR="00B40061">
        <w:rPr>
          <w:rFonts w:eastAsia="Calibri" w:cs="Calibri"/>
          <w:kern w:val="0"/>
          <w:szCs w:val="22"/>
          <w14:ligatures w14:val="none"/>
        </w:rPr>
        <w:t>%</w:t>
      </w:r>
      <w:r w:rsidRPr="00884920">
        <w:rPr>
          <w:rFonts w:eastAsia="Calibri" w:cs="Calibri"/>
          <w:kern w:val="0"/>
          <w:szCs w:val="22"/>
          <w14:ligatures w14:val="none"/>
        </w:rPr>
        <w:t xml:space="preserve"> PKB)</w:t>
      </w:r>
      <w:r w:rsidR="004A1757">
        <w:rPr>
          <w:rStyle w:val="Odwoanieprzypisudolnego"/>
          <w:rFonts w:eastAsia="Calibri" w:cs="Calibri"/>
          <w:kern w:val="0"/>
          <w:szCs w:val="22"/>
          <w14:ligatures w14:val="none"/>
        </w:rPr>
        <w:footnoteReference w:id="96"/>
      </w:r>
      <w:r w:rsidRPr="00884920">
        <w:rPr>
          <w:rFonts w:eastAsia="Calibri" w:cs="Calibri"/>
          <w:kern w:val="0"/>
          <w:szCs w:val="22"/>
          <w14:ligatures w14:val="none"/>
        </w:rPr>
        <w:t>. Pod względem udziału wartości dodanej tworzonej w tych sektorach w PKB Polska znajduje się poniżej średniej UE, jednak gdy weźmie się pod uwagę również wpływ pośredni Polska zajmuje trzecie miejsce w Europie, ustępując tylko Cyprowi i Szwecji (spośród 15 badanych państw).</w:t>
      </w:r>
    </w:p>
    <w:p w14:paraId="6B5EF7BC" w14:textId="77777777" w:rsidR="0051611B" w:rsidRPr="00884920" w:rsidRDefault="0051611B" w:rsidP="0051611B">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884920">
        <w:rPr>
          <w:rFonts w:eastAsia="Yu Gothic Light" w:cs="Times New Roman (Nagłówki CS)"/>
          <w:color w:val="002060"/>
          <w:spacing w:val="15"/>
          <w:kern w:val="0"/>
          <w:sz w:val="40"/>
          <w:szCs w:val="28"/>
          <w14:ligatures w14:val="none"/>
        </w:rPr>
        <w:t xml:space="preserve">Mierzenie wpływu tego sektora na rozwój państwa nie może jednak być mierzone jedynie wskaźnikami gospodarczymi. </w:t>
      </w:r>
    </w:p>
    <w:p w14:paraId="3552DD29" w14:textId="1473B4F6"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Lokuje się on bowiem na przecięciu obszarów gospodarki, kultury, technologii i biznesu – ma duże znaczenie kulturotwórcze i edukacyjne, sprzyjając jednocześnie innowacyjności. Jego rozwój jest zaś relatywnie mało zależny od wykorzystania surowców naturalnych czy infrastruktury przemysłowej. Zmiany społeczne, ważne dla budowania popytu na produkty i usługi, rysują dobre perspektywy dla rozwoju branż kreatywnych. Nie sposób jednak pominąć kilku istotnych zagrożeń. Można wśród nich wymienić m.in. niewystarczające finansowanie, niesprzyjające, skomplikowane i zmienne regulacje prawne, wzrost konkurencji międzynarodowej, deficyt wykwalifikowanych pracowników, negatywny sentyment wśród inwestorów czy konieczność konkurowania z silniejszymi producentami z zagranicy</w:t>
      </w:r>
      <w:r w:rsidR="00632D5C">
        <w:rPr>
          <w:rFonts w:eastAsia="Calibri" w:cs="Calibri"/>
          <w:kern w:val="0"/>
          <w:szCs w:val="22"/>
          <w14:ligatures w14:val="none"/>
        </w:rPr>
        <w:t>.</w:t>
      </w:r>
      <w:r w:rsidRPr="00884920">
        <w:rPr>
          <w:rFonts w:eastAsia="Calibri" w:cs="Calibri"/>
          <w:kern w:val="0"/>
          <w:szCs w:val="22"/>
          <w14:ligatures w14:val="none"/>
        </w:rPr>
        <w:t xml:space="preserve"> </w:t>
      </w:r>
    </w:p>
    <w:p w14:paraId="46FB3D18" w14:textId="70E13F75"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 xml:space="preserve">Z perspektywy strategii cyfryzacji, spośród różnorodnych przemysłów kreatywnych – na które składają się m.in. przemysły filmowy, muzyczny oraz rozrywkowy, media i rynek wydawniczy </w:t>
      </w:r>
      <w:r w:rsidR="009407E7">
        <w:rPr>
          <w:rFonts w:eastAsia="Calibri" w:cs="Calibri"/>
          <w:kern w:val="0"/>
          <w:szCs w:val="22"/>
          <w14:ligatures w14:val="none"/>
        </w:rPr>
        <w:t xml:space="preserve">- </w:t>
      </w:r>
      <w:r w:rsidRPr="00884920">
        <w:rPr>
          <w:rFonts w:eastAsia="Calibri" w:cs="Calibri"/>
          <w:kern w:val="0"/>
          <w:szCs w:val="22"/>
          <w14:ligatures w14:val="none"/>
        </w:rPr>
        <w:t>szczególne znaczenie ma sektor gier wideo i powiązanego z nim e-sportu. W 2022 r., spośród 5300 studiów deweloperskich w Unii Europejskiej, 494 znajdowało się w Polsce</w:t>
      </w:r>
      <w:r w:rsidRPr="00884920">
        <w:rPr>
          <w:rFonts w:eastAsia="Calibri" w:cs="Calibri"/>
          <w:kern w:val="0"/>
          <w:szCs w:val="22"/>
          <w:vertAlign w:val="superscript"/>
          <w14:ligatures w14:val="none"/>
        </w:rPr>
        <w:footnoteReference w:id="97"/>
      </w:r>
      <w:r w:rsidRPr="00884920">
        <w:rPr>
          <w:rFonts w:eastAsia="Calibri" w:cs="Calibri"/>
          <w:kern w:val="0"/>
          <w:szCs w:val="22"/>
          <w14:ligatures w14:val="none"/>
        </w:rPr>
        <w:t>, co zaraz po Szwecji, Niemczech i Francji stanowiło czwarty najwyższy wynik. W tym czasie 15 tys. z liczącej 90 tys. pracowników branży pracowało w Polsce. Mimo dużego rozmiaru branży, jej obroty w 2022 r. stanowiły jedynie 1,35 mld euro</w:t>
      </w:r>
      <w:r w:rsidRPr="00884920">
        <w:rPr>
          <w:rFonts w:eastAsia="Calibri" w:cs="Calibri"/>
          <w:kern w:val="0"/>
          <w:szCs w:val="22"/>
          <w:vertAlign w:val="superscript"/>
          <w14:ligatures w14:val="none"/>
        </w:rPr>
        <w:footnoteReference w:id="98"/>
      </w:r>
      <w:r w:rsidRPr="00884920">
        <w:rPr>
          <w:rFonts w:eastAsia="Calibri" w:cs="Calibri"/>
          <w:kern w:val="0"/>
          <w:szCs w:val="22"/>
          <w14:ligatures w14:val="none"/>
        </w:rPr>
        <w:t xml:space="preserve">, co stanowi połowę obrotów branży niemieckiej (3,8 mld euro), która może pochwalić się statusem lidera w tej kategorii. Polską specjalizacją są gry klasy </w:t>
      </w:r>
      <w:proofErr w:type="spellStart"/>
      <w:r w:rsidRPr="00884920">
        <w:rPr>
          <w:rFonts w:eastAsia="Calibri" w:cs="Calibri"/>
          <w:kern w:val="0"/>
          <w:szCs w:val="22"/>
          <w14:ligatures w14:val="none"/>
        </w:rPr>
        <w:t>premium</w:t>
      </w:r>
      <w:proofErr w:type="spellEnd"/>
      <w:r w:rsidRPr="00884920">
        <w:rPr>
          <w:rFonts w:eastAsia="Calibri" w:cs="Calibri"/>
          <w:kern w:val="0"/>
          <w:szCs w:val="22"/>
          <w14:ligatures w14:val="none"/>
        </w:rPr>
        <w:t xml:space="preserve"> na duże platformy sprzętowe – komputery i konsole. Pod względem liczby zatrudnionych osób w branży, Polskę w Europie wyprzedza jedynie Wielka Brytania oraz Francja. Eksportowy charakter sektora (krajowa sprzedaż nie przekracza kilku procent) oznacza konieczność konfrontacji z nasiloną konkurencją, w tym </w:t>
      </w:r>
      <w:r w:rsidRPr="00884920">
        <w:rPr>
          <w:rFonts w:eastAsia="Calibri" w:cs="Calibri"/>
          <w:kern w:val="0"/>
          <w:szCs w:val="22"/>
          <w14:ligatures w14:val="none"/>
        </w:rPr>
        <w:lastRenderedPageBreak/>
        <w:t xml:space="preserve">ze strony największych światowych graczy. Tymczasem zarówno polski, jak i światowy </w:t>
      </w:r>
      <w:proofErr w:type="spellStart"/>
      <w:r w:rsidRPr="00884920">
        <w:rPr>
          <w:rFonts w:eastAsia="Calibri" w:cs="Calibri"/>
          <w:kern w:val="0"/>
          <w:szCs w:val="22"/>
          <w14:ligatures w14:val="none"/>
        </w:rPr>
        <w:t>gamedev</w:t>
      </w:r>
      <w:proofErr w:type="spellEnd"/>
      <w:r w:rsidRPr="00884920">
        <w:rPr>
          <w:rFonts w:eastAsia="Calibri" w:cs="Calibri"/>
          <w:kern w:val="0"/>
          <w:szCs w:val="22"/>
          <w14:ligatures w14:val="none"/>
        </w:rPr>
        <w:t xml:space="preserve"> mierzy się z kryzysem, wynikającym m.in. z odwrócenia nieorganicznych trendów wzrostowych z czasów pandemii. </w:t>
      </w:r>
    </w:p>
    <w:p w14:paraId="2F639B56" w14:textId="77777777" w:rsidR="0051611B" w:rsidRPr="00884920" w:rsidRDefault="0051611B" w:rsidP="00632D5C">
      <w:pPr>
        <w:numPr>
          <w:ilvl w:val="1"/>
          <w:numId w:val="0"/>
        </w:numPr>
        <w:spacing w:before="120" w:line="257" w:lineRule="auto"/>
        <w:rPr>
          <w:rFonts w:eastAsia="Yu Gothic Light" w:cs="Times New Roman (Nagłówki CS)"/>
          <w:color w:val="002060"/>
          <w:spacing w:val="15"/>
          <w:kern w:val="0"/>
          <w:sz w:val="40"/>
          <w:szCs w:val="28"/>
          <w14:ligatures w14:val="none"/>
        </w:rPr>
      </w:pPr>
      <w:r w:rsidRPr="00884920">
        <w:rPr>
          <w:rFonts w:eastAsia="Yu Gothic Light" w:cs="Times New Roman (Nagłówki CS)"/>
          <w:color w:val="002060"/>
          <w:spacing w:val="15"/>
          <w:kern w:val="0"/>
          <w:sz w:val="40"/>
          <w:szCs w:val="28"/>
          <w14:ligatures w14:val="none"/>
        </w:rPr>
        <w:t xml:space="preserve">W kontekście rozwoju branży należy uwzględnić także jej kulturowy i kulturotwórczy aspekt. </w:t>
      </w:r>
    </w:p>
    <w:p w14:paraId="1B4AEF03" w14:textId="4B953598"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Gry wideo coraz częściej bywają wykorzystywane w procesie nauczania. Sięgają po nie już nie tylko dzieci, młodzież i ludzie w średnim wieku, lecz także osoby starsze</w:t>
      </w:r>
      <w:r w:rsidR="007F13E7">
        <w:rPr>
          <w:rFonts w:eastAsia="Calibri" w:cs="Calibri"/>
          <w:kern w:val="0"/>
          <w:szCs w:val="22"/>
          <w14:ligatures w14:val="none"/>
        </w:rPr>
        <w:t>. W</w:t>
      </w:r>
      <w:r w:rsidRPr="00884920">
        <w:rPr>
          <w:rFonts w:eastAsia="Calibri" w:cs="Calibri"/>
          <w:kern w:val="0"/>
          <w:szCs w:val="22"/>
          <w14:ligatures w14:val="none"/>
        </w:rPr>
        <w:t xml:space="preserve"> związku ze starzeniem się polskiego społeczeństwa, zjawisko tzw. </w:t>
      </w:r>
      <w:proofErr w:type="spellStart"/>
      <w:r w:rsidRPr="00884920">
        <w:rPr>
          <w:rFonts w:eastAsia="Calibri" w:cs="Calibri"/>
          <w:i/>
          <w:kern w:val="0"/>
          <w:szCs w:val="22"/>
          <w14:ligatures w14:val="none"/>
        </w:rPr>
        <w:t>silver</w:t>
      </w:r>
      <w:proofErr w:type="spellEnd"/>
      <w:r w:rsidRPr="00884920">
        <w:rPr>
          <w:rFonts w:eastAsia="Calibri" w:cs="Calibri"/>
          <w:i/>
          <w:kern w:val="0"/>
          <w:szCs w:val="22"/>
          <w14:ligatures w14:val="none"/>
        </w:rPr>
        <w:t xml:space="preserve"> </w:t>
      </w:r>
      <w:proofErr w:type="spellStart"/>
      <w:r w:rsidRPr="00884920">
        <w:rPr>
          <w:rFonts w:eastAsia="Calibri" w:cs="Calibri"/>
          <w:i/>
          <w:kern w:val="0"/>
          <w:szCs w:val="22"/>
          <w14:ligatures w14:val="none"/>
        </w:rPr>
        <w:t>gamingu</w:t>
      </w:r>
      <w:proofErr w:type="spellEnd"/>
      <w:r w:rsidRPr="00884920">
        <w:rPr>
          <w:rFonts w:eastAsia="Calibri" w:cs="Calibri"/>
          <w:kern w:val="0"/>
          <w:szCs w:val="22"/>
          <w14:ligatures w14:val="none"/>
        </w:rPr>
        <w:t xml:space="preserve"> będzie </w:t>
      </w:r>
      <w:r w:rsidR="007F13E7">
        <w:rPr>
          <w:rFonts w:eastAsia="Calibri" w:cs="Calibri"/>
          <w:kern w:val="0"/>
          <w:szCs w:val="22"/>
          <w14:ligatures w14:val="none"/>
        </w:rPr>
        <w:t xml:space="preserve"> </w:t>
      </w:r>
      <w:r w:rsidRPr="00884920">
        <w:rPr>
          <w:rFonts w:eastAsia="Calibri" w:cs="Calibri"/>
          <w:kern w:val="0"/>
          <w:szCs w:val="22"/>
          <w14:ligatures w14:val="none"/>
        </w:rPr>
        <w:t xml:space="preserve">coraz powszechniejsze. Trend ten jest istotny </w:t>
      </w:r>
      <w:r w:rsidR="005979EB">
        <w:rPr>
          <w:rFonts w:eastAsia="Calibri" w:cs="Calibri"/>
          <w:kern w:val="0"/>
          <w:szCs w:val="22"/>
          <w14:ligatures w14:val="none"/>
        </w:rPr>
        <w:t xml:space="preserve">z punktu widzenia </w:t>
      </w:r>
      <w:r w:rsidRPr="00884920">
        <w:rPr>
          <w:rFonts w:eastAsia="Calibri" w:cs="Calibri"/>
          <w:kern w:val="0"/>
          <w:szCs w:val="22"/>
          <w14:ligatures w14:val="none"/>
        </w:rPr>
        <w:t xml:space="preserve">dostępności gier dla szerokiego grona odbiorców, w tym osób z niepełnosprawnościami. Uznajemy, że gry powinny być traktowane jako tekst kultury podobnie jak filmy czy literatura, co oznacza m.in. wsparcie dla ich polonizacji i archiwizacji. </w:t>
      </w:r>
      <w:r w:rsidR="005979EB">
        <w:rPr>
          <w:rFonts w:eastAsia="Calibri" w:cs="Calibri"/>
          <w:kern w:val="0"/>
          <w:szCs w:val="22"/>
          <w14:ligatures w14:val="none"/>
        </w:rPr>
        <w:t xml:space="preserve">Jednocześnie </w:t>
      </w:r>
      <w:r w:rsidR="009407E7" w:rsidRPr="009407E7">
        <w:rPr>
          <w:rFonts w:eastAsia="Calibri" w:cs="Calibri"/>
          <w:kern w:val="0"/>
          <w:szCs w:val="22"/>
          <w14:ligatures w14:val="none"/>
        </w:rPr>
        <w:t xml:space="preserve">jest </w:t>
      </w:r>
      <w:r w:rsidR="005979EB">
        <w:rPr>
          <w:rFonts w:eastAsia="Calibri" w:cs="Calibri"/>
          <w:kern w:val="0"/>
          <w:szCs w:val="22"/>
          <w14:ligatures w14:val="none"/>
        </w:rPr>
        <w:t>k</w:t>
      </w:r>
      <w:r w:rsidRPr="00884920">
        <w:rPr>
          <w:rFonts w:eastAsia="Calibri" w:cs="Calibri"/>
          <w:kern w:val="0"/>
          <w:szCs w:val="22"/>
          <w14:ligatures w14:val="none"/>
        </w:rPr>
        <w:t xml:space="preserve">onieczne </w:t>
      </w:r>
      <w:r w:rsidR="005979EB">
        <w:rPr>
          <w:rFonts w:eastAsia="Calibri" w:cs="Calibri"/>
          <w:kern w:val="0"/>
          <w:szCs w:val="22"/>
          <w14:ligatures w14:val="none"/>
        </w:rPr>
        <w:t xml:space="preserve">stałe </w:t>
      </w:r>
      <w:r w:rsidRPr="00884920">
        <w:rPr>
          <w:rFonts w:eastAsia="Calibri" w:cs="Calibri"/>
          <w:kern w:val="0"/>
          <w:szCs w:val="22"/>
          <w14:ligatures w14:val="none"/>
        </w:rPr>
        <w:t xml:space="preserve">zwracanie uwagi na kwestie higieny cyfrowej i przeciwdziałania uzależnieniom. </w:t>
      </w:r>
    </w:p>
    <w:p w14:paraId="24C0057B" w14:textId="4CF0326E" w:rsidR="0051611B" w:rsidRPr="00884920" w:rsidRDefault="0051611B" w:rsidP="0051611B">
      <w:pPr>
        <w:spacing w:line="257" w:lineRule="auto"/>
        <w:rPr>
          <w:rFonts w:eastAsia="Calibri" w:cs="Calibri"/>
          <w:kern w:val="0"/>
          <w:szCs w:val="22"/>
          <w14:ligatures w14:val="none"/>
        </w:rPr>
      </w:pPr>
      <w:r w:rsidRPr="00884920">
        <w:rPr>
          <w:rFonts w:eastAsia="Calibri" w:cs="Calibri"/>
          <w:kern w:val="0"/>
          <w:szCs w:val="22"/>
          <w14:ligatures w14:val="none"/>
        </w:rPr>
        <w:t>Działania państwa powinny objąć także obszar e-sportu, czyli profesjonalnych rozgrywek w branży gier</w:t>
      </w:r>
      <w:r w:rsidR="005979EB">
        <w:rPr>
          <w:rFonts w:eastAsia="Calibri" w:cs="Calibri"/>
          <w:kern w:val="0"/>
          <w:szCs w:val="22"/>
          <w14:ligatures w14:val="none"/>
        </w:rPr>
        <w:t xml:space="preserve"> komputerowych</w:t>
      </w:r>
      <w:r w:rsidRPr="00884920">
        <w:rPr>
          <w:rFonts w:eastAsia="Calibri" w:cs="Calibri"/>
          <w:kern w:val="0"/>
          <w:szCs w:val="22"/>
          <w14:ligatures w14:val="none"/>
        </w:rPr>
        <w:t>. Globalny rynek e-sportu w 2023 roku osiągnął wartość 3,8 m</w:t>
      </w:r>
      <w:r w:rsidR="004A5033">
        <w:rPr>
          <w:rFonts w:eastAsia="Calibri" w:cs="Calibri"/>
          <w:kern w:val="0"/>
          <w:szCs w:val="22"/>
          <w14:ligatures w14:val="none"/>
        </w:rPr>
        <w:t>ld</w:t>
      </w:r>
      <w:r w:rsidR="002D115C">
        <w:rPr>
          <w:rFonts w:eastAsia="Calibri" w:cs="Calibri"/>
          <w:kern w:val="0"/>
          <w:szCs w:val="22"/>
          <w14:ligatures w14:val="none"/>
        </w:rPr>
        <w:t>.</w:t>
      </w:r>
      <w:r w:rsidRPr="00884920">
        <w:rPr>
          <w:rFonts w:eastAsia="Calibri" w:cs="Calibri"/>
          <w:kern w:val="0"/>
          <w:szCs w:val="22"/>
          <w14:ligatures w14:val="none"/>
        </w:rPr>
        <w:t xml:space="preserve"> USD</w:t>
      </w:r>
      <w:r w:rsidR="0074476A">
        <w:rPr>
          <w:rFonts w:eastAsia="Calibri" w:cs="Calibri"/>
          <w:kern w:val="0"/>
          <w:szCs w:val="22"/>
          <w14:ligatures w14:val="none"/>
        </w:rPr>
        <w:t>, a prognozowane</w:t>
      </w:r>
      <w:r w:rsidRPr="00884920">
        <w:rPr>
          <w:rFonts w:eastAsia="Calibri" w:cs="Calibri"/>
          <w:kern w:val="0"/>
          <w:szCs w:val="22"/>
          <w14:ligatures w14:val="none"/>
        </w:rPr>
        <w:t xml:space="preserve"> tempo rocznego wzrostu do 2028 r. </w:t>
      </w:r>
      <w:r w:rsidR="0074476A">
        <w:rPr>
          <w:rFonts w:eastAsia="Calibri" w:cs="Calibri"/>
          <w:kern w:val="0"/>
          <w:szCs w:val="22"/>
          <w14:ligatures w14:val="none"/>
        </w:rPr>
        <w:t xml:space="preserve">wynosi </w:t>
      </w:r>
      <w:r w:rsidRPr="00884920">
        <w:rPr>
          <w:rFonts w:eastAsia="Calibri" w:cs="Calibri"/>
          <w:kern w:val="0"/>
          <w:szCs w:val="22"/>
          <w14:ligatures w14:val="none"/>
        </w:rPr>
        <w:t>14,8%</w:t>
      </w:r>
      <w:r w:rsidR="00B94C35">
        <w:rPr>
          <w:rStyle w:val="Odwoanieprzypisudolnego"/>
          <w:rFonts w:eastAsia="Calibri" w:cs="Calibri"/>
          <w:kern w:val="0"/>
          <w:szCs w:val="22"/>
          <w14:ligatures w14:val="none"/>
        </w:rPr>
        <w:footnoteReference w:id="99"/>
      </w:r>
      <w:r w:rsidRPr="00884920">
        <w:rPr>
          <w:rFonts w:eastAsia="Calibri" w:cs="Calibri"/>
          <w:kern w:val="0"/>
          <w:szCs w:val="22"/>
          <w14:ligatures w14:val="none"/>
        </w:rPr>
        <w:t xml:space="preserve">​. </w:t>
      </w:r>
      <w:r w:rsidRPr="00884920" w:rsidDel="00A24462">
        <w:rPr>
          <w:rFonts w:eastAsia="Calibri" w:cs="Calibri"/>
          <w:kern w:val="0"/>
          <w:szCs w:val="22"/>
          <w14:ligatures w14:val="none"/>
        </w:rPr>
        <w:t xml:space="preserve">Polska zajmuje </w:t>
      </w:r>
      <w:r w:rsidR="0074476A">
        <w:rPr>
          <w:rFonts w:eastAsia="Calibri" w:cs="Calibri"/>
          <w:kern w:val="0"/>
          <w:szCs w:val="22"/>
          <w14:ligatures w14:val="none"/>
        </w:rPr>
        <w:t>obecnie</w:t>
      </w:r>
      <w:r w:rsidRPr="00884920" w:rsidDel="00A24462">
        <w:rPr>
          <w:rFonts w:eastAsia="Calibri" w:cs="Calibri"/>
          <w:kern w:val="0"/>
          <w:szCs w:val="22"/>
          <w14:ligatures w14:val="none"/>
        </w:rPr>
        <w:t xml:space="preserve"> </w:t>
      </w:r>
      <w:r w:rsidRPr="00884920">
        <w:rPr>
          <w:rFonts w:eastAsia="Calibri" w:cs="Calibri"/>
          <w:kern w:val="0"/>
          <w:szCs w:val="22"/>
          <w14:ligatures w14:val="none"/>
        </w:rPr>
        <w:t>19</w:t>
      </w:r>
      <w:r w:rsidRPr="00884920" w:rsidDel="00A24462">
        <w:rPr>
          <w:rFonts w:eastAsia="Calibri" w:cs="Calibri"/>
          <w:kern w:val="0"/>
          <w:szCs w:val="22"/>
          <w14:ligatures w14:val="none"/>
        </w:rPr>
        <w:t xml:space="preserve">. miejsce na arenie międzynarodowej z sektorem o wartości </w:t>
      </w:r>
      <w:r w:rsidRPr="00884920">
        <w:rPr>
          <w:rFonts w:eastAsia="Calibri" w:cs="Calibri"/>
          <w:kern w:val="0"/>
          <w:szCs w:val="22"/>
          <w14:ligatures w14:val="none"/>
        </w:rPr>
        <w:t>12,6</w:t>
      </w:r>
      <w:r w:rsidRPr="00884920" w:rsidDel="00A24462">
        <w:rPr>
          <w:rFonts w:eastAsia="Calibri" w:cs="Calibri"/>
          <w:kern w:val="0"/>
          <w:szCs w:val="22"/>
          <w14:ligatures w14:val="none"/>
        </w:rPr>
        <w:t xml:space="preserve"> m</w:t>
      </w:r>
      <w:r w:rsidR="00072A61">
        <w:rPr>
          <w:rFonts w:eastAsia="Calibri" w:cs="Calibri"/>
          <w:kern w:val="0"/>
          <w:szCs w:val="22"/>
          <w14:ligatures w14:val="none"/>
        </w:rPr>
        <w:t>ln.</w:t>
      </w:r>
      <w:r w:rsidRPr="00884920" w:rsidDel="00A24462">
        <w:rPr>
          <w:rFonts w:eastAsia="Calibri" w:cs="Calibri"/>
          <w:kern w:val="0"/>
          <w:szCs w:val="22"/>
          <w14:ligatures w14:val="none"/>
        </w:rPr>
        <w:t xml:space="preserve"> dolarów</w:t>
      </w:r>
      <w:r w:rsidRPr="00884920" w:rsidDel="00A24462">
        <w:rPr>
          <w:rFonts w:eastAsia="Calibri" w:cs="Calibri"/>
          <w:kern w:val="0"/>
          <w:szCs w:val="22"/>
          <w:vertAlign w:val="superscript"/>
          <w14:ligatures w14:val="none"/>
        </w:rPr>
        <w:footnoteReference w:id="100"/>
      </w:r>
      <w:r w:rsidRPr="00884920" w:rsidDel="00A24462">
        <w:rPr>
          <w:rFonts w:eastAsia="Calibri" w:cs="Calibri"/>
          <w:kern w:val="0"/>
          <w:szCs w:val="22"/>
          <w14:ligatures w14:val="none"/>
        </w:rPr>
        <w:t>.</w:t>
      </w:r>
      <w:r w:rsidRPr="00884920" w:rsidDel="0085550C">
        <w:rPr>
          <w:rFonts w:eastAsia="Calibri" w:cs="Calibri"/>
          <w:kern w:val="0"/>
          <w:szCs w:val="22"/>
          <w14:ligatures w14:val="none"/>
        </w:rPr>
        <w:t xml:space="preserve"> </w:t>
      </w:r>
      <w:r w:rsidR="007515E2">
        <w:rPr>
          <w:rFonts w:eastAsia="Calibri" w:cs="Calibri"/>
          <w:kern w:val="0"/>
          <w:szCs w:val="22"/>
          <w14:ligatures w14:val="none"/>
        </w:rPr>
        <w:t>Polscy</w:t>
      </w:r>
      <w:r w:rsidR="007515E2" w:rsidRPr="00884920">
        <w:rPr>
          <w:rFonts w:eastAsia="Calibri" w:cs="Calibri"/>
          <w:kern w:val="0"/>
          <w:szCs w:val="22"/>
          <w14:ligatures w14:val="none"/>
        </w:rPr>
        <w:t xml:space="preserve"> </w:t>
      </w:r>
      <w:r w:rsidRPr="00884920">
        <w:rPr>
          <w:rFonts w:eastAsia="Calibri" w:cs="Calibri"/>
          <w:kern w:val="0"/>
          <w:szCs w:val="22"/>
          <w14:ligatures w14:val="none"/>
        </w:rPr>
        <w:t xml:space="preserve">gracze mogą </w:t>
      </w:r>
      <w:r w:rsidR="007515E2">
        <w:rPr>
          <w:rFonts w:eastAsia="Calibri" w:cs="Calibri"/>
          <w:kern w:val="0"/>
          <w:szCs w:val="22"/>
          <w14:ligatures w14:val="none"/>
        </w:rPr>
        <w:t xml:space="preserve">jednak </w:t>
      </w:r>
      <w:r w:rsidRPr="00884920">
        <w:rPr>
          <w:rFonts w:eastAsia="Calibri" w:cs="Calibri"/>
          <w:kern w:val="0"/>
          <w:szCs w:val="22"/>
          <w14:ligatures w14:val="none"/>
        </w:rPr>
        <w:t xml:space="preserve">pochwalić się zauważalnymi osiągnięciami, w </w:t>
      </w:r>
      <w:r w:rsidR="007515E2">
        <w:rPr>
          <w:rFonts w:eastAsia="Calibri" w:cs="Calibri"/>
          <w:kern w:val="0"/>
          <w:szCs w:val="22"/>
          <w14:ligatures w14:val="none"/>
        </w:rPr>
        <w:t>naszym kraju</w:t>
      </w:r>
      <w:r w:rsidR="007515E2" w:rsidRPr="00884920">
        <w:rPr>
          <w:rFonts w:eastAsia="Calibri" w:cs="Calibri"/>
          <w:kern w:val="0"/>
          <w:szCs w:val="22"/>
          <w14:ligatures w14:val="none"/>
        </w:rPr>
        <w:t xml:space="preserve"> </w:t>
      </w:r>
      <w:r w:rsidRPr="00884920">
        <w:rPr>
          <w:rFonts w:eastAsia="Calibri" w:cs="Calibri"/>
          <w:kern w:val="0"/>
          <w:szCs w:val="22"/>
          <w14:ligatures w14:val="none"/>
        </w:rPr>
        <w:t>odbywa się</w:t>
      </w:r>
      <w:r w:rsidR="003B05B9">
        <w:rPr>
          <w:rFonts w:eastAsia="Calibri" w:cs="Calibri"/>
          <w:kern w:val="0"/>
          <w:szCs w:val="22"/>
          <w14:ligatures w14:val="none"/>
        </w:rPr>
        <w:t xml:space="preserve"> </w:t>
      </w:r>
      <w:r w:rsidRPr="00884920">
        <w:rPr>
          <w:rFonts w:eastAsia="Calibri" w:cs="Calibri"/>
          <w:kern w:val="0"/>
          <w:szCs w:val="22"/>
          <w14:ligatures w14:val="none"/>
        </w:rPr>
        <w:t>jedna z największych imprez branżowych</w:t>
      </w:r>
      <w:r w:rsidR="00FB7125">
        <w:rPr>
          <w:rFonts w:eastAsia="Calibri" w:cs="Calibri"/>
          <w:kern w:val="0"/>
          <w:szCs w:val="22"/>
          <w14:ligatures w14:val="none"/>
        </w:rPr>
        <w:t xml:space="preserve"> na świecie</w:t>
      </w:r>
      <w:r w:rsidRPr="00884920">
        <w:rPr>
          <w:rFonts w:eastAsia="Calibri" w:cs="Calibri"/>
          <w:kern w:val="0"/>
          <w:szCs w:val="22"/>
          <w14:ligatures w14:val="none"/>
        </w:rPr>
        <w:t xml:space="preserve">. Rynek e-sportu wciąż </w:t>
      </w:r>
      <w:r w:rsidR="00FB7125">
        <w:rPr>
          <w:rFonts w:eastAsia="Calibri" w:cs="Calibri"/>
          <w:kern w:val="0"/>
          <w:szCs w:val="22"/>
          <w14:ligatures w14:val="none"/>
        </w:rPr>
        <w:t xml:space="preserve">dynamicznie </w:t>
      </w:r>
      <w:r w:rsidRPr="00884920">
        <w:rPr>
          <w:rFonts w:eastAsia="Calibri" w:cs="Calibri"/>
          <w:kern w:val="0"/>
          <w:szCs w:val="22"/>
          <w14:ligatures w14:val="none"/>
        </w:rPr>
        <w:t xml:space="preserve">się rozwija, </w:t>
      </w:r>
      <w:r w:rsidR="0054194B">
        <w:rPr>
          <w:rFonts w:eastAsia="Calibri" w:cs="Calibri"/>
          <w:kern w:val="0"/>
          <w:szCs w:val="22"/>
          <w14:ligatures w14:val="none"/>
        </w:rPr>
        <w:t>głównie za sprawą</w:t>
      </w:r>
      <w:r w:rsidRPr="00884920">
        <w:rPr>
          <w:rFonts w:eastAsia="Calibri" w:cs="Calibri"/>
          <w:kern w:val="0"/>
          <w:szCs w:val="22"/>
          <w14:ligatures w14:val="none"/>
        </w:rPr>
        <w:t> przenikani</w:t>
      </w:r>
      <w:r w:rsidR="0054194B">
        <w:rPr>
          <w:rFonts w:eastAsia="Calibri" w:cs="Calibri"/>
          <w:kern w:val="0"/>
          <w:szCs w:val="22"/>
          <w14:ligatures w14:val="none"/>
        </w:rPr>
        <w:t>a</w:t>
      </w:r>
      <w:r w:rsidRPr="00884920">
        <w:rPr>
          <w:rFonts w:eastAsia="Calibri" w:cs="Calibri"/>
          <w:kern w:val="0"/>
          <w:szCs w:val="22"/>
          <w14:ligatures w14:val="none"/>
        </w:rPr>
        <w:t xml:space="preserve"> kultury </w:t>
      </w:r>
      <w:proofErr w:type="spellStart"/>
      <w:r w:rsidRPr="00884920">
        <w:rPr>
          <w:rFonts w:eastAsia="Calibri" w:cs="Calibri"/>
          <w:kern w:val="0"/>
          <w:szCs w:val="22"/>
          <w14:ligatures w14:val="none"/>
        </w:rPr>
        <w:t>gamingowej</w:t>
      </w:r>
      <w:proofErr w:type="spellEnd"/>
      <w:r w:rsidRPr="00884920">
        <w:rPr>
          <w:rFonts w:eastAsia="Calibri" w:cs="Calibri"/>
          <w:kern w:val="0"/>
          <w:szCs w:val="22"/>
          <w14:ligatures w14:val="none"/>
        </w:rPr>
        <w:t xml:space="preserve"> do kultury popularnej. Zwiększająca się obecność </w:t>
      </w:r>
      <w:proofErr w:type="spellStart"/>
      <w:r w:rsidRPr="00884920">
        <w:rPr>
          <w:rFonts w:eastAsia="Calibri" w:cs="Calibri"/>
          <w:kern w:val="0"/>
          <w:szCs w:val="22"/>
          <w14:ligatures w14:val="none"/>
        </w:rPr>
        <w:t>gamingu</w:t>
      </w:r>
      <w:proofErr w:type="spellEnd"/>
      <w:r w:rsidRPr="00884920">
        <w:rPr>
          <w:rFonts w:eastAsia="Calibri" w:cs="Calibri"/>
          <w:kern w:val="0"/>
          <w:szCs w:val="22"/>
          <w14:ligatures w14:val="none"/>
        </w:rPr>
        <w:t xml:space="preserve"> i e-sportu w </w:t>
      </w:r>
      <w:r w:rsidR="00C91247">
        <w:rPr>
          <w:rFonts w:eastAsia="Calibri" w:cs="Calibri"/>
          <w:kern w:val="0"/>
          <w:szCs w:val="22"/>
          <w14:ligatures w14:val="none"/>
        </w:rPr>
        <w:t>przestrzeni medialnej</w:t>
      </w:r>
      <w:r w:rsidRPr="00884920">
        <w:rPr>
          <w:rFonts w:eastAsia="Calibri" w:cs="Calibri"/>
          <w:kern w:val="0"/>
          <w:szCs w:val="22"/>
          <w14:ligatures w14:val="none"/>
        </w:rPr>
        <w:t xml:space="preserve"> przyciąga </w:t>
      </w:r>
      <w:r w:rsidR="00C91247">
        <w:rPr>
          <w:rFonts w:eastAsia="Calibri" w:cs="Calibri"/>
          <w:kern w:val="0"/>
          <w:szCs w:val="22"/>
          <w14:ligatures w14:val="none"/>
        </w:rPr>
        <w:t xml:space="preserve">zarówno </w:t>
      </w:r>
      <w:r w:rsidRPr="00884920">
        <w:rPr>
          <w:rFonts w:eastAsia="Calibri" w:cs="Calibri"/>
          <w:kern w:val="0"/>
          <w:szCs w:val="22"/>
          <w14:ligatures w14:val="none"/>
        </w:rPr>
        <w:t xml:space="preserve">widzów, </w:t>
      </w:r>
      <w:r w:rsidR="00C91247">
        <w:rPr>
          <w:rFonts w:eastAsia="Calibri" w:cs="Calibri"/>
          <w:kern w:val="0"/>
          <w:szCs w:val="22"/>
          <w14:ligatures w14:val="none"/>
        </w:rPr>
        <w:t>jak i</w:t>
      </w:r>
      <w:r w:rsidRPr="00884920">
        <w:rPr>
          <w:rFonts w:eastAsia="Calibri" w:cs="Calibri"/>
          <w:kern w:val="0"/>
          <w:szCs w:val="22"/>
          <w14:ligatures w14:val="none"/>
        </w:rPr>
        <w:t xml:space="preserve"> sponsorów. </w:t>
      </w:r>
      <w:r w:rsidR="00261168">
        <w:rPr>
          <w:rFonts w:eastAsia="Calibri" w:cs="Calibri"/>
          <w:kern w:val="0"/>
          <w:szCs w:val="22"/>
          <w14:ligatures w14:val="none"/>
        </w:rPr>
        <w:t>Można</w:t>
      </w:r>
      <w:r w:rsidR="00261168" w:rsidRPr="00884920">
        <w:rPr>
          <w:rFonts w:eastAsia="Calibri" w:cs="Calibri"/>
          <w:kern w:val="0"/>
          <w:szCs w:val="22"/>
          <w14:ligatures w14:val="none"/>
        </w:rPr>
        <w:t xml:space="preserve"> </w:t>
      </w:r>
      <w:r w:rsidRPr="00884920">
        <w:rPr>
          <w:rFonts w:eastAsia="Calibri" w:cs="Calibri"/>
          <w:kern w:val="0"/>
          <w:szCs w:val="22"/>
          <w14:ligatures w14:val="none"/>
        </w:rPr>
        <w:t xml:space="preserve">więc spodziewać się dalszej popularyzacji tego obszaru, </w:t>
      </w:r>
      <w:r w:rsidR="00261168">
        <w:rPr>
          <w:rFonts w:eastAsia="Calibri" w:cs="Calibri"/>
          <w:kern w:val="0"/>
          <w:szCs w:val="22"/>
          <w14:ligatures w14:val="none"/>
        </w:rPr>
        <w:t>także</w:t>
      </w:r>
      <w:r w:rsidRPr="00884920">
        <w:rPr>
          <w:rFonts w:eastAsia="Calibri" w:cs="Calibri"/>
          <w:kern w:val="0"/>
          <w:szCs w:val="22"/>
          <w14:ligatures w14:val="none"/>
        </w:rPr>
        <w:t xml:space="preserve"> wśród dzieci i młodzieży</w:t>
      </w:r>
      <w:r w:rsidR="00261168">
        <w:rPr>
          <w:rFonts w:eastAsia="Calibri" w:cs="Calibri"/>
          <w:kern w:val="0"/>
          <w:szCs w:val="22"/>
          <w14:ligatures w14:val="none"/>
        </w:rPr>
        <w:t xml:space="preserve"> w Polsce</w:t>
      </w:r>
      <w:r w:rsidRPr="00884920">
        <w:rPr>
          <w:rFonts w:eastAsia="Calibri" w:cs="Calibri"/>
          <w:kern w:val="0"/>
          <w:szCs w:val="22"/>
          <w14:ligatures w14:val="none"/>
        </w:rPr>
        <w:t xml:space="preserve">. </w:t>
      </w:r>
      <w:r w:rsidR="0070107F">
        <w:rPr>
          <w:rFonts w:eastAsia="Calibri" w:cs="Calibri"/>
          <w:kern w:val="0"/>
          <w:szCs w:val="22"/>
          <w14:ligatures w14:val="none"/>
        </w:rPr>
        <w:t>Ś</w:t>
      </w:r>
      <w:r w:rsidRPr="00884920">
        <w:rPr>
          <w:rFonts w:eastAsia="Calibri" w:cs="Calibri"/>
          <w:kern w:val="0"/>
          <w:szCs w:val="22"/>
          <w14:ligatures w14:val="none"/>
        </w:rPr>
        <w:t xml:space="preserve">rodowisko nie jest </w:t>
      </w:r>
      <w:r w:rsidR="0070107F">
        <w:rPr>
          <w:rFonts w:eastAsia="Calibri" w:cs="Calibri"/>
          <w:kern w:val="0"/>
          <w:szCs w:val="22"/>
          <w14:ligatures w14:val="none"/>
        </w:rPr>
        <w:t>jednak</w:t>
      </w:r>
      <w:r w:rsidRPr="00884920">
        <w:rPr>
          <w:rFonts w:eastAsia="Calibri" w:cs="Calibri"/>
          <w:kern w:val="0"/>
          <w:szCs w:val="22"/>
          <w14:ligatures w14:val="none"/>
        </w:rPr>
        <w:t xml:space="preserve"> wolne od (propagowanych na popularnych kanałach) negatywnych wzorców – toksycznych </w:t>
      </w:r>
      <w:proofErr w:type="spellStart"/>
      <w:r w:rsidRPr="00884920">
        <w:rPr>
          <w:rFonts w:eastAsia="Calibri" w:cs="Calibri"/>
          <w:kern w:val="0"/>
          <w:szCs w:val="22"/>
          <w14:ligatures w14:val="none"/>
        </w:rPr>
        <w:t>zachowań</w:t>
      </w:r>
      <w:proofErr w:type="spellEnd"/>
      <w:r w:rsidRPr="00884920">
        <w:rPr>
          <w:rFonts w:eastAsia="Calibri" w:cs="Calibri"/>
          <w:kern w:val="0"/>
          <w:szCs w:val="22"/>
          <w14:ligatures w14:val="none"/>
        </w:rPr>
        <w:t xml:space="preserve"> graczy względem siebie, niekorzystnego wpływu długotrwałej gry na zdrowie fizyczne i psychiczne, dyskryminacji ze względu na płeć </w:t>
      </w:r>
      <w:r w:rsidR="00D26673">
        <w:rPr>
          <w:rFonts w:eastAsia="Calibri" w:cs="Calibri"/>
          <w:kern w:val="0"/>
          <w:szCs w:val="22"/>
          <w14:ligatures w14:val="none"/>
        </w:rPr>
        <w:t>i innych form wykluczenia</w:t>
      </w:r>
      <w:r w:rsidRPr="00884920">
        <w:rPr>
          <w:rFonts w:eastAsia="Calibri" w:cs="Calibri"/>
          <w:kern w:val="0"/>
          <w:szCs w:val="22"/>
          <w14:ligatures w14:val="none"/>
        </w:rPr>
        <w:t xml:space="preserve"> etc. </w:t>
      </w:r>
      <w:r w:rsidR="00D26673">
        <w:rPr>
          <w:rFonts w:eastAsia="Calibri" w:cs="Calibri"/>
          <w:kern w:val="0"/>
          <w:szCs w:val="22"/>
          <w14:ligatures w14:val="none"/>
        </w:rPr>
        <w:t>Dlatego z</w:t>
      </w:r>
      <w:r w:rsidRPr="00884920">
        <w:rPr>
          <w:rFonts w:eastAsia="Calibri" w:cs="Calibri"/>
          <w:kern w:val="0"/>
          <w:szCs w:val="22"/>
          <w14:ligatures w14:val="none"/>
        </w:rPr>
        <w:t xml:space="preserve"> jednej strony </w:t>
      </w:r>
      <w:r w:rsidR="00D26673">
        <w:rPr>
          <w:rFonts w:eastAsia="Calibri" w:cs="Calibri"/>
          <w:kern w:val="0"/>
          <w:szCs w:val="22"/>
          <w14:ligatures w14:val="none"/>
        </w:rPr>
        <w:t>należy</w:t>
      </w:r>
      <w:r w:rsidRPr="00884920">
        <w:rPr>
          <w:rFonts w:eastAsia="Calibri" w:cs="Calibri"/>
          <w:kern w:val="0"/>
          <w:szCs w:val="22"/>
          <w14:ligatures w14:val="none"/>
        </w:rPr>
        <w:t xml:space="preserve"> wspierać rozwój </w:t>
      </w:r>
      <w:r w:rsidR="00D26673">
        <w:rPr>
          <w:rFonts w:eastAsia="Calibri" w:cs="Calibri"/>
          <w:kern w:val="0"/>
          <w:szCs w:val="22"/>
          <w14:ligatures w14:val="none"/>
        </w:rPr>
        <w:t>tej branży</w:t>
      </w:r>
      <w:r w:rsidR="00D26673" w:rsidRPr="00884920">
        <w:rPr>
          <w:rFonts w:eastAsia="Calibri" w:cs="Calibri"/>
          <w:kern w:val="0"/>
          <w:szCs w:val="22"/>
          <w14:ligatures w14:val="none"/>
        </w:rPr>
        <w:t xml:space="preserve"> </w:t>
      </w:r>
      <w:r w:rsidRPr="00884920">
        <w:rPr>
          <w:rFonts w:eastAsia="Calibri" w:cs="Calibri"/>
          <w:kern w:val="0"/>
          <w:szCs w:val="22"/>
          <w14:ligatures w14:val="none"/>
        </w:rPr>
        <w:t xml:space="preserve">i </w:t>
      </w:r>
      <w:r w:rsidR="00D26673">
        <w:rPr>
          <w:rFonts w:eastAsia="Calibri" w:cs="Calibri"/>
          <w:kern w:val="0"/>
          <w:szCs w:val="22"/>
          <w14:ligatures w14:val="none"/>
        </w:rPr>
        <w:t xml:space="preserve">doceniać </w:t>
      </w:r>
      <w:r w:rsidRPr="00884920">
        <w:rPr>
          <w:rFonts w:eastAsia="Calibri" w:cs="Calibri"/>
          <w:kern w:val="0"/>
          <w:szCs w:val="22"/>
          <w14:ligatures w14:val="none"/>
        </w:rPr>
        <w:t>sukcesy</w:t>
      </w:r>
      <w:r w:rsidR="00D26673">
        <w:rPr>
          <w:rFonts w:eastAsia="Calibri" w:cs="Calibri"/>
          <w:kern w:val="0"/>
          <w:szCs w:val="22"/>
          <w14:ligatures w14:val="none"/>
        </w:rPr>
        <w:t xml:space="preserve"> polskich graczy</w:t>
      </w:r>
      <w:r w:rsidRPr="00884920">
        <w:rPr>
          <w:rFonts w:eastAsia="Calibri" w:cs="Calibri"/>
          <w:kern w:val="0"/>
          <w:szCs w:val="22"/>
          <w14:ligatures w14:val="none"/>
        </w:rPr>
        <w:t xml:space="preserve">, z drugiej </w:t>
      </w:r>
      <w:r w:rsidR="00442CB1">
        <w:rPr>
          <w:rFonts w:eastAsia="Calibri" w:cs="Calibri"/>
          <w:kern w:val="0"/>
          <w:szCs w:val="22"/>
          <w14:ligatures w14:val="none"/>
        </w:rPr>
        <w:t>- aktywnie</w:t>
      </w:r>
      <w:r w:rsidRPr="00884920">
        <w:rPr>
          <w:rFonts w:eastAsia="Calibri" w:cs="Calibri"/>
          <w:kern w:val="0"/>
          <w:szCs w:val="22"/>
          <w14:ligatures w14:val="none"/>
        </w:rPr>
        <w:t xml:space="preserve"> </w:t>
      </w:r>
      <w:r w:rsidR="00442CB1">
        <w:rPr>
          <w:rFonts w:eastAsia="Calibri" w:cs="Calibri"/>
          <w:kern w:val="0"/>
          <w:szCs w:val="22"/>
          <w14:ligatures w14:val="none"/>
        </w:rPr>
        <w:t>przeciwdziałać</w:t>
      </w:r>
      <w:r w:rsidR="00442CB1" w:rsidRPr="00884920">
        <w:rPr>
          <w:rFonts w:eastAsia="Calibri" w:cs="Calibri"/>
          <w:kern w:val="0"/>
          <w:szCs w:val="22"/>
          <w14:ligatures w14:val="none"/>
        </w:rPr>
        <w:t xml:space="preserve"> </w:t>
      </w:r>
      <w:r w:rsidRPr="00884920">
        <w:rPr>
          <w:rFonts w:eastAsia="Calibri" w:cs="Calibri"/>
          <w:kern w:val="0"/>
          <w:szCs w:val="22"/>
          <w14:ligatures w14:val="none"/>
        </w:rPr>
        <w:t>pojawiając</w:t>
      </w:r>
      <w:r w:rsidR="00442CB1">
        <w:rPr>
          <w:rFonts w:eastAsia="Calibri" w:cs="Calibri"/>
          <w:kern w:val="0"/>
          <w:szCs w:val="22"/>
          <w14:ligatures w14:val="none"/>
        </w:rPr>
        <w:t>ym</w:t>
      </w:r>
      <w:r w:rsidRPr="00884920">
        <w:rPr>
          <w:rFonts w:eastAsia="Calibri" w:cs="Calibri"/>
          <w:kern w:val="0"/>
          <w:szCs w:val="22"/>
          <w14:ligatures w14:val="none"/>
        </w:rPr>
        <w:t xml:space="preserve"> się w tym sektorze negatywn</w:t>
      </w:r>
      <w:r w:rsidR="00442CB1">
        <w:rPr>
          <w:rFonts w:eastAsia="Calibri" w:cs="Calibri"/>
          <w:kern w:val="0"/>
          <w:szCs w:val="22"/>
          <w14:ligatures w14:val="none"/>
        </w:rPr>
        <w:t>ym</w:t>
      </w:r>
      <w:r w:rsidRPr="00884920">
        <w:rPr>
          <w:rFonts w:eastAsia="Calibri" w:cs="Calibri"/>
          <w:kern w:val="0"/>
          <w:szCs w:val="22"/>
          <w14:ligatures w14:val="none"/>
        </w:rPr>
        <w:t xml:space="preserve"> </w:t>
      </w:r>
      <w:r w:rsidR="00442CB1">
        <w:rPr>
          <w:rFonts w:eastAsia="Calibri" w:cs="Calibri"/>
          <w:kern w:val="0"/>
          <w:szCs w:val="22"/>
          <w14:ligatures w14:val="none"/>
        </w:rPr>
        <w:t>zjawiskom</w:t>
      </w:r>
      <w:r w:rsidRPr="00884920">
        <w:rPr>
          <w:rFonts w:eastAsia="Calibri" w:cs="Calibri"/>
          <w:kern w:val="0"/>
          <w:szCs w:val="22"/>
          <w14:ligatures w14:val="none"/>
        </w:rPr>
        <w:t xml:space="preserve">. </w:t>
      </w:r>
    </w:p>
    <w:p w14:paraId="759F0CC8" w14:textId="5BC5DA3C" w:rsidR="0051611B" w:rsidRPr="00884920" w:rsidRDefault="0051611B" w:rsidP="00406AC9">
      <w:pPr>
        <w:pStyle w:val="Podtytu"/>
        <w:rPr>
          <w:rFonts w:eastAsia="Yu Gothic Light"/>
        </w:rPr>
      </w:pPr>
      <w:r w:rsidRPr="00884920">
        <w:rPr>
          <w:rFonts w:eastAsia="Yu Gothic Light"/>
        </w:rPr>
        <w:br w:type="page"/>
      </w:r>
      <w:r w:rsidRPr="00884920">
        <w:rPr>
          <w:rFonts w:eastAsia="Yu Gothic Light"/>
        </w:rPr>
        <w:lastRenderedPageBreak/>
        <w:t xml:space="preserve">Cel </w:t>
      </w:r>
      <w:r w:rsidR="00D564E6">
        <w:rPr>
          <w:rFonts w:eastAsia="Yu Gothic Light"/>
        </w:rPr>
        <w:t>3.3.</w:t>
      </w:r>
      <w:r w:rsidRPr="00884920">
        <w:rPr>
          <w:rFonts w:eastAsia="Yu Gothic Light"/>
        </w:rPr>
        <w:t xml:space="preserve">1: Rozwój branży </w:t>
      </w:r>
      <w:proofErr w:type="spellStart"/>
      <w:r w:rsidRPr="00884920">
        <w:rPr>
          <w:rFonts w:eastAsia="Yu Gothic Light"/>
        </w:rPr>
        <w:t>gamingowej</w:t>
      </w:r>
      <w:proofErr w:type="spellEnd"/>
      <w:r w:rsidRPr="00884920">
        <w:rPr>
          <w:rFonts w:eastAsia="Yu Gothic Light"/>
        </w:rPr>
        <w:t xml:space="preserve"> jest szybki</w:t>
      </w:r>
    </w:p>
    <w:p w14:paraId="71BA5156" w14:textId="77777777" w:rsidR="0051611B" w:rsidRPr="00C73AA8" w:rsidRDefault="0051611B" w:rsidP="00C73AA8">
      <w:pPr>
        <w:pStyle w:val="Podtytu"/>
      </w:pPr>
    </w:p>
    <w:p w14:paraId="13CF33AD" w14:textId="77777777" w:rsidR="0051611B" w:rsidRPr="00884920" w:rsidRDefault="0051611B" w:rsidP="00406AC9">
      <w:pPr>
        <w:pStyle w:val="Podtytu"/>
        <w:rPr>
          <w:rFonts w:eastAsia="Yu Gothic Light"/>
        </w:rPr>
      </w:pPr>
      <w:r w:rsidRPr="00884920">
        <w:rPr>
          <w:rFonts w:eastAsia="Yu Gothic Light"/>
        </w:rPr>
        <w:t>Co umożliwi realizację celu:</w:t>
      </w:r>
    </w:p>
    <w:p w14:paraId="0EFE28D3" w14:textId="39E55569"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Opracowanie strategii sektorowej skoncentrowanej na wsparciu producentów, promocji polskiego sektora gier wideo oraz zapewnieniu odpowiednich kwalifikacji przyszłym pracownikom branży;</w:t>
      </w:r>
    </w:p>
    <w:p w14:paraId="4770EA3D"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Rozwinięcie istniejącego wsparcia dla producentów gier poprzez dostosowanie istniejących programów do aktualnych potrzeb rynkowych, powiększenie kwot, o które mogą się oni ubiegać, i rozciągnięcie programów wsparcia na kilka lat oraz wypracowanie nowych form wsparcia; </w:t>
      </w:r>
    </w:p>
    <w:p w14:paraId="51D6F9DB"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w promocji i marketingu gier jako polskiej marki na rynkach docelowych, szczególnie tych trudnych ze względu na geograficzną odległość i koszty, jak USA czy rynki azjatyckie, oraz budowanie pozytywnej atmosfery poprzez wykorzystanie narzędzi z zakresu dyplomacji kulturalnej i ekonomicznej w miejscach istotnych dla branży;</w:t>
      </w:r>
    </w:p>
    <w:p w14:paraId="3F3C1C47"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w wykorzystaniu szans jakie niesie rewolucja AI dla rozwoju branży gier, uwzględniając jednocześnie potencjalne zagrożenia dla interesów twórców i dla rynku pracy w branży;</w:t>
      </w:r>
    </w:p>
    <w:p w14:paraId="0015A1D8" w14:textId="5F86D59E"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Utworzenie lub dostosowanie zadań jednej z instytucji rządowych posiadającej kompetencje oraz narzędzia umożliwiające świadczenie realnego i wymiernego wsparcia, tylko dla branży gier wideo;</w:t>
      </w:r>
    </w:p>
    <w:p w14:paraId="58EE8AF9"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Systemowe wsparcie dla programów stażowych i stypendialnych ułatwiających wejście w branżę młodym, zdolnym ludziom oraz ułatwienia podatkowe dla studiów zatrudniających osoby stawiające pierwsze kroki w branży;</w:t>
      </w:r>
    </w:p>
    <w:p w14:paraId="52565271"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Ułatwienia dla studiów zatrudniających wysokiej klasy ekspertów oraz managerów spoza Polski w obszarach, gdzie brak wykwalifikowanych polskich pracowników;</w:t>
      </w:r>
    </w:p>
    <w:p w14:paraId="54A59450" w14:textId="08B525D2"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dla procesów lokowania oddziałów zagranicznych firm w Polsce oraz oddziałów polskich firm poza granicami kraju, obejmujące m.in. doradztwo prawne i podatkowe, analizę lokalnych rynków, pomoc w doborze lokalizacji i rekrutacji personelu, a także koordynację formalności związanych z rejestracj</w:t>
      </w:r>
      <w:r w:rsidR="000213EF">
        <w:rPr>
          <w:rFonts w:eastAsia="Calibri" w:cs="Times New Roman"/>
          <w:color w:val="000000"/>
          <w:kern w:val="0"/>
          <w:szCs w:val="22"/>
          <w14:ligatures w14:val="none"/>
        </w:rPr>
        <w:t>ą</w:t>
      </w:r>
      <w:r w:rsidRPr="00884920">
        <w:rPr>
          <w:rFonts w:eastAsia="Calibri" w:cs="Times New Roman"/>
          <w:color w:val="000000"/>
          <w:kern w:val="0"/>
          <w:szCs w:val="22"/>
          <w14:ligatures w14:val="none"/>
        </w:rPr>
        <w:t xml:space="preserve"> działalności oraz integracją z lokalnym otoczeniem biznesowym;</w:t>
      </w:r>
    </w:p>
    <w:p w14:paraId="6F37A40A" w14:textId="505ED375"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we współpracy z sektorem akademickim</w:t>
      </w:r>
      <w:r w:rsidR="00407176">
        <w:rPr>
          <w:rFonts w:eastAsia="Calibri" w:cs="Times New Roman"/>
          <w:color w:val="000000"/>
          <w:kern w:val="0"/>
          <w:szCs w:val="22"/>
          <w14:ligatures w14:val="none"/>
        </w:rPr>
        <w:t>, instytutami badawczymi</w:t>
      </w:r>
      <w:r w:rsidR="001B76D3">
        <w:rPr>
          <w:rFonts w:eastAsia="Calibri" w:cs="Times New Roman"/>
          <w:color w:val="000000"/>
          <w:kern w:val="0"/>
          <w:szCs w:val="22"/>
          <w14:ligatures w14:val="none"/>
        </w:rPr>
        <w:t>, instytutami</w:t>
      </w:r>
      <w:r w:rsidR="00976E0D">
        <w:rPr>
          <w:rFonts w:eastAsia="Calibri" w:cs="Times New Roman"/>
          <w:color w:val="000000"/>
          <w:kern w:val="0"/>
          <w:szCs w:val="22"/>
          <w14:ligatures w14:val="none"/>
        </w:rPr>
        <w:t xml:space="preserve"> naukowymi</w:t>
      </w:r>
      <w:r w:rsidRPr="00884920">
        <w:rPr>
          <w:rFonts w:eastAsia="Calibri" w:cs="Times New Roman"/>
          <w:color w:val="000000"/>
          <w:kern w:val="0"/>
          <w:szCs w:val="22"/>
          <w14:ligatures w14:val="none"/>
        </w:rPr>
        <w:t xml:space="preserve"> i ekspertami branżowymi, procesu edukacji w zakresie kompetencji niezbędnych w studiach tworzących gry;</w:t>
      </w:r>
    </w:p>
    <w:p w14:paraId="449D11D0"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przez instytucje publiczne lokalnych wydarzeń branżowych o zasięgu międzynarodowym;</w:t>
      </w:r>
    </w:p>
    <w:p w14:paraId="58C12DE8" w14:textId="5DBF1896"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Wsparcie działań mających na celu uczynienie pracy w branży </w:t>
      </w:r>
      <w:proofErr w:type="spellStart"/>
      <w:r w:rsidRPr="00884920">
        <w:rPr>
          <w:rFonts w:eastAsia="Calibri" w:cs="Times New Roman"/>
          <w:color w:val="000000"/>
          <w:kern w:val="0"/>
          <w:szCs w:val="22"/>
          <w14:ligatures w14:val="none"/>
        </w:rPr>
        <w:t>gamedev</w:t>
      </w:r>
      <w:proofErr w:type="spellEnd"/>
      <w:r w:rsidRPr="00884920">
        <w:rPr>
          <w:rFonts w:eastAsia="Calibri" w:cs="Times New Roman"/>
          <w:color w:val="000000"/>
          <w:kern w:val="0"/>
          <w:szCs w:val="22"/>
          <w14:ligatures w14:val="none"/>
        </w:rPr>
        <w:t xml:space="preserve"> bardziej przyjazną i otwartą dla każdej grupy społecznej;</w:t>
      </w:r>
    </w:p>
    <w:p w14:paraId="060AF2DA"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Promowanie gier wideo jako dzieła kultury – ze szczególnym uwzględnieniem polskich wersji językowych (zarówno gier polskich producentów, jak i zagranicznych);</w:t>
      </w:r>
    </w:p>
    <w:p w14:paraId="6D13594D" w14:textId="77777777" w:rsidR="0051611B" w:rsidRPr="00884920" w:rsidRDefault="0051611B" w:rsidP="006746F6">
      <w:pPr>
        <w:numPr>
          <w:ilvl w:val="0"/>
          <w:numId w:val="62"/>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lastRenderedPageBreak/>
        <w:t>Opracowanie mechanizmu archiwizacji polskich gier wideo;</w:t>
      </w:r>
    </w:p>
    <w:p w14:paraId="5A4593F9" w14:textId="4D73A730" w:rsidR="0051611B" w:rsidRPr="00406AC9" w:rsidRDefault="0051611B" w:rsidP="006746F6">
      <w:pPr>
        <w:pStyle w:val="Akapitzlist"/>
        <w:numPr>
          <w:ilvl w:val="0"/>
          <w:numId w:val="62"/>
        </w:numPr>
        <w:rPr>
          <w:rFonts w:cs="Calibri"/>
        </w:rPr>
      </w:pPr>
      <w:r w:rsidRPr="00B23AC0">
        <w:rPr>
          <w:rFonts w:eastAsia="Calibri" w:cs="Times New Roman"/>
          <w:color w:val="000000"/>
          <w:kern w:val="0"/>
          <w:szCs w:val="22"/>
          <w14:ligatures w14:val="none"/>
        </w:rPr>
        <w:t xml:space="preserve">Promowanie implementacji technologii </w:t>
      </w:r>
      <w:proofErr w:type="spellStart"/>
      <w:r w:rsidRPr="00B23AC0">
        <w:rPr>
          <w:rFonts w:eastAsia="Calibri" w:cs="Times New Roman"/>
          <w:color w:val="000000"/>
          <w:kern w:val="0"/>
          <w:szCs w:val="22"/>
          <w14:ligatures w14:val="none"/>
        </w:rPr>
        <w:t>dostępnościowych</w:t>
      </w:r>
      <w:proofErr w:type="spellEnd"/>
      <w:r w:rsidRPr="00B23AC0">
        <w:rPr>
          <w:rFonts w:eastAsia="Calibri" w:cs="Times New Roman"/>
          <w:color w:val="000000"/>
          <w:kern w:val="0"/>
          <w:szCs w:val="22"/>
          <w14:ligatures w14:val="none"/>
        </w:rPr>
        <w:t xml:space="preserve"> w grach wideo.</w:t>
      </w:r>
    </w:p>
    <w:p w14:paraId="5C1178C3" w14:textId="77777777" w:rsidR="00D564E6" w:rsidRDefault="00D564E6">
      <w:pPr>
        <w:rPr>
          <w:rFonts w:eastAsia="Yu Gothic Light" w:cstheme="majorBidi"/>
          <w:color w:val="002060"/>
          <w:spacing w:val="15"/>
          <w:sz w:val="40"/>
          <w:szCs w:val="28"/>
        </w:rPr>
      </w:pPr>
      <w:r>
        <w:rPr>
          <w:rFonts w:eastAsia="Yu Gothic Light"/>
        </w:rPr>
        <w:br w:type="page"/>
      </w:r>
    </w:p>
    <w:p w14:paraId="3A4A9B30" w14:textId="5183DED5" w:rsidR="0051611B" w:rsidRPr="00884920" w:rsidRDefault="0051611B" w:rsidP="00406AC9">
      <w:pPr>
        <w:pStyle w:val="Podtytu"/>
        <w:rPr>
          <w:rFonts w:eastAsia="Yu Gothic Light"/>
        </w:rPr>
      </w:pPr>
      <w:r w:rsidRPr="00884920">
        <w:rPr>
          <w:rFonts w:eastAsia="Yu Gothic Light"/>
        </w:rPr>
        <w:lastRenderedPageBreak/>
        <w:t xml:space="preserve">Cel </w:t>
      </w:r>
      <w:r w:rsidR="00D564E6">
        <w:rPr>
          <w:rFonts w:eastAsia="Yu Gothic Light"/>
        </w:rPr>
        <w:t>3.3.</w:t>
      </w:r>
      <w:r w:rsidRPr="00884920">
        <w:rPr>
          <w:rFonts w:eastAsia="Yu Gothic Light"/>
        </w:rPr>
        <w:t>2: Bariery prawne utrudniające rozwój branży e-sportowej i kreatywnej w Polsce są likwidowane, a e-sport popularyzowany</w:t>
      </w:r>
    </w:p>
    <w:p w14:paraId="5B305135" w14:textId="77777777" w:rsidR="0051611B" w:rsidRPr="00C73AA8" w:rsidRDefault="0051611B" w:rsidP="00C73AA8">
      <w:pPr>
        <w:pStyle w:val="Podtytu"/>
      </w:pPr>
    </w:p>
    <w:p w14:paraId="67A8571C" w14:textId="77777777" w:rsidR="0051611B" w:rsidRPr="00884920" w:rsidRDefault="0051611B" w:rsidP="00406AC9">
      <w:pPr>
        <w:pStyle w:val="Podtytu"/>
        <w:rPr>
          <w:rFonts w:eastAsia="Yu Gothic Light"/>
        </w:rPr>
      </w:pPr>
      <w:r w:rsidRPr="00884920">
        <w:rPr>
          <w:rFonts w:eastAsia="Yu Gothic Light"/>
        </w:rPr>
        <w:t>Co umożliwi realizację celu:</w:t>
      </w:r>
    </w:p>
    <w:p w14:paraId="4022CCDA"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Stosowanie prawnych aspektów e-sportu, w skład których wchodzi m.in. </w:t>
      </w:r>
      <w:proofErr w:type="spellStart"/>
      <w:r w:rsidRPr="00884920">
        <w:rPr>
          <w:rFonts w:eastAsia="Calibri" w:cs="Times New Roman"/>
          <w:color w:val="000000"/>
          <w:kern w:val="0"/>
          <w:szCs w:val="22"/>
          <w14:ligatures w14:val="none"/>
        </w:rPr>
        <w:t>prawnoautorski</w:t>
      </w:r>
      <w:proofErr w:type="spellEnd"/>
      <w:r w:rsidRPr="00884920">
        <w:rPr>
          <w:rFonts w:eastAsia="Calibri" w:cs="Times New Roman"/>
          <w:color w:val="000000"/>
          <w:kern w:val="0"/>
          <w:szCs w:val="22"/>
          <w14:ligatures w14:val="none"/>
        </w:rPr>
        <w:t xml:space="preserve"> status gier wideo, </w:t>
      </w:r>
      <w:proofErr w:type="spellStart"/>
      <w:r w:rsidRPr="00884920">
        <w:rPr>
          <w:rFonts w:eastAsia="Calibri" w:cs="Times New Roman"/>
          <w:color w:val="000000"/>
          <w:kern w:val="0"/>
          <w:szCs w:val="22"/>
          <w14:ligatures w14:val="none"/>
        </w:rPr>
        <w:t>odzwierciedleń</w:t>
      </w:r>
      <w:proofErr w:type="spellEnd"/>
      <w:r w:rsidRPr="00884920">
        <w:rPr>
          <w:rFonts w:eastAsia="Calibri" w:cs="Times New Roman"/>
          <w:color w:val="000000"/>
          <w:kern w:val="0"/>
          <w:szCs w:val="22"/>
          <w14:ligatures w14:val="none"/>
        </w:rPr>
        <w:t xml:space="preserve"> wizerunków i transmisji wydarzeń e-sportowych;</w:t>
      </w:r>
      <w:r w:rsidRPr="00884920">
        <w:rPr>
          <w:rFonts w:eastAsia="Calibri" w:cs="Times New Roman"/>
          <w:color w:val="000000"/>
          <w:kern w:val="0"/>
          <w:szCs w:val="22"/>
          <w14:ligatures w14:val="none"/>
        </w:rPr>
        <w:tab/>
      </w:r>
    </w:p>
    <w:p w14:paraId="12198E75"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Ewaluacja regulacji związanych z przekazywaniem majątkowych praw autorskich oraz licencjonowaniem i dostosowanie ich z uwzględnieniem realiów branż kreatywnych;</w:t>
      </w:r>
    </w:p>
    <w:p w14:paraId="797AC803"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Popularyzacja zawodów e-sportowych poprzez wsparcie w organizacji amatorskich zawodów na poziomie szkolnym;</w:t>
      </w:r>
    </w:p>
    <w:p w14:paraId="76580D0E"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Promowanie profilaktyki zdrowia fizycznego i psychicznego u graczy, a także pozytywnych i </w:t>
      </w:r>
      <w:proofErr w:type="spellStart"/>
      <w:r w:rsidRPr="00884920">
        <w:rPr>
          <w:rFonts w:eastAsia="Calibri" w:cs="Times New Roman"/>
          <w:color w:val="000000"/>
          <w:kern w:val="0"/>
          <w:szCs w:val="22"/>
          <w14:ligatures w14:val="none"/>
        </w:rPr>
        <w:t>inkluzywnych</w:t>
      </w:r>
      <w:proofErr w:type="spellEnd"/>
      <w:r w:rsidRPr="00884920">
        <w:rPr>
          <w:rFonts w:eastAsia="Calibri" w:cs="Times New Roman"/>
          <w:color w:val="000000"/>
          <w:kern w:val="0"/>
          <w:szCs w:val="22"/>
          <w14:ligatures w14:val="none"/>
        </w:rPr>
        <w:t xml:space="preserve"> </w:t>
      </w:r>
      <w:proofErr w:type="spellStart"/>
      <w:r w:rsidRPr="00884920">
        <w:rPr>
          <w:rFonts w:eastAsia="Calibri" w:cs="Times New Roman"/>
          <w:color w:val="000000"/>
          <w:kern w:val="0"/>
          <w:szCs w:val="22"/>
          <w14:ligatures w14:val="none"/>
        </w:rPr>
        <w:t>zachowań</w:t>
      </w:r>
      <w:proofErr w:type="spellEnd"/>
      <w:r w:rsidRPr="00884920">
        <w:rPr>
          <w:rFonts w:eastAsia="Calibri" w:cs="Times New Roman"/>
          <w:color w:val="000000"/>
          <w:kern w:val="0"/>
          <w:szCs w:val="22"/>
          <w14:ligatures w14:val="none"/>
        </w:rPr>
        <w:t xml:space="preserve"> społecznych;</w:t>
      </w:r>
    </w:p>
    <w:p w14:paraId="2AF9B691" w14:textId="373A0688" w:rsidR="0051611B" w:rsidRPr="00884920" w:rsidRDefault="004C7F51" w:rsidP="006746F6">
      <w:pPr>
        <w:numPr>
          <w:ilvl w:val="0"/>
          <w:numId w:val="63"/>
        </w:numPr>
        <w:spacing w:line="240" w:lineRule="auto"/>
        <w:rPr>
          <w:rFonts w:eastAsia="Calibri" w:cs="Times New Roman"/>
          <w:color w:val="000000"/>
          <w:kern w:val="0"/>
          <w:szCs w:val="22"/>
          <w14:ligatures w14:val="none"/>
        </w:rPr>
      </w:pPr>
      <w:r>
        <w:rPr>
          <w:rFonts w:eastAsia="Calibri" w:cs="Times New Roman"/>
          <w:color w:val="000000"/>
          <w:kern w:val="0"/>
          <w:szCs w:val="22"/>
          <w14:ligatures w14:val="none"/>
        </w:rPr>
        <w:t>Działanie na rzecz</w:t>
      </w:r>
      <w:r w:rsidR="0051611B" w:rsidRPr="00884920">
        <w:rPr>
          <w:rFonts w:eastAsia="Calibri" w:cs="Times New Roman"/>
          <w:color w:val="000000"/>
          <w:kern w:val="0"/>
          <w:szCs w:val="22"/>
          <w14:ligatures w14:val="none"/>
        </w:rPr>
        <w:t xml:space="preserve"> wprowadzenia specjalistycznych programów edukacyjnych w szkołach i na uczelniach wyższych, które będą kształcić przyszłych profesjonalistów w dziedzinie e-sportu, zarówno jako zawodników, jak i menedżerów czy analityków;</w:t>
      </w:r>
    </w:p>
    <w:p w14:paraId="48DDA27B"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Stworzenie przepisów prawnych, które będą regulować kwestie związane z e-sportem, takie jak kontrakty zawodników, prawa do transmisji czy ochrona młodzieży;</w:t>
      </w:r>
    </w:p>
    <w:p w14:paraId="79AF1F4C" w14:textId="77777777"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Reprezentowanie polskiego e-sportu na międzynarodowych konferencjach i targach branżowych;</w:t>
      </w:r>
    </w:p>
    <w:p w14:paraId="4E50A5E9" w14:textId="481972B0" w:rsidR="0051611B" w:rsidRPr="00884920" w:rsidRDefault="0051611B" w:rsidP="006746F6">
      <w:pPr>
        <w:numPr>
          <w:ilvl w:val="0"/>
          <w:numId w:val="63"/>
        </w:numPr>
        <w:spacing w:line="240"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Finansowanie i pomoc organizacyjna zapewniona przez jednostki administracji publicznej, we współpracy z organizacjami pozarządowymi i partnerami prywatnymi, dla lokalnych klubów e-sportowych, które promują zdrową rywalizację i rozwój talentów</w:t>
      </w:r>
      <w:r w:rsidR="000D7667">
        <w:rPr>
          <w:rFonts w:eastAsia="Calibri" w:cs="Times New Roman"/>
          <w:color w:val="000000"/>
          <w:kern w:val="0"/>
          <w:szCs w:val="22"/>
          <w14:ligatures w14:val="none"/>
        </w:rPr>
        <w:t>.</w:t>
      </w:r>
      <w:r w:rsidRPr="00884920">
        <w:rPr>
          <w:rFonts w:eastAsia="Calibri" w:cs="Calibri"/>
          <w:b/>
          <w:kern w:val="0"/>
          <w:szCs w:val="22"/>
          <w14:ligatures w14:val="none"/>
        </w:rPr>
        <w:br w:type="page"/>
      </w:r>
    </w:p>
    <w:p w14:paraId="06F9CCDD" w14:textId="5FB589F4" w:rsidR="0051611B" w:rsidRPr="00884920" w:rsidRDefault="0051611B" w:rsidP="00406AC9">
      <w:pPr>
        <w:pStyle w:val="Podtytu"/>
        <w:rPr>
          <w:rFonts w:eastAsia="Yu Gothic Light"/>
        </w:rPr>
      </w:pPr>
      <w:r w:rsidRPr="00884920">
        <w:rPr>
          <w:rFonts w:eastAsia="Yu Gothic Light"/>
        </w:rPr>
        <w:lastRenderedPageBreak/>
        <w:t xml:space="preserve">Cel </w:t>
      </w:r>
      <w:r w:rsidR="00D564E6">
        <w:rPr>
          <w:rFonts w:eastAsia="Yu Gothic Light"/>
        </w:rPr>
        <w:t>3.3.</w:t>
      </w:r>
      <w:r w:rsidRPr="00884920">
        <w:rPr>
          <w:rFonts w:eastAsia="Yu Gothic Light"/>
        </w:rPr>
        <w:t>3: Branże kreatywne są wspierane w procesie rozwoju</w:t>
      </w:r>
    </w:p>
    <w:p w14:paraId="3834FF5F" w14:textId="77777777" w:rsidR="0051611B" w:rsidRPr="00C73AA8" w:rsidRDefault="0051611B" w:rsidP="00C73AA8">
      <w:pPr>
        <w:pStyle w:val="Podtytu"/>
      </w:pPr>
    </w:p>
    <w:p w14:paraId="6435A51E" w14:textId="77777777" w:rsidR="0051611B" w:rsidRPr="00884920" w:rsidRDefault="0051611B" w:rsidP="00406AC9">
      <w:pPr>
        <w:pStyle w:val="Podtytu"/>
        <w:rPr>
          <w:rFonts w:eastAsia="Yu Gothic Light"/>
        </w:rPr>
      </w:pPr>
      <w:r w:rsidRPr="00884920">
        <w:rPr>
          <w:rFonts w:eastAsia="Yu Gothic Light"/>
        </w:rPr>
        <w:t>Co umożliwi realizację celu:</w:t>
      </w:r>
    </w:p>
    <w:p w14:paraId="790C6648"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Dotacje i granty na rozwój projektów kreatywnych, umożliwiające artystom i firmom rozwijanie nowych projektów i technologii;</w:t>
      </w:r>
    </w:p>
    <w:p w14:paraId="6BBCD80E"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Wsparcie rozwoju programów edukacyjnych i szkoleń, które kształcą w zakresie kreatywności, nowych technologii i zarządzania projektami kreatywnymi, a także współpraca z uniwersytetami i szkołami wyższymi w celu rozwijania programów nauczania dostosowanych do potrzeb branż kreatywnych;</w:t>
      </w:r>
    </w:p>
    <w:p w14:paraId="46B993B0"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Uwzględnienie w stypendiach i programach mentorskich dla młodych talentów w obszarze kultury branż kreatywnych i ich specyfiki;</w:t>
      </w:r>
    </w:p>
    <w:p w14:paraId="5863917D" w14:textId="3C24D090"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Tworzenie klastrów, inkubatorów i akceleratorów, które zapewniają przestrzeń do pracy, wsparcie techniczne i możliwość współpracy z innymi podmiotami z branży;</w:t>
      </w:r>
    </w:p>
    <w:p w14:paraId="7ED15E58"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Działania ułatwiające twórcom dostęp do nowoczesnych technologii i narzędzi, które wspierają twórczość i innowacje;</w:t>
      </w:r>
    </w:p>
    <w:p w14:paraId="411D526D"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Organizowanie kampanii promujących polskie branże kreatywne na arenie międzynarodowej, w tym uczestnictwo w targach i wystawach;</w:t>
      </w:r>
    </w:p>
    <w:p w14:paraId="1CEFEE33"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Wzmocnienie przepisów dotyczących ochrony własności intelektualnej, co zapewni twórcom lepszą ochronę ich prac i zachęci do innowacji;</w:t>
      </w:r>
    </w:p>
    <w:p w14:paraId="3B91E2C2" w14:textId="6B61FB60"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 xml:space="preserve">Wspieranie organizacji konferencji, </w:t>
      </w:r>
      <w:proofErr w:type="spellStart"/>
      <w:r w:rsidRPr="00884920">
        <w:rPr>
          <w:rFonts w:eastAsia="Calibri" w:cs="Times New Roman"/>
          <w:color w:val="000000"/>
          <w:kern w:val="0"/>
          <w:szCs w:val="22"/>
          <w14:ligatures w14:val="none"/>
        </w:rPr>
        <w:t>hackathonów</w:t>
      </w:r>
      <w:proofErr w:type="spellEnd"/>
      <w:r w:rsidRPr="00884920">
        <w:rPr>
          <w:rFonts w:eastAsia="Calibri" w:cs="Times New Roman"/>
          <w:color w:val="000000"/>
          <w:kern w:val="0"/>
          <w:szCs w:val="22"/>
          <w14:ligatures w14:val="none"/>
        </w:rPr>
        <w:t>, warsztatów i spotkań branżowych, które umożliwią wymianę doświadczeń i nawiązywanie kontaktów;</w:t>
      </w:r>
    </w:p>
    <w:p w14:paraId="66B50A36"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Tworzenie partnerstw z sektorem prywatnym w celu realizacji wspólnych projektów i inicjatyw wspierających rozwój branż kreatywnych;</w:t>
      </w:r>
    </w:p>
    <w:p w14:paraId="4A559C5F"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Wprowadzenie programów wsparcia dla startupów, które oferują mentoring, dostęp do finansowania i sieci kontaktów branżowych;</w:t>
      </w:r>
    </w:p>
    <w:p w14:paraId="515CD1C9" w14:textId="77777777" w:rsidR="0051611B" w:rsidRPr="00884920" w:rsidRDefault="0051611B" w:rsidP="006746F6">
      <w:pPr>
        <w:numPr>
          <w:ilvl w:val="0"/>
          <w:numId w:val="64"/>
        </w:numPr>
        <w:spacing w:before="120" w:after="0" w:line="257" w:lineRule="auto"/>
        <w:rPr>
          <w:rFonts w:eastAsia="Calibri" w:cs="Times New Roman"/>
          <w:color w:val="000000"/>
          <w:kern w:val="0"/>
          <w:szCs w:val="22"/>
          <w14:ligatures w14:val="none"/>
        </w:rPr>
      </w:pPr>
      <w:r w:rsidRPr="00884920">
        <w:rPr>
          <w:rFonts w:eastAsia="Calibri" w:cs="Times New Roman"/>
          <w:color w:val="000000"/>
          <w:kern w:val="0"/>
          <w:szCs w:val="22"/>
          <w14:ligatures w14:val="none"/>
        </w:rPr>
        <w:t>Wspieranie współpracy międzybranżowej i międzysektorowej.</w:t>
      </w:r>
    </w:p>
    <w:p w14:paraId="20AB4B12" w14:textId="4B648FD1" w:rsidR="00452FA8" w:rsidRPr="00452FA8" w:rsidRDefault="00452FA8" w:rsidP="00452FA8">
      <w:r>
        <w:br w:type="page"/>
      </w:r>
    </w:p>
    <w:p w14:paraId="47B88B36" w14:textId="3B886B2D" w:rsidR="007167FA" w:rsidRDefault="00151C9B" w:rsidP="006746F6">
      <w:pPr>
        <w:pStyle w:val="Nagwek3"/>
        <w:numPr>
          <w:ilvl w:val="1"/>
          <w:numId w:val="2"/>
        </w:numPr>
      </w:pPr>
      <w:bookmarkStart w:id="27" w:name="_Toc221026273"/>
      <w:r>
        <w:lastRenderedPageBreak/>
        <w:t>Cyfrowy dostęp do wiedzy i kultury</w:t>
      </w:r>
      <w:bookmarkEnd w:id="27"/>
    </w:p>
    <w:p w14:paraId="7BBBD4CE" w14:textId="77777777" w:rsidR="00B0673C" w:rsidRDefault="00B0673C" w:rsidP="00B0673C">
      <w:pPr>
        <w:pStyle w:val="Podtytu"/>
      </w:pPr>
    </w:p>
    <w:p w14:paraId="43C4921E" w14:textId="77777777" w:rsidR="00E0754B" w:rsidRPr="00137907" w:rsidRDefault="00E0754B" w:rsidP="00DB7869">
      <w:pPr>
        <w:pStyle w:val="Podtytu"/>
      </w:pPr>
      <w:r w:rsidRPr="00137907">
        <w:t>Diagnoza – jak jest</w:t>
      </w:r>
    </w:p>
    <w:p w14:paraId="6726746B" w14:textId="2AF3DADC" w:rsidR="00E0754B" w:rsidRPr="00137907" w:rsidRDefault="00E0754B" w:rsidP="00E0754B">
      <w:pPr>
        <w:rPr>
          <w:rFonts w:cs="Arial"/>
          <w:szCs w:val="22"/>
        </w:rPr>
      </w:pPr>
      <w:r w:rsidRPr="00137907">
        <w:rPr>
          <w:rFonts w:cs="Arial"/>
          <w:szCs w:val="22"/>
        </w:rPr>
        <w:t xml:space="preserve">Sektor instytucji odpowiedzialnych za ochronę dziedzictwa kulturowego w Polsce charakteryzuje się dużym zróżnicowaniem zarówno pod względem liczby podmiotów, jak i ich form organizacyjnych oraz zakresu misji. Zasoby dziedzictwa przechowywane są nie tylko w muzeach, bibliotekach i archiwach, lecz także w teatrach, operach, uczelniach, szkołach (zwłaszcza artystycznych), organizacjach pozarządowych, kościołach, związkach wyznaniowych, jednostkach samorządu terytorialnego oraz w rękach prywatnych. Samych państwowych instytucji kultury nadzorowanych przez Ministra Kultury i Dziedzictwa Narodowego jest ponad 140. Wszystkie te podmioty gromadzą obszerne zasoby o kluczowym znaczeniu dla tożsamości kulturowej i narodowej. Według danych GUS, na koniec </w:t>
      </w:r>
      <w:r w:rsidR="00EE148D">
        <w:rPr>
          <w:rFonts w:cs="Arial"/>
          <w:szCs w:val="22"/>
        </w:rPr>
        <w:t>2024</w:t>
      </w:r>
      <w:r w:rsidR="00EE148D" w:rsidRPr="00137907">
        <w:rPr>
          <w:rFonts w:cs="Arial"/>
          <w:szCs w:val="22"/>
        </w:rPr>
        <w:t xml:space="preserve"> </w:t>
      </w:r>
      <w:r w:rsidRPr="00137907">
        <w:rPr>
          <w:rFonts w:cs="Arial"/>
          <w:szCs w:val="22"/>
        </w:rPr>
        <w:t xml:space="preserve">roku w rejestrze zabytków znajdowało się </w:t>
      </w:r>
      <w:r w:rsidR="00EE148D" w:rsidRPr="00EE148D">
        <w:rPr>
          <w:rFonts w:cs="Arial"/>
          <w:szCs w:val="22"/>
        </w:rPr>
        <w:t>79</w:t>
      </w:r>
      <w:del w:id="28" w:author="Autor">
        <w:r w:rsidR="00EE148D" w:rsidRPr="00EE148D" w:rsidDel="00A3048F">
          <w:rPr>
            <w:rFonts w:cs="Arial"/>
            <w:szCs w:val="22"/>
          </w:rPr>
          <w:delText xml:space="preserve"> </w:delText>
        </w:r>
      </w:del>
      <w:ins w:id="29" w:author="Autor">
        <w:r w:rsidR="00A3048F">
          <w:rPr>
            <w:rFonts w:cs="Arial"/>
            <w:szCs w:val="22"/>
          </w:rPr>
          <w:t> </w:t>
        </w:r>
      </w:ins>
      <w:r w:rsidR="00EE148D" w:rsidRPr="00EE148D">
        <w:rPr>
          <w:rFonts w:cs="Arial"/>
          <w:szCs w:val="22"/>
        </w:rPr>
        <w:t>935</w:t>
      </w:r>
      <w:ins w:id="30" w:author="Autor">
        <w:r w:rsidR="00A3048F">
          <w:rPr>
            <w:rFonts w:cs="Arial"/>
            <w:szCs w:val="22"/>
          </w:rPr>
          <w:t xml:space="preserve"> </w:t>
        </w:r>
      </w:ins>
      <w:r w:rsidRPr="00137907">
        <w:rPr>
          <w:rFonts w:cs="Arial"/>
          <w:szCs w:val="22"/>
        </w:rPr>
        <w:t xml:space="preserve">obiektów nieruchomych. </w:t>
      </w:r>
      <w:r w:rsidR="001B79D9" w:rsidRPr="001B79D9">
        <w:rPr>
          <w:rFonts w:cs="Arial"/>
          <w:szCs w:val="22"/>
        </w:rPr>
        <w:t>Poza tym istnieją także ogromne zbiory bibliotek, archiwów, muzeów i instytucji audiowizualnych.</w:t>
      </w:r>
    </w:p>
    <w:p w14:paraId="494D1FD0" w14:textId="75186AA6" w:rsidR="00E0754B" w:rsidRPr="00137907" w:rsidRDefault="00E0754B" w:rsidP="00E0754B">
      <w:pPr>
        <w:rPr>
          <w:rFonts w:cs="Arial"/>
          <w:szCs w:val="22"/>
        </w:rPr>
      </w:pPr>
      <w:r w:rsidRPr="00E14F88">
        <w:rPr>
          <w:rFonts w:cs="Arial"/>
          <w:szCs w:val="22"/>
        </w:rPr>
        <w:t xml:space="preserve">Choć w ostatnich latach obserwuje się postęp w zakresie digitalizacji, jej tempo jest nadal nierównomierne. </w:t>
      </w:r>
      <w:r w:rsidR="005669FF" w:rsidRPr="005669FF">
        <w:rPr>
          <w:rFonts w:cs="Arial"/>
          <w:szCs w:val="22"/>
        </w:rPr>
        <w:t xml:space="preserve">W 2024 roku zdigitalizowano 1,1 mln obiektów w instytucjach kultury (6% wszystkich dotychczas </w:t>
      </w:r>
      <w:proofErr w:type="spellStart"/>
      <w:r w:rsidR="005669FF" w:rsidRPr="005669FF">
        <w:rPr>
          <w:rFonts w:cs="Arial"/>
          <w:szCs w:val="22"/>
        </w:rPr>
        <w:t>zdigitalizowanych</w:t>
      </w:r>
      <w:proofErr w:type="spellEnd"/>
      <w:r w:rsidR="005669FF" w:rsidRPr="005669FF">
        <w:rPr>
          <w:rFonts w:cs="Arial"/>
          <w:szCs w:val="22"/>
        </w:rPr>
        <w:t xml:space="preserve"> zasobów)</w:t>
      </w:r>
      <w:commentRangeStart w:id="31"/>
      <w:ins w:id="32" w:author="Autor">
        <w:r w:rsidR="0097220B">
          <w:rPr>
            <w:rStyle w:val="Odwoanieprzypisudolnego"/>
            <w:rFonts w:cs="Arial"/>
            <w:szCs w:val="22"/>
          </w:rPr>
          <w:footnoteReference w:id="101"/>
        </w:r>
        <w:commentRangeEnd w:id="31"/>
        <w:r w:rsidR="0097220B">
          <w:rPr>
            <w:rStyle w:val="Odwoaniedokomentarza"/>
            <w:rFonts w:ascii="Aptos" w:hAnsi="Aptos"/>
          </w:rPr>
          <w:commentReference w:id="31"/>
        </w:r>
      </w:ins>
      <w:r w:rsidR="005669FF" w:rsidRPr="005669FF">
        <w:rPr>
          <w:rFonts w:cs="Arial"/>
          <w:szCs w:val="22"/>
        </w:rPr>
        <w:t>. Choć w 2024 r. w Archiwach Państwowych wykonano blisko 8 mln skanów, dotychczas cyfryzacji poddano jedynie 2,99% zbiorów archiwalnych</w:t>
      </w:r>
      <w:del w:id="34" w:author="Autor">
        <w:r w:rsidR="005669FF" w:rsidRPr="005669FF" w:rsidDel="00A3048F">
          <w:rPr>
            <w:rFonts w:cs="Arial"/>
            <w:szCs w:val="22"/>
          </w:rPr>
          <w:delText xml:space="preserve">. </w:delText>
        </w:r>
      </w:del>
      <w:r w:rsidRPr="00E14F88">
        <w:rPr>
          <w:rStyle w:val="Odwoanieprzypisudolnego"/>
          <w:rFonts w:cs="Arial"/>
          <w:szCs w:val="22"/>
        </w:rPr>
        <w:footnoteReference w:id="102"/>
      </w:r>
      <w:r w:rsidRPr="00E14F88">
        <w:rPr>
          <w:rFonts w:cs="Arial"/>
          <w:szCs w:val="22"/>
        </w:rPr>
        <w:t>.</w:t>
      </w:r>
      <w:r w:rsidRPr="00137907">
        <w:rPr>
          <w:rFonts w:cs="Arial"/>
          <w:szCs w:val="22"/>
        </w:rPr>
        <w:t xml:space="preserve"> Dane te wskazują na pilną potrzebę kontynuacji i koordynacji działań digitalizacyjnych, by utrwalić dokumentację i zapewnić dostępność zbiorów dla przyszłych pokoleń. Wśród głównych wyzwań związanych z digitalizacją i monitorowaniem jej postępów zidentyfikowano m.in.: niewystarczające finansowanie, brak koordynacji działań, niespójność standardów opisu i </w:t>
      </w:r>
      <w:proofErr w:type="spellStart"/>
      <w:r w:rsidRPr="00137907">
        <w:rPr>
          <w:rFonts w:cs="Arial"/>
          <w:szCs w:val="22"/>
        </w:rPr>
        <w:t>odwzorowań</w:t>
      </w:r>
      <w:proofErr w:type="spellEnd"/>
      <w:r w:rsidRPr="00137907">
        <w:rPr>
          <w:rFonts w:cs="Arial"/>
          <w:szCs w:val="22"/>
        </w:rPr>
        <w:t xml:space="preserve"> cyfrowych, rozproszenie wykorzystywanych narzędzi i systemów informatycznych, niską interoperacyjność oraz ograniczoną skalę długoterminowej archiwizacji danych cyfrowych. </w:t>
      </w:r>
    </w:p>
    <w:p w14:paraId="2ECA3A77" w14:textId="0B9E2F0A" w:rsidR="00E0754B" w:rsidRPr="00137907" w:rsidRDefault="00E0754B" w:rsidP="00E0754B">
      <w:pPr>
        <w:rPr>
          <w:rFonts w:cs="Arial"/>
          <w:szCs w:val="22"/>
        </w:rPr>
      </w:pPr>
      <w:r w:rsidRPr="00137907">
        <w:rPr>
          <w:rFonts w:cs="Arial"/>
          <w:szCs w:val="22"/>
        </w:rPr>
        <w:t xml:space="preserve">Szczególnym wyzwaniem pozostaje zabezpieczenie trwałości zasobów natywnie cyfrowych (tzw. </w:t>
      </w:r>
      <w:proofErr w:type="spellStart"/>
      <w:r w:rsidRPr="00137907">
        <w:rPr>
          <w:rFonts w:cs="Arial"/>
          <w:i/>
          <w:szCs w:val="22"/>
        </w:rPr>
        <w:t>born</w:t>
      </w:r>
      <w:proofErr w:type="spellEnd"/>
      <w:r w:rsidRPr="00137907">
        <w:rPr>
          <w:rFonts w:cs="Arial"/>
          <w:i/>
          <w:szCs w:val="22"/>
        </w:rPr>
        <w:t xml:space="preserve"> </w:t>
      </w:r>
      <w:proofErr w:type="spellStart"/>
      <w:r w:rsidRPr="00137907">
        <w:rPr>
          <w:rFonts w:cs="Arial"/>
          <w:i/>
          <w:szCs w:val="22"/>
        </w:rPr>
        <w:t>digital</w:t>
      </w:r>
      <w:proofErr w:type="spellEnd"/>
      <w:r w:rsidRPr="00137907">
        <w:rPr>
          <w:rFonts w:cs="Arial"/>
          <w:szCs w:val="22"/>
        </w:rPr>
        <w:t xml:space="preserve">) oraz treści publikowanych w </w:t>
      </w:r>
      <w:proofErr w:type="spellStart"/>
      <w:r w:rsidRPr="00137907">
        <w:rPr>
          <w:rFonts w:cs="Arial"/>
          <w:szCs w:val="22"/>
        </w:rPr>
        <w:t>internecie</w:t>
      </w:r>
      <w:proofErr w:type="spellEnd"/>
      <w:r w:rsidRPr="00137907">
        <w:rPr>
          <w:rFonts w:cs="Arial"/>
          <w:szCs w:val="22"/>
        </w:rPr>
        <w:t>. Obecnie są one archiwizowane w bardzo ograniczonym zakresie, co niesie ryzyko ich bezpowrotnej utraty. Konieczne jest również ujednolicenie krajowych wytycznych dotyczących archiwizacji wieczystej oraz przegląd obowiązujących regulacji prawnych.</w:t>
      </w:r>
    </w:p>
    <w:p w14:paraId="1F31C126" w14:textId="77777777" w:rsidR="00E0754B" w:rsidRPr="00137907" w:rsidRDefault="00E0754B" w:rsidP="00E0754B">
      <w:pPr>
        <w:rPr>
          <w:rFonts w:cs="Arial"/>
          <w:szCs w:val="22"/>
        </w:rPr>
      </w:pPr>
      <w:r w:rsidRPr="00137907">
        <w:rPr>
          <w:rFonts w:cs="Arial"/>
          <w:szCs w:val="22"/>
        </w:rPr>
        <w:t>Zwiększenie spójności i integracja działań prowadzonych w sektorach kultury i nauki są kluczowe dla efektywnego wykorzystania zasobów, infrastruktury oraz dla rozwoju wspólnych standardów, narzędzi i usług cyfrowych odpowiadających potrzebom zróżnicowanych grup odbiorców.</w:t>
      </w:r>
    </w:p>
    <w:p w14:paraId="52CB8115" w14:textId="45297FAB" w:rsidR="00E0754B" w:rsidRPr="00137907" w:rsidRDefault="00E0754B" w:rsidP="00E0754B">
      <w:pPr>
        <w:rPr>
          <w:rFonts w:cs="Arial"/>
          <w:szCs w:val="22"/>
        </w:rPr>
      </w:pPr>
      <w:r w:rsidRPr="00137907">
        <w:rPr>
          <w:rFonts w:cs="Arial"/>
          <w:szCs w:val="22"/>
        </w:rPr>
        <w:t xml:space="preserve">Postępująca cyfryzacja i dynamiczny rozwój technologii wymagają stałego podnoszenia kwalifikacji pracowników </w:t>
      </w:r>
      <w:ins w:id="35" w:author="Autor">
        <w:r w:rsidR="0097220B" w:rsidRPr="004A5876">
          <w:rPr>
            <w:rFonts w:cs="Arial"/>
            <w:szCs w:val="22"/>
          </w:rPr>
          <w:t xml:space="preserve">sektora </w:t>
        </w:r>
      </w:ins>
      <w:del w:id="36" w:author="Autor">
        <w:r w:rsidRPr="00137907" w:rsidDel="0097220B">
          <w:rPr>
            <w:rFonts w:cs="Arial"/>
            <w:szCs w:val="22"/>
          </w:rPr>
          <w:delText xml:space="preserve">instytucji </w:delText>
        </w:r>
      </w:del>
      <w:r w:rsidRPr="00137907">
        <w:rPr>
          <w:rFonts w:cs="Arial"/>
          <w:szCs w:val="22"/>
        </w:rPr>
        <w:t xml:space="preserve">kultury, nie tylko w celu zapewnienia </w:t>
      </w:r>
      <w:r w:rsidRPr="00137907">
        <w:rPr>
          <w:rFonts w:cs="Arial"/>
          <w:szCs w:val="22"/>
        </w:rPr>
        <w:lastRenderedPageBreak/>
        <w:t xml:space="preserve">odpowiedniego zabezpieczenia zasobów, lecz także dla tworzenia atrakcyjnych i użytecznych usług cyfrowych. </w:t>
      </w:r>
    </w:p>
    <w:p w14:paraId="6423D7E5" w14:textId="20F942F0" w:rsidR="00E0754B" w:rsidRPr="00137907" w:rsidRDefault="00E0754B" w:rsidP="00E0754B">
      <w:pPr>
        <w:rPr>
          <w:rFonts w:cs="Arial"/>
          <w:b/>
          <w:bCs/>
          <w:szCs w:val="22"/>
        </w:rPr>
      </w:pPr>
      <w:r w:rsidRPr="00137907">
        <w:rPr>
          <w:rFonts w:cs="Arial"/>
          <w:szCs w:val="22"/>
        </w:rPr>
        <w:t>Niska świadomość społeczna dotycząca istniejących zbiorów oraz możliwości ich ponownego wykorzystania (</w:t>
      </w:r>
      <w:r w:rsidRPr="00137907">
        <w:rPr>
          <w:rFonts w:cs="Arial"/>
          <w:i/>
          <w:szCs w:val="22"/>
        </w:rPr>
        <w:t>re-</w:t>
      </w:r>
      <w:proofErr w:type="spellStart"/>
      <w:r w:rsidRPr="00137907">
        <w:rPr>
          <w:rFonts w:cs="Arial"/>
          <w:i/>
          <w:szCs w:val="22"/>
        </w:rPr>
        <w:t>use</w:t>
      </w:r>
      <w:proofErr w:type="spellEnd"/>
      <w:r w:rsidRPr="00137907">
        <w:rPr>
          <w:rFonts w:cs="Arial"/>
          <w:szCs w:val="22"/>
        </w:rPr>
        <w:t xml:space="preserve">), w połączeniu z ograniczoną liczbą badań użytkowników i słabo rozwiniętymi usługami cyfrowymi, znacząco ograniczają społeczny i gospodarczy potencjał tych zasobów. Różnorodność cyfrowych zasobów kultury i nauki </w:t>
      </w:r>
      <w:r w:rsidRPr="00137907">
        <w:rPr>
          <w:rFonts w:cs="Arial"/>
          <w:bCs/>
          <w:szCs w:val="22"/>
        </w:rPr>
        <w:t xml:space="preserve">sprzyja popularyzacji idei cyfryzacji, ukazując dane nie tylko jako narzędzie administracyjne, lecz także jako nośnik wartości artystycznych, edukacyjnych i estetycznych. </w:t>
      </w:r>
      <w:r>
        <w:rPr>
          <w:rFonts w:cs="Arial"/>
          <w:bCs/>
          <w:szCs w:val="22"/>
        </w:rPr>
        <w:t>M</w:t>
      </w:r>
      <w:r w:rsidRPr="00137907">
        <w:rPr>
          <w:rFonts w:cs="Arial"/>
          <w:bCs/>
          <w:szCs w:val="22"/>
        </w:rPr>
        <w:t>ogą</w:t>
      </w:r>
      <w:r>
        <w:rPr>
          <w:rFonts w:cs="Arial"/>
          <w:bCs/>
          <w:szCs w:val="22"/>
        </w:rPr>
        <w:t xml:space="preserve"> one</w:t>
      </w:r>
      <w:r w:rsidRPr="00137907">
        <w:rPr>
          <w:rFonts w:cs="Arial"/>
          <w:bCs/>
          <w:szCs w:val="22"/>
        </w:rPr>
        <w:t xml:space="preserve"> wspierać edukację, w tym budowanie kompetencji cyfrowych oraz przyczyniać się do rozwoju sektora kreatywnego i nowoczesnego społeczeństwa informacyjnego.</w:t>
      </w:r>
    </w:p>
    <w:p w14:paraId="7764EDA0" w14:textId="2BE2D1D4" w:rsidR="002A2F43" w:rsidRPr="00416036" w:rsidRDefault="002A2F43" w:rsidP="002A2F43">
      <w:pPr>
        <w:rPr>
          <w:rFonts w:cs="Arial"/>
          <w:szCs w:val="22"/>
        </w:rPr>
      </w:pPr>
      <w:r w:rsidRPr="00416036">
        <w:rPr>
          <w:rFonts w:cs="Arial"/>
          <w:szCs w:val="22"/>
        </w:rPr>
        <w:t xml:space="preserve">Poza samą digitalizacją kluczowym zadaniem w zakresie cyfryzacji jest zapewnienie dostępu do informacji o zbiorach (nie tylko zdigitalizowanych) muzeów, archiwów i bibliotek w ogólnodostępnych, centralnych systemach katalogowych. Obecnie nadal wiele z tych instytucji nie posiada w pełni skatalogowanych zbiorów lub dane te nie zostały jeszcze poddane cyfryzacji. Pozwoli to nie tylko na zwiększenie wiedzy na temat tych zasobów, ujednolicenie danych, określenie potrzeb digitalizacyjnych, ale znacznie wpłynie na ich ochronę i bezpieczeństwo. </w:t>
      </w:r>
      <w:r w:rsidR="00234536" w:rsidRPr="00505AF1">
        <w:t xml:space="preserve">Zadania te realizowane </w:t>
      </w:r>
      <w:r w:rsidR="00234536">
        <w:t xml:space="preserve">są </w:t>
      </w:r>
      <w:r w:rsidR="00234536" w:rsidRPr="00505AF1">
        <w:t xml:space="preserve">obecnie m.in. przez Archiwa Państwowe, które </w:t>
      </w:r>
      <w:r w:rsidR="00CD0F21" w:rsidRPr="00505AF1">
        <w:t xml:space="preserve">bezpłatnie </w:t>
      </w:r>
      <w:r w:rsidR="00234536" w:rsidRPr="00505AF1">
        <w:t>udostępniają zainteresowanym podmiotom Zintegrowany System Informacji Archiwalnej (</w:t>
      </w:r>
      <w:proofErr w:type="spellStart"/>
      <w:r w:rsidR="00234536" w:rsidRPr="00505AF1">
        <w:t>ZoSIA</w:t>
      </w:r>
      <w:proofErr w:type="spellEnd"/>
      <w:r w:rsidR="00234536" w:rsidRPr="00505AF1">
        <w:t>) oraz umożliwiają publikowanie skanów dokumentów online w serwisie „Szukaj w Archiwach” (</w:t>
      </w:r>
      <w:proofErr w:type="spellStart"/>
      <w:r w:rsidR="00234536" w:rsidRPr="00505AF1">
        <w:t>SwA</w:t>
      </w:r>
      <w:proofErr w:type="spellEnd"/>
      <w:r w:rsidR="00234536" w:rsidRPr="00505AF1">
        <w:t>) -</w:t>
      </w:r>
      <w:ins w:id="37" w:author="Autor">
        <w:r w:rsidR="00AB0D47">
          <w:t xml:space="preserve"> </w:t>
        </w:r>
      </w:ins>
      <w:del w:id="38" w:author="Autor">
        <w:r w:rsidR="00234536" w:rsidRPr="00505AF1" w:rsidDel="00AB0D47">
          <w:delText xml:space="preserve"> </w:delText>
        </w:r>
      </w:del>
      <w:r w:rsidR="00234536" w:rsidRPr="00505AF1">
        <w:t>w którym zgromadzono ponad 16 mln rekordów pochodzących ze 118 instytucji</w:t>
      </w:r>
      <w:r w:rsidR="000F478B">
        <w:t>)</w:t>
      </w:r>
      <w:r w:rsidR="00BF6CCD">
        <w:t xml:space="preserve"> </w:t>
      </w:r>
      <w:r w:rsidR="00234536">
        <w:t xml:space="preserve">oraz </w:t>
      </w:r>
      <w:r w:rsidR="00234536" w:rsidRPr="00505AF1">
        <w:t>Bibliotek</w:t>
      </w:r>
      <w:r w:rsidR="00234536">
        <w:t xml:space="preserve">ę </w:t>
      </w:r>
      <w:r w:rsidR="00234536" w:rsidRPr="00505AF1">
        <w:t>Narodow</w:t>
      </w:r>
      <w:r w:rsidR="00234536">
        <w:t>ą</w:t>
      </w:r>
      <w:r w:rsidR="00234536" w:rsidRPr="00505AF1">
        <w:t xml:space="preserve">, </w:t>
      </w:r>
      <w:r w:rsidR="0085532E">
        <w:t>wdrażającą</w:t>
      </w:r>
      <w:r w:rsidR="00234536" w:rsidRPr="00505AF1">
        <w:t xml:space="preserve"> Zintegrowan</w:t>
      </w:r>
      <w:r w:rsidR="00234536">
        <w:t>y</w:t>
      </w:r>
      <w:r w:rsidR="00234536" w:rsidRPr="00505AF1">
        <w:t xml:space="preserve"> System Zarządzania Zasobami Bibliotek, tworzon</w:t>
      </w:r>
      <w:r w:rsidR="00234536">
        <w:t>y</w:t>
      </w:r>
      <w:r w:rsidR="00234536" w:rsidRPr="00505AF1">
        <w:t xml:space="preserve"> w ramach budowy ogólnokrajowej sieci bibliotecznej</w:t>
      </w:r>
      <w:r w:rsidR="00234536">
        <w:t xml:space="preserve">, w którym </w:t>
      </w:r>
      <w:proofErr w:type="spellStart"/>
      <w:r w:rsidR="00234536" w:rsidRPr="00505AF1">
        <w:t>współkatalogują</w:t>
      </w:r>
      <w:proofErr w:type="spellEnd"/>
      <w:r w:rsidR="00234536" w:rsidRPr="00505AF1">
        <w:t xml:space="preserve"> 153 biblioteki (stan na wrzesień </w:t>
      </w:r>
      <w:r w:rsidR="00234536">
        <w:t>2025 r.</w:t>
      </w:r>
      <w:r w:rsidR="00234536" w:rsidRPr="00505AF1">
        <w:t>)</w:t>
      </w:r>
      <w:r w:rsidR="000C0664">
        <w:t xml:space="preserve">. </w:t>
      </w:r>
      <w:r w:rsidR="002C41C7">
        <w:t xml:space="preserve">Powyższe działania </w:t>
      </w:r>
      <w:r w:rsidRPr="00416036">
        <w:rPr>
          <w:rFonts w:cs="Arial"/>
          <w:szCs w:val="22"/>
        </w:rPr>
        <w:t>powinny być nadal rozwijane oraz wdrażane w innych sektorach takich jak np. muzea.</w:t>
      </w:r>
    </w:p>
    <w:p w14:paraId="4E1E6127" w14:textId="77777777" w:rsidR="00E0754B" w:rsidRDefault="00E0754B" w:rsidP="00E0754B">
      <w:pPr>
        <w:rPr>
          <w:b/>
          <w:bCs/>
        </w:rPr>
      </w:pPr>
    </w:p>
    <w:p w14:paraId="7E8203C2" w14:textId="77777777" w:rsidR="00E0754B" w:rsidRDefault="00E0754B" w:rsidP="00E0754B">
      <w:pPr>
        <w:rPr>
          <w:rFonts w:eastAsiaTheme="majorEastAsia" w:cs="Times New Roman (Nagłówki CS)"/>
          <w:color w:val="002060"/>
          <w:spacing w:val="15"/>
          <w:kern w:val="0"/>
          <w:sz w:val="40"/>
          <w:szCs w:val="28"/>
          <w14:ligatures w14:val="none"/>
        </w:rPr>
      </w:pPr>
      <w:r>
        <w:rPr>
          <w:rFonts w:eastAsiaTheme="majorEastAsia" w:cs="Times New Roman (Nagłówki CS)"/>
          <w:color w:val="002060"/>
          <w:spacing w:val="15"/>
          <w:kern w:val="0"/>
          <w:sz w:val="40"/>
          <w:szCs w:val="28"/>
          <w14:ligatures w14:val="none"/>
        </w:rPr>
        <w:br w:type="page"/>
      </w:r>
    </w:p>
    <w:p w14:paraId="5CD72D93" w14:textId="1884A59C" w:rsidR="00E0754B" w:rsidRPr="00137907" w:rsidRDefault="00E0754B" w:rsidP="00DB7869">
      <w:pPr>
        <w:pStyle w:val="Podtytu"/>
      </w:pPr>
      <w:r w:rsidRPr="00137907">
        <w:lastRenderedPageBreak/>
        <w:t xml:space="preserve">Cel </w:t>
      </w:r>
      <w:r w:rsidR="006E0A92">
        <w:t>3.4.</w:t>
      </w:r>
      <w:r w:rsidRPr="00137907">
        <w:t xml:space="preserve">1: Kompleksowo wdrażany jest system wsparcia digitalizacji, udostępniania i długoterminowego przechowywania zasobów </w:t>
      </w:r>
      <w:del w:id="39" w:author="Autor">
        <w:r w:rsidRPr="00137907" w:rsidDel="00A3048F">
          <w:delText xml:space="preserve">cyfrowych </w:delText>
        </w:r>
      </w:del>
      <w:r w:rsidRPr="00137907">
        <w:t>kultury i nauki</w:t>
      </w:r>
    </w:p>
    <w:p w14:paraId="45FC433C" w14:textId="77777777" w:rsidR="00E0754B" w:rsidRDefault="00E0754B" w:rsidP="00DB7869">
      <w:pPr>
        <w:pStyle w:val="Podtytu"/>
      </w:pPr>
    </w:p>
    <w:p w14:paraId="79AC1EAC" w14:textId="77777777" w:rsidR="00E0754B" w:rsidRPr="00137907" w:rsidRDefault="00E0754B" w:rsidP="00DB7869">
      <w:pPr>
        <w:pStyle w:val="Podtytu"/>
      </w:pPr>
      <w:r w:rsidRPr="00137907">
        <w:t xml:space="preserve">Co umożliwi </w:t>
      </w:r>
      <w:r w:rsidRPr="001474A1">
        <w:t>realizację celu:</w:t>
      </w:r>
    </w:p>
    <w:p w14:paraId="5B21B06F" w14:textId="70F0BAAA" w:rsidR="00E0754B" w:rsidRPr="00137907" w:rsidRDefault="00E0754B" w:rsidP="006746F6">
      <w:pPr>
        <w:numPr>
          <w:ilvl w:val="0"/>
          <w:numId w:val="160"/>
        </w:numPr>
        <w:spacing w:line="240" w:lineRule="auto"/>
        <w:rPr>
          <w:rFonts w:cs="Arial"/>
          <w:szCs w:val="22"/>
        </w:rPr>
      </w:pPr>
      <w:r w:rsidRPr="00137907">
        <w:rPr>
          <w:rFonts w:cs="Arial"/>
          <w:szCs w:val="22"/>
        </w:rPr>
        <w:t>Przyjęcie dokumentów kierunkowych dla digitalizacji zasobów dziedzictwa, definiujących cele, standardy i priorytety w zakresie zasobów kultury, dziedzictwa narodowego i nauki;</w:t>
      </w:r>
    </w:p>
    <w:p w14:paraId="367A6738" w14:textId="77777777" w:rsidR="00E0754B" w:rsidRPr="00137907" w:rsidRDefault="00E0754B" w:rsidP="006746F6">
      <w:pPr>
        <w:pStyle w:val="Akapitzlist"/>
        <w:numPr>
          <w:ilvl w:val="0"/>
          <w:numId w:val="160"/>
        </w:numPr>
        <w:spacing w:line="276" w:lineRule="auto"/>
        <w:contextualSpacing w:val="0"/>
        <w:rPr>
          <w:rFonts w:eastAsia="Arial" w:cs="Arial"/>
          <w:szCs w:val="22"/>
        </w:rPr>
      </w:pPr>
      <w:r w:rsidRPr="00137907">
        <w:rPr>
          <w:rFonts w:eastAsia="Arial" w:cs="Arial"/>
          <w:szCs w:val="22"/>
        </w:rPr>
        <w:t xml:space="preserve">Rozwój instrumentów finansowych, w tym zapewniających ciągłość finansowania projektów, wspierających digitalizację, udostępnianie i trwałe przechowywanie zasobów cyfrowych, modernizację repozytoriów cyfrowych i portali oraz tworzenie infrastruktury typu </w:t>
      </w:r>
      <w:r w:rsidRPr="00137907">
        <w:rPr>
          <w:rFonts w:eastAsia="Arial" w:cs="Arial"/>
          <w:i/>
          <w:szCs w:val="22"/>
        </w:rPr>
        <w:t xml:space="preserve">data </w:t>
      </w:r>
      <w:proofErr w:type="spellStart"/>
      <w:r w:rsidRPr="00137907">
        <w:rPr>
          <w:rFonts w:eastAsia="Arial" w:cs="Arial"/>
          <w:i/>
          <w:szCs w:val="22"/>
        </w:rPr>
        <w:t>center</w:t>
      </w:r>
      <w:proofErr w:type="spellEnd"/>
      <w:r w:rsidRPr="00137907">
        <w:rPr>
          <w:rFonts w:eastAsia="Arial" w:cs="Arial"/>
          <w:szCs w:val="22"/>
        </w:rPr>
        <w:t xml:space="preserve"> do archiwizacji wieczystej; </w:t>
      </w:r>
    </w:p>
    <w:p w14:paraId="10D6A178" w14:textId="2ADC8D99" w:rsidR="00E0754B" w:rsidRPr="00137907" w:rsidRDefault="00E0754B" w:rsidP="006746F6">
      <w:pPr>
        <w:pStyle w:val="Akapitzlist"/>
        <w:numPr>
          <w:ilvl w:val="0"/>
          <w:numId w:val="160"/>
        </w:numPr>
        <w:spacing w:line="276" w:lineRule="auto"/>
        <w:contextualSpacing w:val="0"/>
        <w:rPr>
          <w:rFonts w:eastAsia="Arial" w:cs="Arial"/>
          <w:szCs w:val="22"/>
        </w:rPr>
      </w:pPr>
      <w:r w:rsidRPr="00137907">
        <w:rPr>
          <w:rFonts w:eastAsia="Arial" w:cs="Arial"/>
          <w:szCs w:val="22"/>
        </w:rPr>
        <w:t xml:space="preserve">Budowanie współpracy między instytucjami publikującymi dane z obszaru nauki, kultury i dziedzictwa </w:t>
      </w:r>
      <w:r w:rsidRPr="001E7AA9">
        <w:rPr>
          <w:rFonts w:eastAsia="Arial" w:cs="Arial"/>
          <w:szCs w:val="22"/>
        </w:rPr>
        <w:t>narodowego</w:t>
      </w:r>
      <w:r w:rsidR="006A2EEC" w:rsidRPr="001E7AA9">
        <w:rPr>
          <w:rFonts w:eastAsia="Arial" w:cs="Arial"/>
          <w:szCs w:val="22"/>
        </w:rPr>
        <w:t xml:space="preserve"> oraz</w:t>
      </w:r>
      <w:r w:rsidR="00320D58" w:rsidRPr="001E7AA9">
        <w:rPr>
          <w:rFonts w:eastAsia="Arial" w:cs="Arial"/>
          <w:szCs w:val="22"/>
        </w:rPr>
        <w:t xml:space="preserve"> </w:t>
      </w:r>
      <w:r w:rsidR="00764E01" w:rsidRPr="001E7AA9">
        <w:rPr>
          <w:rFonts w:eastAsia="Arial" w:cs="Arial"/>
          <w:szCs w:val="22"/>
        </w:rPr>
        <w:t>dane statystyczne</w:t>
      </w:r>
      <w:r w:rsidR="00320D58">
        <w:rPr>
          <w:rFonts w:eastAsia="Arial" w:cs="Arial"/>
          <w:szCs w:val="22"/>
        </w:rPr>
        <w:t xml:space="preserve"> </w:t>
      </w:r>
      <w:r w:rsidRPr="00137907">
        <w:rPr>
          <w:rFonts w:eastAsia="Arial" w:cs="Arial"/>
          <w:szCs w:val="22"/>
        </w:rPr>
        <w:t xml:space="preserve"> w celu wspólnego rozwijania standardów, usług, narzędzi do digitalizacji, udostępniania i archiwizacji zasobów (także </w:t>
      </w:r>
      <w:proofErr w:type="spellStart"/>
      <w:r w:rsidRPr="00137907">
        <w:rPr>
          <w:rFonts w:eastAsia="Arial" w:cs="Arial"/>
          <w:i/>
          <w:szCs w:val="22"/>
        </w:rPr>
        <w:t>born</w:t>
      </w:r>
      <w:proofErr w:type="spellEnd"/>
      <w:r w:rsidRPr="00137907">
        <w:rPr>
          <w:rFonts w:eastAsia="Arial" w:cs="Arial"/>
          <w:i/>
          <w:szCs w:val="22"/>
        </w:rPr>
        <w:t xml:space="preserve"> </w:t>
      </w:r>
      <w:proofErr w:type="spellStart"/>
      <w:r w:rsidRPr="00137907">
        <w:rPr>
          <w:rFonts w:eastAsia="Arial" w:cs="Arial"/>
          <w:i/>
          <w:szCs w:val="22"/>
        </w:rPr>
        <w:t>digital</w:t>
      </w:r>
      <w:proofErr w:type="spellEnd"/>
      <w:r w:rsidRPr="00137907">
        <w:rPr>
          <w:rFonts w:eastAsia="Arial" w:cs="Arial"/>
          <w:szCs w:val="22"/>
        </w:rPr>
        <w:t>), z uwzględnieniem najwyższych standardów bezpieczeństwa i integralności danych;</w:t>
      </w:r>
    </w:p>
    <w:p w14:paraId="14FD2F12" w14:textId="77777777" w:rsidR="00E0754B" w:rsidRPr="00137907" w:rsidRDefault="00E0754B" w:rsidP="006746F6">
      <w:pPr>
        <w:pStyle w:val="Akapitzlist"/>
        <w:numPr>
          <w:ilvl w:val="0"/>
          <w:numId w:val="160"/>
        </w:numPr>
        <w:spacing w:line="276" w:lineRule="auto"/>
        <w:contextualSpacing w:val="0"/>
        <w:rPr>
          <w:rFonts w:eastAsia="Arial" w:cs="Arial"/>
          <w:szCs w:val="22"/>
        </w:rPr>
      </w:pPr>
      <w:r w:rsidRPr="00137907">
        <w:rPr>
          <w:rFonts w:eastAsia="Arial" w:cs="Arial"/>
          <w:szCs w:val="22"/>
        </w:rPr>
        <w:t>Wprowadzenie systemowych rozwiązań dla archiwizacji zasobów natywnie cyfrowych, w tym przegląd i aktualizacja ram prawnych, wsparcie legislacyjne oraz rozwój inicjatyw archiwizacji stron internetowych podmiotów publicznych, ze szczególnym uwzględnieniem zasobów domeny gov.pl oraz portali instytucji publicznych;</w:t>
      </w:r>
    </w:p>
    <w:p w14:paraId="50037B0A" w14:textId="47CB63AE" w:rsidR="00E0754B" w:rsidRPr="00137907" w:rsidRDefault="00E0754B" w:rsidP="006746F6">
      <w:pPr>
        <w:pStyle w:val="Akapitzlist"/>
        <w:numPr>
          <w:ilvl w:val="0"/>
          <w:numId w:val="160"/>
        </w:numPr>
        <w:spacing w:after="0" w:line="276" w:lineRule="auto"/>
        <w:ind w:left="714" w:hanging="357"/>
        <w:contextualSpacing w:val="0"/>
        <w:rPr>
          <w:rFonts w:eastAsia="Arial" w:cs="Arial"/>
          <w:szCs w:val="22"/>
        </w:rPr>
      </w:pPr>
      <w:r w:rsidRPr="00137907">
        <w:rPr>
          <w:rFonts w:eastAsia="Arial" w:cs="Arial"/>
          <w:szCs w:val="22"/>
        </w:rPr>
        <w:t>Wzmocnienie roli</w:t>
      </w:r>
      <w:ins w:id="40" w:author="Autor">
        <w:r w:rsidR="0087755E">
          <w:t xml:space="preserve"> </w:t>
        </w:r>
        <w:r w:rsidR="0097220B" w:rsidRPr="009B3E51">
          <w:t>działających w sektorze kultury</w:t>
        </w:r>
        <w:r w:rsidR="0097220B" w:rsidRPr="00137907">
          <w:rPr>
            <w:rFonts w:eastAsia="Arial" w:cs="Arial"/>
            <w:szCs w:val="22"/>
          </w:rPr>
          <w:t xml:space="preserve"> </w:t>
        </w:r>
      </w:ins>
      <w:r w:rsidRPr="00137907">
        <w:rPr>
          <w:rFonts w:eastAsia="Arial" w:cs="Arial"/>
          <w:szCs w:val="22"/>
        </w:rPr>
        <w:t>Centrów Kompetencji d</w:t>
      </w:r>
      <w:r w:rsidR="007F5588">
        <w:rPr>
          <w:rFonts w:eastAsia="Arial" w:cs="Arial"/>
          <w:szCs w:val="22"/>
        </w:rPr>
        <w:t>o spraw</w:t>
      </w:r>
      <w:r w:rsidRPr="00137907">
        <w:rPr>
          <w:rFonts w:eastAsia="Arial" w:cs="Arial"/>
          <w:szCs w:val="22"/>
        </w:rPr>
        <w:t xml:space="preserve"> digitalizacji jako liderów w </w:t>
      </w:r>
      <w:del w:id="41" w:author="Autor">
        <w:r w:rsidRPr="00137907" w:rsidDel="0097220B">
          <w:rPr>
            <w:rFonts w:eastAsia="Arial" w:cs="Arial"/>
            <w:szCs w:val="22"/>
          </w:rPr>
          <w:delText>zakresie digitalizacji zasobów kultury, dziedzictwa narodowego i nauki</w:delText>
        </w:r>
      </w:del>
      <w:ins w:id="42" w:author="Autor">
        <w:r w:rsidR="0097220B">
          <w:rPr>
            <w:rFonts w:eastAsia="Arial" w:cs="Arial"/>
            <w:szCs w:val="22"/>
          </w:rPr>
          <w:t>tym obszarze,</w:t>
        </w:r>
      </w:ins>
      <w:r w:rsidRPr="00137907">
        <w:rPr>
          <w:rFonts w:eastAsia="Arial" w:cs="Arial"/>
          <w:szCs w:val="22"/>
        </w:rPr>
        <w:t xml:space="preserve"> a także </w:t>
      </w:r>
      <w:ins w:id="43" w:author="Autor">
        <w:r w:rsidR="0097220B">
          <w:rPr>
            <w:rFonts w:eastAsia="Arial" w:cs="Arial"/>
            <w:szCs w:val="22"/>
          </w:rPr>
          <w:t xml:space="preserve">wzmocnienie </w:t>
        </w:r>
      </w:ins>
      <w:r w:rsidRPr="00137907">
        <w:rPr>
          <w:rFonts w:eastAsia="Arial" w:cs="Arial"/>
          <w:szCs w:val="22"/>
        </w:rPr>
        <w:t xml:space="preserve">roli krajowych agregatorów danych w zakresie integracji i transgranicznego udostępniania zasobów, m.in. za pośrednictwem platformy </w:t>
      </w:r>
      <w:proofErr w:type="spellStart"/>
      <w:r w:rsidRPr="00137907">
        <w:rPr>
          <w:rFonts w:eastAsia="Arial" w:cs="Arial"/>
          <w:szCs w:val="22"/>
        </w:rPr>
        <w:t>Europeana</w:t>
      </w:r>
      <w:proofErr w:type="spellEnd"/>
      <w:ins w:id="44" w:author="Autor">
        <w:r w:rsidR="0097220B">
          <w:t xml:space="preserve"> </w:t>
        </w:r>
      </w:ins>
      <w:del w:id="45" w:author="Autor">
        <w:r w:rsidRPr="00137907" w:rsidDel="0097220B">
          <w:rPr>
            <w:rFonts w:eastAsia="Arial" w:cs="Arial"/>
            <w:szCs w:val="22"/>
          </w:rPr>
          <w:delText xml:space="preserve">; </w:delText>
        </w:r>
      </w:del>
      <w:ins w:id="46" w:author="Autor">
        <w:r w:rsidR="0097220B">
          <w:t xml:space="preserve">oraz </w:t>
        </w:r>
        <w:r w:rsidR="0097220B">
          <w:rPr>
            <w:color w:val="FF0000"/>
          </w:rPr>
          <w:t>powstałej w oparciu o jej zasoby</w:t>
        </w:r>
        <w:r w:rsidR="0097220B">
          <w:t xml:space="preserve"> wspólnej europejskiej przestrzeni danych na potrzeby dziedzictwa kulturowego;</w:t>
        </w:r>
      </w:ins>
    </w:p>
    <w:p w14:paraId="3093FCA2" w14:textId="005BB8D9" w:rsidR="00E0754B" w:rsidRPr="00137907" w:rsidRDefault="00E0754B" w:rsidP="006746F6">
      <w:pPr>
        <w:pStyle w:val="Akapitzlist"/>
        <w:numPr>
          <w:ilvl w:val="0"/>
          <w:numId w:val="160"/>
        </w:numPr>
        <w:spacing w:before="120" w:line="276" w:lineRule="auto"/>
        <w:ind w:left="714" w:hanging="357"/>
        <w:contextualSpacing w:val="0"/>
        <w:rPr>
          <w:rFonts w:eastAsia="Arial" w:cs="Arial"/>
          <w:szCs w:val="22"/>
        </w:rPr>
      </w:pPr>
      <w:r w:rsidRPr="00137907">
        <w:rPr>
          <w:rFonts w:eastAsia="Arial" w:cs="Arial"/>
          <w:szCs w:val="22"/>
        </w:rPr>
        <w:t xml:space="preserve">Rozszerzenie zakresu gromadzonych danych statystycznych dotyczących procesów digitalizacji w instytucjach </w:t>
      </w:r>
      <w:ins w:id="47" w:author="Autor">
        <w:r w:rsidR="0097220B">
          <w:rPr>
            <w:rFonts w:eastAsia="Arial" w:cs="Arial"/>
            <w:szCs w:val="22"/>
          </w:rPr>
          <w:t xml:space="preserve">sektorów </w:t>
        </w:r>
      </w:ins>
      <w:r w:rsidRPr="00137907">
        <w:rPr>
          <w:rFonts w:eastAsia="Arial" w:cs="Arial"/>
          <w:szCs w:val="22"/>
        </w:rPr>
        <w:t xml:space="preserve">kultury i nauki oraz realizacja badań dotyczących potrzeb i </w:t>
      </w:r>
      <w:proofErr w:type="spellStart"/>
      <w:r w:rsidRPr="00137907">
        <w:rPr>
          <w:rFonts w:eastAsia="Arial" w:cs="Arial"/>
          <w:szCs w:val="22"/>
        </w:rPr>
        <w:t>zachowań</w:t>
      </w:r>
      <w:proofErr w:type="spellEnd"/>
      <w:r w:rsidRPr="00137907">
        <w:rPr>
          <w:rFonts w:eastAsia="Arial" w:cs="Arial"/>
          <w:szCs w:val="22"/>
        </w:rPr>
        <w:t xml:space="preserve"> cyfrowej publiczności, w celu lepszego projektowania usług cyfrowych;</w:t>
      </w:r>
    </w:p>
    <w:p w14:paraId="384FB010" w14:textId="34D6C7CC" w:rsidR="00E0754B" w:rsidRPr="00137907" w:rsidRDefault="00E0754B" w:rsidP="006746F6">
      <w:pPr>
        <w:pStyle w:val="Akapitzlist"/>
        <w:numPr>
          <w:ilvl w:val="0"/>
          <w:numId w:val="160"/>
        </w:numPr>
        <w:spacing w:line="276" w:lineRule="auto"/>
        <w:contextualSpacing w:val="0"/>
        <w:jc w:val="both"/>
        <w:rPr>
          <w:rFonts w:eastAsia="Arial" w:cs="Arial"/>
        </w:rPr>
      </w:pPr>
      <w:r w:rsidRPr="00137907">
        <w:rPr>
          <w:rFonts w:eastAsia="Arial" w:cs="Arial"/>
          <w:szCs w:val="22"/>
        </w:rPr>
        <w:t>Rozwój kompetencji kadr sektora kultury i twórców poprzez systemową realizację szkoleń i otwarte udostępnianie materiałów edukacyjnych w zakresie digitalizacji (w tym technik specjalistycznych dokumentacji 3D), prawa autorskiego, re-</w:t>
      </w:r>
      <w:proofErr w:type="spellStart"/>
      <w:r w:rsidRPr="00137907">
        <w:rPr>
          <w:rFonts w:eastAsia="Arial" w:cs="Arial"/>
          <w:szCs w:val="22"/>
        </w:rPr>
        <w:t>use</w:t>
      </w:r>
      <w:proofErr w:type="spellEnd"/>
      <w:r w:rsidRPr="00137907">
        <w:rPr>
          <w:rFonts w:eastAsia="Arial" w:cs="Arial"/>
          <w:szCs w:val="22"/>
        </w:rPr>
        <w:t xml:space="preserve">, </w:t>
      </w:r>
      <w:proofErr w:type="spellStart"/>
      <w:r w:rsidRPr="00137907">
        <w:rPr>
          <w:rFonts w:eastAsia="Arial" w:cs="Arial"/>
          <w:szCs w:val="22"/>
        </w:rPr>
        <w:t>cyberbezpieczeństwa</w:t>
      </w:r>
      <w:proofErr w:type="spellEnd"/>
      <w:r w:rsidRPr="00137907">
        <w:rPr>
          <w:rFonts w:eastAsia="Arial" w:cs="Arial"/>
          <w:szCs w:val="22"/>
        </w:rPr>
        <w:t xml:space="preserve">, systemów </w:t>
      </w:r>
      <w:proofErr w:type="spellStart"/>
      <w:r w:rsidRPr="00137907">
        <w:rPr>
          <w:rFonts w:eastAsia="Arial" w:cs="Arial"/>
          <w:szCs w:val="22"/>
        </w:rPr>
        <w:t>back-office</w:t>
      </w:r>
      <w:proofErr w:type="spellEnd"/>
      <w:r w:rsidRPr="00137907">
        <w:rPr>
          <w:rFonts w:eastAsia="Arial" w:cs="Arial"/>
          <w:szCs w:val="22"/>
        </w:rPr>
        <w:t>, etc.</w:t>
      </w:r>
      <w:ins w:id="48" w:author="Autor">
        <w:r w:rsidR="00A3048F">
          <w:rPr>
            <w:rFonts w:eastAsia="Arial" w:cs="Arial"/>
            <w:szCs w:val="22"/>
          </w:rPr>
          <w:t>;</w:t>
        </w:r>
      </w:ins>
    </w:p>
    <w:p w14:paraId="23292D31" w14:textId="40455542" w:rsidR="00477471" w:rsidRPr="00137907" w:rsidRDefault="0002203B" w:rsidP="006746F6">
      <w:pPr>
        <w:pStyle w:val="Akapitzlist"/>
        <w:numPr>
          <w:ilvl w:val="0"/>
          <w:numId w:val="160"/>
        </w:numPr>
        <w:spacing w:line="276" w:lineRule="auto"/>
        <w:contextualSpacing w:val="0"/>
        <w:jc w:val="both"/>
        <w:rPr>
          <w:rFonts w:eastAsia="Arial" w:cs="Arial"/>
        </w:rPr>
      </w:pPr>
      <w:r>
        <w:rPr>
          <w:rFonts w:eastAsia="Arial" w:cs="Arial"/>
        </w:rPr>
        <w:lastRenderedPageBreak/>
        <w:t>W</w:t>
      </w:r>
      <w:r w:rsidR="00477471" w:rsidRPr="00477471">
        <w:rPr>
          <w:rFonts w:eastAsia="Arial" w:cs="Arial"/>
        </w:rPr>
        <w:t>ypracowanie i wdrożenie zasad regulujących wykorzystanie cyfrowych zasobów kultury w procesach rozwoju i trenowania systemów sztucznej inteligencji</w:t>
      </w:r>
      <w:ins w:id="49" w:author="Autor">
        <w:r w:rsidR="00A3048F">
          <w:rPr>
            <w:rFonts w:eastAsia="Arial" w:cs="Arial"/>
          </w:rPr>
          <w:t>.</w:t>
        </w:r>
      </w:ins>
    </w:p>
    <w:p w14:paraId="0E516DEE" w14:textId="44C8454A" w:rsidR="00E0754B" w:rsidRDefault="00E0754B" w:rsidP="00E0754B">
      <w:pPr>
        <w:rPr>
          <w:rFonts w:eastAsiaTheme="majorEastAsia" w:cs="Times New Roman (Nagłówki CS)"/>
          <w:color w:val="002060"/>
          <w:spacing w:val="15"/>
          <w:kern w:val="0"/>
          <w:sz w:val="40"/>
          <w:szCs w:val="28"/>
          <w14:ligatures w14:val="none"/>
        </w:rPr>
      </w:pPr>
    </w:p>
    <w:p w14:paraId="64F2FC2E" w14:textId="5951231E" w:rsidR="00E0754B" w:rsidRDefault="00E0754B" w:rsidP="001474A1">
      <w:pPr>
        <w:pStyle w:val="Podtytu"/>
      </w:pPr>
      <w:r w:rsidRPr="00137907">
        <w:t xml:space="preserve">Cel </w:t>
      </w:r>
      <w:r w:rsidR="006E0A92">
        <w:t>3.4.</w:t>
      </w:r>
      <w:r w:rsidRPr="00137907">
        <w:t>2: Zasoby kultury i nauki są udostępniane obywatelom dzięki wdrożeniu nowoczesnych narzędzi technologicznych</w:t>
      </w:r>
    </w:p>
    <w:p w14:paraId="3DFA2F74" w14:textId="77777777" w:rsidR="001474A1" w:rsidRPr="001474A1" w:rsidRDefault="001474A1" w:rsidP="00DB7869"/>
    <w:p w14:paraId="58C15DCE" w14:textId="77777777" w:rsidR="00E0754B" w:rsidRPr="00137907" w:rsidRDefault="00E0754B" w:rsidP="00DB7869">
      <w:pPr>
        <w:pStyle w:val="Podtytu"/>
      </w:pPr>
      <w:r w:rsidRPr="00137907">
        <w:t xml:space="preserve">Co umożliwi realizację celu: </w:t>
      </w:r>
    </w:p>
    <w:p w14:paraId="0D3893A9" w14:textId="6F6CE884" w:rsidR="00E0754B" w:rsidRPr="00137907" w:rsidRDefault="00E0754B" w:rsidP="006746F6">
      <w:pPr>
        <w:pStyle w:val="Akapitzlist"/>
        <w:numPr>
          <w:ilvl w:val="0"/>
          <w:numId w:val="161"/>
        </w:numPr>
        <w:ind w:left="782" w:hanging="357"/>
        <w:contextualSpacing w:val="0"/>
        <w:rPr>
          <w:rFonts w:cs="Arial"/>
          <w:szCs w:val="22"/>
        </w:rPr>
      </w:pPr>
      <w:r w:rsidRPr="00137907">
        <w:rPr>
          <w:rFonts w:cs="Arial"/>
          <w:szCs w:val="22"/>
        </w:rPr>
        <w:t xml:space="preserve">Modernizacja systemów cyfrowych wykorzystywanych przez instytucje </w:t>
      </w:r>
      <w:ins w:id="50" w:author="Autor">
        <w:r w:rsidR="0097220B">
          <w:rPr>
            <w:rFonts w:cs="Arial"/>
            <w:szCs w:val="22"/>
          </w:rPr>
          <w:t xml:space="preserve">sektorów </w:t>
        </w:r>
      </w:ins>
      <w:r w:rsidRPr="00137907">
        <w:rPr>
          <w:rFonts w:cs="Arial"/>
          <w:szCs w:val="22"/>
        </w:rPr>
        <w:t xml:space="preserve">kultury i nauki, w tym systemów centralnych takich jak Kronik@, </w:t>
      </w:r>
      <w:ins w:id="51" w:author="Autor">
        <w:r w:rsidR="0097220B">
          <w:rPr>
            <w:rFonts w:cs="Arial"/>
            <w:szCs w:val="22"/>
          </w:rPr>
          <w:t xml:space="preserve">Federacja Bibliotek Cyfrowych </w:t>
        </w:r>
      </w:ins>
      <w:r w:rsidR="008E79AA">
        <w:rPr>
          <w:rFonts w:cs="Arial"/>
          <w:szCs w:val="22"/>
        </w:rPr>
        <w:t>oraz innych agregatorów da</w:t>
      </w:r>
      <w:r w:rsidR="00057AF4">
        <w:rPr>
          <w:rFonts w:cs="Arial"/>
          <w:szCs w:val="22"/>
        </w:rPr>
        <w:t xml:space="preserve">nych, </w:t>
      </w:r>
      <w:r w:rsidRPr="00137907">
        <w:rPr>
          <w:rFonts w:cs="Arial"/>
          <w:szCs w:val="22"/>
        </w:rPr>
        <w:t>z uwzględnieniem standardów technicznych, interoperacyjności i otwartości danych. Działania obejmą także rozwój zaawansowanych funkcjonalności, takich jak inteligentne wyszukiwanie, personalizacja treści i analiza preferencji użytkowników, co umożliwi bardziej intuicyjny i efektywny dostęp do zasobów oraz realizację kwerend;</w:t>
      </w:r>
    </w:p>
    <w:p w14:paraId="4E857C7B" w14:textId="77AD860E" w:rsidR="00E0754B" w:rsidRPr="00137907" w:rsidRDefault="00E0754B" w:rsidP="006746F6">
      <w:pPr>
        <w:pStyle w:val="Akapitzlist"/>
        <w:numPr>
          <w:ilvl w:val="0"/>
          <w:numId w:val="161"/>
        </w:numPr>
        <w:spacing w:after="120"/>
        <w:ind w:left="782" w:hanging="357"/>
        <w:contextualSpacing w:val="0"/>
        <w:rPr>
          <w:rFonts w:cs="Arial"/>
          <w:szCs w:val="22"/>
        </w:rPr>
      </w:pPr>
      <w:r w:rsidRPr="00137907">
        <w:rPr>
          <w:rFonts w:cs="Arial"/>
          <w:szCs w:val="22"/>
        </w:rPr>
        <w:t xml:space="preserve">Budowa i wdrażanie otwartych interfejsów API </w:t>
      </w:r>
      <w:r w:rsidR="00282AA7">
        <w:rPr>
          <w:rFonts w:cs="Arial"/>
          <w:szCs w:val="22"/>
        </w:rPr>
        <w:t xml:space="preserve">oraz wsparcie i wykorzystanie istniejących metodyk i standardów </w:t>
      </w:r>
      <w:r w:rsidRPr="00137907">
        <w:rPr>
          <w:rFonts w:cs="Arial"/>
          <w:szCs w:val="22"/>
        </w:rPr>
        <w:t xml:space="preserve">pozwalających na integrację systemów instytucji </w:t>
      </w:r>
      <w:ins w:id="52" w:author="Autor">
        <w:r w:rsidR="00187064">
          <w:rPr>
            <w:rFonts w:cs="Arial"/>
            <w:szCs w:val="22"/>
          </w:rPr>
          <w:t xml:space="preserve">z sektorów </w:t>
        </w:r>
      </w:ins>
      <w:r w:rsidRPr="00137907">
        <w:rPr>
          <w:rFonts w:cs="Arial"/>
          <w:szCs w:val="22"/>
        </w:rPr>
        <w:t>kultury i nauki z portalami udostępniającymi zasoby cyfrowe</w:t>
      </w:r>
      <w:ins w:id="53" w:author="Autor">
        <w:r w:rsidR="00187064">
          <w:rPr>
            <w:rFonts w:cs="Arial"/>
            <w:szCs w:val="22"/>
          </w:rPr>
          <w:t xml:space="preserve"> </w:t>
        </w:r>
        <w:r w:rsidR="00187064" w:rsidRPr="00A655BB">
          <w:t>na poziomie regionalnym i krajowym</w:t>
        </w:r>
      </w:ins>
      <w:r w:rsidRPr="00137907">
        <w:rPr>
          <w:rFonts w:cs="Arial"/>
          <w:szCs w:val="22"/>
        </w:rPr>
        <w:t xml:space="preserve">, w celu </w:t>
      </w:r>
      <w:ins w:id="54" w:author="Autor">
        <w:r w:rsidR="00187064" w:rsidRPr="00A655BB">
          <w:t>stymulowania i zwiększania interoperacyjności rozproszonych zbiorów publikowanych w lokalnych i regionalnych inicjatywach</w:t>
        </w:r>
        <w:r w:rsidR="00187064">
          <w:t xml:space="preserve"> oraz </w:t>
        </w:r>
      </w:ins>
      <w:del w:id="55" w:author="Autor">
        <w:r w:rsidRPr="00137907" w:rsidDel="00187064">
          <w:rPr>
            <w:rFonts w:cs="Arial"/>
            <w:szCs w:val="22"/>
          </w:rPr>
          <w:delText>konsolidacji rozproszonych zbiorów publikowanych w tzw. „portalach wyspowych”,</w:delText>
        </w:r>
      </w:del>
      <w:r w:rsidRPr="00137907">
        <w:rPr>
          <w:rFonts w:cs="Arial"/>
          <w:szCs w:val="22"/>
        </w:rPr>
        <w:t xml:space="preserve"> wspierania rozwoju nowych aplikacji i funkcjonalności opartych na cyfrowych danych;</w:t>
      </w:r>
      <w:ins w:id="56" w:author="Autor">
        <w:r w:rsidR="0097220B">
          <w:rPr>
            <w:rFonts w:cs="Arial"/>
            <w:szCs w:val="22"/>
          </w:rPr>
          <w:t xml:space="preserve"> </w:t>
        </w:r>
      </w:ins>
    </w:p>
    <w:p w14:paraId="72055C76" w14:textId="77777777" w:rsidR="00E0754B" w:rsidRPr="00137907" w:rsidRDefault="00E0754B" w:rsidP="006746F6">
      <w:pPr>
        <w:pStyle w:val="Akapitzlist"/>
        <w:numPr>
          <w:ilvl w:val="0"/>
          <w:numId w:val="161"/>
        </w:numPr>
        <w:ind w:left="782" w:hanging="357"/>
        <w:contextualSpacing w:val="0"/>
        <w:rPr>
          <w:rFonts w:cs="Arial"/>
          <w:szCs w:val="22"/>
        </w:rPr>
      </w:pPr>
      <w:r w:rsidRPr="00137907">
        <w:rPr>
          <w:rFonts w:cs="Arial"/>
          <w:szCs w:val="22"/>
        </w:rPr>
        <w:t>Zwiększanie dostępności cyfrow</w:t>
      </w:r>
      <w:r>
        <w:rPr>
          <w:rFonts w:cs="Arial"/>
          <w:szCs w:val="22"/>
        </w:rPr>
        <w:t>ej</w:t>
      </w:r>
      <w:r w:rsidRPr="00137907">
        <w:rPr>
          <w:rFonts w:cs="Arial"/>
          <w:szCs w:val="22"/>
        </w:rPr>
        <w:t xml:space="preserve"> zasobów dla osób z niepełnosprawnościami poprzez m.in.: zapewnianie zgodności efektów projektów digitalizacyjnych ze standardami dostępności, wykorzystanie nowoczesnych technologii (w tym sztucznej inteligencji) wspierających ten proces, organizację szkoleń w zakresie stosowania tych technologii w kontekście poprawy dostępności cyfrowej; </w:t>
      </w:r>
    </w:p>
    <w:p w14:paraId="52B91CA4" w14:textId="77777777" w:rsidR="00E0754B" w:rsidRPr="00137907" w:rsidRDefault="00E0754B" w:rsidP="006746F6">
      <w:pPr>
        <w:pStyle w:val="Akapitzlist"/>
        <w:numPr>
          <w:ilvl w:val="0"/>
          <w:numId w:val="161"/>
        </w:numPr>
        <w:ind w:left="782" w:hanging="357"/>
        <w:contextualSpacing w:val="0"/>
        <w:rPr>
          <w:rFonts w:cs="Arial"/>
          <w:szCs w:val="22"/>
        </w:rPr>
      </w:pPr>
      <w:r w:rsidRPr="00137907">
        <w:rPr>
          <w:rFonts w:cs="Arial"/>
          <w:szCs w:val="22"/>
        </w:rPr>
        <w:t>Upowszechnianie wiedzy o zasobach cyfrowych poprzez prowadzenie działań edukacyjnych i informacyjno-promocyjnych skierowanych do obywateli, rozwój kampanii tematycznych, serwisów edukacyjnych i działań w mediach społecznościowych wspierających świadomość oraz zachęcających do korzystania z cyfrowego dziedzictwa;</w:t>
      </w:r>
    </w:p>
    <w:p w14:paraId="228CB07F" w14:textId="43B71425" w:rsidR="00E0754B" w:rsidRPr="00137907" w:rsidDel="00187064" w:rsidRDefault="00E0754B" w:rsidP="006746F6">
      <w:pPr>
        <w:pStyle w:val="Akapitzlist"/>
        <w:numPr>
          <w:ilvl w:val="0"/>
          <w:numId w:val="161"/>
        </w:numPr>
        <w:ind w:left="782" w:hanging="357"/>
        <w:contextualSpacing w:val="0"/>
        <w:rPr>
          <w:del w:id="57" w:author="Autor"/>
          <w:rFonts w:cs="Arial"/>
          <w:szCs w:val="22"/>
        </w:rPr>
      </w:pPr>
      <w:r w:rsidRPr="00137907">
        <w:rPr>
          <w:rFonts w:cs="Arial"/>
          <w:szCs w:val="22"/>
        </w:rPr>
        <w:t xml:space="preserve">Wzmacnianie udziału Polski w międzynarodowych inicjatywach cyfrowego dziedzictwa, w tym zaangażowanie instytucji centralnych i jednostek odpowiedzialnych za zasoby cyfrowe w rozwój wspólnej europejskiej przestrzeni danych </w:t>
      </w:r>
      <w:ins w:id="58" w:author="Autor">
        <w:r w:rsidR="00187064">
          <w:rPr>
            <w:rFonts w:cs="Arial"/>
            <w:szCs w:val="22"/>
          </w:rPr>
          <w:t xml:space="preserve">na potrzeby dziedzictwa kulturowego </w:t>
        </w:r>
      </w:ins>
      <w:r w:rsidRPr="00137907">
        <w:rPr>
          <w:rFonts w:cs="Arial"/>
          <w:szCs w:val="22"/>
        </w:rPr>
        <w:t>oraz aktywne uczestnictwo w projektach takich jak Europejska Chmura Dziedzictwa Kulturowego.</w:t>
      </w:r>
    </w:p>
    <w:p w14:paraId="0872EA05" w14:textId="7A016ADA" w:rsidR="00151C9B" w:rsidRPr="00187064" w:rsidRDefault="007167FA">
      <w:pPr>
        <w:pStyle w:val="Akapitzlist"/>
        <w:numPr>
          <w:ilvl w:val="0"/>
          <w:numId w:val="161"/>
        </w:numPr>
        <w:ind w:left="782" w:hanging="357"/>
        <w:contextualSpacing w:val="0"/>
        <w:rPr>
          <w:b/>
        </w:rPr>
        <w:pPrChange w:id="59" w:author="Autor">
          <w:pPr>
            <w:pStyle w:val="Podtytu"/>
          </w:pPr>
        </w:pPrChange>
      </w:pPr>
      <w:del w:id="60" w:author="Autor">
        <w:r w:rsidDel="00187064">
          <w:br w:type="page"/>
        </w:r>
      </w:del>
    </w:p>
    <w:p w14:paraId="33A4CE90" w14:textId="77777777" w:rsidR="00545F28" w:rsidRDefault="00A465B0" w:rsidP="006746F6">
      <w:pPr>
        <w:pStyle w:val="Nagwek3"/>
        <w:numPr>
          <w:ilvl w:val="1"/>
          <w:numId w:val="2"/>
        </w:numPr>
      </w:pPr>
      <w:bookmarkStart w:id="61" w:name="_Toc221026274"/>
      <w:r>
        <w:lastRenderedPageBreak/>
        <w:t>Cy</w:t>
      </w:r>
      <w:r w:rsidR="0013722D">
        <w:t>frowa akademia</w:t>
      </w:r>
      <w:bookmarkEnd w:id="61"/>
    </w:p>
    <w:p w14:paraId="71288504" w14:textId="77777777" w:rsidR="007167FA" w:rsidRDefault="007167FA" w:rsidP="00406AC9">
      <w:pPr>
        <w:pStyle w:val="Podtytu"/>
      </w:pPr>
    </w:p>
    <w:p w14:paraId="3A83D873" w14:textId="77777777" w:rsidR="007167FA" w:rsidRPr="00645046" w:rsidRDefault="007167FA" w:rsidP="00406AC9">
      <w:pPr>
        <w:pStyle w:val="Podtytu"/>
        <w:rPr>
          <w:rFonts w:cs="Times New Roman (Nagłówki CS)"/>
          <w:kern w:val="0"/>
          <w14:ligatures w14:val="none"/>
        </w:rPr>
      </w:pPr>
      <w:r w:rsidRPr="00645046">
        <w:rPr>
          <w:rFonts w:cs="Times New Roman (Nagłówki CS)"/>
          <w:kern w:val="0"/>
          <w14:ligatures w14:val="none"/>
        </w:rPr>
        <w:t>Diagnoza – jak jest?</w:t>
      </w:r>
    </w:p>
    <w:p w14:paraId="6F138020" w14:textId="77777777" w:rsidR="007167FA" w:rsidRPr="00645046" w:rsidRDefault="007167FA" w:rsidP="007167FA">
      <w:pPr>
        <w:spacing w:line="254" w:lineRule="auto"/>
        <w:rPr>
          <w:rFonts w:eastAsia="Calibri" w:cs="Calibri"/>
          <w:kern w:val="0"/>
          <w14:ligatures w14:val="none"/>
        </w:rPr>
      </w:pPr>
      <w:r w:rsidRPr="00645046">
        <w:rPr>
          <w:rFonts w:eastAsia="Calibri" w:cs="Calibri"/>
          <w:kern w:val="0"/>
          <w14:ligatures w14:val="none"/>
        </w:rPr>
        <w:t xml:space="preserve">Rozwój cyfrowego państwa i gospodarki wymaga współpracy z akademią i sektorem naukowym, ale także dostrzeżenia konieczności długofalowego wsparcia dla rozwoju tego obszaru. </w:t>
      </w:r>
    </w:p>
    <w:p w14:paraId="5A274F59" w14:textId="77777777" w:rsidR="007167FA" w:rsidRPr="00645046" w:rsidRDefault="007167FA" w:rsidP="00632D5C">
      <w:pPr>
        <w:numPr>
          <w:ilvl w:val="1"/>
          <w:numId w:val="0"/>
        </w:numPr>
        <w:spacing w:before="120" w:line="257" w:lineRule="auto"/>
        <w:rPr>
          <w:rFonts w:eastAsiaTheme="majorEastAsia" w:cs="Times New Roman (Nagłówki CS)"/>
          <w:color w:val="002060"/>
          <w:spacing w:val="15"/>
          <w:kern w:val="0"/>
          <w:sz w:val="40"/>
          <w:szCs w:val="28"/>
          <w14:ligatures w14:val="none"/>
        </w:rPr>
      </w:pPr>
      <w:r w:rsidRPr="00645046">
        <w:rPr>
          <w:rFonts w:eastAsiaTheme="majorEastAsia" w:cs="Times New Roman (Nagłówki CS)"/>
          <w:color w:val="002060"/>
          <w:spacing w:val="15"/>
          <w:kern w:val="0"/>
          <w:sz w:val="40"/>
          <w:szCs w:val="28"/>
          <w14:ligatures w14:val="none"/>
        </w:rPr>
        <w:t xml:space="preserve">Bez oparcia się o silną krajową bazę naukową, polska sfera cyfrowa nie będzie rozwijała się harmonijnie. </w:t>
      </w:r>
    </w:p>
    <w:p w14:paraId="311BEFC3" w14:textId="77777777" w:rsidR="007167FA" w:rsidRPr="00645046" w:rsidRDefault="007167FA" w:rsidP="007167FA">
      <w:pPr>
        <w:spacing w:line="254" w:lineRule="auto"/>
        <w:rPr>
          <w:rFonts w:eastAsia="Calibri" w:cs="Calibri"/>
          <w:kern w:val="0"/>
          <w14:ligatures w14:val="none"/>
        </w:rPr>
      </w:pPr>
      <w:r w:rsidRPr="00645046">
        <w:rPr>
          <w:rFonts w:eastAsia="Calibri" w:cs="Calibri"/>
          <w:kern w:val="0"/>
          <w14:ligatures w14:val="none"/>
        </w:rPr>
        <w:t>Tymczasem polska nauka zmaga się ze strukturalnymi problemami, wynikającymi m.in. z niskiej atrakcyjności kariery, w szczególności wśród początkujących naukowców. Odpływ kadr oraz relatywnie niski odsetek absolwentów STEM stanowią poważne przeszkody dla rozwoju zrównoważonego systemu szkolnictwa wyższego i nauki, a niewielki przepływ doświadczonych naukowców między nauką a przemysłem ogranicza innowacyjność gospodarki. Te strukturalne problemy ulegają wzmocnieniu w przypadku kierunków ICT, które od lat dominują ranking wynagrodzeń w systemie monitorowania Ekonomicznych Losów Absolwentów</w:t>
      </w:r>
      <w:r w:rsidRPr="00645046">
        <w:rPr>
          <w:rFonts w:eastAsia="Calibri" w:cs="Calibri"/>
          <w:kern w:val="0"/>
          <w:vertAlign w:val="superscript"/>
          <w14:ligatures w14:val="none"/>
        </w:rPr>
        <w:footnoteReference w:id="103"/>
      </w:r>
      <w:r w:rsidRPr="00645046">
        <w:rPr>
          <w:rFonts w:eastAsia="Calibri" w:cs="Calibri"/>
          <w:kern w:val="0"/>
          <w14:ligatures w14:val="none"/>
        </w:rPr>
        <w:t>. Ze względu na silną presję ze strony przemysłu część studentów nie kończy studiów, koncentrując się na rozwoju kariery zawodowej. Bardzo niewiele osób decyduje się na karierę akademicką, co prowadzi do coraz silniej obserwowanej luki pokoleniowej w wielu ośrodkach akademickich</w:t>
      </w:r>
      <w:r w:rsidRPr="00645046">
        <w:rPr>
          <w:rFonts w:eastAsia="Calibri" w:cs="Calibri"/>
          <w:kern w:val="0"/>
          <w:vertAlign w:val="superscript"/>
          <w14:ligatures w14:val="none"/>
        </w:rPr>
        <w:footnoteReference w:id="104"/>
      </w:r>
      <w:r w:rsidRPr="00645046">
        <w:rPr>
          <w:rFonts w:eastAsia="Calibri" w:cs="Calibri"/>
          <w:kern w:val="0"/>
          <w14:ligatures w14:val="none"/>
        </w:rPr>
        <w:t xml:space="preserve">. Na braki specjalistów IT wskazuje także raport Polskiego Instytutu Ekonomicznego przygotowany we współpracy z Software Development </w:t>
      </w:r>
      <w:proofErr w:type="spellStart"/>
      <w:r w:rsidRPr="00645046">
        <w:rPr>
          <w:rFonts w:eastAsia="Calibri" w:cs="Calibri"/>
          <w:kern w:val="0"/>
          <w14:ligatures w14:val="none"/>
        </w:rPr>
        <w:t>Association</w:t>
      </w:r>
      <w:proofErr w:type="spellEnd"/>
      <w:r w:rsidRPr="00645046">
        <w:rPr>
          <w:rFonts w:eastAsia="Calibri" w:cs="Calibri"/>
          <w:kern w:val="0"/>
          <w14:ligatures w14:val="none"/>
        </w:rPr>
        <w:t xml:space="preserve"> Poland (</w:t>
      </w:r>
      <w:proofErr w:type="spellStart"/>
      <w:r w:rsidRPr="00645046">
        <w:rPr>
          <w:rFonts w:eastAsia="Calibri" w:cs="Calibri"/>
          <w:kern w:val="0"/>
          <w14:ligatures w14:val="none"/>
        </w:rPr>
        <w:t>SoDA</w:t>
      </w:r>
      <w:proofErr w:type="spellEnd"/>
      <w:r w:rsidRPr="00645046">
        <w:rPr>
          <w:rFonts w:eastAsia="Calibri" w:cs="Calibri"/>
          <w:kern w:val="0"/>
          <w14:ligatures w14:val="none"/>
        </w:rPr>
        <w:t>)</w:t>
      </w:r>
      <w:r w:rsidRPr="00645046">
        <w:rPr>
          <w:rFonts w:eastAsia="Calibri" w:cs="Calibri"/>
          <w:kern w:val="0"/>
          <w:vertAlign w:val="superscript"/>
          <w14:ligatures w14:val="none"/>
        </w:rPr>
        <w:footnoteReference w:id="105"/>
      </w:r>
      <w:r w:rsidRPr="00645046">
        <w:rPr>
          <w:rFonts w:eastAsia="Calibri" w:cs="Calibri"/>
          <w:kern w:val="0"/>
          <w14:ligatures w14:val="none"/>
        </w:rPr>
        <w:t>. Z kolei przygotowany przez Uniwersytet Stanforda raport „2024 AI Index Report” sugeruje, że te luki doprowadziły już do spadku liczby kształconych w Polsce specjalistów ICT</w:t>
      </w:r>
      <w:r w:rsidRPr="00645046">
        <w:rPr>
          <w:rFonts w:eastAsia="Calibri" w:cs="Calibri"/>
          <w:kern w:val="0"/>
          <w:vertAlign w:val="superscript"/>
          <w14:ligatures w14:val="none"/>
        </w:rPr>
        <w:footnoteReference w:id="106"/>
      </w:r>
      <w:r w:rsidRPr="00645046">
        <w:rPr>
          <w:rFonts w:eastAsia="Calibri" w:cs="Calibri"/>
          <w:kern w:val="0"/>
          <w14:ligatures w14:val="none"/>
        </w:rPr>
        <w:t xml:space="preserve">. </w:t>
      </w:r>
    </w:p>
    <w:p w14:paraId="17C9CAEF" w14:textId="5216F1FC" w:rsidR="007167FA" w:rsidRPr="00645046" w:rsidRDefault="007167FA" w:rsidP="007167FA">
      <w:pPr>
        <w:spacing w:line="257" w:lineRule="auto"/>
        <w:rPr>
          <w:rFonts w:eastAsia="Calibri" w:cs="Times New Roman"/>
          <w:kern w:val="0"/>
          <w14:ligatures w14:val="none"/>
        </w:rPr>
      </w:pPr>
      <w:r w:rsidRPr="00645046">
        <w:rPr>
          <w:rFonts w:eastAsia="Calibri" w:cs="Times New Roman"/>
          <w:kern w:val="0"/>
          <w14:ligatures w14:val="none"/>
        </w:rPr>
        <w:t xml:space="preserve">Negatywne trendy w rozwoju talentów IT są poważnym problemem, zwłaszcza za względu na szybki rozwój AI. </w:t>
      </w:r>
      <w:r w:rsidRPr="00645046">
        <w:rPr>
          <w:rFonts w:eastAsia="Calibri" w:cs="Calibri"/>
          <w:kern w:val="0"/>
          <w14:ligatures w14:val="none"/>
        </w:rPr>
        <w:t xml:space="preserve">Coraz większe strategiczne znaczenie tej technologii sprawia, że konieczny jest jej rozwój na poziomie krajowym. Polski system akademicki musi ulec wzmocnieniu w zakresie kształcenia specjalistów AI oraz możliwości horyzontalnego wykorzystania AI w interdyscyplinarnych badaniach naukowych. Należy podkreślić, że ze względu na dwa unikatowe wypracowane przez lata uwarunkowania, polska nauka jest w dobrej pozycji startowej w wyścigu o prymat w nadchodzących zmianach. Po pierwsze, mimo braku długofalowego wzrostu </w:t>
      </w:r>
      <w:r w:rsidR="00F044A9">
        <w:rPr>
          <w:rFonts w:eastAsia="Calibri" w:cs="Calibri"/>
          <w:kern w:val="0"/>
          <w14:ligatures w14:val="none"/>
        </w:rPr>
        <w:t xml:space="preserve">liczby </w:t>
      </w:r>
      <w:r w:rsidRPr="00645046">
        <w:rPr>
          <w:rFonts w:eastAsia="Calibri" w:cs="Calibri"/>
          <w:kern w:val="0"/>
          <w14:ligatures w14:val="none"/>
        </w:rPr>
        <w:t xml:space="preserve">studentów, mamy bardzo wysoki poziom kształcenia informatycznego, a polskiej szkole algorytmiki i programowania zawdzięczamy istotne sukcesy polskich informatyków w licznych konkursach, zawodach i olimpiadach. Po drugie, Polska jest jednym z liderów informatyzacji szkolnictwa wyższego i nauki w Europie, przede wszystkim dzięki sieci Zintegrowanego Systemu Informacji o Szkolnictwie Wyższymi i Nauce POL-on, a także budowanych na jej podstawie e-usług publicznych. </w:t>
      </w:r>
    </w:p>
    <w:p w14:paraId="337AE40E" w14:textId="0859102D" w:rsidR="007167FA" w:rsidRPr="00645046" w:rsidRDefault="007167FA" w:rsidP="00406AC9">
      <w:pPr>
        <w:pStyle w:val="Podtytu"/>
      </w:pPr>
      <w:r w:rsidRPr="00645046">
        <w:rPr>
          <w:rFonts w:cs="Calibri"/>
          <w:b/>
        </w:rPr>
        <w:br w:type="page"/>
      </w:r>
      <w:r w:rsidRPr="00645046">
        <w:lastRenderedPageBreak/>
        <w:t xml:space="preserve">Cel </w:t>
      </w:r>
      <w:r w:rsidR="006E0A92">
        <w:t>3.5.</w:t>
      </w:r>
      <w:r w:rsidRPr="00645046">
        <w:t>1. Pracownicy akademiccy kluczowi dla rozwoju kadr na potrzeby cyfrowego państwa są efektywnie wspierani w pracy naukowej i dydaktycznej</w:t>
      </w:r>
    </w:p>
    <w:p w14:paraId="0C8BAD87" w14:textId="77777777" w:rsidR="007167FA" w:rsidRPr="00645046" w:rsidRDefault="007167FA" w:rsidP="00406AC9">
      <w:pPr>
        <w:pStyle w:val="Podtytu"/>
        <w:rPr>
          <w:rFonts w:eastAsia="Calibri" w:cs="Times New Roman"/>
        </w:rPr>
      </w:pPr>
    </w:p>
    <w:p w14:paraId="658CCF9C" w14:textId="77777777" w:rsidR="007167FA" w:rsidRPr="00645046" w:rsidRDefault="007167FA" w:rsidP="00406AC9">
      <w:pPr>
        <w:pStyle w:val="Podtytu"/>
      </w:pPr>
      <w:r w:rsidRPr="00645046">
        <w:t>Co umożliwi realizację celu:</w:t>
      </w:r>
    </w:p>
    <w:p w14:paraId="66057D05" w14:textId="4CDA01A2" w:rsidR="007167FA" w:rsidRPr="00645046" w:rsidRDefault="007167FA" w:rsidP="006746F6">
      <w:pPr>
        <w:numPr>
          <w:ilvl w:val="0"/>
          <w:numId w:val="66"/>
        </w:numPr>
        <w:spacing w:before="120" w:after="0" w:line="257" w:lineRule="auto"/>
        <w:ind w:left="709"/>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Zadbanie o stabilność i bezpieczeństwo zatrudnienia w </w:t>
      </w:r>
      <w:r w:rsidR="0010314E">
        <w:rPr>
          <w:rFonts w:eastAsia="Calibri" w:cs="Times New Roman"/>
          <w:bCs/>
          <w:color w:val="000000" w:themeColor="text1"/>
          <w:kern w:val="0"/>
          <w14:ligatures w14:val="none"/>
        </w:rPr>
        <w:t>instytucjach naukowo-badawczych</w:t>
      </w:r>
      <w:r w:rsidR="002C2E8D" w:rsidRPr="002C2E8D">
        <w:rPr>
          <w:rFonts w:eastAsia="Calibri" w:cs="Times New Roman"/>
          <w:bCs/>
          <w:color w:val="000000" w:themeColor="text1"/>
          <w:kern w:val="0"/>
          <w14:ligatures w14:val="none"/>
        </w:rPr>
        <w:t xml:space="preserve"> </w:t>
      </w:r>
      <w:r w:rsidR="002C2E8D">
        <w:rPr>
          <w:rFonts w:eastAsia="Calibri" w:cs="Times New Roman"/>
          <w:bCs/>
          <w:color w:val="000000" w:themeColor="text1"/>
          <w:kern w:val="0"/>
          <w14:ligatures w14:val="none"/>
        </w:rPr>
        <w:t xml:space="preserve">oraz </w:t>
      </w:r>
      <w:r w:rsidRPr="00645046">
        <w:rPr>
          <w:rFonts w:eastAsia="Calibri" w:cs="Times New Roman"/>
          <w:bCs/>
          <w:color w:val="000000" w:themeColor="text1"/>
          <w:kern w:val="0"/>
          <w14:ligatures w14:val="none"/>
        </w:rPr>
        <w:t>uczelni</w:t>
      </w:r>
      <w:r w:rsidR="0010314E">
        <w:rPr>
          <w:rFonts w:eastAsia="Calibri" w:cs="Times New Roman"/>
          <w:bCs/>
          <w:color w:val="000000" w:themeColor="text1"/>
          <w:kern w:val="0"/>
          <w14:ligatures w14:val="none"/>
        </w:rPr>
        <w:t>ach</w:t>
      </w:r>
      <w:r w:rsidRPr="00645046">
        <w:rPr>
          <w:rFonts w:eastAsia="Calibri" w:cs="Times New Roman"/>
          <w:bCs/>
          <w:color w:val="000000" w:themeColor="text1"/>
          <w:kern w:val="0"/>
          <w14:ligatures w14:val="none"/>
        </w:rPr>
        <w:t xml:space="preserve">. Stworzenie mechanizmów uznawania znaczenia naukowej mobilności międzysektorowej (w tym wzajemnego uznawania doświadczenia między sektorami) oraz zmiany systemu oceny publikacji na skoncentrowaną na jakości i znaczeniu wyników prowadzonych badań. W technologiach cyfrowych bardzo wielu badaczy często przepływa między nauką a przemysłem, dlatego </w:t>
      </w:r>
      <w:r w:rsidR="00BE00B8" w:rsidRPr="00BE00B8">
        <w:rPr>
          <w:rFonts w:eastAsia="Calibri" w:cs="Times New Roman"/>
          <w:bCs/>
          <w:color w:val="000000" w:themeColor="text1"/>
          <w:kern w:val="0"/>
          <w14:ligatures w14:val="none"/>
        </w:rPr>
        <w:t xml:space="preserve">jest </w:t>
      </w:r>
      <w:r w:rsidRPr="00645046">
        <w:rPr>
          <w:rFonts w:eastAsia="Calibri" w:cs="Times New Roman"/>
          <w:bCs/>
          <w:color w:val="000000" w:themeColor="text1"/>
          <w:kern w:val="0"/>
          <w14:ligatures w14:val="none"/>
        </w:rPr>
        <w:t>ważne promowanie znaczenia takiego przemysłowego doświadczenia w uczelni oraz akademickiego w przemyśle. Dzięki tak ułatwionemu przepływowi ludzi zwiększy się i zacieśni współpraca nauki z biznesem;</w:t>
      </w:r>
    </w:p>
    <w:p w14:paraId="7B9A117D" w14:textId="4DE1CED0" w:rsidR="007167FA" w:rsidRPr="00645046" w:rsidRDefault="007167FA" w:rsidP="006746F6">
      <w:pPr>
        <w:numPr>
          <w:ilvl w:val="0"/>
          <w:numId w:val="66"/>
        </w:numPr>
        <w:spacing w:before="120" w:after="0" w:line="257" w:lineRule="auto"/>
        <w:ind w:left="709"/>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Zwiększenie wsparcia finansowego dla osób uczących się i młodych naukowców w dziedzinach kluczowych dla cyfrowego państwa. Uznajemy, że bez zabezpieczenia godnego poziomu życia znacznie trudniej o dobre wyniki naukowe. Planujemy także poszukiwanie innych modeli stabilnego wsparcia finansowego oraz nagród i premii za badania i publikacje IT, AI i STEM we wszystkich dyscyplinach;</w:t>
      </w:r>
    </w:p>
    <w:p w14:paraId="609DDF18" w14:textId="77777777" w:rsidR="007167FA" w:rsidRPr="00645046" w:rsidRDefault="007167FA" w:rsidP="006746F6">
      <w:pPr>
        <w:numPr>
          <w:ilvl w:val="0"/>
          <w:numId w:val="66"/>
        </w:numPr>
        <w:spacing w:before="120" w:after="0" w:line="257" w:lineRule="auto"/>
        <w:ind w:left="709"/>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Promocja kariery naukowej w zakresie STEM w obszarze nowych technologii, jako dającej duże możliwości rozwoju – od pracy w jednostkach i centrach badawczych, na uczelniach po zakładanie startupów. Wsparcie współpracy między różnymi typami jednostek badawczych;</w:t>
      </w:r>
    </w:p>
    <w:p w14:paraId="23849122" w14:textId="77777777" w:rsidR="007167FA" w:rsidRPr="00645046" w:rsidRDefault="007167FA" w:rsidP="006746F6">
      <w:pPr>
        <w:numPr>
          <w:ilvl w:val="0"/>
          <w:numId w:val="66"/>
        </w:numPr>
        <w:spacing w:before="120" w:after="0" w:line="257" w:lineRule="auto"/>
        <w:ind w:left="709"/>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Ustrukturyzowanie w zakresie nietradycyjnych ścieżek kariery, w tym stworzenie stanowisk inżynierów badawczych na uczelniach, oraz inne mechanizmy zapewniające lepszą mobilność między sektorem publicznym i prywatnym. Zwiększenie znaczenia doświadczenia zdobytego w przemyśle w karierze akademickiej.</w:t>
      </w:r>
    </w:p>
    <w:p w14:paraId="2FC09108" w14:textId="77777777" w:rsidR="007167FA" w:rsidRPr="00645046" w:rsidRDefault="007167FA" w:rsidP="007167FA">
      <w:pPr>
        <w:spacing w:line="257" w:lineRule="auto"/>
        <w:ind w:left="720"/>
        <w:rPr>
          <w:rFonts w:eastAsia="Calibri" w:cs="Times New Roman"/>
          <w:kern w:val="0"/>
          <w14:ligatures w14:val="none"/>
        </w:rPr>
      </w:pPr>
    </w:p>
    <w:p w14:paraId="0988A4EB" w14:textId="77777777" w:rsidR="007167FA" w:rsidRPr="00645046" w:rsidRDefault="007167FA" w:rsidP="007167FA">
      <w:pPr>
        <w:tabs>
          <w:tab w:val="left" w:pos="1139"/>
        </w:tabs>
        <w:spacing w:line="240" w:lineRule="auto"/>
        <w:rPr>
          <w:rFonts w:eastAsia="Calibri" w:cs="Calibri"/>
          <w:b/>
          <w:kern w:val="0"/>
          <w14:ligatures w14:val="none"/>
        </w:rPr>
      </w:pPr>
      <w:r w:rsidRPr="00645046">
        <w:rPr>
          <w:rFonts w:eastAsia="Calibri" w:cs="Calibri"/>
          <w:b/>
          <w:kern w:val="0"/>
          <w14:ligatures w14:val="none"/>
        </w:rPr>
        <w:br w:type="page"/>
      </w:r>
    </w:p>
    <w:p w14:paraId="5A2B8A03" w14:textId="7553F67B" w:rsidR="007167FA" w:rsidRPr="00645046" w:rsidRDefault="007167FA" w:rsidP="00406AC9">
      <w:pPr>
        <w:pStyle w:val="Podtytu"/>
      </w:pPr>
      <w:r w:rsidRPr="00645046">
        <w:lastRenderedPageBreak/>
        <w:t xml:space="preserve">Cel </w:t>
      </w:r>
      <w:r w:rsidR="006E0A92">
        <w:t>3.5.</w:t>
      </w:r>
      <w:r w:rsidRPr="00645046">
        <w:t>2: Polska nauka jest wspierana przez zaawansowaną infrastrukturę informatyczną</w:t>
      </w:r>
    </w:p>
    <w:p w14:paraId="535A693C" w14:textId="77777777" w:rsidR="007167FA" w:rsidRPr="00645046" w:rsidRDefault="007167FA" w:rsidP="00406AC9">
      <w:pPr>
        <w:pStyle w:val="Podtytu"/>
        <w:rPr>
          <w:rFonts w:eastAsia="Calibri" w:cs="Times New Roman"/>
        </w:rPr>
      </w:pPr>
    </w:p>
    <w:p w14:paraId="4E83FBF6" w14:textId="77777777" w:rsidR="007167FA" w:rsidRPr="00645046" w:rsidRDefault="007167FA" w:rsidP="00406AC9">
      <w:pPr>
        <w:pStyle w:val="Podtytu"/>
      </w:pPr>
      <w:r w:rsidRPr="00645046">
        <w:t>Co umożliwi realizację celu:</w:t>
      </w:r>
    </w:p>
    <w:p w14:paraId="3865EC0D" w14:textId="77777777"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Inwestycje w moce obliczeniowe na potrzeby prowadzenia badań naukowych, w szczególności potrzebne do wykorzystania AI w interdyscyplinarnych dziedzinach nauki. Zwiększenie mocy obliczeniowych musi następować razem ze stworzeniem w ramach HPC (wysokowydajne przetwarzanie, ang. high-performance </w:t>
      </w:r>
      <w:proofErr w:type="spellStart"/>
      <w:r w:rsidRPr="00645046">
        <w:rPr>
          <w:rFonts w:eastAsia="Calibri" w:cs="Times New Roman"/>
          <w:bCs/>
          <w:color w:val="000000" w:themeColor="text1"/>
          <w:kern w:val="0"/>
          <w14:ligatures w14:val="none"/>
        </w:rPr>
        <w:t>computing</w:t>
      </w:r>
      <w:proofErr w:type="spellEnd"/>
      <w:r w:rsidRPr="00645046">
        <w:rPr>
          <w:rFonts w:eastAsia="Calibri" w:cs="Times New Roman"/>
          <w:bCs/>
          <w:color w:val="000000" w:themeColor="text1"/>
          <w:kern w:val="0"/>
          <w14:ligatures w14:val="none"/>
        </w:rPr>
        <w:t>)/</w:t>
      </w:r>
      <w:proofErr w:type="spellStart"/>
      <w:r w:rsidRPr="00645046">
        <w:rPr>
          <w:rFonts w:eastAsia="Calibri" w:cs="Times New Roman"/>
          <w:bCs/>
          <w:color w:val="000000" w:themeColor="text1"/>
          <w:kern w:val="0"/>
          <w14:ligatures w14:val="none"/>
        </w:rPr>
        <w:t>plGRID</w:t>
      </w:r>
      <w:proofErr w:type="spellEnd"/>
      <w:r w:rsidRPr="00645046">
        <w:rPr>
          <w:rFonts w:eastAsia="Calibri" w:cs="Times New Roman"/>
          <w:bCs/>
          <w:color w:val="000000" w:themeColor="text1"/>
          <w:kern w:val="0"/>
          <w14:ligatures w14:val="none"/>
        </w:rPr>
        <w:t xml:space="preserve"> systemów raportowania obciążenia, liczby projektów/grantów oraz wspartych startupów;</w:t>
      </w:r>
    </w:p>
    <w:p w14:paraId="391D86D7" w14:textId="77777777"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Dalszy rozwój systemów POL-on (Zintegrowany System Informacji o Szkolnictwie Wyższym i Nauce), ELA (Ekonomiczne Losy Absolwentów) i OSF (Obsługa Strumieni Finansowania), aby stały się referencyjnymi źródłami danych dla e-usług publicznych pozwalającymi skuteczniej mierzyć i analizować efektywność realizowanych projektów naukowych i komercjalizować wyniki badań;</w:t>
      </w:r>
    </w:p>
    <w:p w14:paraId="3CCAB0F6" w14:textId="77777777"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Rozwój e-usług cyfrowych skierowanych do kandydatów na studia, studentów, doktorantów i absolwentów uczelni takich jak: system wspierający kandydatów na studia w wyborze uczelni i kierunku studiów, </w:t>
      </w:r>
      <w:proofErr w:type="spellStart"/>
      <w:r w:rsidRPr="00645046">
        <w:rPr>
          <w:rFonts w:eastAsia="Calibri" w:cs="Times New Roman"/>
          <w:bCs/>
          <w:color w:val="000000" w:themeColor="text1"/>
          <w:kern w:val="0"/>
          <w14:ligatures w14:val="none"/>
        </w:rPr>
        <w:t>eDyplomy</w:t>
      </w:r>
      <w:proofErr w:type="spellEnd"/>
      <w:r w:rsidRPr="00645046">
        <w:rPr>
          <w:rFonts w:eastAsia="Calibri" w:cs="Times New Roman"/>
          <w:bCs/>
          <w:color w:val="000000" w:themeColor="text1"/>
          <w:kern w:val="0"/>
          <w14:ligatures w14:val="none"/>
        </w:rPr>
        <w:t xml:space="preserve">, udostępnienie zestawu narzędzi wspierających właściwy wybór kierunków studiów, </w:t>
      </w:r>
      <w:proofErr w:type="spellStart"/>
      <w:r w:rsidRPr="00645046">
        <w:rPr>
          <w:rFonts w:eastAsia="Calibri" w:cs="Times New Roman"/>
          <w:bCs/>
          <w:color w:val="000000" w:themeColor="text1"/>
          <w:kern w:val="0"/>
          <w14:ligatures w14:val="none"/>
        </w:rPr>
        <w:t>mLegitymacje</w:t>
      </w:r>
      <w:proofErr w:type="spellEnd"/>
      <w:r w:rsidRPr="00645046">
        <w:rPr>
          <w:rFonts w:eastAsia="Calibri" w:cs="Times New Roman"/>
          <w:bCs/>
          <w:color w:val="000000" w:themeColor="text1"/>
          <w:kern w:val="0"/>
          <w14:ligatures w14:val="none"/>
        </w:rPr>
        <w:t>;</w:t>
      </w:r>
    </w:p>
    <w:p w14:paraId="46F39273" w14:textId="627D7A3E"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Stworzenie portalu </w:t>
      </w:r>
      <w:r w:rsidR="00714CAD" w:rsidRPr="00714CAD">
        <w:rPr>
          <w:rFonts w:eastAsia="Calibri" w:cs="Times New Roman"/>
          <w:bCs/>
          <w:color w:val="000000" w:themeColor="text1"/>
          <w:kern w:val="0"/>
          <w14:ligatures w14:val="none"/>
        </w:rPr>
        <w:t>gromadzącego informacje o potencjale badawczym, komercjalizacyjno-wdrożeniowym i aparaturowym zainteresowanych jednostek naukowych, który ułatwi nawiązywanie współpracy między nimi oraz między nauką i biznesem w celu realizacji wspólnych projektów w konsorcjach naukowych i naukowo-przemysłowych</w:t>
      </w:r>
      <w:r w:rsidR="0052626C">
        <w:rPr>
          <w:rFonts w:eastAsia="Calibri" w:cs="Times New Roman"/>
          <w:bCs/>
          <w:color w:val="000000" w:themeColor="text1"/>
          <w:kern w:val="0"/>
          <w14:ligatures w14:val="none"/>
        </w:rPr>
        <w:t>;</w:t>
      </w:r>
    </w:p>
    <w:p w14:paraId="094631C1" w14:textId="11CB3DFD" w:rsidR="007167FA" w:rsidRPr="00645046" w:rsidRDefault="007167FA" w:rsidP="006746F6">
      <w:pPr>
        <w:numPr>
          <w:ilvl w:val="0"/>
          <w:numId w:val="67"/>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Wspieranie działań sektora naukowo-badawczego w Polsce w obszarze </w:t>
      </w:r>
      <w:proofErr w:type="spellStart"/>
      <w:r w:rsidRPr="00645046">
        <w:rPr>
          <w:rFonts w:eastAsia="Calibri" w:cs="Times New Roman"/>
          <w:bCs/>
          <w:color w:val="000000" w:themeColor="text1"/>
          <w:kern w:val="0"/>
          <w14:ligatures w14:val="none"/>
        </w:rPr>
        <w:t>cyberbezpieczeństwa</w:t>
      </w:r>
      <w:proofErr w:type="spellEnd"/>
      <w:r w:rsidRPr="00645046">
        <w:rPr>
          <w:rFonts w:eastAsia="Calibri" w:cs="Times New Roman"/>
          <w:bCs/>
          <w:color w:val="000000" w:themeColor="text1"/>
          <w:kern w:val="0"/>
          <w14:ligatures w14:val="none"/>
        </w:rPr>
        <w:t>, aby zapewnić kompleksową ochronę danych, technologii oraz infrastruktury badawczej w polskich uczelniach i instytutach badawczych.</w:t>
      </w:r>
    </w:p>
    <w:p w14:paraId="411F2DE5" w14:textId="77777777" w:rsidR="00F844B1" w:rsidRDefault="00F844B1">
      <w:pPr>
        <w:rPr>
          <w:rFonts w:eastAsiaTheme="majorEastAsia" w:cs="Times New Roman (Nagłówki CS)"/>
          <w:color w:val="002060"/>
          <w:spacing w:val="15"/>
          <w:kern w:val="0"/>
          <w:sz w:val="40"/>
          <w:szCs w:val="28"/>
          <w14:ligatures w14:val="none"/>
        </w:rPr>
      </w:pPr>
      <w:r>
        <w:rPr>
          <w:rFonts w:eastAsiaTheme="majorEastAsia" w:cs="Times New Roman (Nagłówki CS)"/>
          <w:color w:val="002060"/>
          <w:spacing w:val="15"/>
          <w:kern w:val="0"/>
          <w:sz w:val="40"/>
          <w:szCs w:val="28"/>
          <w14:ligatures w14:val="none"/>
        </w:rPr>
        <w:br w:type="page"/>
      </w:r>
    </w:p>
    <w:p w14:paraId="64EF62C6" w14:textId="36BD46D1" w:rsidR="007167FA" w:rsidRPr="00645046" w:rsidRDefault="007167FA" w:rsidP="00406AC9">
      <w:pPr>
        <w:pStyle w:val="Podtytu"/>
      </w:pPr>
      <w:r w:rsidRPr="00645046">
        <w:lastRenderedPageBreak/>
        <w:t xml:space="preserve">Cel </w:t>
      </w:r>
      <w:r w:rsidR="006E0A92">
        <w:t>3.5.</w:t>
      </w:r>
      <w:r w:rsidRPr="00645046">
        <w:t xml:space="preserve">3: Polska nauka w dziedzinie ICT jest widoczna na arenie międzynarodowej </w:t>
      </w:r>
    </w:p>
    <w:p w14:paraId="4EAD1F78" w14:textId="77777777" w:rsidR="007167FA" w:rsidRPr="00645046" w:rsidRDefault="007167FA" w:rsidP="00406AC9">
      <w:pPr>
        <w:pStyle w:val="Podtytu"/>
        <w:rPr>
          <w:rFonts w:eastAsia="Calibri" w:cs="Times New Roman"/>
        </w:rPr>
      </w:pPr>
    </w:p>
    <w:p w14:paraId="629D1AC1" w14:textId="77777777" w:rsidR="007167FA" w:rsidRPr="00645046" w:rsidRDefault="007167FA" w:rsidP="00406AC9">
      <w:pPr>
        <w:pStyle w:val="Podtytu"/>
      </w:pPr>
      <w:r w:rsidRPr="00645046">
        <w:t>Co umożliwi realizację celu:</w:t>
      </w:r>
    </w:p>
    <w:p w14:paraId="401847FD" w14:textId="77777777" w:rsidR="007167FA" w:rsidRPr="00645046" w:rsidRDefault="007167FA" w:rsidP="006746F6">
      <w:pPr>
        <w:numPr>
          <w:ilvl w:val="0"/>
          <w:numId w:val="65"/>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Promocja oraz umiędzynarodowienie polskiej nauki, m.in. poprzez współpracę z najlepszymi uczelniami w Europie i na świecie oraz propagowanie sukcesów polskich informatyków; </w:t>
      </w:r>
    </w:p>
    <w:p w14:paraId="7E8E81A2" w14:textId="3D15C497" w:rsidR="007167FA" w:rsidRPr="00645046" w:rsidRDefault="007167FA" w:rsidP="006746F6">
      <w:pPr>
        <w:numPr>
          <w:ilvl w:val="0"/>
          <w:numId w:val="65"/>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 xml:space="preserve">Rozwój dyplomacji naukowej w zakresie podwyższenia poziomu pozyskiwania zagranicznych środków publicznych (w tym europejskich) na badania naukowe oraz zwiększenie promocji i szkoleń z pozyskiwania funduszy europejskich na badania i rozwój; </w:t>
      </w:r>
    </w:p>
    <w:p w14:paraId="3C10240E" w14:textId="77777777" w:rsidR="007167FA" w:rsidRPr="00645046" w:rsidRDefault="007167FA" w:rsidP="006746F6">
      <w:pPr>
        <w:numPr>
          <w:ilvl w:val="0"/>
          <w:numId w:val="65"/>
        </w:numPr>
        <w:spacing w:before="120" w:after="0" w:line="257" w:lineRule="auto"/>
        <w:rPr>
          <w:rFonts w:eastAsia="Calibri" w:cs="Times New Roman"/>
          <w:bCs/>
          <w:color w:val="000000" w:themeColor="text1"/>
          <w:kern w:val="0"/>
          <w14:ligatures w14:val="none"/>
        </w:rPr>
      </w:pPr>
      <w:r w:rsidRPr="00645046">
        <w:rPr>
          <w:rFonts w:eastAsia="Calibri" w:cs="Times New Roman"/>
          <w:bCs/>
          <w:color w:val="000000" w:themeColor="text1"/>
          <w:kern w:val="0"/>
          <w14:ligatures w14:val="none"/>
        </w:rPr>
        <w:t>Dostosowanie i poprawa systemu oceny parametrycznej jednostek naukowo-badawczych tak by bardziej wspierała komercjalizację wyników badań naukowych oraz wypracowanie nowych ścieżek komercjalizacji badań uwzględniających nowoczesne, międzynarodowe modele prowadzenia badań;</w:t>
      </w:r>
    </w:p>
    <w:p w14:paraId="5243FED5" w14:textId="02C786ED" w:rsidR="007167FA" w:rsidRPr="00645046" w:rsidRDefault="007167FA" w:rsidP="006746F6">
      <w:pPr>
        <w:numPr>
          <w:ilvl w:val="0"/>
          <w:numId w:val="65"/>
        </w:numPr>
        <w:spacing w:before="120" w:after="0" w:line="257" w:lineRule="auto"/>
        <w:rPr>
          <w:rFonts w:eastAsia="Calibri" w:cs="Times New Roman"/>
          <w:b/>
          <w:bCs/>
          <w:color w:val="000000" w:themeColor="text1"/>
          <w:kern w:val="0"/>
          <w14:ligatures w14:val="none"/>
        </w:rPr>
      </w:pPr>
      <w:r w:rsidRPr="00645046">
        <w:rPr>
          <w:rFonts w:eastAsia="Calibri" w:cs="Times New Roman"/>
          <w:bCs/>
          <w:color w:val="000000" w:themeColor="text1"/>
          <w:kern w:val="0"/>
          <w14:ligatures w14:val="none"/>
        </w:rPr>
        <w:t xml:space="preserve">Wsparcie udziału polskich instytucji oraz naukowców w międzynarodowych sieciach oraz organizacjach technologicznych, które </w:t>
      </w:r>
      <w:r w:rsidR="00BE00B8" w:rsidRPr="00BE00B8">
        <w:rPr>
          <w:rFonts w:eastAsia="Calibri" w:cs="Times New Roman"/>
          <w:bCs/>
          <w:color w:val="000000" w:themeColor="text1"/>
          <w:kern w:val="0"/>
          <w14:ligatures w14:val="none"/>
        </w:rPr>
        <w:t xml:space="preserve">mają </w:t>
      </w:r>
      <w:r w:rsidRPr="00645046">
        <w:rPr>
          <w:rFonts w:eastAsia="Calibri" w:cs="Times New Roman"/>
          <w:bCs/>
          <w:color w:val="000000" w:themeColor="text1"/>
          <w:kern w:val="0"/>
          <w14:ligatures w14:val="none"/>
        </w:rPr>
        <w:t xml:space="preserve">na celu wspieranie rozwoju w sektorze ICT; </w:t>
      </w:r>
    </w:p>
    <w:p w14:paraId="159411BD" w14:textId="3B8FE2E0" w:rsidR="007167FA" w:rsidRDefault="007167FA" w:rsidP="006746F6">
      <w:pPr>
        <w:numPr>
          <w:ilvl w:val="0"/>
          <w:numId w:val="65"/>
        </w:numPr>
        <w:spacing w:before="120" w:after="0" w:line="257" w:lineRule="auto"/>
      </w:pPr>
      <w:r w:rsidRPr="00645046">
        <w:rPr>
          <w:rFonts w:eastAsia="Calibri" w:cs="Times New Roman"/>
          <w:kern w:val="0"/>
          <w14:ligatures w14:val="none"/>
        </w:rPr>
        <w:t>Wzmocnienie wiodących uczelni informatycznych i centrów badawczych oraz stworzenie w Polsce instytucji badawczych, które mają szansę zyskać renomę międzynarodową. Uznajemy, że istnienie w kraju instytucji badawczych o renomie międzynarodowej jest jednym z najbardziej skutecznych działań przeciwdziałających drenażowi mózgów. Wykorzystanie Instytutu IDEAS, który przez prowadzenie interdyscyplinarnych badań będzie promował wykorzystanie AI w zróżnicowanych dziedzinach, a także Ośrodka Badań nad Bezpieczeństwem Sztucznej Inteligencji NASK - PIB, który będzie podejmował podobne działania w obszarze bezpieczeństwa tej technologii.</w:t>
      </w:r>
    </w:p>
    <w:p w14:paraId="13E8046E" w14:textId="40BB6BEF" w:rsidR="00AA16AB" w:rsidRPr="0013722D" w:rsidRDefault="00AA16AB" w:rsidP="00545F28">
      <w:r>
        <w:br w:type="page"/>
      </w:r>
    </w:p>
    <w:p w14:paraId="09E5B88A" w14:textId="18E90CE8" w:rsidR="009775E2" w:rsidRDefault="00273650" w:rsidP="006746F6">
      <w:pPr>
        <w:pStyle w:val="Nagwek2"/>
        <w:numPr>
          <w:ilvl w:val="0"/>
          <w:numId w:val="2"/>
        </w:numPr>
      </w:pPr>
      <w:bookmarkStart w:id="62" w:name="_Toc221026275"/>
      <w:r>
        <w:lastRenderedPageBreak/>
        <w:t xml:space="preserve">Gospodarka </w:t>
      </w:r>
      <w:r w:rsidR="00B57AAD">
        <w:t>i technologie</w:t>
      </w:r>
      <w:bookmarkEnd w:id="62"/>
    </w:p>
    <w:p w14:paraId="688379A2" w14:textId="77777777" w:rsidR="00544388" w:rsidRDefault="00190DB0" w:rsidP="006746F6">
      <w:pPr>
        <w:pStyle w:val="Nagwek3"/>
        <w:numPr>
          <w:ilvl w:val="1"/>
          <w:numId w:val="2"/>
        </w:numPr>
      </w:pPr>
      <w:bookmarkStart w:id="63" w:name="_Toc221026276"/>
      <w:r>
        <w:t>Cyfrowa transformacja przedsiębiorstw</w:t>
      </w:r>
      <w:bookmarkEnd w:id="63"/>
    </w:p>
    <w:p w14:paraId="2C268D61" w14:textId="77777777" w:rsidR="008C6C81" w:rsidRDefault="008C6C81" w:rsidP="00406AC9">
      <w:pPr>
        <w:pStyle w:val="Podtytu"/>
      </w:pPr>
    </w:p>
    <w:p w14:paraId="2FCF70FE" w14:textId="77777777" w:rsidR="007909F2" w:rsidRPr="00F56898" w:rsidRDefault="007909F2" w:rsidP="00406AC9">
      <w:pPr>
        <w:pStyle w:val="Podtytu"/>
        <w:rPr>
          <w:rFonts w:eastAsia="Yu Gothic Light" w:cs="Times New Roman (Nagłówki CS)"/>
          <w:kern w:val="0"/>
          <w14:ligatures w14:val="none"/>
        </w:rPr>
      </w:pPr>
      <w:r w:rsidRPr="00F56898">
        <w:rPr>
          <w:rFonts w:eastAsia="Yu Gothic Light" w:cs="Times New Roman (Nagłówki CS)"/>
          <w:kern w:val="0"/>
          <w14:ligatures w14:val="none"/>
        </w:rPr>
        <w:t>Diagnoza – jak jest?</w:t>
      </w:r>
    </w:p>
    <w:p w14:paraId="442E8F2C" w14:textId="7C13873A" w:rsidR="007909F2" w:rsidRPr="00F56898" w:rsidRDefault="007909F2" w:rsidP="007909F2">
      <w:pPr>
        <w:spacing w:line="257" w:lineRule="auto"/>
        <w:rPr>
          <w:rFonts w:eastAsia="Aptos" w:cs="Times New Roman"/>
          <w:kern w:val="0"/>
          <w:szCs w:val="22"/>
          <w14:ligatures w14:val="none"/>
        </w:rPr>
      </w:pPr>
      <w:r w:rsidRPr="00F56898">
        <w:rPr>
          <w:rFonts w:eastAsia="Calibri" w:cs="Calibri"/>
          <w:kern w:val="0"/>
          <w:szCs w:val="22"/>
          <w14:ligatures w14:val="none"/>
        </w:rPr>
        <w:t>W 2024 r. ponad dwie trzecie</w:t>
      </w:r>
      <w:r>
        <w:rPr>
          <w:rFonts w:eastAsia="Calibri" w:cs="Calibri"/>
          <w:kern w:val="0"/>
          <w:szCs w:val="22"/>
          <w14:ligatures w14:val="none"/>
        </w:rPr>
        <w:t xml:space="preserve"> </w:t>
      </w:r>
      <w:r w:rsidRPr="00F56898">
        <w:rPr>
          <w:rFonts w:eastAsia="Calibri" w:cs="Calibri"/>
          <w:kern w:val="0"/>
          <w:szCs w:val="22"/>
          <w14:ligatures w14:val="none"/>
        </w:rPr>
        <w:t>polskich przedsiębiorstw został</w:t>
      </w:r>
      <w:r>
        <w:rPr>
          <w:rFonts w:eastAsia="Calibri" w:cs="Calibri"/>
          <w:kern w:val="0"/>
          <w:szCs w:val="22"/>
          <w14:ligatures w14:val="none"/>
        </w:rPr>
        <w:t>o</w:t>
      </w:r>
      <w:r w:rsidRPr="00F56898">
        <w:rPr>
          <w:rFonts w:eastAsia="Calibri" w:cs="Calibri"/>
          <w:kern w:val="0"/>
          <w:szCs w:val="22"/>
          <w14:ligatures w14:val="none"/>
        </w:rPr>
        <w:t xml:space="preserve"> zakwalifikowan</w:t>
      </w:r>
      <w:r>
        <w:rPr>
          <w:rFonts w:eastAsia="Calibri" w:cs="Calibri"/>
          <w:kern w:val="0"/>
          <w:szCs w:val="22"/>
          <w14:ligatures w14:val="none"/>
        </w:rPr>
        <w:t>ych</w:t>
      </w:r>
      <w:r w:rsidRPr="00F56898">
        <w:rPr>
          <w:rFonts w:eastAsia="Calibri" w:cs="Calibri"/>
          <w:kern w:val="0"/>
          <w:szCs w:val="22"/>
          <w14:ligatures w14:val="none"/>
        </w:rPr>
        <w:t xml:space="preserve"> do grupy o bardzo niskiej lub niskiej intensywności cyfrowej, a 33% przedsiębiorstw charakteryzowało się wysokim lub bardzo wysokim poziomem intensywności cyfrowej. 99,8% ogółu przedsiębiorstw w Polsce tworzy sektor MŚP, który generuje </w:t>
      </w:r>
      <w:r w:rsidR="00850666">
        <w:rPr>
          <w:rFonts w:eastAsia="Calibri" w:cs="Calibri"/>
          <w:kern w:val="0"/>
          <w:szCs w:val="22"/>
          <w14:ligatures w14:val="none"/>
        </w:rPr>
        <w:t>46,6%</w:t>
      </w:r>
      <w:r w:rsidRPr="00F56898">
        <w:rPr>
          <w:rFonts w:eastAsia="Calibri" w:cs="Calibri"/>
          <w:kern w:val="0"/>
          <w:szCs w:val="22"/>
          <w14:ligatures w14:val="none"/>
        </w:rPr>
        <w:t xml:space="preserve"> PKB (dane za </w:t>
      </w:r>
      <w:r w:rsidR="00850666">
        <w:rPr>
          <w:rFonts w:eastAsia="Calibri" w:cs="Calibri"/>
          <w:kern w:val="0"/>
          <w:szCs w:val="22"/>
          <w14:ligatures w14:val="none"/>
        </w:rPr>
        <w:t>2022</w:t>
      </w:r>
      <w:r w:rsidR="00850666" w:rsidRPr="00F56898">
        <w:rPr>
          <w:rFonts w:eastAsia="Calibri" w:cs="Calibri"/>
          <w:kern w:val="0"/>
          <w:szCs w:val="22"/>
          <w14:ligatures w14:val="none"/>
        </w:rPr>
        <w:t xml:space="preserve"> </w:t>
      </w:r>
      <w:r w:rsidRPr="00F56898">
        <w:rPr>
          <w:rFonts w:eastAsia="Calibri" w:cs="Calibri"/>
          <w:kern w:val="0"/>
          <w:szCs w:val="22"/>
          <w14:ligatures w14:val="none"/>
        </w:rPr>
        <w:t>r.)</w:t>
      </w:r>
      <w:r w:rsidRPr="00F56898">
        <w:rPr>
          <w:rFonts w:eastAsia="Calibri" w:cs="Calibri"/>
          <w:kern w:val="0"/>
          <w:szCs w:val="22"/>
          <w:vertAlign w:val="superscript"/>
          <w14:ligatures w14:val="none"/>
        </w:rPr>
        <w:footnoteReference w:id="107"/>
      </w:r>
      <w:r w:rsidRPr="00F56898">
        <w:rPr>
          <w:rFonts w:eastAsia="Calibri" w:cs="Calibri"/>
          <w:kern w:val="0"/>
          <w:szCs w:val="22"/>
          <w14:ligatures w14:val="none"/>
        </w:rPr>
        <w:t>. Małe i średnie przedsiębiorstwa pełnią kluczową rolę w rozwoju polskiej gospodarki, a ich transformacja cyfrowa jest warunkiem utrzymania i poprawy pozycji konkurencyjnej Polski na rynku międzynarodowym.</w:t>
      </w:r>
      <w:r w:rsidRPr="00F56898">
        <w:rPr>
          <w:rFonts w:eastAsia="Yu Gothic Light" w:cs="Calibri"/>
          <w:kern w:val="0"/>
          <w:szCs w:val="22"/>
          <w14:ligatures w14:val="none"/>
        </w:rPr>
        <w:t> </w:t>
      </w:r>
    </w:p>
    <w:p w14:paraId="49376F17" w14:textId="5AE4C153" w:rsidR="007909F2" w:rsidRPr="00F56898" w:rsidRDefault="007909F2" w:rsidP="007909F2">
      <w:pPr>
        <w:spacing w:line="257" w:lineRule="auto"/>
        <w:rPr>
          <w:rFonts w:eastAsia="Yu Gothic Light" w:cs="Calibri"/>
          <w:kern w:val="0"/>
          <w14:ligatures w14:val="none"/>
        </w:rPr>
      </w:pPr>
      <w:r w:rsidRPr="11A5855D">
        <w:rPr>
          <w:rFonts w:eastAsia="Calibri" w:cs="Calibri"/>
        </w:rPr>
        <w:t xml:space="preserve">W 2024 r. odsetek przedsiębiorstw mających szerokopasmowy dostęp do </w:t>
      </w:r>
      <w:proofErr w:type="spellStart"/>
      <w:r w:rsidR="00A45D6A">
        <w:rPr>
          <w:rFonts w:eastAsia="Calibri" w:cs="Calibri"/>
        </w:rPr>
        <w:t>i</w:t>
      </w:r>
      <w:r w:rsidRPr="11A5855D">
        <w:rPr>
          <w:rFonts w:eastAsia="Calibri" w:cs="Calibri"/>
        </w:rPr>
        <w:t>nternetu</w:t>
      </w:r>
      <w:proofErr w:type="spellEnd"/>
      <w:r w:rsidRPr="11A5855D">
        <w:rPr>
          <w:rFonts w:eastAsia="Calibri" w:cs="Calibri"/>
        </w:rPr>
        <w:t xml:space="preserve"> wyniósł prawie 99%. </w:t>
      </w:r>
      <w:r w:rsidR="00A37D86">
        <w:rPr>
          <w:rFonts w:eastAsia="Calibri" w:cs="Calibri"/>
        </w:rPr>
        <w:t xml:space="preserve">W 2025 r. </w:t>
      </w:r>
      <w:r w:rsidR="2D5FE1CE" w:rsidRPr="7D6DA611">
        <w:rPr>
          <w:rFonts w:eastAsia="Calibri" w:cs="Calibri"/>
        </w:rPr>
        <w:t>93,1%</w:t>
      </w:r>
      <w:r w:rsidRPr="11A5855D">
        <w:rPr>
          <w:rFonts w:eastAsia="Calibri" w:cs="Calibri"/>
        </w:rPr>
        <w:t xml:space="preserve"> przedsiębiorstw stosowało przynajmniej jeden z badanych środków bezpieczeństwa ICT, przy czym najczęściej była to identyfikacja i uwierzytelnianie silnym hasłem (</w:t>
      </w:r>
      <w:r w:rsidR="37606FA1" w:rsidRPr="7B03BACA">
        <w:rPr>
          <w:rFonts w:eastAsia="Calibri" w:cs="Calibri"/>
        </w:rPr>
        <w:t>81,0%</w:t>
      </w:r>
      <w:r w:rsidRPr="7B03BACA">
        <w:rPr>
          <w:rFonts w:eastAsia="Calibri" w:cs="Calibri"/>
        </w:rPr>
        <w:t>).</w:t>
      </w:r>
      <w:r w:rsidRPr="11A5855D">
        <w:rPr>
          <w:rFonts w:eastAsia="Calibri" w:cs="Calibri"/>
        </w:rPr>
        <w:t xml:space="preserve"> </w:t>
      </w:r>
      <w:r w:rsidR="00A45948" w:rsidRPr="00A45948">
        <w:rPr>
          <w:rFonts w:eastAsia="Calibri" w:cs="Calibri"/>
        </w:rPr>
        <w:t xml:space="preserve">Technologie oparte na sztucznej inteligencji najczęściej wykorzystywano w procesach związanych z marketingiem i sprzedażą (5,0%), najrzadziej – w dziedzinie logistyki (0,8%). </w:t>
      </w:r>
      <w:r w:rsidR="00E77EDD">
        <w:rPr>
          <w:rFonts w:eastAsia="Calibri" w:cs="Calibri"/>
        </w:rPr>
        <w:t xml:space="preserve">42% podmiotów </w:t>
      </w:r>
      <w:r w:rsidR="00E77EDD" w:rsidRPr="11A5855D">
        <w:rPr>
          <w:rFonts w:eastAsia="Calibri" w:cs="Calibri"/>
        </w:rPr>
        <w:t>dużych korzystał</w:t>
      </w:r>
      <w:r w:rsidR="00E77EDD">
        <w:rPr>
          <w:rFonts w:eastAsia="Calibri" w:cs="Calibri"/>
        </w:rPr>
        <w:t>o</w:t>
      </w:r>
      <w:r w:rsidR="00E77EDD" w:rsidRPr="11A5855D">
        <w:rPr>
          <w:rFonts w:eastAsia="Calibri" w:cs="Calibri"/>
        </w:rPr>
        <w:t xml:space="preserve"> z technologii sztucznej inteligencji. </w:t>
      </w:r>
      <w:r w:rsidR="00A45948" w:rsidRPr="00A45948">
        <w:rPr>
          <w:rFonts w:eastAsia="Calibri" w:cs="Calibri"/>
        </w:rPr>
        <w:t xml:space="preserve">Wśród podmiotów dużych największym zainteresowaniem cieszyło się zastosowanie AI w procesach związanych z bezpieczeństwem ICT (22,5%). </w:t>
      </w:r>
      <w:r w:rsidRPr="00A42E1B">
        <w:rPr>
          <w:rFonts w:eastAsia="Calibri" w:cs="Calibri"/>
          <w:vertAlign w:val="superscript"/>
        </w:rPr>
        <w:footnoteReference w:id="108"/>
      </w:r>
      <w:r w:rsidRPr="00D459D1">
        <w:rPr>
          <w:rFonts w:eastAsia="Calibri" w:cs="Calibri"/>
        </w:rPr>
        <w:t>.</w:t>
      </w:r>
      <w:r w:rsidRPr="11A5855D">
        <w:rPr>
          <w:rFonts w:eastAsia="Calibri" w:cs="Calibri"/>
        </w:rPr>
        <w:t xml:space="preserve"> W </w:t>
      </w:r>
      <w:r w:rsidR="00F06F01">
        <w:rPr>
          <w:rFonts w:eastAsia="Calibri" w:cs="Calibri"/>
        </w:rPr>
        <w:t>2025 r.</w:t>
      </w:r>
      <w:r w:rsidRPr="11A5855D">
        <w:rPr>
          <w:rFonts w:eastAsia="Calibri" w:cs="Calibri"/>
        </w:rPr>
        <w:t xml:space="preserve"> </w:t>
      </w:r>
      <w:r w:rsidRPr="00F547CB">
        <w:rPr>
          <w:rFonts w:eastAsia="Calibri" w:cs="Calibri"/>
        </w:rPr>
        <w:t xml:space="preserve">z technologii chmurowych korzystało </w:t>
      </w:r>
      <w:r w:rsidR="0043317B">
        <w:rPr>
          <w:rFonts w:eastAsia="Calibri" w:cs="Calibri"/>
        </w:rPr>
        <w:t>55,3</w:t>
      </w:r>
      <w:r w:rsidR="00F06F01" w:rsidRPr="00F547CB">
        <w:rPr>
          <w:rFonts w:eastAsia="Calibri" w:cs="Calibri"/>
        </w:rPr>
        <w:t>%</w:t>
      </w:r>
      <w:r w:rsidRPr="11A5855D">
        <w:rPr>
          <w:rFonts w:eastAsia="Calibri" w:cs="Calibri"/>
        </w:rPr>
        <w:t xml:space="preserve">firm, </w:t>
      </w:r>
      <w:r w:rsidRPr="00863696">
        <w:rPr>
          <w:rFonts w:eastAsia="Calibri" w:cs="Calibri"/>
        </w:rPr>
        <w:t xml:space="preserve"> z analityki danych – </w:t>
      </w:r>
      <w:r w:rsidR="00863696" w:rsidRPr="00A42E1B">
        <w:rPr>
          <w:rFonts w:eastAsia="Calibri" w:cs="Calibri"/>
        </w:rPr>
        <w:t>25,9</w:t>
      </w:r>
      <w:r w:rsidRPr="00863696">
        <w:rPr>
          <w:rFonts w:eastAsia="Calibri" w:cs="Calibri"/>
        </w:rPr>
        <w:t>%,</w:t>
      </w:r>
      <w:r w:rsidRPr="11A5855D">
        <w:rPr>
          <w:rFonts w:eastAsia="Calibri" w:cs="Calibri"/>
        </w:rPr>
        <w:t xml:space="preserve"> </w:t>
      </w:r>
      <w:r w:rsidR="006057D0" w:rsidRPr="006057D0">
        <w:rPr>
          <w:rFonts w:eastAsia="Calibri" w:cs="Calibri"/>
        </w:rPr>
        <w:t xml:space="preserve">40,5% przedsiębiorstw wykorzystywało oprogramowanie ERP, </w:t>
      </w:r>
      <w:r w:rsidR="00E44085">
        <w:rPr>
          <w:rFonts w:eastAsia="Calibri" w:cs="Calibri"/>
        </w:rPr>
        <w:t xml:space="preserve">a </w:t>
      </w:r>
      <w:r w:rsidR="006057D0" w:rsidRPr="006057D0">
        <w:rPr>
          <w:rFonts w:eastAsia="Calibri" w:cs="Calibri"/>
        </w:rPr>
        <w:t xml:space="preserve">CRM </w:t>
      </w:r>
      <w:r w:rsidR="00E44085">
        <w:rPr>
          <w:rFonts w:eastAsia="Calibri" w:cs="Calibri"/>
        </w:rPr>
        <w:t xml:space="preserve">- </w:t>
      </w:r>
      <w:r w:rsidR="006057D0" w:rsidRPr="006057D0">
        <w:rPr>
          <w:rFonts w:eastAsia="Calibri" w:cs="Calibri"/>
        </w:rPr>
        <w:t>25</w:t>
      </w:r>
      <w:r w:rsidR="006057D0">
        <w:rPr>
          <w:rFonts w:eastAsia="Calibri" w:cs="Calibri"/>
        </w:rPr>
        <w:t>,</w:t>
      </w:r>
      <w:r w:rsidR="006057D0" w:rsidRPr="006057D0">
        <w:rPr>
          <w:rFonts w:eastAsia="Calibri" w:cs="Calibri"/>
        </w:rPr>
        <w:t>1%</w:t>
      </w:r>
      <w:r w:rsidR="006057D0" w:rsidRPr="006057D0">
        <w:rPr>
          <w:rFonts w:eastAsia="Calibri" w:cs="Calibri"/>
          <w:vertAlign w:val="superscript"/>
        </w:rPr>
        <w:t xml:space="preserve"> </w:t>
      </w:r>
      <w:r w:rsidRPr="11A5855D">
        <w:rPr>
          <w:rFonts w:eastAsia="Calibri" w:cs="Calibri"/>
          <w:vertAlign w:val="superscript"/>
        </w:rPr>
        <w:footnoteReference w:id="109"/>
      </w:r>
      <w:r w:rsidRPr="11A5855D">
        <w:rPr>
          <w:rFonts w:eastAsia="Calibri" w:cs="Calibri"/>
        </w:rPr>
        <w:t xml:space="preserve">. W </w:t>
      </w:r>
      <w:r w:rsidR="73080A16" w:rsidRPr="05683DED">
        <w:rPr>
          <w:rFonts w:eastAsia="Calibri" w:cs="Calibri"/>
        </w:rPr>
        <w:t>2025</w:t>
      </w:r>
      <w:r w:rsidRPr="05683DED">
        <w:rPr>
          <w:rFonts w:eastAsia="Calibri" w:cs="Calibri"/>
        </w:rPr>
        <w:t xml:space="preserve"> r.</w:t>
      </w:r>
      <w:r w:rsidRPr="11A5855D">
        <w:rPr>
          <w:rFonts w:eastAsia="Calibri" w:cs="Calibri"/>
        </w:rPr>
        <w:t xml:space="preserve"> sztuczną inteligencję wykorzystywało </w:t>
      </w:r>
      <w:r w:rsidR="1CF0E7E1" w:rsidRPr="05683DED">
        <w:rPr>
          <w:rFonts w:eastAsia="Calibri" w:cs="Calibri"/>
        </w:rPr>
        <w:t>8,7%</w:t>
      </w:r>
      <w:r w:rsidRPr="11A5855D">
        <w:rPr>
          <w:rFonts w:eastAsia="Calibri" w:cs="Calibri"/>
        </w:rPr>
        <w:t xml:space="preserve"> firm</w:t>
      </w:r>
      <w:r w:rsidRPr="11A5855D">
        <w:rPr>
          <w:rFonts w:eastAsia="Calibri" w:cs="Calibri"/>
          <w:vertAlign w:val="superscript"/>
        </w:rPr>
        <w:footnoteReference w:id="110"/>
      </w:r>
      <w:r w:rsidR="00B73F83" w:rsidRPr="11A5855D">
        <w:rPr>
          <w:rFonts w:eastAsia="Calibri" w:cs="Calibri"/>
        </w:rPr>
        <w:t>.</w:t>
      </w:r>
      <w:r w:rsidRPr="11A5855D">
        <w:rPr>
          <w:rFonts w:eastAsia="Calibri" w:cs="Calibri"/>
        </w:rPr>
        <w:t xml:space="preserve"> </w:t>
      </w:r>
      <w:r w:rsidR="00CB083D" w:rsidRPr="00A42E1B">
        <w:rPr>
          <w:rFonts w:eastAsia="Calibri" w:cs="Calibri"/>
        </w:rPr>
        <w:t>18,3</w:t>
      </w:r>
      <w:r w:rsidR="00CB083D" w:rsidRPr="00137507">
        <w:rPr>
          <w:rFonts w:eastAsia="Calibri" w:cs="Calibri"/>
        </w:rPr>
        <w:t>%</w:t>
      </w:r>
      <w:r w:rsidRPr="00CB083D">
        <w:rPr>
          <w:rFonts w:eastAsia="Calibri" w:cs="Calibri"/>
        </w:rPr>
        <w:t xml:space="preserve"> przedsiębiorstw prowadziło sprzedaż przez </w:t>
      </w:r>
      <w:proofErr w:type="spellStart"/>
      <w:r w:rsidRPr="00CB083D">
        <w:rPr>
          <w:rFonts w:eastAsia="Calibri" w:cs="Calibri"/>
        </w:rPr>
        <w:t>internet</w:t>
      </w:r>
      <w:proofErr w:type="spellEnd"/>
      <w:r w:rsidRPr="00CB083D">
        <w:rPr>
          <w:rFonts w:eastAsia="Calibri" w:cs="Calibri"/>
        </w:rPr>
        <w:t>.</w:t>
      </w:r>
      <w:r w:rsidRPr="11A5855D">
        <w:rPr>
          <w:rFonts w:eastAsia="Calibri" w:cs="Calibri"/>
        </w:rPr>
        <w:t xml:space="preserve"> </w:t>
      </w:r>
      <w:r w:rsidR="00F30F0A">
        <w:rPr>
          <w:rFonts w:eastAsia="Calibri" w:cs="Calibri"/>
        </w:rPr>
        <w:t xml:space="preserve">W 2024 r. </w:t>
      </w:r>
      <w:r w:rsidRPr="11A5855D">
        <w:rPr>
          <w:rFonts w:eastAsia="Calibri" w:cs="Calibri"/>
        </w:rPr>
        <w:t>20% MŚP nie wykorzyst</w:t>
      </w:r>
      <w:r w:rsidR="00F30F0A">
        <w:rPr>
          <w:rFonts w:eastAsia="Calibri" w:cs="Calibri"/>
        </w:rPr>
        <w:t>ywało</w:t>
      </w:r>
      <w:r w:rsidRPr="11A5855D">
        <w:rPr>
          <w:rFonts w:eastAsia="Calibri" w:cs="Calibri"/>
        </w:rPr>
        <w:t xml:space="preserve"> żadnych narzędzi cyfrowych, natomiast te, które ich używa</w:t>
      </w:r>
      <w:r w:rsidR="00F30F0A">
        <w:rPr>
          <w:rFonts w:eastAsia="Calibri" w:cs="Calibri"/>
        </w:rPr>
        <w:t>ły</w:t>
      </w:r>
      <w:r w:rsidRPr="11A5855D">
        <w:rPr>
          <w:rFonts w:eastAsia="Calibri" w:cs="Calibri"/>
        </w:rPr>
        <w:t>, najczęściej wskaz</w:t>
      </w:r>
      <w:r w:rsidR="00F30F0A">
        <w:rPr>
          <w:rFonts w:eastAsia="Calibri" w:cs="Calibri"/>
        </w:rPr>
        <w:t>ywały</w:t>
      </w:r>
      <w:r w:rsidRPr="11A5855D">
        <w:rPr>
          <w:rFonts w:eastAsia="Calibri" w:cs="Calibri"/>
        </w:rPr>
        <w:t xml:space="preserve"> podstawowe narzędzia cyfrowe, jak wykorzystanie mediów społecznościowych do promocji firmy czy usług przetwarzania danych w chmurze</w:t>
      </w:r>
      <w:r w:rsidRPr="11A5855D">
        <w:rPr>
          <w:rFonts w:eastAsia="Calibri" w:cs="Calibri"/>
          <w:vertAlign w:val="superscript"/>
        </w:rPr>
        <w:footnoteReference w:id="111"/>
      </w:r>
      <w:r w:rsidR="00D81CFA" w:rsidRPr="11A5855D">
        <w:rPr>
          <w:rFonts w:eastAsia="Calibri" w:cs="Calibri"/>
        </w:rPr>
        <w:t>.</w:t>
      </w:r>
    </w:p>
    <w:p w14:paraId="6EAD929B" w14:textId="77777777" w:rsidR="007909F2" w:rsidRPr="00F56898" w:rsidRDefault="007909F2" w:rsidP="007909F2">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56898">
        <w:rPr>
          <w:rFonts w:eastAsia="Yu Gothic Light" w:cs="Times New Roman (Nagłówki CS)"/>
          <w:color w:val="002060"/>
          <w:spacing w:val="15"/>
          <w:kern w:val="0"/>
          <w:sz w:val="40"/>
          <w:szCs w:val="28"/>
          <w14:ligatures w14:val="none"/>
        </w:rPr>
        <w:t xml:space="preserve">Poziom cyfryzacji przedsiębiorstw skorelowany jest z ich wielkością: im większe, tym przeciętnie więcej wydatków przeznacza na prace badawczo-rozwojowe i wdrażanie nowych technologii. </w:t>
      </w:r>
    </w:p>
    <w:p w14:paraId="13DE2891" w14:textId="3573B37F"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lastRenderedPageBreak/>
        <w:t>Podobna zależność występuje w przypadku innowacyjności przedsiębiorstw: największy odsetek podmiotów aktywnych innowacyjnie występuje wśród dużych</w:t>
      </w:r>
      <w:r w:rsidR="0008148A">
        <w:rPr>
          <w:rFonts w:eastAsia="Calibri" w:cs="Times New Roman"/>
          <w:kern w:val="0"/>
          <w:szCs w:val="22"/>
          <w14:ligatures w14:val="none"/>
        </w:rPr>
        <w:t xml:space="preserve"> firm</w:t>
      </w:r>
      <w:r w:rsidRPr="00F56898">
        <w:rPr>
          <w:rFonts w:eastAsia="Calibri" w:cs="Times New Roman"/>
          <w:kern w:val="0"/>
          <w:szCs w:val="22"/>
          <w14:ligatures w14:val="none"/>
        </w:rPr>
        <w:t>. Częściej wprowadzane są innowacje w procesach biznesowych niż innowacje produktowe.</w:t>
      </w:r>
    </w:p>
    <w:p w14:paraId="4CC6F7A6" w14:textId="68169143"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t>Innym aspektem cyfrowej transformacji jest wdrażanie zaawansowanych technologii Przemysłu 4.0. Diagnoza wdrażania Przemysłu 4.0 w Polsce na lata 2022-2024 wskazuje na stopniowe, choć nierównomierne postępy w adaptacji nowoczesnych technologii w różnych sektorach gospodarki</w:t>
      </w:r>
      <w:r w:rsidR="00173E6D">
        <w:rPr>
          <w:rFonts w:eastAsia="Calibri" w:cs="Times New Roman"/>
          <w:kern w:val="0"/>
          <w:szCs w:val="22"/>
          <w14:ligatures w14:val="none"/>
        </w:rPr>
        <w:t xml:space="preserve">. Tempo wdrażania jest ściśle powiązane z </w:t>
      </w:r>
      <w:r w:rsidRPr="00F56898">
        <w:rPr>
          <w:rFonts w:eastAsia="Calibri" w:cs="Times New Roman"/>
          <w:kern w:val="0"/>
          <w:szCs w:val="22"/>
          <w14:ligatures w14:val="none"/>
        </w:rPr>
        <w:t>wielkości</w:t>
      </w:r>
      <w:r w:rsidR="00173E6D">
        <w:rPr>
          <w:rFonts w:eastAsia="Calibri" w:cs="Times New Roman"/>
          <w:kern w:val="0"/>
          <w:szCs w:val="22"/>
          <w14:ligatures w14:val="none"/>
        </w:rPr>
        <w:t>ą</w:t>
      </w:r>
      <w:r w:rsidRPr="00F56898">
        <w:rPr>
          <w:rFonts w:eastAsia="Calibri" w:cs="Times New Roman"/>
          <w:kern w:val="0"/>
          <w:szCs w:val="22"/>
          <w14:ligatures w14:val="none"/>
        </w:rPr>
        <w:t xml:space="preserve"> przedsiębiorstwa (najczęściej technologie </w:t>
      </w:r>
      <w:r w:rsidR="000C7A3F">
        <w:rPr>
          <w:rFonts w:eastAsia="Calibri" w:cs="Times New Roman"/>
          <w:kern w:val="0"/>
          <w:szCs w:val="22"/>
          <w14:ligatures w14:val="none"/>
        </w:rPr>
        <w:t>Przemysł</w:t>
      </w:r>
      <w:r w:rsidR="005502C7">
        <w:rPr>
          <w:rFonts w:eastAsia="Calibri" w:cs="Times New Roman"/>
          <w:kern w:val="0"/>
          <w:szCs w:val="22"/>
          <w14:ligatures w14:val="none"/>
        </w:rPr>
        <w:t>u</w:t>
      </w:r>
      <w:r w:rsidR="000C7A3F">
        <w:rPr>
          <w:rFonts w:eastAsia="Calibri" w:cs="Times New Roman"/>
          <w:kern w:val="0"/>
          <w:szCs w:val="22"/>
          <w14:ligatures w14:val="none"/>
        </w:rPr>
        <w:t xml:space="preserve"> 4.0.</w:t>
      </w:r>
      <w:r w:rsidRPr="00F56898">
        <w:rPr>
          <w:rFonts w:eastAsia="Calibri" w:cs="Times New Roman"/>
          <w:kern w:val="0"/>
          <w:szCs w:val="22"/>
          <w14:ligatures w14:val="none"/>
        </w:rPr>
        <w:t xml:space="preserve">wdrażają duże firmy o przychodach przekraczających 500 milionów złotych). Polska jest w początkowej fazie wdrażania Przemysłu 4.0, jednak </w:t>
      </w:r>
      <w:r w:rsidR="0063031F">
        <w:rPr>
          <w:rFonts w:eastAsia="Calibri" w:cs="Times New Roman"/>
          <w:kern w:val="0"/>
          <w:szCs w:val="22"/>
          <w14:ligatures w14:val="none"/>
        </w:rPr>
        <w:t>posiada znaczny</w:t>
      </w:r>
      <w:r w:rsidRPr="00F56898">
        <w:rPr>
          <w:rFonts w:eastAsia="Calibri" w:cs="Times New Roman"/>
          <w:kern w:val="0"/>
          <w:szCs w:val="22"/>
          <w14:ligatures w14:val="none"/>
        </w:rPr>
        <w:t xml:space="preserve"> potencjał wzrostu, </w:t>
      </w:r>
      <w:r w:rsidR="003900AF">
        <w:rPr>
          <w:rFonts w:eastAsia="Calibri" w:cs="Times New Roman"/>
          <w:kern w:val="0"/>
          <w:szCs w:val="22"/>
          <w14:ligatures w14:val="none"/>
        </w:rPr>
        <w:t>szczególnie</w:t>
      </w:r>
      <w:r w:rsidR="003900AF" w:rsidRPr="00F56898">
        <w:rPr>
          <w:rFonts w:eastAsia="Calibri" w:cs="Times New Roman"/>
          <w:kern w:val="0"/>
          <w:szCs w:val="22"/>
          <w14:ligatures w14:val="none"/>
        </w:rPr>
        <w:t xml:space="preserve"> </w:t>
      </w:r>
      <w:r w:rsidRPr="00F56898">
        <w:rPr>
          <w:rFonts w:eastAsia="Calibri" w:cs="Times New Roman"/>
          <w:kern w:val="0"/>
          <w:szCs w:val="22"/>
          <w14:ligatures w14:val="none"/>
        </w:rPr>
        <w:t>wśród dużych przedsiębiorstw. Niemniej</w:t>
      </w:r>
      <w:r w:rsidR="003900AF">
        <w:rPr>
          <w:rFonts w:eastAsia="Calibri" w:cs="Times New Roman"/>
          <w:kern w:val="0"/>
          <w:szCs w:val="22"/>
          <w14:ligatures w14:val="none"/>
        </w:rPr>
        <w:t xml:space="preserve"> </w:t>
      </w:r>
      <w:r w:rsidRPr="00F56898">
        <w:rPr>
          <w:rFonts w:eastAsia="Calibri" w:cs="Times New Roman"/>
          <w:kern w:val="0"/>
          <w:szCs w:val="22"/>
          <w14:ligatures w14:val="none"/>
        </w:rPr>
        <w:t xml:space="preserve">niskie tempo adopcji technologii przełomowych </w:t>
      </w:r>
      <w:r w:rsidR="003900AF">
        <w:rPr>
          <w:rFonts w:eastAsia="Calibri" w:cs="Times New Roman"/>
          <w:kern w:val="0"/>
          <w:szCs w:val="22"/>
          <w14:ligatures w14:val="none"/>
        </w:rPr>
        <w:t xml:space="preserve">oraz </w:t>
      </w:r>
      <w:r w:rsidRPr="00F56898">
        <w:rPr>
          <w:rFonts w:eastAsia="Calibri" w:cs="Times New Roman"/>
          <w:kern w:val="0"/>
          <w:szCs w:val="22"/>
          <w14:ligatures w14:val="none"/>
        </w:rPr>
        <w:t xml:space="preserve">brak długoterminowych planów w zakresie </w:t>
      </w:r>
      <w:r w:rsidR="007F67D6">
        <w:rPr>
          <w:rFonts w:eastAsia="Calibri" w:cs="Times New Roman"/>
          <w:kern w:val="0"/>
          <w:szCs w:val="22"/>
          <w14:ligatures w14:val="none"/>
        </w:rPr>
        <w:t>ich wdrażania</w:t>
      </w:r>
      <w:r w:rsidRPr="00F56898">
        <w:rPr>
          <w:rFonts w:eastAsia="Calibri" w:cs="Times New Roman"/>
          <w:kern w:val="0"/>
          <w:szCs w:val="22"/>
          <w14:ligatures w14:val="none"/>
        </w:rPr>
        <w:t xml:space="preserve"> stawia</w:t>
      </w:r>
      <w:r w:rsidR="007F67D6">
        <w:rPr>
          <w:rFonts w:eastAsia="Calibri" w:cs="Times New Roman"/>
          <w:kern w:val="0"/>
          <w:szCs w:val="22"/>
          <w14:ligatures w14:val="none"/>
        </w:rPr>
        <w:t>ją</w:t>
      </w:r>
      <w:r w:rsidRPr="00F56898">
        <w:rPr>
          <w:rFonts w:eastAsia="Calibri" w:cs="Times New Roman"/>
          <w:kern w:val="0"/>
          <w:szCs w:val="22"/>
          <w14:ligatures w14:val="none"/>
        </w:rPr>
        <w:t xml:space="preserve"> polski przemysł w niekorzystnej pozycji w porównaniu z innymi </w:t>
      </w:r>
      <w:r w:rsidR="007A4F86">
        <w:rPr>
          <w:rFonts w:eastAsia="Calibri" w:cs="Times New Roman"/>
          <w:kern w:val="0"/>
          <w:szCs w:val="22"/>
          <w14:ligatures w14:val="none"/>
        </w:rPr>
        <w:t>państwami członkowskimi</w:t>
      </w:r>
      <w:r w:rsidR="007A4F86" w:rsidRPr="00F56898">
        <w:rPr>
          <w:rFonts w:eastAsia="Calibri" w:cs="Times New Roman"/>
          <w:kern w:val="0"/>
          <w:szCs w:val="22"/>
          <w14:ligatures w14:val="none"/>
        </w:rPr>
        <w:t xml:space="preserve"> </w:t>
      </w:r>
      <w:r w:rsidRPr="00F56898">
        <w:rPr>
          <w:rFonts w:eastAsia="Calibri" w:cs="Times New Roman"/>
          <w:kern w:val="0"/>
          <w:szCs w:val="22"/>
          <w14:ligatures w14:val="none"/>
        </w:rPr>
        <w:t xml:space="preserve">Unii Europejskiej, gdzie </w:t>
      </w:r>
      <w:r w:rsidR="007A4F86">
        <w:rPr>
          <w:rFonts w:eastAsia="Calibri" w:cs="Times New Roman"/>
          <w:kern w:val="0"/>
          <w:szCs w:val="22"/>
          <w14:ligatures w14:val="none"/>
        </w:rPr>
        <w:t xml:space="preserve">poziom </w:t>
      </w:r>
      <w:r w:rsidRPr="00F56898">
        <w:rPr>
          <w:rFonts w:eastAsia="Calibri" w:cs="Times New Roman"/>
          <w:kern w:val="0"/>
          <w:szCs w:val="22"/>
          <w14:ligatures w14:val="none"/>
        </w:rPr>
        <w:t>inwestycj</w:t>
      </w:r>
      <w:r w:rsidR="007A4F86">
        <w:rPr>
          <w:rFonts w:eastAsia="Calibri" w:cs="Times New Roman"/>
          <w:kern w:val="0"/>
          <w:szCs w:val="22"/>
          <w14:ligatures w14:val="none"/>
        </w:rPr>
        <w:t>i</w:t>
      </w:r>
      <w:r w:rsidRPr="00F56898">
        <w:rPr>
          <w:rFonts w:eastAsia="Calibri" w:cs="Times New Roman"/>
          <w:kern w:val="0"/>
          <w:szCs w:val="22"/>
          <w14:ligatures w14:val="none"/>
        </w:rPr>
        <w:t xml:space="preserve"> w cyfryzację </w:t>
      </w:r>
      <w:r w:rsidR="007A4F86">
        <w:rPr>
          <w:rFonts w:eastAsia="Calibri" w:cs="Times New Roman"/>
          <w:kern w:val="0"/>
          <w:szCs w:val="22"/>
          <w14:ligatures w14:val="none"/>
        </w:rPr>
        <w:t>jest</w:t>
      </w:r>
      <w:r w:rsidR="007A4F86" w:rsidRPr="00F56898">
        <w:rPr>
          <w:rFonts w:eastAsia="Calibri" w:cs="Times New Roman"/>
          <w:kern w:val="0"/>
          <w:szCs w:val="22"/>
          <w14:ligatures w14:val="none"/>
        </w:rPr>
        <w:t xml:space="preserve"> </w:t>
      </w:r>
      <w:r w:rsidRPr="00F56898">
        <w:rPr>
          <w:rFonts w:eastAsia="Calibri" w:cs="Times New Roman"/>
          <w:kern w:val="0"/>
          <w:szCs w:val="22"/>
          <w14:ligatures w14:val="none"/>
        </w:rPr>
        <w:t>na wyższym poziomie.</w:t>
      </w:r>
    </w:p>
    <w:p w14:paraId="08178542" w14:textId="77777777" w:rsidR="007909F2" w:rsidRPr="00F56898" w:rsidRDefault="007909F2" w:rsidP="007909F2">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56898">
        <w:rPr>
          <w:rFonts w:eastAsia="Yu Gothic Light" w:cs="Times New Roman (Nagłówki CS)"/>
          <w:color w:val="002060"/>
          <w:spacing w:val="15"/>
          <w:kern w:val="0"/>
          <w:sz w:val="40"/>
          <w:szCs w:val="28"/>
          <w14:ligatures w14:val="none"/>
        </w:rPr>
        <w:t xml:space="preserve">Poziom zaawansowania technologicznego polskich firm, w tym zwłaszcza małych i średnich przedsiębiorstw, wymaga podniesienia, aby możliwy był wzrost ich produktywności. </w:t>
      </w:r>
    </w:p>
    <w:p w14:paraId="095FE250" w14:textId="77777777" w:rsidR="007909F2" w:rsidRPr="00F56898" w:rsidRDefault="007909F2" w:rsidP="007909F2">
      <w:pPr>
        <w:spacing w:line="257" w:lineRule="auto"/>
        <w:rPr>
          <w:rFonts w:eastAsia="Calibri" w:cs="Times New Roman"/>
          <w:color w:val="1B1B1B"/>
          <w:kern w:val="0"/>
          <w:szCs w:val="22"/>
          <w:shd w:val="clear" w:color="auto" w:fill="FFFFFF"/>
          <w14:ligatures w14:val="none"/>
        </w:rPr>
      </w:pPr>
      <w:r w:rsidRPr="00F56898">
        <w:rPr>
          <w:rFonts w:eastAsia="Calibri" w:cs="Times New Roman"/>
          <w:kern w:val="0"/>
          <w:szCs w:val="22"/>
          <w14:ligatures w14:val="none"/>
        </w:rPr>
        <w:t>To z kolei jest warunkiem dalszego, dynamicznego rozwoju polskiej gospodarki. Z badań dotyczących produktywności polskich przedsiębiorstw wynika, że istnieje duży potencjał do zwiększenia jej poziomu dzięki zastosowaniu usprawnień w postaci nowoczesnych narzędzi cyfrowych.</w:t>
      </w:r>
      <w:r w:rsidRPr="00F56898">
        <w:rPr>
          <w:rFonts w:eastAsia="Calibri" w:cs="Times New Roman"/>
          <w:color w:val="1B1B1B"/>
          <w:kern w:val="0"/>
          <w:szCs w:val="22"/>
          <w:shd w:val="clear" w:color="auto" w:fill="FFFFFF"/>
          <w14:ligatures w14:val="none"/>
        </w:rPr>
        <w:t xml:space="preserve"> </w:t>
      </w:r>
    </w:p>
    <w:p w14:paraId="3E79C66B"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t xml:space="preserve">W Polsce dominuje produkcja </w:t>
      </w:r>
      <w:proofErr w:type="spellStart"/>
      <w:r w:rsidRPr="00F56898">
        <w:rPr>
          <w:rFonts w:eastAsia="Calibri" w:cs="Times New Roman"/>
          <w:kern w:val="0"/>
          <w:szCs w:val="22"/>
          <w14:ligatures w14:val="none"/>
        </w:rPr>
        <w:t>niskoseryjna</w:t>
      </w:r>
      <w:proofErr w:type="spellEnd"/>
      <w:r w:rsidRPr="00F56898">
        <w:rPr>
          <w:rFonts w:eastAsia="Calibri" w:cs="Times New Roman"/>
          <w:kern w:val="0"/>
          <w:szCs w:val="22"/>
          <w14:ligatures w14:val="none"/>
        </w:rPr>
        <w:t xml:space="preserve"> o dużej różnorodności, dlatego tradycyjne podejście do cyfryzacji, automatyzacji i robotyzacji nie może przynieść oczekiwanych efektów ekonomicznych. Różnego typu zaawansowane urządzenia, maszyny, obrabiarki i roboty wymagają wykwalifikowanej obsługi ludzkiej. Niż demograficzny może jeszcze bardziej pogorszyć obecną sytuację. Koszty przygotowania produkcji oraz pozyskania nowych zleceń stanowią większy udział w ogólnych kosztach produkcji. Ten obszar w ogóle nie jest objęty automatyzacją.</w:t>
      </w:r>
    </w:p>
    <w:p w14:paraId="60BDC8EA"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t xml:space="preserve">Poza zaprojektowaniem odpowiednich instrumentów wsparcia finansowego dla firm konieczne są również działania związane ze zwiększaniem świadomości firm z korzyści, jakie niesie za sobą zastosowanie nowych technologii, rozwój kompetencji i umiejętności pracowników oraz osób zarządzających przedsiębiorstwami w zakresie stosowania nowoczesnych rozwiązań cyfrowych, a także rozwój systemu otoczenia biznesu sprzyjającego innowacjom. </w:t>
      </w:r>
    </w:p>
    <w:p w14:paraId="6BD1B53D" w14:textId="77777777" w:rsidR="007909F2" w:rsidRPr="00F56898" w:rsidRDefault="007909F2" w:rsidP="007909F2">
      <w:pPr>
        <w:spacing w:line="240" w:lineRule="auto"/>
        <w:rPr>
          <w:rFonts w:eastAsia="Calibri" w:cs="Times New Roman"/>
          <w:kern w:val="0"/>
          <w:szCs w:val="22"/>
          <w14:ligatures w14:val="none"/>
        </w:rPr>
      </w:pPr>
      <w:r w:rsidRPr="00F56898">
        <w:rPr>
          <w:rFonts w:eastAsia="Calibri" w:cs="Times New Roman"/>
          <w:kern w:val="0"/>
          <w:szCs w:val="22"/>
          <w14:ligatures w14:val="none"/>
        </w:rPr>
        <w:t>Do głównych barier w obszarze transformacji cyfrowej należą</w:t>
      </w:r>
      <w:r w:rsidRPr="00F56898">
        <w:rPr>
          <w:rFonts w:eastAsia="Calibri" w:cs="Calibri"/>
          <w:kern w:val="0"/>
          <w:szCs w:val="22"/>
          <w:vertAlign w:val="superscript"/>
          <w14:ligatures w14:val="none"/>
        </w:rPr>
        <w:footnoteReference w:id="112"/>
      </w:r>
      <w:r w:rsidRPr="00F56898">
        <w:rPr>
          <w:rFonts w:eastAsia="Calibri" w:cs="Times New Roman"/>
          <w:kern w:val="0"/>
          <w:szCs w:val="22"/>
          <w14:ligatures w14:val="none"/>
        </w:rPr>
        <w:t>:</w:t>
      </w:r>
    </w:p>
    <w:p w14:paraId="6722C524" w14:textId="0E5425D7" w:rsidR="007909F2" w:rsidRPr="00F56898"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brak przekonania o korzyściach – typu zysk z inwestycji w cyfryzację</w:t>
      </w:r>
      <w:r w:rsidR="00FA34B4">
        <w:rPr>
          <w:rFonts w:eastAsia="Calibri" w:cs="Times New Roman"/>
          <w:color w:val="000000"/>
          <w:kern w:val="0"/>
          <w:szCs w:val="22"/>
          <w14:ligatures w14:val="none"/>
        </w:rPr>
        <w:t>,</w:t>
      </w:r>
      <w:r w:rsidRPr="00F56898">
        <w:rPr>
          <w:rFonts w:eastAsia="Calibri" w:cs="Times New Roman"/>
          <w:color w:val="000000"/>
          <w:kern w:val="0"/>
          <w:szCs w:val="22"/>
          <w14:ligatures w14:val="none"/>
        </w:rPr>
        <w:t xml:space="preserve"> </w:t>
      </w:r>
    </w:p>
    <w:p w14:paraId="3BF1EA25" w14:textId="77777777" w:rsidR="007909F2" w:rsidRPr="00F56898"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niedobór specjalistów na rynku oraz brak kompetencji, w szczególności w zakresie umiejętności tworzenia oprogramowania, złożonej analizy danych i matematycznych, </w:t>
      </w:r>
      <w:r w:rsidRPr="00F56898">
        <w:rPr>
          <w:rFonts w:eastAsia="Calibri" w:cs="Times New Roman"/>
          <w:color w:val="000000"/>
          <w:kern w:val="0"/>
          <w:szCs w:val="22"/>
          <w14:ligatures w14:val="none"/>
        </w:rPr>
        <w:lastRenderedPageBreak/>
        <w:t xml:space="preserve">umiejętności zarządzania projektem z wykorzystaniem narzędzi IT czy opracowania strategii cyfrowej i zdolności przywódczych; </w:t>
      </w:r>
    </w:p>
    <w:p w14:paraId="4AB04EC7" w14:textId="77777777" w:rsidR="007909F2" w:rsidRPr="00F56898"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wysokie koszty wdrożenia narzędzi cyfrowych i brak odpowiednich możliwości finansowania; </w:t>
      </w:r>
    </w:p>
    <w:p w14:paraId="68CB111E" w14:textId="77777777" w:rsidR="007909F2" w:rsidRPr="00F56898"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brak czasu na wdrażanie rozwiązań cyfrowych; </w:t>
      </w:r>
    </w:p>
    <w:p w14:paraId="1336723C" w14:textId="77777777" w:rsidR="0073040A" w:rsidRDefault="007909F2" w:rsidP="006746F6">
      <w:pPr>
        <w:numPr>
          <w:ilvl w:val="0"/>
          <w:numId w:val="69"/>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problemy z bezpieczeństwem informatycznym</w:t>
      </w:r>
      <w:r w:rsidR="0073040A">
        <w:rPr>
          <w:rFonts w:eastAsia="Calibri" w:cs="Times New Roman"/>
          <w:color w:val="000000"/>
          <w:kern w:val="0"/>
          <w:szCs w:val="22"/>
          <w14:ligatures w14:val="none"/>
        </w:rPr>
        <w:t>;</w:t>
      </w:r>
    </w:p>
    <w:p w14:paraId="515C8A28" w14:textId="14D9826B" w:rsidR="007909F2" w:rsidRPr="00F56898" w:rsidRDefault="0073040A" w:rsidP="006746F6">
      <w:pPr>
        <w:numPr>
          <w:ilvl w:val="0"/>
          <w:numId w:val="69"/>
        </w:numPr>
        <w:spacing w:before="120" w:after="0" w:line="257" w:lineRule="auto"/>
        <w:rPr>
          <w:rFonts w:eastAsia="Calibri" w:cs="Times New Roman"/>
          <w:color w:val="000000"/>
          <w:kern w:val="0"/>
          <w:szCs w:val="22"/>
          <w14:ligatures w14:val="none"/>
        </w:rPr>
      </w:pPr>
      <w:r w:rsidRPr="0073040A">
        <w:rPr>
          <w:rFonts w:eastAsia="Calibri" w:cs="Times New Roman"/>
          <w:color w:val="000000"/>
          <w:kern w:val="0"/>
          <w:szCs w:val="22"/>
          <w14:ligatures w14:val="none"/>
        </w:rPr>
        <w:t xml:space="preserve">wciąż występujący brak </w:t>
      </w:r>
      <w:r w:rsidR="004660B9" w:rsidRPr="0073040A">
        <w:rPr>
          <w:rFonts w:eastAsia="Calibri" w:cs="Times New Roman"/>
          <w:color w:val="000000"/>
          <w:kern w:val="0"/>
          <w:szCs w:val="22"/>
          <w14:ligatures w14:val="none"/>
        </w:rPr>
        <w:t>dostępu</w:t>
      </w:r>
      <w:r w:rsidRPr="0073040A">
        <w:rPr>
          <w:rFonts w:eastAsia="Calibri" w:cs="Times New Roman"/>
          <w:color w:val="000000"/>
          <w:kern w:val="0"/>
          <w:szCs w:val="22"/>
          <w14:ligatures w14:val="none"/>
        </w:rPr>
        <w:t xml:space="preserve"> do szybkiego </w:t>
      </w:r>
      <w:r w:rsidR="004660B9" w:rsidRPr="0073040A">
        <w:rPr>
          <w:rFonts w:eastAsia="Calibri" w:cs="Times New Roman"/>
          <w:color w:val="000000"/>
          <w:kern w:val="0"/>
          <w:szCs w:val="22"/>
          <w14:ligatures w14:val="none"/>
        </w:rPr>
        <w:t>Internetu</w:t>
      </w:r>
      <w:r w:rsidRPr="0073040A">
        <w:rPr>
          <w:rFonts w:eastAsia="Calibri" w:cs="Times New Roman"/>
          <w:color w:val="000000"/>
          <w:kern w:val="0"/>
          <w:szCs w:val="22"/>
          <w14:ligatures w14:val="none"/>
        </w:rPr>
        <w:t xml:space="preserve"> na niektórych obszarach kraju</w:t>
      </w:r>
      <w:r>
        <w:rPr>
          <w:rFonts w:eastAsia="Calibri" w:cs="Times New Roman"/>
          <w:color w:val="000000"/>
          <w:kern w:val="0"/>
          <w:szCs w:val="22"/>
          <w14:ligatures w14:val="none"/>
        </w:rPr>
        <w:t>.</w:t>
      </w:r>
    </w:p>
    <w:p w14:paraId="662D0DB3" w14:textId="77777777" w:rsidR="007909F2" w:rsidRPr="00F56898" w:rsidRDefault="007909F2" w:rsidP="007909F2">
      <w:pPr>
        <w:spacing w:line="257" w:lineRule="auto"/>
        <w:ind w:left="714"/>
        <w:rPr>
          <w:rFonts w:eastAsia="Calibri" w:cs="Times New Roman"/>
          <w:kern w:val="0"/>
          <w:szCs w:val="22"/>
          <w14:ligatures w14:val="none"/>
        </w:rPr>
      </w:pPr>
    </w:p>
    <w:p w14:paraId="69737ED1" w14:textId="11C1604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t xml:space="preserve">Wśród polskich firm od lat widoczny jest </w:t>
      </w:r>
      <w:r w:rsidR="0063762D">
        <w:rPr>
          <w:rFonts w:eastAsia="Calibri" w:cs="Times New Roman"/>
          <w:kern w:val="0"/>
          <w:szCs w:val="22"/>
          <w14:ligatures w14:val="none"/>
        </w:rPr>
        <w:t xml:space="preserve">także </w:t>
      </w:r>
      <w:r w:rsidRPr="00F56898">
        <w:rPr>
          <w:rFonts w:eastAsia="Calibri" w:cs="Times New Roman"/>
          <w:kern w:val="0"/>
          <w:szCs w:val="22"/>
          <w14:ligatures w14:val="none"/>
        </w:rPr>
        <w:t xml:space="preserve">brak chęci rozwoju sprzedaży w </w:t>
      </w:r>
      <w:proofErr w:type="spellStart"/>
      <w:r w:rsidRPr="00F56898">
        <w:rPr>
          <w:rFonts w:eastAsia="Calibri" w:cs="Times New Roman"/>
          <w:kern w:val="0"/>
          <w:szCs w:val="22"/>
          <w14:ligatures w14:val="none"/>
        </w:rPr>
        <w:t>internecie</w:t>
      </w:r>
      <w:proofErr w:type="spellEnd"/>
      <w:r w:rsidRPr="00F56898">
        <w:rPr>
          <w:rFonts w:eastAsia="Calibri" w:cs="Times New Roman"/>
          <w:kern w:val="0"/>
          <w:szCs w:val="22"/>
          <w14:ligatures w14:val="none"/>
        </w:rPr>
        <w:t xml:space="preserve">. W związku z tym, konieczna jest </w:t>
      </w:r>
      <w:r w:rsidR="0063762D" w:rsidRPr="00F56898">
        <w:rPr>
          <w:rFonts w:eastAsia="Calibri" w:cs="Times New Roman"/>
          <w:kern w:val="0"/>
          <w:szCs w:val="22"/>
          <w14:ligatures w14:val="none"/>
        </w:rPr>
        <w:t>nie tylko</w:t>
      </w:r>
      <w:r w:rsidRPr="00F56898">
        <w:rPr>
          <w:rFonts w:eastAsia="Calibri" w:cs="Times New Roman"/>
          <w:kern w:val="0"/>
          <w:szCs w:val="22"/>
          <w14:ligatures w14:val="none"/>
        </w:rPr>
        <w:t xml:space="preserve"> kontynuacja wsparcia w ogólnie pojętej transformacji cyfrowej, ale także celowane działania, które pozwolą na budowę silnej marki Polski w handlu międzynarodowym i wpłyną pozytywnie na konkurencyjność firm i gospodarki.</w:t>
      </w:r>
    </w:p>
    <w:p w14:paraId="0ED4FC42" w14:textId="77777777" w:rsidR="007909F2" w:rsidRPr="00F56898" w:rsidRDefault="007909F2" w:rsidP="007909F2">
      <w:pPr>
        <w:spacing w:line="257" w:lineRule="auto"/>
        <w:ind w:left="714"/>
        <w:rPr>
          <w:rFonts w:eastAsia="Calibri" w:cs="Times New Roman"/>
          <w:kern w:val="0"/>
          <w:szCs w:val="22"/>
          <w14:ligatures w14:val="none"/>
        </w:rPr>
      </w:pPr>
    </w:p>
    <w:p w14:paraId="1BDE2BC6" w14:textId="77777777" w:rsidR="007909F2" w:rsidRDefault="007909F2" w:rsidP="007909F2">
      <w:pPr>
        <w:rPr>
          <w:rFonts w:eastAsia="Yu Gothic Light" w:cs="Times New Roman (Nagłówki CS)"/>
          <w:color w:val="002060"/>
          <w:spacing w:val="15"/>
          <w:kern w:val="0"/>
          <w:sz w:val="40"/>
          <w:szCs w:val="28"/>
          <w14:ligatures w14:val="none"/>
        </w:rPr>
      </w:pPr>
      <w:r>
        <w:rPr>
          <w:rFonts w:eastAsia="Yu Gothic Light" w:cs="Times New Roman (Nagłówki CS)"/>
          <w:color w:val="002060"/>
          <w:spacing w:val="15"/>
          <w:kern w:val="0"/>
          <w:sz w:val="40"/>
          <w:szCs w:val="28"/>
          <w14:ligatures w14:val="none"/>
        </w:rPr>
        <w:br w:type="page"/>
      </w:r>
    </w:p>
    <w:p w14:paraId="3541FC75" w14:textId="29B48A83"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1: Funkcjonuje sprawny system zarządzania działaniami w obszarze wspierania transformacji cyfrowej przedsiębiorstw</w:t>
      </w:r>
      <w:r w:rsidRPr="00F56898">
        <w:rPr>
          <w:rFonts w:eastAsia="Yu Gothic Light"/>
          <w:vertAlign w:val="superscript"/>
        </w:rPr>
        <w:footnoteReference w:id="113"/>
      </w:r>
    </w:p>
    <w:p w14:paraId="3F7EF0D1" w14:textId="77777777" w:rsidR="007909F2" w:rsidRPr="000C105E" w:rsidRDefault="007909F2" w:rsidP="000C105E">
      <w:pPr>
        <w:pStyle w:val="Podtytu"/>
      </w:pPr>
    </w:p>
    <w:p w14:paraId="03E95360" w14:textId="77777777" w:rsidR="007909F2" w:rsidRPr="00F56898" w:rsidRDefault="007909F2" w:rsidP="00406AC9">
      <w:pPr>
        <w:pStyle w:val="Podtytu"/>
        <w:rPr>
          <w:rFonts w:eastAsia="Yu Gothic Light"/>
        </w:rPr>
      </w:pPr>
      <w:r w:rsidRPr="00F56898">
        <w:rPr>
          <w:rFonts w:eastAsia="Yu Gothic Light"/>
        </w:rPr>
        <w:t>Co umożliwi realizację celu:</w:t>
      </w:r>
      <w:r w:rsidRPr="00F56898">
        <w:rPr>
          <w:rFonts w:eastAsia="Yu Gothic Light"/>
        </w:rPr>
        <w:tab/>
      </w:r>
    </w:p>
    <w:p w14:paraId="29304E5C" w14:textId="77777777"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Powołanie podmiotu koordynującego transformację cyfrową przedsiębiorstw, w tym zwłaszcza sektora MŚP, który definiowałby cele i działania, monitorował postępy, oceniał stopień realizacji zakładanych celów, identyfikował potrzeby technologiczne oraz oczekiwania i możliwości MŚP;</w:t>
      </w:r>
    </w:p>
    <w:p w14:paraId="3D3AFA03" w14:textId="77777777"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Opracowanie wspólnej i spójnej na poziomie krajowym wizji cyfryzacji przedsiębiorstw, w tym przede wszystkim sektora MŚP, uwzględniającej wpływ dużych przedsiębiorstw na cyfryzację MŚP w ich łańcuchu dostaw, a także określającej strategie i standardy, które będą wspierać integrację MŚP z cyfrowymi rozwiązaniami wdrażanymi przez duże firmy;</w:t>
      </w:r>
    </w:p>
    <w:p w14:paraId="1A960FB9" w14:textId="77777777"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Opracowanie jasnych zasad podatkowych w zakresie korzystania przez MŚP z nieodpłatnych programów wspierających transformację cyfrową;</w:t>
      </w:r>
    </w:p>
    <w:p w14:paraId="09E5DC64" w14:textId="77777777"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Zapewnienie zrozumiałości i dostępności informacyjnej programów wspierających cyfryzację przedsiębiorstw;</w:t>
      </w:r>
    </w:p>
    <w:p w14:paraId="524493F0" w14:textId="593AE358" w:rsidR="007909F2" w:rsidRPr="00F56898" w:rsidRDefault="007909F2" w:rsidP="006746F6">
      <w:pPr>
        <w:numPr>
          <w:ilvl w:val="0"/>
          <w:numId w:val="68"/>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Udostępnienie w jednym miejscu kompleksowej informacji o dostępnych programach wsparcia oraz przeznaczonych dla przedsiębiorców materiałach i szkoleniach</w:t>
      </w:r>
      <w:r w:rsidR="00632D5C">
        <w:rPr>
          <w:rFonts w:eastAsia="Calibri" w:cs="Times New Roman"/>
          <w:color w:val="000000"/>
          <w:kern w:val="0"/>
          <w:szCs w:val="22"/>
          <w14:ligatures w14:val="none"/>
        </w:rPr>
        <w:t>.</w:t>
      </w:r>
    </w:p>
    <w:p w14:paraId="2BEC2D17" w14:textId="77777777" w:rsidR="007909F2" w:rsidRPr="00F56898" w:rsidRDefault="007909F2" w:rsidP="007909F2">
      <w:pPr>
        <w:spacing w:line="257" w:lineRule="auto"/>
        <w:rPr>
          <w:rFonts w:eastAsia="Calibri" w:cs="Times New Roman"/>
          <w:kern w:val="0"/>
          <w:szCs w:val="22"/>
          <w14:ligatures w14:val="none"/>
        </w:rPr>
      </w:pPr>
    </w:p>
    <w:p w14:paraId="1E8A8919" w14:textId="77777777" w:rsidR="007909F2" w:rsidRPr="00F56898" w:rsidRDefault="007909F2" w:rsidP="007909F2">
      <w:pPr>
        <w:spacing w:line="259" w:lineRule="auto"/>
        <w:rPr>
          <w:rFonts w:eastAsia="Calibri" w:cs="Calibri"/>
          <w:kern w:val="0"/>
          <w:szCs w:val="22"/>
          <w14:ligatures w14:val="none"/>
        </w:rPr>
      </w:pPr>
      <w:r w:rsidRPr="00F56898">
        <w:rPr>
          <w:rFonts w:eastAsia="Calibri" w:cs="Calibri"/>
          <w:b/>
          <w:kern w:val="0"/>
          <w:szCs w:val="22"/>
          <w14:ligatures w14:val="none"/>
        </w:rPr>
        <w:t>[</w:t>
      </w:r>
      <w:proofErr w:type="spellStart"/>
      <w:r w:rsidRPr="00F56898">
        <w:rPr>
          <w:rFonts w:eastAsia="Calibri" w:cs="Calibri"/>
          <w:b/>
          <w:kern w:val="0"/>
          <w:szCs w:val="22"/>
          <w14:ligatures w14:val="none"/>
        </w:rPr>
        <w:t>box</w:t>
      </w:r>
      <w:proofErr w:type="spellEnd"/>
      <w:r w:rsidRPr="00F56898">
        <w:rPr>
          <w:rFonts w:eastAsia="Calibri" w:cs="Calibri"/>
          <w:b/>
          <w:kern w:val="0"/>
          <w:szCs w:val="22"/>
          <w14:ligatures w14:val="none"/>
        </w:rPr>
        <w:t xml:space="preserve">] Co z tego wynika: </w:t>
      </w:r>
      <w:r w:rsidRPr="00F56898">
        <w:rPr>
          <w:rFonts w:eastAsia="Calibri" w:cs="Calibri"/>
          <w:kern w:val="0"/>
          <w:szCs w:val="22"/>
          <w14:ligatures w14:val="none"/>
        </w:rPr>
        <w:t>Każda firma, która będzie chciała wdrożyć rozwiązania cyfrowe, będzie wiedziała, gdzie i do kogo się zwrócić po informację.</w:t>
      </w:r>
    </w:p>
    <w:p w14:paraId="43BA5155"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br w:type="page"/>
      </w:r>
    </w:p>
    <w:p w14:paraId="5DCF0E22" w14:textId="5A4B7F6F"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2: Przedsiębiorcy postrzegają transformację cyfrową jako proces ułatwiający działalność firmy i zwiększający jej efektywność</w:t>
      </w:r>
    </w:p>
    <w:p w14:paraId="6B5E0989" w14:textId="77777777" w:rsidR="007909F2" w:rsidRPr="000C105E" w:rsidRDefault="007909F2" w:rsidP="000C105E">
      <w:pPr>
        <w:pStyle w:val="Podtytu"/>
      </w:pPr>
    </w:p>
    <w:p w14:paraId="11A0CF26" w14:textId="77777777" w:rsidR="007909F2" w:rsidRPr="00F56898" w:rsidRDefault="007909F2" w:rsidP="00406AC9">
      <w:pPr>
        <w:pStyle w:val="Podtytu"/>
        <w:rPr>
          <w:rFonts w:eastAsia="Yu Gothic Light"/>
        </w:rPr>
      </w:pPr>
      <w:r w:rsidRPr="00F56898">
        <w:rPr>
          <w:rFonts w:eastAsia="Yu Gothic Light"/>
        </w:rPr>
        <w:t>Co umożliwi realizację celu:</w:t>
      </w:r>
    </w:p>
    <w:p w14:paraId="61379A60" w14:textId="77777777" w:rsidR="007909F2" w:rsidRPr="00F56898"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Prowadzenie działań edukacyjnych budujących świadomość korzyści płynących z procesu cyfryzacji oraz rozwoju kompetencji cyfrowych pracowników i kadry menedżerskiej;</w:t>
      </w:r>
    </w:p>
    <w:p w14:paraId="2D2A5035" w14:textId="77777777" w:rsidR="007909F2" w:rsidRPr="00F56898"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Ocena istniejących rozwiązań wspierających cyfryzację przedsiębiorstw oraz zaprojektowanie, na podstawie przeprowadzonej diagnozy, i zaimplementowanie nowych instrumentów wspierających transformację cyfrową przedsiębiorstw, które będą dopasowane do potrzeb poszczególnych kategorii przedsiębiorców;</w:t>
      </w:r>
    </w:p>
    <w:p w14:paraId="4B53DA58" w14:textId="4D3C6665" w:rsidR="007909F2" w:rsidRPr="00F56898"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Określenie branży kluczowych, które gwarantują transfer technologii i tworzenie wewnętrznego łańcucha dostaw opartego na rodzimych firmach, w których Polska posiada potencjał do przewagi konkurencyjnej i skierowanie w te obszary celowanych działań. Kluczowe będą te branże, które mają istotny wpływ na polskie PKB, duży udział w eksporcie oraz znaczący potencjał wzrostu produktywności w wyniku transformacji cyfrowej i wdrażania technologii Przemysłu 4.0;</w:t>
      </w:r>
    </w:p>
    <w:p w14:paraId="039427D1" w14:textId="27110E86" w:rsidR="007909F2" w:rsidRPr="00CC4514"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Wprowadzenie instrumentu „Cyfrowy start dla biznesu”, który wspierałby nowopowstałe firmy w rozwoju cyfrowym. Pakiet ten zawierałby propozycje rozwiązań, </w:t>
      </w:r>
      <w:proofErr w:type="spellStart"/>
      <w:r w:rsidRPr="00F56898">
        <w:rPr>
          <w:rFonts w:eastAsia="Calibri" w:cs="Times New Roman"/>
          <w:color w:val="000000"/>
          <w:kern w:val="0"/>
          <w:szCs w:val="22"/>
          <w14:ligatures w14:val="none"/>
        </w:rPr>
        <w:t>cyfryzujących</w:t>
      </w:r>
      <w:proofErr w:type="spellEnd"/>
      <w:r w:rsidRPr="00F56898">
        <w:rPr>
          <w:rFonts w:eastAsia="Calibri" w:cs="Times New Roman"/>
          <w:color w:val="000000"/>
          <w:kern w:val="0"/>
          <w:szCs w:val="22"/>
          <w14:ligatures w14:val="none"/>
        </w:rPr>
        <w:t xml:space="preserve"> procesy biznesowe już na początku działania firmy i ułatwiających jej prowadzenie – np. oprogramowanie biurowe, księgowe i finansowe, zarządzania relacjami z klientami oraz dokumentami, programy do komunikacji i współpracy, oprogramowanie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ewentualnie systemy planowania zasobów przedsiębiorstwa;</w:t>
      </w:r>
    </w:p>
    <w:p w14:paraId="303504C2" w14:textId="77777777" w:rsidR="00B75D06" w:rsidRDefault="007909F2" w:rsidP="006746F6">
      <w:pPr>
        <w:numPr>
          <w:ilvl w:val="0"/>
          <w:numId w:val="70"/>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Skuteczne wsparcie przedsiębiorców w zmianie cyfrowej, obejmujące w szczególności automatyczną samoocenę dojrzałości cyfrowej przedsiębiorstwa oraz spersonalizowane dopasowanie rozwiązań cyfrowych dla danej firmy. Wsparcie to będzie realizowane poprzez system skoordynowanego doradztwa świadczonego przez Doradców ICT w zakresie wdrożenia technologii i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szkolenia, możliwości przetestowania i eksperymentowania rozwiązań w ramach pilotaży oraz pomoc w znalezieniu źródeł finansowania transformacji cyfrowej. System wsparcia będzie uwzględniał m.in. sieć EDIH - </w:t>
      </w:r>
      <w:proofErr w:type="spellStart"/>
      <w:r w:rsidRPr="00F56898">
        <w:rPr>
          <w:rFonts w:eastAsia="Calibri" w:cs="Times New Roman"/>
          <w:color w:val="000000"/>
          <w:kern w:val="0"/>
          <w:szCs w:val="22"/>
          <w14:ligatures w14:val="none"/>
        </w:rPr>
        <w:t>European</w:t>
      </w:r>
      <w:proofErr w:type="spellEnd"/>
      <w:r w:rsidRPr="00F56898">
        <w:rPr>
          <w:rFonts w:eastAsia="Calibri" w:cs="Times New Roman"/>
          <w:color w:val="000000"/>
          <w:kern w:val="0"/>
          <w:szCs w:val="22"/>
          <w14:ligatures w14:val="none"/>
        </w:rPr>
        <w:t xml:space="preserve"> Digital </w:t>
      </w:r>
      <w:proofErr w:type="spellStart"/>
      <w:r w:rsidRPr="00F56898">
        <w:rPr>
          <w:rFonts w:eastAsia="Calibri" w:cs="Times New Roman"/>
          <w:color w:val="000000"/>
          <w:kern w:val="0"/>
          <w:szCs w:val="22"/>
          <w14:ligatures w14:val="none"/>
        </w:rPr>
        <w:t>Innovation</w:t>
      </w:r>
      <w:proofErr w:type="spellEnd"/>
      <w:r w:rsidRPr="00F56898">
        <w:rPr>
          <w:rFonts w:eastAsia="Calibri" w:cs="Times New Roman"/>
          <w:color w:val="000000"/>
          <w:kern w:val="0"/>
          <w:szCs w:val="22"/>
          <w14:ligatures w14:val="none"/>
        </w:rPr>
        <w:t xml:space="preserve"> </w:t>
      </w:r>
      <w:proofErr w:type="spellStart"/>
      <w:r w:rsidRPr="00F56898">
        <w:rPr>
          <w:rFonts w:eastAsia="Calibri" w:cs="Times New Roman"/>
          <w:color w:val="000000"/>
          <w:kern w:val="0"/>
          <w:szCs w:val="22"/>
          <w14:ligatures w14:val="none"/>
        </w:rPr>
        <w:t>Hubs</w:t>
      </w:r>
      <w:proofErr w:type="spellEnd"/>
      <w:r w:rsidRPr="00F56898">
        <w:rPr>
          <w:rFonts w:eastAsia="Calibri" w:cs="Times New Roman"/>
          <w:color w:val="000000"/>
          <w:kern w:val="0"/>
          <w:szCs w:val="22"/>
          <w14:ligatures w14:val="none"/>
        </w:rPr>
        <w:t>, czyli europejskie centra innowacji cyfrowych</w:t>
      </w:r>
      <w:r w:rsidR="00B75D06">
        <w:rPr>
          <w:rFonts w:eastAsia="Calibri" w:cs="Times New Roman"/>
          <w:color w:val="000000"/>
          <w:kern w:val="0"/>
          <w:szCs w:val="22"/>
          <w14:ligatures w14:val="none"/>
        </w:rPr>
        <w:t>;</w:t>
      </w:r>
    </w:p>
    <w:p w14:paraId="7D0440D8" w14:textId="776D009C" w:rsidR="00B75D06" w:rsidRPr="00DD2B78" w:rsidRDefault="00B75D06" w:rsidP="006746F6">
      <w:pPr>
        <w:numPr>
          <w:ilvl w:val="0"/>
          <w:numId w:val="70"/>
        </w:numPr>
        <w:spacing w:before="120" w:after="0" w:line="257" w:lineRule="auto"/>
        <w:rPr>
          <w:rFonts w:eastAsia="Calibri" w:cs="Times New Roman"/>
          <w:kern w:val="0"/>
          <w:szCs w:val="22"/>
          <w14:ligatures w14:val="none"/>
        </w:rPr>
      </w:pPr>
      <w:r>
        <w:t xml:space="preserve">Wsparcie cyfryzacji podmiotów spółdzielczych m.in. w zakresie zwiększania </w:t>
      </w:r>
      <w:proofErr w:type="spellStart"/>
      <w:r w:rsidRPr="008C0637">
        <w:t>cyberbezpieczeństw</w:t>
      </w:r>
      <w:r>
        <w:t>a</w:t>
      </w:r>
      <w:proofErr w:type="spellEnd"/>
      <w:r>
        <w:t xml:space="preserve">, usprawniania procesów zarządzania oraz </w:t>
      </w:r>
      <w:r w:rsidR="00475DC5" w:rsidRPr="00475DC5">
        <w:t>ułatwienia efektywnego zarządzania komunikacją i relacjami organów podmiotów spółdzielczych z jej członkami</w:t>
      </w:r>
      <w:r w:rsidR="00475DC5">
        <w:t>.</w:t>
      </w:r>
    </w:p>
    <w:p w14:paraId="49AB4B79" w14:textId="65090263" w:rsidR="007909F2" w:rsidRPr="00211F76" w:rsidRDefault="007909F2" w:rsidP="00DB7869">
      <w:pPr>
        <w:spacing w:before="120" w:after="0" w:line="257" w:lineRule="auto"/>
        <w:ind w:left="833"/>
        <w:rPr>
          <w:rFonts w:eastAsia="Calibri" w:cs="Times New Roman"/>
          <w:kern w:val="0"/>
          <w:szCs w:val="22"/>
          <w14:ligatures w14:val="none"/>
        </w:rPr>
      </w:pPr>
    </w:p>
    <w:p w14:paraId="4B7B370D" w14:textId="77777777" w:rsidR="007909F2" w:rsidRPr="00211F76" w:rsidRDefault="007909F2" w:rsidP="007909F2">
      <w:pPr>
        <w:spacing w:line="257" w:lineRule="auto"/>
        <w:rPr>
          <w:rFonts w:eastAsia="Calibri" w:cs="Calibri"/>
          <w:kern w:val="0"/>
          <w:szCs w:val="22"/>
          <w14:ligatures w14:val="none"/>
        </w:rPr>
      </w:pPr>
    </w:p>
    <w:p w14:paraId="50FBBC3F" w14:textId="77777777" w:rsidR="007909F2" w:rsidRPr="00F56898" w:rsidRDefault="007909F2" w:rsidP="007909F2">
      <w:pPr>
        <w:spacing w:line="257" w:lineRule="auto"/>
        <w:rPr>
          <w:rFonts w:eastAsia="Calibri" w:cs="Calibri"/>
          <w:kern w:val="0"/>
          <w:szCs w:val="22"/>
          <w14:ligatures w14:val="none"/>
        </w:rPr>
      </w:pPr>
      <w:r w:rsidRPr="00F56898">
        <w:rPr>
          <w:rFonts w:eastAsia="Calibri" w:cs="Calibri"/>
          <w:b/>
          <w:kern w:val="0"/>
          <w:szCs w:val="22"/>
          <w14:ligatures w14:val="none"/>
        </w:rPr>
        <w:lastRenderedPageBreak/>
        <w:t>[</w:t>
      </w:r>
      <w:proofErr w:type="spellStart"/>
      <w:r w:rsidRPr="00F56898">
        <w:rPr>
          <w:rFonts w:eastAsia="Calibri" w:cs="Calibri"/>
          <w:b/>
          <w:kern w:val="0"/>
          <w:szCs w:val="22"/>
          <w14:ligatures w14:val="none"/>
        </w:rPr>
        <w:t>box</w:t>
      </w:r>
      <w:proofErr w:type="spellEnd"/>
      <w:r w:rsidRPr="00F56898">
        <w:rPr>
          <w:rFonts w:eastAsia="Calibri" w:cs="Calibri"/>
          <w:b/>
          <w:kern w:val="0"/>
          <w:szCs w:val="22"/>
          <w14:ligatures w14:val="none"/>
        </w:rPr>
        <w:t xml:space="preserve">] Co z tego wynika: </w:t>
      </w:r>
      <w:r w:rsidRPr="00F56898">
        <w:rPr>
          <w:rFonts w:eastAsia="Calibri" w:cs="Calibri"/>
          <w:kern w:val="0"/>
          <w:szCs w:val="22"/>
          <w14:ligatures w14:val="none"/>
        </w:rPr>
        <w:t>Ułatwimy przedsiębiorstwom zrozumienie korzyści z cyfryzacji i poprowadzimy je za rękę przez transformację cyfrową, proponując najlepsze dla firmy narzędzia.</w:t>
      </w:r>
    </w:p>
    <w:p w14:paraId="6471A483" w14:textId="77777777" w:rsidR="007909F2" w:rsidRPr="00F56898" w:rsidRDefault="007909F2" w:rsidP="007909F2">
      <w:pPr>
        <w:spacing w:line="257" w:lineRule="auto"/>
        <w:rPr>
          <w:rFonts w:eastAsia="Calibri" w:cs="Times New Roman"/>
          <w:color w:val="000000"/>
          <w:kern w:val="0"/>
          <w:szCs w:val="22"/>
          <w14:ligatures w14:val="none"/>
        </w:rPr>
      </w:pPr>
      <w:r w:rsidRPr="00F56898">
        <w:rPr>
          <w:rFonts w:eastAsia="Calibri" w:cs="Calibri"/>
          <w:color w:val="FF0000"/>
          <w:kern w:val="0"/>
          <w:szCs w:val="22"/>
          <w14:ligatures w14:val="none"/>
        </w:rPr>
        <w:br w:type="page"/>
      </w:r>
    </w:p>
    <w:p w14:paraId="76C11771" w14:textId="5427F95B"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3: Cyfrowe usługi publiczne dla przedsiębiorców są proaktywne i dojrzałe, a interoperacyjność systemów umożliwia zredukowanie obciążeń administracyjnych</w:t>
      </w:r>
    </w:p>
    <w:p w14:paraId="68AD52CB" w14:textId="77777777" w:rsidR="007909F2" w:rsidRPr="00DB3231" w:rsidRDefault="007909F2" w:rsidP="00DB3231">
      <w:pPr>
        <w:pStyle w:val="Podtytu"/>
      </w:pPr>
    </w:p>
    <w:p w14:paraId="5C4E229E" w14:textId="77777777" w:rsidR="007909F2" w:rsidRPr="00F56898" w:rsidRDefault="007909F2" w:rsidP="00406AC9">
      <w:pPr>
        <w:pStyle w:val="Podtytu"/>
        <w:rPr>
          <w:rFonts w:eastAsia="Yu Gothic Light"/>
        </w:rPr>
      </w:pPr>
      <w:r w:rsidRPr="00F56898">
        <w:rPr>
          <w:rFonts w:eastAsia="Yu Gothic Light"/>
        </w:rPr>
        <w:t>Co umożliwi realizację celu:</w:t>
      </w:r>
    </w:p>
    <w:p w14:paraId="3C92DE51" w14:textId="77777777" w:rsidR="007909F2" w:rsidRPr="00F56898" w:rsidRDefault="007909F2" w:rsidP="006746F6">
      <w:pPr>
        <w:numPr>
          <w:ilvl w:val="0"/>
          <w:numId w:val="72"/>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Rozwijanie usług publicznych do coraz wyższego stopnia dojrzałości, opartych o potrzeby użytkowników, które proponują użytkownikom wykonanie czynności lub akceptację działań wykonanych przez system;</w:t>
      </w:r>
    </w:p>
    <w:p w14:paraId="696797E0" w14:textId="2BBD544A" w:rsidR="007909F2" w:rsidRPr="00F56898" w:rsidRDefault="007909F2" w:rsidP="006746F6">
      <w:pPr>
        <w:numPr>
          <w:ilvl w:val="0"/>
          <w:numId w:val="72"/>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Pełna cyfryzacja relacji między przedsiębiorcami a państwem (w tym m.in. poprzez cyfryzację procedur administracyjnych np. w ramach procesów budowlanych);</w:t>
      </w:r>
    </w:p>
    <w:p w14:paraId="463A4D08" w14:textId="77777777" w:rsidR="007909F2" w:rsidRPr="00F56898" w:rsidRDefault="007909F2" w:rsidP="006746F6">
      <w:pPr>
        <w:numPr>
          <w:ilvl w:val="0"/>
          <w:numId w:val="72"/>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Wprowadzenie zasady „tylko raz”, co oznacza, że ​​obywatele i przedsiębiorstwa dostarczają swoje dane administracji publicznej tylko raz, a administracja publiczna następnie wewnętrznie udostępnia te dane pomiędzy instytucjami, unikając obciążania obywateli i przedsiębiorców. </w:t>
      </w:r>
    </w:p>
    <w:p w14:paraId="45AA11E2" w14:textId="77777777" w:rsidR="007909F2" w:rsidRPr="00F56898" w:rsidRDefault="007909F2" w:rsidP="007909F2">
      <w:pPr>
        <w:spacing w:line="257" w:lineRule="auto"/>
        <w:rPr>
          <w:rFonts w:eastAsia="Calibri" w:cs="Calibri"/>
          <w:b/>
          <w:kern w:val="0"/>
          <w:szCs w:val="22"/>
          <w14:ligatures w14:val="none"/>
        </w:rPr>
      </w:pPr>
    </w:p>
    <w:p w14:paraId="287CED1C" w14:textId="77777777" w:rsidR="007909F2" w:rsidRPr="00F56898" w:rsidRDefault="007909F2" w:rsidP="007909F2">
      <w:pPr>
        <w:spacing w:line="257" w:lineRule="auto"/>
        <w:rPr>
          <w:rFonts w:eastAsia="Calibri" w:cs="Calibri"/>
          <w:b/>
          <w:kern w:val="0"/>
          <w:szCs w:val="22"/>
          <w14:ligatures w14:val="none"/>
        </w:rPr>
      </w:pPr>
    </w:p>
    <w:p w14:paraId="5BA11520" w14:textId="77777777" w:rsidR="007909F2" w:rsidRPr="00F56898" w:rsidRDefault="007909F2" w:rsidP="007909F2">
      <w:pPr>
        <w:spacing w:line="257" w:lineRule="auto"/>
        <w:rPr>
          <w:rFonts w:eastAsia="Calibri" w:cs="Calibri"/>
          <w:kern w:val="0"/>
          <w:szCs w:val="22"/>
          <w14:ligatures w14:val="none"/>
        </w:rPr>
      </w:pPr>
      <w:r w:rsidRPr="00F56898">
        <w:rPr>
          <w:rFonts w:eastAsia="Calibri" w:cs="Calibri"/>
          <w:b/>
          <w:kern w:val="0"/>
          <w:szCs w:val="22"/>
          <w14:ligatures w14:val="none"/>
        </w:rPr>
        <w:t>[</w:t>
      </w:r>
      <w:proofErr w:type="spellStart"/>
      <w:r w:rsidRPr="00F56898">
        <w:rPr>
          <w:rFonts w:eastAsia="Calibri" w:cs="Calibri"/>
          <w:b/>
          <w:kern w:val="0"/>
          <w:szCs w:val="22"/>
          <w14:ligatures w14:val="none"/>
        </w:rPr>
        <w:t>box</w:t>
      </w:r>
      <w:proofErr w:type="spellEnd"/>
      <w:r w:rsidRPr="00F56898">
        <w:rPr>
          <w:rFonts w:eastAsia="Calibri" w:cs="Calibri"/>
          <w:b/>
          <w:kern w:val="0"/>
          <w:szCs w:val="22"/>
          <w14:ligatures w14:val="none"/>
        </w:rPr>
        <w:t xml:space="preserve">] Co z tego wynika: </w:t>
      </w:r>
      <w:r w:rsidRPr="00F56898">
        <w:rPr>
          <w:rFonts w:eastAsia="Calibri" w:cs="Calibri"/>
          <w:kern w:val="0"/>
          <w:szCs w:val="22"/>
          <w14:ligatures w14:val="none"/>
        </w:rPr>
        <w:t>Kontakt firmy z administracją publiczną będzie ograniczony do niezbędnego minimum, a urzędy między sobą wymienią się danymi. Firma nie będzie zmuszona to kilkukrotnego podawania tych samych danych różnym urzędom.</w:t>
      </w:r>
    </w:p>
    <w:p w14:paraId="4DB4512E"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Calibri"/>
          <w:b/>
          <w:kern w:val="0"/>
          <w:szCs w:val="22"/>
          <w14:ligatures w14:val="none"/>
        </w:rPr>
        <w:br w:type="page"/>
      </w:r>
    </w:p>
    <w:p w14:paraId="199B2269" w14:textId="4CA468FF"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 xml:space="preserve">4: Przedsiębiorcy są świadomi </w:t>
      </w:r>
      <w:proofErr w:type="spellStart"/>
      <w:r w:rsidRPr="00F56898">
        <w:rPr>
          <w:rFonts w:eastAsia="Yu Gothic Light"/>
        </w:rPr>
        <w:t>cyberzagrożeń</w:t>
      </w:r>
      <w:proofErr w:type="spellEnd"/>
      <w:r w:rsidRPr="00F56898">
        <w:rPr>
          <w:rFonts w:eastAsia="Yu Gothic Light"/>
        </w:rPr>
        <w:t xml:space="preserve"> i sięgają po instrumenty zapobiegawcze</w:t>
      </w:r>
    </w:p>
    <w:p w14:paraId="6F83E1AB" w14:textId="77777777" w:rsidR="007909F2" w:rsidRPr="00DB3231" w:rsidRDefault="007909F2" w:rsidP="00DB3231">
      <w:pPr>
        <w:pStyle w:val="Podtytu"/>
      </w:pPr>
    </w:p>
    <w:p w14:paraId="317560EC" w14:textId="77777777" w:rsidR="007909F2" w:rsidRPr="00F56898" w:rsidRDefault="007909F2" w:rsidP="00406AC9">
      <w:pPr>
        <w:pStyle w:val="Podtytu"/>
        <w:rPr>
          <w:rFonts w:eastAsia="Yu Gothic Light"/>
        </w:rPr>
      </w:pPr>
      <w:r w:rsidRPr="00F56898">
        <w:rPr>
          <w:rFonts w:eastAsia="Yu Gothic Light"/>
        </w:rPr>
        <w:t>Co umożliwi realizację celu:</w:t>
      </w:r>
    </w:p>
    <w:p w14:paraId="7F1404B0" w14:textId="77777777" w:rsidR="007909F2" w:rsidRPr="00F56898" w:rsidRDefault="007909F2" w:rsidP="006746F6">
      <w:pPr>
        <w:numPr>
          <w:ilvl w:val="0"/>
          <w:numId w:val="71"/>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Rozpowszechnianie podstawowych informacji z zakresu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w:t>
      </w:r>
    </w:p>
    <w:p w14:paraId="3E04D4AA" w14:textId="4E7F588A" w:rsidR="007909F2" w:rsidRPr="00F56898" w:rsidRDefault="007909F2" w:rsidP="006746F6">
      <w:pPr>
        <w:numPr>
          <w:ilvl w:val="0"/>
          <w:numId w:val="71"/>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Udostępnianie (również w ramach „Firmy Bezpiecznej Cyfrowo”) szkoleń i kursów obejmujących zakresem tematykę m.in. </w:t>
      </w:r>
      <w:proofErr w:type="spellStart"/>
      <w:r w:rsidRPr="00F56898">
        <w:rPr>
          <w:rFonts w:eastAsia="Calibri" w:cs="Times New Roman"/>
          <w:color w:val="000000"/>
          <w:kern w:val="0"/>
          <w:szCs w:val="22"/>
          <w14:ligatures w14:val="none"/>
        </w:rPr>
        <w:t>cyberzagrożeń</w:t>
      </w:r>
      <w:proofErr w:type="spellEnd"/>
      <w:r w:rsidRPr="00F56898">
        <w:rPr>
          <w:rFonts w:eastAsia="Calibri" w:cs="Times New Roman"/>
          <w:color w:val="000000"/>
          <w:kern w:val="0"/>
          <w:szCs w:val="22"/>
          <w14:ligatures w14:val="none"/>
        </w:rPr>
        <w:t xml:space="preserve"> </w:t>
      </w:r>
      <w:r w:rsidR="005C7273">
        <w:rPr>
          <w:rFonts w:eastAsia="Calibri" w:cs="Times New Roman"/>
          <w:color w:val="000000"/>
          <w:kern w:val="0"/>
          <w:szCs w:val="22"/>
          <w14:ligatures w14:val="none"/>
        </w:rPr>
        <w:t>(</w:t>
      </w:r>
      <w:r w:rsidRPr="00F56898">
        <w:rPr>
          <w:rFonts w:eastAsia="Calibri" w:cs="Times New Roman"/>
          <w:color w:val="000000"/>
          <w:kern w:val="0"/>
          <w:szCs w:val="22"/>
          <w14:ligatures w14:val="none"/>
        </w:rPr>
        <w:t xml:space="preserve">również bezpłatnych ankiet samooceny poziomu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firmy wraz z rekomendacjami wdrożenia zmian) i dezinformacji oraz działania wspierające odnoszące się do miejsca przedsiębiorstwa w łańcuchu dostaw i zakresu odpowiedzialności (np. mikro i małe firmy, producenci produktów i usług IT, przedsiębiorstwa objęte dyrektywą NIS2</w:t>
      </w:r>
      <w:r w:rsidR="00632D5C">
        <w:rPr>
          <w:rFonts w:eastAsia="Calibri" w:cs="Times New Roman"/>
          <w:color w:val="000000"/>
          <w:kern w:val="0"/>
          <w:szCs w:val="22"/>
          <w14:ligatures w14:val="none"/>
        </w:rPr>
        <w:t>)</w:t>
      </w:r>
      <w:r w:rsidRPr="00F56898">
        <w:rPr>
          <w:rFonts w:eastAsia="Calibri" w:cs="Times New Roman"/>
          <w:color w:val="000000"/>
          <w:kern w:val="0"/>
          <w:szCs w:val="22"/>
          <w14:ligatures w14:val="none"/>
        </w:rPr>
        <w:t>;</w:t>
      </w:r>
    </w:p>
    <w:p w14:paraId="170C561E" w14:textId="77777777" w:rsidR="007909F2" w:rsidRPr="00F56898" w:rsidRDefault="007909F2" w:rsidP="006746F6">
      <w:pPr>
        <w:numPr>
          <w:ilvl w:val="0"/>
          <w:numId w:val="71"/>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Wprowadzenie systemu dobrowolnej certyfikacji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w przedsiębiorstwach;</w:t>
      </w:r>
    </w:p>
    <w:p w14:paraId="4F508581" w14:textId="77777777" w:rsidR="007909F2" w:rsidRPr="00F56898" w:rsidRDefault="007909F2" w:rsidP="006746F6">
      <w:pPr>
        <w:numPr>
          <w:ilvl w:val="0"/>
          <w:numId w:val="71"/>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 xml:space="preserve">Powiązanie systemu certyfikacji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z ubezpieczeniami od </w:t>
      </w:r>
      <w:proofErr w:type="spellStart"/>
      <w:r w:rsidRPr="00F56898">
        <w:rPr>
          <w:rFonts w:eastAsia="Calibri" w:cs="Times New Roman"/>
          <w:color w:val="000000"/>
          <w:kern w:val="0"/>
          <w:szCs w:val="22"/>
          <w14:ligatures w14:val="none"/>
        </w:rPr>
        <w:t>ryzyk</w:t>
      </w:r>
      <w:proofErr w:type="spellEnd"/>
      <w:r w:rsidRPr="00F56898">
        <w:rPr>
          <w:rFonts w:eastAsia="Calibri" w:cs="Times New Roman"/>
          <w:color w:val="000000"/>
          <w:kern w:val="0"/>
          <w:szCs w:val="22"/>
          <w14:ligatures w14:val="none"/>
        </w:rPr>
        <w:t xml:space="preserve"> </w:t>
      </w:r>
      <w:proofErr w:type="spellStart"/>
      <w:r w:rsidRPr="00F56898">
        <w:rPr>
          <w:rFonts w:eastAsia="Calibri" w:cs="Times New Roman"/>
          <w:color w:val="000000"/>
          <w:kern w:val="0"/>
          <w:szCs w:val="22"/>
          <w14:ligatures w14:val="none"/>
        </w:rPr>
        <w:t>cyberbezpieczeństwa</w:t>
      </w:r>
      <w:proofErr w:type="spellEnd"/>
      <w:r w:rsidRPr="00F56898">
        <w:rPr>
          <w:rFonts w:eastAsia="Calibri" w:cs="Times New Roman"/>
          <w:color w:val="000000"/>
          <w:kern w:val="0"/>
          <w:szCs w:val="22"/>
          <w14:ligatures w14:val="none"/>
        </w:rPr>
        <w:t xml:space="preserve"> i uzależnienie wysokości składki z posiadanym ubezpieczeniem.</w:t>
      </w:r>
    </w:p>
    <w:p w14:paraId="5F1E8013" w14:textId="77777777" w:rsidR="007909F2" w:rsidRPr="00F56898" w:rsidRDefault="007909F2" w:rsidP="007909F2">
      <w:pPr>
        <w:spacing w:line="257" w:lineRule="auto"/>
        <w:rPr>
          <w:rFonts w:eastAsia="Calibri" w:cs="Times New Roman"/>
          <w:kern w:val="0"/>
          <w:szCs w:val="22"/>
          <w14:ligatures w14:val="none"/>
        </w:rPr>
      </w:pPr>
    </w:p>
    <w:p w14:paraId="30244D6B" w14:textId="77777777" w:rsidR="007909F2" w:rsidRPr="00F56898" w:rsidRDefault="007909F2" w:rsidP="007909F2">
      <w:pPr>
        <w:spacing w:line="257" w:lineRule="auto"/>
        <w:rPr>
          <w:rFonts w:eastAsia="Calibri" w:cs="Times New Roman"/>
          <w:kern w:val="0"/>
          <w:szCs w:val="22"/>
          <w14:ligatures w14:val="none"/>
        </w:rPr>
      </w:pPr>
    </w:p>
    <w:p w14:paraId="7BBAC6A7" w14:textId="77777777" w:rsidR="007909F2" w:rsidRPr="00F56898" w:rsidRDefault="007909F2" w:rsidP="007909F2">
      <w:pPr>
        <w:spacing w:line="257" w:lineRule="auto"/>
        <w:rPr>
          <w:rFonts w:eastAsia="Calibri" w:cs="Calibri"/>
          <w:kern w:val="0"/>
          <w:szCs w:val="22"/>
          <w14:ligatures w14:val="none"/>
        </w:rPr>
      </w:pPr>
      <w:r w:rsidRPr="00F56898">
        <w:rPr>
          <w:rFonts w:eastAsia="Calibri" w:cs="Calibri"/>
          <w:b/>
          <w:kern w:val="0"/>
          <w:szCs w:val="22"/>
          <w14:ligatures w14:val="none"/>
        </w:rPr>
        <w:t>[</w:t>
      </w:r>
      <w:proofErr w:type="spellStart"/>
      <w:r w:rsidRPr="00F56898">
        <w:rPr>
          <w:rFonts w:eastAsia="Calibri" w:cs="Calibri"/>
          <w:b/>
          <w:kern w:val="0"/>
          <w:szCs w:val="22"/>
          <w14:ligatures w14:val="none"/>
        </w:rPr>
        <w:t>box</w:t>
      </w:r>
      <w:proofErr w:type="spellEnd"/>
      <w:r w:rsidRPr="00F56898">
        <w:rPr>
          <w:rFonts w:eastAsia="Calibri" w:cs="Calibri"/>
          <w:b/>
          <w:kern w:val="0"/>
          <w:szCs w:val="22"/>
          <w14:ligatures w14:val="none"/>
        </w:rPr>
        <w:t xml:space="preserve">] Co z tego wynika: </w:t>
      </w:r>
      <w:r w:rsidRPr="00F56898">
        <w:rPr>
          <w:rFonts w:eastAsia="Calibri" w:cs="Calibri"/>
          <w:kern w:val="0"/>
          <w:szCs w:val="22"/>
          <w14:ligatures w14:val="none"/>
        </w:rPr>
        <w:t>Pomożemy firmom w zapewnieniu im najwyższego bezpieczeństwa w cyfrowym świecie.</w:t>
      </w:r>
    </w:p>
    <w:p w14:paraId="4763EB21"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kern w:val="0"/>
          <w:szCs w:val="22"/>
          <w14:ligatures w14:val="none"/>
        </w:rPr>
        <w:br w:type="page"/>
      </w:r>
    </w:p>
    <w:p w14:paraId="5F403192" w14:textId="2DD26F95" w:rsidR="007909F2" w:rsidRPr="00F56898" w:rsidRDefault="007909F2" w:rsidP="00406AC9">
      <w:pPr>
        <w:pStyle w:val="Podtytu"/>
        <w:rPr>
          <w:rFonts w:eastAsia="Yu Gothic Light"/>
        </w:rPr>
      </w:pPr>
      <w:r w:rsidRPr="00F56898">
        <w:rPr>
          <w:rFonts w:eastAsia="Yu Gothic Light"/>
        </w:rPr>
        <w:lastRenderedPageBreak/>
        <w:t xml:space="preserve">Cel </w:t>
      </w:r>
      <w:r w:rsidR="006E0A92">
        <w:rPr>
          <w:rFonts w:eastAsia="Yu Gothic Light"/>
        </w:rPr>
        <w:t>4.1.</w:t>
      </w:r>
      <w:r w:rsidRPr="00F56898">
        <w:rPr>
          <w:rFonts w:eastAsia="Yu Gothic Light"/>
        </w:rPr>
        <w:t>5: Przedsiębiorcy z sektora przemysłu są świadomi korzyści wykorzystywania technologii Przemysłu 4.0 i wdrażają je w swoich firmach</w:t>
      </w:r>
    </w:p>
    <w:p w14:paraId="3CBA8D0C" w14:textId="77777777" w:rsidR="007909F2" w:rsidRPr="00DB3231" w:rsidRDefault="007909F2" w:rsidP="00DB3231">
      <w:pPr>
        <w:pStyle w:val="Podtytu"/>
      </w:pPr>
    </w:p>
    <w:p w14:paraId="5BC1EB7C" w14:textId="77777777" w:rsidR="007909F2" w:rsidRPr="00F56898" w:rsidRDefault="007909F2" w:rsidP="00406AC9">
      <w:pPr>
        <w:pStyle w:val="Podtytu"/>
        <w:rPr>
          <w:rFonts w:eastAsia="Yu Gothic Light"/>
        </w:rPr>
      </w:pPr>
      <w:r w:rsidRPr="00F56898">
        <w:rPr>
          <w:rFonts w:eastAsia="Yu Gothic Light"/>
        </w:rPr>
        <w:t>Co umożliwi realizację celu:</w:t>
      </w:r>
    </w:p>
    <w:p w14:paraId="3973E3FE" w14:textId="77777777" w:rsidR="007909F2" w:rsidRPr="00F56898" w:rsidRDefault="007909F2" w:rsidP="006746F6">
      <w:pPr>
        <w:numPr>
          <w:ilvl w:val="0"/>
          <w:numId w:val="73"/>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Wspieranie adopcji zaawansowanych technologii Przemysłu 4.0 poprzez stymulację współpracy międzyinstytucjonalnej, w tym współpraca z technicznymi ośrodkami akademickimi w celu opracowania programów podnoszących kwalifikacje pracowników przemysłowych, współpraca między sektorem publicznym a prywatnym w celu budowy nowoczesnych centrów danych i platform cyfrowych;</w:t>
      </w:r>
    </w:p>
    <w:p w14:paraId="2DFE48FD" w14:textId="65E8562C" w:rsidR="007909F2" w:rsidRPr="00F56898" w:rsidRDefault="007909F2" w:rsidP="006746F6">
      <w:pPr>
        <w:numPr>
          <w:ilvl w:val="0"/>
          <w:numId w:val="73"/>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Tworzenie platform wymiany wiedzy online, które umożliwiają przedsiębiorstwom dzielenie się doświadczeniami i przykładami najlepszych praktyk w zakresie Przemysłu 4.0, a także kierunk</w:t>
      </w:r>
      <w:r w:rsidR="00636319">
        <w:rPr>
          <w:rFonts w:eastAsia="Calibri" w:cs="Times New Roman"/>
          <w:color w:val="000000"/>
          <w:kern w:val="0"/>
          <w:szCs w:val="22"/>
          <w14:ligatures w14:val="none"/>
        </w:rPr>
        <w:t>ów</w:t>
      </w:r>
      <w:r w:rsidRPr="00F56898">
        <w:rPr>
          <w:rFonts w:eastAsia="Calibri" w:cs="Times New Roman"/>
          <w:color w:val="000000"/>
          <w:kern w:val="0"/>
          <w:szCs w:val="22"/>
          <w14:ligatures w14:val="none"/>
        </w:rPr>
        <w:t xml:space="preserve"> rozwoju w stronę Przemysłu 5.0;</w:t>
      </w:r>
    </w:p>
    <w:p w14:paraId="0F42D0DA" w14:textId="77777777" w:rsidR="007909F2" w:rsidRPr="00F56898" w:rsidRDefault="007909F2" w:rsidP="006746F6">
      <w:pPr>
        <w:numPr>
          <w:ilvl w:val="0"/>
          <w:numId w:val="73"/>
        </w:numPr>
        <w:spacing w:before="120" w:after="0" w:line="257" w:lineRule="auto"/>
        <w:rPr>
          <w:rFonts w:eastAsia="Calibri" w:cs="Times New Roman"/>
          <w:color w:val="000000"/>
          <w:kern w:val="0"/>
          <w:szCs w:val="22"/>
          <w14:ligatures w14:val="none"/>
        </w:rPr>
      </w:pPr>
      <w:r w:rsidRPr="00F56898">
        <w:rPr>
          <w:rFonts w:eastAsia="Calibri" w:cs="Times New Roman"/>
          <w:color w:val="000000"/>
          <w:kern w:val="0"/>
          <w:szCs w:val="22"/>
          <w14:ligatures w14:val="none"/>
        </w:rPr>
        <w:t>Ułatwianie przedsiębiorcom dotarcie do źródeł finansowania technologii Przemysłu 4.0, w tym ulg podatkowych i grantów na innowacje, kredytów technologicznych i programów pilotażowych wdrożeń.</w:t>
      </w:r>
    </w:p>
    <w:p w14:paraId="115304DA" w14:textId="77777777" w:rsidR="007909F2" w:rsidRPr="00F56898" w:rsidRDefault="007909F2" w:rsidP="007909F2">
      <w:pPr>
        <w:spacing w:line="257" w:lineRule="auto"/>
        <w:rPr>
          <w:rFonts w:eastAsia="Calibri" w:cs="Times New Roman"/>
          <w:kern w:val="0"/>
          <w:szCs w:val="22"/>
          <w14:ligatures w14:val="none"/>
        </w:rPr>
      </w:pPr>
    </w:p>
    <w:p w14:paraId="38EDE7E0" w14:textId="77777777" w:rsidR="007909F2" w:rsidRPr="00F56898" w:rsidRDefault="007909F2" w:rsidP="007909F2">
      <w:pPr>
        <w:spacing w:line="257" w:lineRule="auto"/>
        <w:rPr>
          <w:rFonts w:eastAsia="Calibri" w:cs="Times New Roman"/>
          <w:kern w:val="0"/>
          <w:szCs w:val="22"/>
          <w14:ligatures w14:val="none"/>
        </w:rPr>
      </w:pPr>
      <w:r w:rsidRPr="00F56898">
        <w:rPr>
          <w:rFonts w:eastAsia="Calibri" w:cs="Times New Roman"/>
          <w:b/>
          <w:bCs/>
          <w:kern w:val="0"/>
          <w:szCs w:val="22"/>
          <w14:ligatures w14:val="none"/>
        </w:rPr>
        <w:t>[</w:t>
      </w:r>
      <w:proofErr w:type="spellStart"/>
      <w:r w:rsidRPr="00F56898">
        <w:rPr>
          <w:rFonts w:eastAsia="Calibri" w:cs="Times New Roman"/>
          <w:b/>
          <w:bCs/>
          <w:kern w:val="0"/>
          <w:szCs w:val="22"/>
          <w14:ligatures w14:val="none"/>
        </w:rPr>
        <w:t>box</w:t>
      </w:r>
      <w:proofErr w:type="spellEnd"/>
      <w:r w:rsidRPr="00F56898">
        <w:rPr>
          <w:rFonts w:eastAsia="Calibri" w:cs="Times New Roman"/>
          <w:b/>
          <w:bCs/>
          <w:kern w:val="0"/>
          <w:szCs w:val="22"/>
          <w14:ligatures w14:val="none"/>
        </w:rPr>
        <w:t xml:space="preserve">] Co z tego wynika: </w:t>
      </w:r>
      <w:r w:rsidRPr="00F56898">
        <w:rPr>
          <w:rFonts w:eastAsia="Calibri" w:cs="Times New Roman"/>
          <w:kern w:val="0"/>
          <w:szCs w:val="22"/>
          <w14:ligatures w14:val="none"/>
        </w:rPr>
        <w:t>Ułatwimy firmom sprawne wdrożenie zaawansowanych technologii Przemysłu 4.0., pomagając im w uzyskaniu źródeł finansowania oraz stwarzając warunki do podnoszenia kwalifikacji pracowników i wymiany doświadczeń.</w:t>
      </w:r>
    </w:p>
    <w:p w14:paraId="0E12EE16" w14:textId="1DC1BAC3" w:rsidR="008C6C81" w:rsidRPr="008C6C81" w:rsidRDefault="008C6C81" w:rsidP="008C6C81">
      <w:r>
        <w:br w:type="page"/>
      </w:r>
    </w:p>
    <w:p w14:paraId="53649271" w14:textId="77777777" w:rsidR="00544388" w:rsidRDefault="00544388" w:rsidP="006746F6">
      <w:pPr>
        <w:pStyle w:val="Nagwek3"/>
        <w:numPr>
          <w:ilvl w:val="1"/>
          <w:numId w:val="2"/>
        </w:numPr>
      </w:pPr>
      <w:bookmarkStart w:id="64" w:name="_Toc221026277"/>
      <w:r>
        <w:lastRenderedPageBreak/>
        <w:t>Sztuczna inteligencja</w:t>
      </w:r>
      <w:bookmarkEnd w:id="64"/>
    </w:p>
    <w:p w14:paraId="0DBB0449" w14:textId="77777777" w:rsidR="00CC4514" w:rsidRDefault="00CC4514" w:rsidP="00406AC9">
      <w:pPr>
        <w:pStyle w:val="Podtytu"/>
      </w:pPr>
    </w:p>
    <w:p w14:paraId="7A2A927A" w14:textId="77777777" w:rsidR="001F4BCC" w:rsidRPr="00363D7A" w:rsidRDefault="001F4BCC" w:rsidP="00406AC9">
      <w:pPr>
        <w:pStyle w:val="Podtytu"/>
        <w:rPr>
          <w:rFonts w:cs="Times New Roman (Nagłówki CS)"/>
        </w:rPr>
      </w:pPr>
      <w:r w:rsidRPr="00363D7A">
        <w:rPr>
          <w:rFonts w:cs="Times New Roman (Nagłówki CS)"/>
        </w:rPr>
        <w:t>Diagnoza – jak jest?</w:t>
      </w:r>
    </w:p>
    <w:p w14:paraId="4E425A2A" w14:textId="77777777" w:rsidR="001F4BCC" w:rsidRPr="00B54F3E" w:rsidRDefault="001F4BCC" w:rsidP="001F4BCC">
      <w:pPr>
        <w:rPr>
          <w:rFonts w:ascii="Calibri" w:hAnsi="Calibri" w:cs="Calibri"/>
        </w:rPr>
      </w:pPr>
      <w:r w:rsidRPr="00B54F3E">
        <w:t>Implementacja najnowszych technologii oraz korzystanie z</w:t>
      </w:r>
      <w:r w:rsidRPr="002C6C82">
        <w:t xml:space="preserve"> systemów </w:t>
      </w:r>
      <w:r>
        <w:t xml:space="preserve">opartych na </w:t>
      </w:r>
      <w:r w:rsidRPr="002C6C82">
        <w:t>zorientowanej na człowieka, zrównoważonej, godnej zaufania bezpiecznej i sprzyjającej włączeniu społecznemu sztucznej inteligencji (AI) są kluczowe dla rozwoju Polski.</w:t>
      </w:r>
      <w:r w:rsidRPr="00B54F3E">
        <w:rPr>
          <w:rFonts w:ascii="Calibri" w:hAnsi="Calibri" w:cs="Calibri"/>
        </w:rPr>
        <w:t xml:space="preserve"> </w:t>
      </w:r>
    </w:p>
    <w:p w14:paraId="6289E33C" w14:textId="77777777" w:rsidR="001F4BCC" w:rsidRPr="00363D7A" w:rsidRDefault="001F4BCC" w:rsidP="001F4BCC">
      <w:pPr>
        <w:pStyle w:val="Podtytu"/>
        <w:rPr>
          <w:rFonts w:cs="Times New Roman (Nagłówki CS)"/>
        </w:rPr>
      </w:pPr>
      <w:r w:rsidRPr="00363D7A">
        <w:rPr>
          <w:rFonts w:cs="Times New Roman (Nagłówki CS)"/>
        </w:rPr>
        <w:t xml:space="preserve">Technologia ta może znacząco poprawić moce produkcyjne w przemyśle, efektywność i jakość świadczonych usług, a także wspierać procesy decyzyjne i zarządzanie zasobami. </w:t>
      </w:r>
    </w:p>
    <w:p w14:paraId="5EDF56CD" w14:textId="3DA97FC9" w:rsidR="001F4BCC" w:rsidRDefault="001F4BCC" w:rsidP="001F4BCC">
      <w:r w:rsidRPr="00B54F3E">
        <w:t xml:space="preserve">AI jako technologia automatyzująca procesy jest również kluczowym narzędziem pozwalającym ograniczyć negatywne skutki trendów demograficznych. Wreszcie, technologia ta ma potencjał transformacyjny we współpracy z innymi przełomowymi technologiami, takimi jak chmura obliczeniowa czy </w:t>
      </w:r>
      <w:proofErr w:type="spellStart"/>
      <w:r w:rsidRPr="00B54F3E">
        <w:t>internet</w:t>
      </w:r>
      <w:proofErr w:type="spellEnd"/>
      <w:r w:rsidRPr="00B54F3E">
        <w:t xml:space="preserve"> rzeczy. Ten konglomerat, którego centralnym elementem jest AI, określany bywa jako AI+. Rośnie liczba i skala inwestycji w produkty i </w:t>
      </w:r>
      <w:r w:rsidRPr="002C6C82">
        <w:t>usługi AI</w:t>
      </w:r>
      <w:r w:rsidRPr="00B54F3E">
        <w:rPr>
          <w:rStyle w:val="Odwoanieprzypisudolnego"/>
          <w:rFonts w:ascii="Calibri" w:hAnsi="Calibri" w:cs="Calibri"/>
        </w:rPr>
        <w:footnoteReference w:id="114"/>
      </w:r>
      <w:r w:rsidRPr="00B54F3E">
        <w:rPr>
          <w:rFonts w:ascii="Calibri" w:hAnsi="Calibri" w:cs="Calibri"/>
        </w:rPr>
        <w:t xml:space="preserve">. </w:t>
      </w:r>
      <w:r w:rsidRPr="002C6C82">
        <w:t xml:space="preserve">W tym wyścigu stawką jest udział w szybko rosnącym rynku AI i powiązanych z nim korzyści – eksportu ICT, wzrostu produktywności i innowacji. Dzisiejsze </w:t>
      </w:r>
      <w:r w:rsidR="00283CF1">
        <w:t>szacunki</w:t>
      </w:r>
      <w:r w:rsidR="00283CF1" w:rsidRPr="002C6C82">
        <w:t xml:space="preserve"> </w:t>
      </w:r>
      <w:r w:rsidRPr="002C6C82">
        <w:t>wskazują, że do końca dekady korzyści te sięgną 10% globalnego produktu brutto, zaś wartość samego rynku AI przekroczy 1,3 bln USD. Kraje uczestniczą w tym wyścigu tworząc atrakcyjne warunki dla inwestorów i innowatorów. Polska jest w nim poza światową czołówką, wyprzedzają nas – prócz globalnych gigantów – kraje europejskie takie jak Wielka Brytania, Niemcy, Szwecja, Hiszpania</w:t>
      </w:r>
      <w:r>
        <w:rPr>
          <w:rStyle w:val="Odwoanieprzypisudolnego"/>
          <w:rFonts w:ascii="Calibri" w:hAnsi="Calibri" w:cs="Calibri"/>
        </w:rPr>
        <w:footnoteReference w:id="115"/>
      </w:r>
      <w:r>
        <w:t xml:space="preserve"> </w:t>
      </w:r>
      <w:r w:rsidR="00283CF1">
        <w:t>. W</w:t>
      </w:r>
      <w:r w:rsidRPr="002C6C82">
        <w:t xml:space="preserve">yścig ten jest </w:t>
      </w:r>
      <w:r w:rsidR="00283CF1">
        <w:t xml:space="preserve">jednak </w:t>
      </w:r>
      <w:r w:rsidRPr="002C6C82">
        <w:t>na wczesnym etapie i zmiana tego stanu rzeczy jest konieczna i możliwa.</w:t>
      </w:r>
    </w:p>
    <w:p w14:paraId="3911E6CA" w14:textId="6ED63458" w:rsidR="001F4BCC" w:rsidRPr="00B54F3E" w:rsidRDefault="001F4BCC" w:rsidP="001F4BCC">
      <w:pPr>
        <w:rPr>
          <w:rFonts w:ascii="Calibri" w:hAnsi="Calibri" w:cs="Calibri"/>
        </w:rPr>
      </w:pPr>
      <w:r w:rsidRPr="00D16479">
        <w:t xml:space="preserve">Dlatego administracja publiczna, ośrodki akademickie </w:t>
      </w:r>
      <w:r w:rsidR="001D7F29">
        <w:t>oraz instytucje naukowo-badawcze</w:t>
      </w:r>
      <w:r w:rsidR="0040423C">
        <w:t xml:space="preserve">, przy wsparciu </w:t>
      </w:r>
      <w:r w:rsidR="00706C4C">
        <w:t>infrastrukturalnym centrów HPC</w:t>
      </w:r>
      <w:r w:rsidR="00672F94">
        <w:t>,</w:t>
      </w:r>
      <w:r w:rsidR="00826D60">
        <w:t xml:space="preserve"> </w:t>
      </w:r>
      <w:r>
        <w:t>muszą</w:t>
      </w:r>
      <w:r w:rsidRPr="00D16479">
        <w:t xml:space="preserve"> </w:t>
      </w:r>
      <w:r w:rsidRPr="00DB7869">
        <w:t>systematycznie monitorować trendy</w:t>
      </w:r>
      <w:r w:rsidRPr="00D16479">
        <w:t>, w tym te, których kierunku dziś nie jesteśmy w stanie w pełni przewidzieć – jak rozwój agentowych systemów AI, sztucznej inteligencji wspieranej obliczeniami kwantowymi czy interfejsów mózg–komputer. Tylko takie podejście zapewni Polsce długofalową gotowość do reagowania na przełomy technologiczne, które dopiero nadchodzą.</w:t>
      </w:r>
    </w:p>
    <w:p w14:paraId="7ECFB7EF" w14:textId="55DA9030" w:rsidR="001F4BCC" w:rsidRPr="007C386F" w:rsidRDefault="001F4BCC" w:rsidP="001F4BCC">
      <w:r w:rsidRPr="00B54F3E">
        <w:t xml:space="preserve">W kontekście rozwoju AI przed Polską stoi </w:t>
      </w:r>
      <w:r>
        <w:t xml:space="preserve">dodatkowo </w:t>
      </w:r>
      <w:r w:rsidRPr="00B54F3E">
        <w:t>szereg wyzwań strukturalnych</w:t>
      </w:r>
      <w:r w:rsidR="00123C60">
        <w:t xml:space="preserve"> i infrastrukturalnych</w:t>
      </w:r>
      <w:r w:rsidRPr="00B54F3E">
        <w:t>. Budowa i rozwój przyjaznego ekosystemu AI w Polsce wymaga równoczesne</w:t>
      </w:r>
      <w:r>
        <w:t>j</w:t>
      </w:r>
      <w:r w:rsidRPr="00B54F3E">
        <w:t xml:space="preserve"> stymulacji tempa wzrostu inwestycji publicznych, jak i prywatnych w badania</w:t>
      </w:r>
      <w:r w:rsidR="00BE689C">
        <w:t>, infrastrukturę</w:t>
      </w:r>
      <w:r w:rsidRPr="00B54F3E">
        <w:t xml:space="preserve"> i innowacje, przy czym </w:t>
      </w:r>
      <w:r w:rsidR="008F737A">
        <w:t>te ostatnie</w:t>
      </w:r>
      <w:r w:rsidRPr="00B54F3E">
        <w:t xml:space="preserve"> </w:t>
      </w:r>
      <w:r w:rsidR="008F737A">
        <w:t>są</w:t>
      </w:r>
      <w:r w:rsidR="008F737A" w:rsidRPr="00B54F3E">
        <w:t xml:space="preserve"> </w:t>
      </w:r>
      <w:r w:rsidRPr="00B54F3E">
        <w:t>szczególnym wyzwaniem w odniesieniu do małych i średnich firm.</w:t>
      </w:r>
      <w:r w:rsidRPr="00BF7C07">
        <w:t xml:space="preserve"> Aby znaleźć się w gronie liderów konieczne jest również </w:t>
      </w:r>
      <w:r w:rsidRPr="00BF7C07">
        <w:lastRenderedPageBreak/>
        <w:t>budowanie świadomości przedsiębiorców o korzyściach ze stosowania AI/AI+, zwiększenie dostępu do specjalistycznej wiedzy oraz mocy obliczeniowych</w:t>
      </w:r>
      <w:r w:rsidRPr="00B54F3E">
        <w:rPr>
          <w:rFonts w:ascii="Calibri" w:hAnsi="Calibri" w:cs="Calibri"/>
        </w:rPr>
        <w:t xml:space="preserve">. </w:t>
      </w:r>
    </w:p>
    <w:p w14:paraId="01D042E4" w14:textId="7E4DBD36" w:rsidR="001F4BCC" w:rsidRPr="00BF7C07" w:rsidRDefault="001F4BCC" w:rsidP="001F4BCC">
      <w:r w:rsidRPr="00B54F3E">
        <w:t>Kluczowym potencjałem dla rozwoju sektora są specjaliści. Od początku 2020 r. do pierwszej połowy 2023 r. nadano w Polsce około 19 tys. stopni doktora, w tym 622 w dyscyplinach związanych z informatyką i 207 z tematyki sztucznej inteligencji</w:t>
      </w:r>
      <w:r>
        <w:rPr>
          <w:rStyle w:val="Odwoanieprzypisudolnego"/>
        </w:rPr>
        <w:footnoteReference w:id="116"/>
      </w:r>
      <w:r w:rsidRPr="00B54F3E">
        <w:t>. To wskaźniki, które plasują nas poza pierwszą 15</w:t>
      </w:r>
      <w:r>
        <w:t>.</w:t>
      </w:r>
      <w:r w:rsidRPr="00B54F3E">
        <w:t xml:space="preserve"> w Europie w kategorii absolwentów kierunków informatycznych, zarówno ilościowo</w:t>
      </w:r>
      <w:r w:rsidR="002D7893">
        <w:t>,</w:t>
      </w:r>
      <w:r w:rsidRPr="00B54F3E">
        <w:t xml:space="preserve"> jaki i w przeliczeniu na 100,000 mieszkańców</w:t>
      </w:r>
      <w:r w:rsidRPr="00B54F3E">
        <w:rPr>
          <w:rStyle w:val="Odwoanieprzypisudolnego"/>
          <w:rFonts w:ascii="Calibri" w:hAnsi="Calibri" w:cs="Calibri"/>
        </w:rPr>
        <w:footnoteReference w:id="117"/>
      </w:r>
      <w:r w:rsidRPr="00B54F3E">
        <w:rPr>
          <w:rFonts w:ascii="Calibri" w:hAnsi="Calibri" w:cs="Calibri"/>
        </w:rPr>
        <w:t>.</w:t>
      </w:r>
    </w:p>
    <w:p w14:paraId="2DA2CA12" w14:textId="395F1D76" w:rsidR="001F4BCC" w:rsidRPr="00BF7C07" w:rsidRDefault="001F4BCC" w:rsidP="001F4BCC">
      <w:r w:rsidRPr="00715CCC">
        <w:t>Konieczne jest przyjęcie i egzekwowanie spójnych ram prawnych, stosowania standardów i kodeksów dobrych praktyk, a także podniesienie poziomu dostępu do wysokiej jakości</w:t>
      </w:r>
      <w:r>
        <w:t>,</w:t>
      </w:r>
      <w:r w:rsidRPr="00715CCC">
        <w:t xml:space="preserve"> </w:t>
      </w:r>
      <w:r>
        <w:t xml:space="preserve">optymalnej energetycznie </w:t>
      </w:r>
      <w:r w:rsidRPr="00715CCC">
        <w:t xml:space="preserve">infrastruktury (teleinformatycznej, obliczeniowej, energetycznej). </w:t>
      </w:r>
      <w:r w:rsidRPr="00BF7C07">
        <w:t xml:space="preserve">Polska ma obowiązek przeprowadzenia procesu legislacyjnego – wdrożenia uzgadniającego krajowy porządek prawny z unijnym AI </w:t>
      </w:r>
      <w:proofErr w:type="spellStart"/>
      <w:r w:rsidRPr="00BF7C07">
        <w:t>Act</w:t>
      </w:r>
      <w:proofErr w:type="spellEnd"/>
      <w:r w:rsidR="007C4DCC">
        <w:rPr>
          <w:rStyle w:val="Odwoanieprzypisudolnego"/>
        </w:rPr>
        <w:footnoteReference w:id="118"/>
      </w:r>
      <w:r w:rsidRPr="00BF7C07">
        <w:t xml:space="preserve"> i prawem międzynarodowym, czego efektem będzie obowiązywanie przepisów dotyczących sztucznej inteligencji w Polsce. Przed Polską stoi również wdrożenie zbieżnej z regulacjami unijnymi Konwencji Ramowej o sztucznej inteligencji, prawach człowieka, demokracji i praworządności przyjętej przez Komitet Ministrów Rady Europy.</w:t>
      </w:r>
    </w:p>
    <w:p w14:paraId="592ED295" w14:textId="77777777" w:rsidR="001F4BCC" w:rsidRPr="00363D7A" w:rsidRDefault="001F4BCC" w:rsidP="001F4BCC">
      <w:pPr>
        <w:pStyle w:val="Podtytu"/>
        <w:rPr>
          <w:rFonts w:cs="Times New Roman (Nagłówki CS)"/>
        </w:rPr>
      </w:pPr>
      <w:r w:rsidRPr="00363D7A">
        <w:rPr>
          <w:rFonts w:cs="Times New Roman (Nagłówki CS)"/>
        </w:rPr>
        <w:t xml:space="preserve">Ważne jest wdrożenie tych regulacji w sposób sprzyjający innowacjom, równoważący troskę o godną zaufania, bezpieczną AI, z zadbaniem o rozwój i wdrażanie innowacji w przedsiębiorstwach. </w:t>
      </w:r>
    </w:p>
    <w:p w14:paraId="745177E4" w14:textId="55F9B8B4" w:rsidR="001F4BCC" w:rsidRPr="00D6413B" w:rsidRDefault="001F4BCC" w:rsidP="001F4BCC">
      <w:r w:rsidRPr="00715CCC">
        <w:t xml:space="preserve">Ta równowaga powinna przejawić się zarówno w podejściu instytucjonalnym (rola i zakres działania polskich organów nadzoru współpracujących z europejskim Biurem ds. AI), jak i w systemie finansowania inwestycji. </w:t>
      </w:r>
      <w:r w:rsidRPr="00D6413B">
        <w:t xml:space="preserve">Jednocześnie, państwo nie może decydować się na wdrażanie konkretnej technologii bez przeprowadzania pogłębionych analiz dotyczących spodziewanych efektów i </w:t>
      </w:r>
      <w:proofErr w:type="spellStart"/>
      <w:r w:rsidRPr="00D6413B">
        <w:t>ryzyk</w:t>
      </w:r>
      <w:proofErr w:type="spellEnd"/>
      <w:r w:rsidRPr="00D6413B">
        <w:t xml:space="preserve"> wynikających z implementacji.</w:t>
      </w:r>
      <w:r>
        <w:t xml:space="preserve"> </w:t>
      </w:r>
      <w:r w:rsidRPr="00D6413B">
        <w:t xml:space="preserve">Państwo powinno stosować AI tam, gdzie maksymalnie ułatwi życie obywatelom i realnie odpowie na potrzeby społeczne, a jednocześnie nie wygeneruje nadmiernych </w:t>
      </w:r>
      <w:proofErr w:type="spellStart"/>
      <w:r w:rsidRPr="00D6413B">
        <w:t>ryzyk</w:t>
      </w:r>
      <w:proofErr w:type="spellEnd"/>
      <w:r w:rsidR="00DF0EB6" w:rsidRPr="00DF0EB6">
        <w:t>, w związku z czym kluczową rolę pełni NASK - PIB, który podejmuje działania w obszarze zapewnienia</w:t>
      </w:r>
      <w:r w:rsidR="001919DE">
        <w:t xml:space="preserve"> bezpieczeństwa</w:t>
      </w:r>
      <w:r w:rsidR="00DF0EB6" w:rsidRPr="00DF0EB6">
        <w:t xml:space="preserve"> </w:t>
      </w:r>
      <w:r w:rsidR="001919DE">
        <w:t>(</w:t>
      </w:r>
      <w:r w:rsidR="00DF0EB6" w:rsidRPr="00DF0EB6">
        <w:t>algorytmów</w:t>
      </w:r>
      <w:r w:rsidR="001919DE">
        <w:t>)</w:t>
      </w:r>
      <w:r w:rsidR="00DF0EB6" w:rsidRPr="00DF0EB6">
        <w:t xml:space="preserve"> AI.</w:t>
      </w:r>
    </w:p>
    <w:p w14:paraId="747156E4" w14:textId="7CE4DD9A" w:rsidR="001F4BCC" w:rsidRDefault="001F4BCC" w:rsidP="001F4BCC">
      <w:r w:rsidRPr="00715CCC">
        <w:t>Stąd też silna potrzeba aktualizacji polityki publicznej dotyczącej rozwoju sztucznej inteligencji w Polsce</w:t>
      </w:r>
      <w:r w:rsidRPr="00D6413B">
        <w:t xml:space="preserve">, w tym wskazanie obszarów strategicznych dla rozwoju gospodarki, w których AI powinna być wdrażana priorytetowo. </w:t>
      </w:r>
      <w:r w:rsidRPr="00737E5B">
        <w:t xml:space="preserve">Obecnie trwają prace nad nową </w:t>
      </w:r>
      <w:r w:rsidRPr="003826F3">
        <w:t xml:space="preserve">Polityką AI dla Polski </w:t>
      </w:r>
      <w:r w:rsidRPr="00737E5B">
        <w:t xml:space="preserve">– dokumentem kierunkowym, który określi najważniejsze </w:t>
      </w:r>
      <w:r>
        <w:t>priorytety</w:t>
      </w:r>
      <w:r w:rsidRPr="00737E5B">
        <w:t xml:space="preserve">, działania oraz </w:t>
      </w:r>
      <w:r w:rsidRPr="00737E5B">
        <w:lastRenderedPageBreak/>
        <w:t>ramy instytucjonalne w obszarze rozwoju i wdrażania sztucznej inteligencji</w:t>
      </w:r>
      <w:r>
        <w:t xml:space="preserve">. </w:t>
      </w:r>
      <w:r w:rsidRPr="00D6413B">
        <w:t xml:space="preserve">Taka polityka musi uwzględniać aktualne trendy i wyzwania oraz zapewniać spójność i koordynację na szczeblu rządowym i </w:t>
      </w:r>
      <w:r>
        <w:t xml:space="preserve">umożliwić aktywną współpracę </w:t>
      </w:r>
      <w:r w:rsidRPr="00D6413B">
        <w:t>międzynarodow</w:t>
      </w:r>
      <w:r>
        <w:t>ą</w:t>
      </w:r>
      <w:r w:rsidRPr="00D6413B">
        <w:t>.</w:t>
      </w:r>
    </w:p>
    <w:p w14:paraId="3B1F6CC7" w14:textId="77777777" w:rsidR="001F4BCC" w:rsidRDefault="001F4BCC" w:rsidP="001F4BCC">
      <w:r w:rsidRPr="004539B2">
        <w:t>Sztuczna inteligencja, jako technologia podwójnego zastosowania (</w:t>
      </w:r>
      <w:r w:rsidRPr="004539B2">
        <w:rPr>
          <w:i/>
          <w:iCs/>
        </w:rPr>
        <w:t>dual-</w:t>
      </w:r>
      <w:proofErr w:type="spellStart"/>
      <w:r w:rsidRPr="004539B2">
        <w:rPr>
          <w:i/>
          <w:iCs/>
        </w:rPr>
        <w:t>use</w:t>
      </w:r>
      <w:proofErr w:type="spellEnd"/>
      <w:r w:rsidRPr="004539B2">
        <w:t xml:space="preserve">), odgrywa kluczową rolę nie tylko w gospodarce, ale i we współczesnych </w:t>
      </w:r>
      <w:r>
        <w:t>konfliktach</w:t>
      </w:r>
      <w:r w:rsidRPr="004539B2">
        <w:t xml:space="preserve">, dlatego tak istotne jest </w:t>
      </w:r>
      <w:r w:rsidRPr="00755ED7">
        <w:t>wdrażanie Strategii Rozwoju AI w Siłach Zbrojnych RP</w:t>
      </w:r>
      <w:r w:rsidRPr="004539B2">
        <w:t>, która zapewni skuteczne, bezpieczne i odpowiedzialne zastosowanie tej technologii w środowisku operacyjnym.</w:t>
      </w:r>
    </w:p>
    <w:p w14:paraId="3F9CE330" w14:textId="77777777" w:rsidR="001F4BCC" w:rsidRPr="007C386F" w:rsidRDefault="001F4BCC" w:rsidP="001F4BCC">
      <w:r w:rsidRPr="007C386F">
        <w:t>Polacy mają wysoką świadomość istnienia sztucznej inteligencji – 98,8 proc. osób deklaruje, że o niej słyszało</w:t>
      </w:r>
      <w:r w:rsidRPr="007C386F">
        <w:rPr>
          <w:vertAlign w:val="superscript"/>
        </w:rPr>
        <w:footnoteReference w:id="119"/>
      </w:r>
      <w:r w:rsidRPr="007C386F">
        <w:t>. Połowa Polaków (51,1 proc.) uważa, że sztuczna inteligencja przyniesie społeczeństwu więcej korzyści niż szkód. Jednocześnie 25 proc. badanych było przekonanych, że szkody wyrządzone przez AI przewyższą korzyści. Polacy darzą AI sporym zaufaniem, 41 proc. badanych jest skłonnych polegać na informacjach dostarczanych przez sztuczną inteligencję. Mimo tego 40 proc. wskazuje na potrzebę zapewnienia nadzoru człowieka nad rozwojem AI.</w:t>
      </w:r>
    </w:p>
    <w:p w14:paraId="00C47A90" w14:textId="77777777" w:rsidR="001F4BCC" w:rsidRPr="00D6413B" w:rsidRDefault="001F4BCC" w:rsidP="001F4BCC">
      <w:r w:rsidRPr="007C386F">
        <w:t>Polacy w dużej mierze</w:t>
      </w:r>
      <w:r w:rsidRPr="007C386F">
        <w:rPr>
          <w:vertAlign w:val="superscript"/>
        </w:rPr>
        <w:footnoteReference w:id="120"/>
      </w:r>
      <w:r w:rsidRPr="007C386F">
        <w:t xml:space="preserve"> wyrażają poparcie dla wykorzystania AI przez państwo. Według 60,4 proc. sztuczna inteligencja powinna być wykorzystywana przy tworzeniu cyfrowych usług publicznych. Zdaniem 32 proc. badanych sztuczna inteligencja może przyspieszyć i zautomatyzować procesy administracyjne oraz skrócić czas realizacji usług publicznych. Inną często podnoszoną przez badanych nadzieją na wykorzystanie AI w usługach publicznych, jest zwiększenie ich dostępności dla osób z niepełnosprawnościami. Polacy są niechętni wobec wykorzystania sztucznej inteligencji do zautomatyzowanego podejmowania decyzji administracyjnych, które mogą mieć wpływ na ich życie. Natomiast wyższym poparciem darzą możliwość automatyzacji prostych czynności administracyjnych, ostrzegania w sytuacjach nadzwyczajnych czy wykorzystania AI jako wsparcia dla obywateli przy wypełnianiu dokumentów.</w:t>
      </w:r>
      <w:r>
        <w:t xml:space="preserve"> Wdrażane systemy AI muszą być nie tylko sprawiedliwe, ale optymalne w kontekście wykorzystania zasobów, uwzględniając poszanowanie danych osobowych i praw autorskich, a także wykorzystanie mniejszych, bardziej optymalnych modeli w specjalistycznych procesach, minimalizując zużycie energii.</w:t>
      </w:r>
    </w:p>
    <w:p w14:paraId="0C9E9CCA" w14:textId="77777777" w:rsidR="001F4BCC" w:rsidRPr="00DA1A0F" w:rsidRDefault="001F4BCC" w:rsidP="001F4BCC">
      <w:pPr>
        <w:rPr>
          <w:rStyle w:val="normaltextrun"/>
        </w:rPr>
      </w:pPr>
      <w:r w:rsidRPr="00715CCC">
        <w:t xml:space="preserve">Podsumowując, kluczowe dla rozwoju technologii jest stworzenie szerokiego ekosystemu AI+, który obejmuje współpracę publicznych i prywatnych podmiotów w zakresie edukacji, badań, innowacji, produkcji oraz </w:t>
      </w:r>
      <w:r w:rsidRPr="00D6413B">
        <w:t>bezpiecznego wdrażania rozwiązań z wykorzystaniem sztucznej inteligencji.</w:t>
      </w:r>
      <w:r>
        <w:rPr>
          <w:rStyle w:val="normaltextrun"/>
          <w:rFonts w:cs="Calibri"/>
          <w:b/>
        </w:rPr>
        <w:br w:type="page"/>
      </w:r>
    </w:p>
    <w:p w14:paraId="3BF1A6E2" w14:textId="22CC4CBC" w:rsidR="001F4BCC" w:rsidRPr="00406AC9" w:rsidRDefault="001F4BCC" w:rsidP="00406AC9">
      <w:pPr>
        <w:pStyle w:val="Podtytu"/>
      </w:pPr>
      <w:r w:rsidRPr="00406AC9">
        <w:lastRenderedPageBreak/>
        <w:t xml:space="preserve">Cel </w:t>
      </w:r>
      <w:r w:rsidR="006E0A92">
        <w:t>4.2.</w:t>
      </w:r>
      <w:r w:rsidRPr="00406AC9">
        <w:t>1: Rozwój gospodarki, przemysłu cyfrowego i dobrostanu społecznego jest wspierany przez sprawny i skoordynowany ekosystem sztucznej inteligencji</w:t>
      </w:r>
    </w:p>
    <w:p w14:paraId="409C059B" w14:textId="77777777" w:rsidR="001F4BCC" w:rsidRPr="00406AC9" w:rsidRDefault="001F4BCC" w:rsidP="00406AC9">
      <w:pPr>
        <w:pStyle w:val="Podtytu"/>
      </w:pPr>
    </w:p>
    <w:p w14:paraId="3C8FD0D8" w14:textId="77777777" w:rsidR="001F4BCC" w:rsidRPr="00406AC9" w:rsidRDefault="001F4BCC" w:rsidP="00406AC9">
      <w:pPr>
        <w:pStyle w:val="Podtytu"/>
      </w:pPr>
      <w:r w:rsidRPr="00406AC9">
        <w:t>Co umożliwi realizację celu:</w:t>
      </w:r>
    </w:p>
    <w:p w14:paraId="17CC6D58" w14:textId="12A87C13" w:rsidR="001F4BCC" w:rsidRDefault="001F4BCC" w:rsidP="006746F6">
      <w:pPr>
        <w:pStyle w:val="Akapitzlist"/>
        <w:numPr>
          <w:ilvl w:val="0"/>
          <w:numId w:val="75"/>
        </w:numPr>
        <w:spacing w:before="120" w:line="257" w:lineRule="auto"/>
        <w:ind w:left="1077" w:hanging="513"/>
        <w:contextualSpacing w:val="0"/>
      </w:pPr>
      <w:r w:rsidRPr="002F62BD">
        <w:t>Stworzenie zgodnego z przepisami unijnymi oraz przyjaznego dla przedsiębiorczości systemu nadzoru nad systemami AI, dzięki czemu obywatele, konsumenci i firmy będą miały świadomość oraz pewność, że rozwiązania AI używane na rynku i w administracji publicznej są bezpieczne, zgodne z przepisami i etyką;</w:t>
      </w:r>
    </w:p>
    <w:p w14:paraId="3A826F77" w14:textId="4F5290E6" w:rsidR="001F4BCC" w:rsidRDefault="001F4BCC" w:rsidP="006746F6">
      <w:pPr>
        <w:pStyle w:val="Akapitzlist"/>
        <w:numPr>
          <w:ilvl w:val="0"/>
          <w:numId w:val="75"/>
        </w:numPr>
        <w:spacing w:before="120" w:line="257" w:lineRule="auto"/>
        <w:ind w:left="1077" w:hanging="513"/>
        <w:contextualSpacing w:val="0"/>
      </w:pPr>
      <w:r>
        <w:t xml:space="preserve">Koordynacja </w:t>
      </w:r>
      <w:r w:rsidRPr="002F62BD">
        <w:t>współprac</w:t>
      </w:r>
      <w:r>
        <w:t>y</w:t>
      </w:r>
      <w:r w:rsidRPr="002F62BD">
        <w:t xml:space="preserve"> instytucji badawczych </w:t>
      </w:r>
      <w:r>
        <w:t>wchodzących w skład ekosystemu AI przez instytucję wiodącą;</w:t>
      </w:r>
    </w:p>
    <w:p w14:paraId="106E7F82" w14:textId="071F8D99" w:rsidR="001F4BCC" w:rsidRDefault="001F4BCC" w:rsidP="006746F6">
      <w:pPr>
        <w:pStyle w:val="Akapitzlist"/>
        <w:numPr>
          <w:ilvl w:val="0"/>
          <w:numId w:val="75"/>
        </w:numPr>
        <w:spacing w:before="120" w:line="257" w:lineRule="auto"/>
        <w:ind w:left="1077" w:hanging="513"/>
        <w:contextualSpacing w:val="0"/>
      </w:pPr>
      <w:r w:rsidRPr="002F62BD">
        <w:t>Zagwarantowanie przejrzystego, skoordynowanego i efektywnego finansowania rozwoju polskich firm w obszarze AI i innowacji cyfrowych, a także zwiększanie poziomu wsparcia (prywatnego, publicznego) dla przedsiębiorców rozwijających i wdrażających AI;</w:t>
      </w:r>
    </w:p>
    <w:p w14:paraId="788D33EC" w14:textId="54927423" w:rsidR="001F4BCC" w:rsidRDefault="001F4BCC" w:rsidP="006746F6">
      <w:pPr>
        <w:pStyle w:val="Akapitzlist"/>
        <w:numPr>
          <w:ilvl w:val="0"/>
          <w:numId w:val="75"/>
        </w:numPr>
        <w:spacing w:before="120" w:line="257" w:lineRule="auto"/>
        <w:ind w:left="1077" w:hanging="513"/>
        <w:contextualSpacing w:val="0"/>
      </w:pPr>
      <w:r w:rsidRPr="002F62BD">
        <w:t>Utworzenie zgodnych z podejściem unijnym piaskownic regulacyjnych (</w:t>
      </w:r>
      <w:proofErr w:type="spellStart"/>
      <w:r w:rsidRPr="002F62BD">
        <w:t>sandboxów</w:t>
      </w:r>
      <w:proofErr w:type="spellEnd"/>
      <w:r w:rsidRPr="002F62BD">
        <w:t>) dla innowatorów</w:t>
      </w:r>
      <w:r>
        <w:t>. Objęcie nimi sektorów kluczowych dla rozwoju i wdrożenia AI</w:t>
      </w:r>
      <w:r w:rsidRPr="002F62BD">
        <w:t>;</w:t>
      </w:r>
    </w:p>
    <w:p w14:paraId="19853A6C" w14:textId="1BD4CDEB" w:rsidR="001F4BCC" w:rsidRDefault="001F4BCC" w:rsidP="006746F6">
      <w:pPr>
        <w:pStyle w:val="Akapitzlist"/>
        <w:numPr>
          <w:ilvl w:val="0"/>
          <w:numId w:val="75"/>
        </w:numPr>
        <w:spacing w:before="120" w:line="257" w:lineRule="auto"/>
        <w:ind w:left="1077" w:hanging="513"/>
        <w:contextualSpacing w:val="0"/>
      </w:pPr>
      <w:r w:rsidRPr="002F62BD">
        <w:t>Stworzenie jednolitej, dostępnej publicznie listy systemów AI używanych w administracji publicznej wraz z opisem funkcji</w:t>
      </w:r>
      <w:r w:rsidR="00137462">
        <w:t xml:space="preserve"> lub celu</w:t>
      </w:r>
      <w:r w:rsidRPr="002F62BD">
        <w:t xml:space="preserve"> oraz podstawowych parametrów technicznych dostępnych dla obywateli w celu zwiększenia transparentności administracji publicznej. Opracowanie i egzekwowanie zasad stosowania AI w administracji publicznej</w:t>
      </w:r>
      <w:r>
        <w:t xml:space="preserve">, </w:t>
      </w:r>
      <w:r w:rsidRPr="00DA0676">
        <w:t xml:space="preserve">ze szczególnym uwzględnieniem wymogów </w:t>
      </w:r>
      <w:proofErr w:type="spellStart"/>
      <w:r w:rsidRPr="00DA0676">
        <w:t>cyberbezpieczeństwa</w:t>
      </w:r>
      <w:proofErr w:type="spellEnd"/>
      <w:r w:rsidRPr="002F62BD">
        <w:t>;</w:t>
      </w:r>
    </w:p>
    <w:p w14:paraId="7A256376" w14:textId="3CDA57FB" w:rsidR="00874A64" w:rsidRDefault="00874A64" w:rsidP="006746F6">
      <w:pPr>
        <w:pStyle w:val="Akapitzlist"/>
        <w:numPr>
          <w:ilvl w:val="0"/>
          <w:numId w:val="75"/>
        </w:numPr>
        <w:spacing w:before="120"/>
        <w:ind w:left="1077"/>
        <w:contextualSpacing w:val="0"/>
      </w:pPr>
      <w:r>
        <w:t xml:space="preserve">Rozwijanie krajowych rozwiązań i standardów w zakresie bezpieczeństwa technologii przełomowych, w szczególności sztucznej inteligencji, w tym również inicjowanie programów i projektów badawczo-rozwojowych w tym zakresie – w celu stymulacji możliwości użycia rozwiązań opartych na AI w sektorze usług publicznych, a także w zastosowaniach dla bezpieczeństwa </w:t>
      </w:r>
      <w:r w:rsidR="00DD3863">
        <w:t>p</w:t>
      </w:r>
      <w:r>
        <w:t>aństwa;</w:t>
      </w:r>
    </w:p>
    <w:p w14:paraId="610667E4" w14:textId="35B94324" w:rsidR="001F4BCC" w:rsidRDefault="001F4BCC" w:rsidP="006746F6">
      <w:pPr>
        <w:pStyle w:val="Akapitzlist"/>
        <w:numPr>
          <w:ilvl w:val="0"/>
          <w:numId w:val="75"/>
        </w:numPr>
        <w:spacing w:before="120"/>
        <w:ind w:left="1077"/>
        <w:contextualSpacing w:val="0"/>
      </w:pPr>
      <w:r w:rsidRPr="00936265">
        <w:t>Zbudowanie wokół Ośrodka Badań nad Bezpieczeństwem Sztucznej Inteligencji organizacji skupiającej przedstawicieli firm i instytucji badawczych mającej na celu promowanie wzajemnej współpracy w zakresie prac badawczo-rozwojowych w obszarze bezpieczeństwa sztucznej inteligencji</w:t>
      </w:r>
      <w:r>
        <w:t xml:space="preserve"> i ich promocji;</w:t>
      </w:r>
    </w:p>
    <w:p w14:paraId="39D8C2C8" w14:textId="254CAB5E" w:rsidR="001F4BCC" w:rsidRDefault="001F4BCC" w:rsidP="006746F6">
      <w:pPr>
        <w:pStyle w:val="Akapitzlist"/>
        <w:numPr>
          <w:ilvl w:val="0"/>
          <w:numId w:val="75"/>
        </w:numPr>
        <w:spacing w:before="120" w:line="257" w:lineRule="auto"/>
        <w:ind w:left="1077" w:hanging="513"/>
        <w:contextualSpacing w:val="0"/>
      </w:pPr>
      <w:r w:rsidRPr="002F62BD">
        <w:t xml:space="preserve">Wypracowanie z partnerami (polskimi i międzynarodowymi) narzędzi oraz prowadzenie stosowanych regularnych badań w kreowaniu polityk publicznych poświęconych wpływowi technologii AI na rynek pracy, gospodarkę, środowisko </w:t>
      </w:r>
      <w:r w:rsidRPr="002F62BD">
        <w:lastRenderedPageBreak/>
        <w:t>oraz społeczeństwo uwzględniających zarówno potencjały, jak i zagrożenia, z uwzględnieniem sytuacji osób zagrożonych wykluczeniem;</w:t>
      </w:r>
    </w:p>
    <w:p w14:paraId="03C06746" w14:textId="4F9E4554" w:rsidR="001F4BCC" w:rsidRDefault="001F4BCC" w:rsidP="006746F6">
      <w:pPr>
        <w:pStyle w:val="Akapitzlist"/>
        <w:numPr>
          <w:ilvl w:val="0"/>
          <w:numId w:val="75"/>
        </w:numPr>
        <w:spacing w:before="120" w:line="257" w:lineRule="auto"/>
        <w:ind w:left="1077" w:hanging="513"/>
        <w:contextualSpacing w:val="0"/>
      </w:pPr>
      <w:r w:rsidRPr="002F62BD">
        <w:t>Utworzenie cyfrowych standardów struktur danych zgodnych ze standardami ISO i IEC dla wszystkich gałęzi gospodarki w celu budowania i uczenia modeli AI</w:t>
      </w:r>
      <w:r>
        <w:t>;</w:t>
      </w:r>
    </w:p>
    <w:p w14:paraId="0746885A" w14:textId="41EB6474" w:rsidR="001F4BCC" w:rsidRDefault="001F4BCC" w:rsidP="006746F6">
      <w:pPr>
        <w:pStyle w:val="Akapitzlist"/>
        <w:numPr>
          <w:ilvl w:val="0"/>
          <w:numId w:val="75"/>
        </w:numPr>
        <w:spacing w:before="120" w:line="257" w:lineRule="auto"/>
        <w:ind w:left="1077" w:hanging="513"/>
        <w:contextualSpacing w:val="0"/>
      </w:pPr>
      <w:r w:rsidRPr="00EC3676">
        <w:t>Promowanie odpowiedzialnego</w:t>
      </w:r>
      <w:r>
        <w:t xml:space="preserve"> i etycznego</w:t>
      </w:r>
      <w:r w:rsidRPr="00EC3676">
        <w:t xml:space="preserve"> korzystania ze sztucznej inteligencji, także generatywnej</w:t>
      </w:r>
      <w:r w:rsidR="00564802">
        <w:t>,</w:t>
      </w:r>
      <w:r w:rsidRPr="00EC3676">
        <w:t xml:space="preserve"> w sektorze publicznym i prywatnym. Opracowanie przypadków zastosowania i najlepszych praktyk w celu wykorzystania sztucznej inteligencji, także generatywnej w kluczowych branżach i usługach publicznych</w:t>
      </w:r>
      <w:r>
        <w:t>.</w:t>
      </w:r>
    </w:p>
    <w:p w14:paraId="23C4D997" w14:textId="77777777" w:rsidR="001F4BCC" w:rsidRDefault="001F4BCC" w:rsidP="001F4BCC">
      <w:pPr>
        <w:spacing w:line="240" w:lineRule="auto"/>
        <w:jc w:val="both"/>
        <w:rPr>
          <w:rFonts w:cs="Calibri"/>
        </w:rPr>
      </w:pPr>
    </w:p>
    <w:p w14:paraId="51DC4282" w14:textId="77777777" w:rsidR="001F4BCC" w:rsidRPr="00B54F3E" w:rsidRDefault="001F4BCC" w:rsidP="001F4BCC">
      <w:pPr>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Rozwój AI zapewnią badania, zabezpieczenie przed cyberatakami oraz skoordynowany system finansowania. Stosowanie rozwiązań AI będzie bezpieczne oraz zgodne z przepisami i etyką.</w:t>
      </w:r>
    </w:p>
    <w:p w14:paraId="09F0481A" w14:textId="77777777" w:rsidR="001F4BCC" w:rsidRDefault="001F4BCC" w:rsidP="001F4BCC">
      <w:pPr>
        <w:pStyle w:val="Podtytu"/>
      </w:pPr>
      <w:r>
        <w:br w:type="page"/>
      </w:r>
    </w:p>
    <w:p w14:paraId="620ABCE0" w14:textId="2FAA05E3" w:rsidR="001F4BCC" w:rsidRPr="00363D7A" w:rsidRDefault="001F4BCC" w:rsidP="00406AC9">
      <w:pPr>
        <w:pStyle w:val="Podtytu"/>
      </w:pPr>
      <w:r w:rsidRPr="00363D7A">
        <w:lastRenderedPageBreak/>
        <w:t xml:space="preserve">Cel </w:t>
      </w:r>
      <w:r w:rsidR="006E0A92">
        <w:t>4.2.</w:t>
      </w:r>
      <w:r w:rsidRPr="00363D7A">
        <w:t>2: Realizacja i finansowanie R&amp;D oraz wdrożeń sztucznej inteligencji odbywa się w sposób efektywny i transparentny</w:t>
      </w:r>
    </w:p>
    <w:p w14:paraId="50FCB664" w14:textId="77777777" w:rsidR="001F4BCC" w:rsidRPr="00363D7A" w:rsidRDefault="001F4BCC" w:rsidP="00406AC9">
      <w:pPr>
        <w:pStyle w:val="Podtytu"/>
      </w:pPr>
    </w:p>
    <w:p w14:paraId="09EDEC14" w14:textId="77777777" w:rsidR="001F4BCC" w:rsidRPr="00363D7A" w:rsidRDefault="001F4BCC" w:rsidP="00406AC9">
      <w:pPr>
        <w:pStyle w:val="Podtytu"/>
      </w:pPr>
      <w:r w:rsidRPr="00363D7A">
        <w:t>Co umożliwi realizację celu:</w:t>
      </w:r>
    </w:p>
    <w:p w14:paraId="4C4D5572" w14:textId="1F518642" w:rsidR="001F4BCC" w:rsidRPr="00D62060" w:rsidRDefault="001F4BCC" w:rsidP="006746F6">
      <w:pPr>
        <w:pStyle w:val="Akapitzlist"/>
        <w:numPr>
          <w:ilvl w:val="0"/>
          <w:numId w:val="76"/>
        </w:numPr>
        <w:spacing w:before="120" w:after="0" w:line="257" w:lineRule="auto"/>
        <w:ind w:left="1077" w:hanging="510"/>
        <w:contextualSpacing w:val="0"/>
        <w:rPr>
          <w:rStyle w:val="normaltextrun"/>
          <w:rFonts w:eastAsiaTheme="majorEastAsia" w:cs="Times New Roman (Nagłówki CS)"/>
          <w:color w:val="002060"/>
          <w:spacing w:val="15"/>
          <w:sz w:val="40"/>
          <w:szCs w:val="28"/>
        </w:rPr>
      </w:pPr>
      <w:r w:rsidRPr="00B26699">
        <w:rPr>
          <w:rStyle w:val="normaltextrun"/>
        </w:rPr>
        <w:t>Stworzenie i zarządz</w:t>
      </w:r>
      <w:r>
        <w:rPr>
          <w:rStyle w:val="normaltextrun"/>
        </w:rPr>
        <w:t>a</w:t>
      </w:r>
      <w:r w:rsidRPr="00B26699">
        <w:rPr>
          <w:rStyle w:val="normaltextrun"/>
        </w:rPr>
        <w:t>nie mechanizmem koordynacji obecnych funduszy, konkursów i sposobów ich realizacji, aby uniknąć duplikacji działań i nieefektywnego wydatkowania środków inwestycyjnych wraz z koniecznością centralizowania agendy badawczej, rozwojowej oraz wdrożeniowej;</w:t>
      </w:r>
    </w:p>
    <w:p w14:paraId="4FDB16F3" w14:textId="134846D1" w:rsidR="001F4BCC" w:rsidRPr="00D62060" w:rsidRDefault="001F4BCC" w:rsidP="006746F6">
      <w:pPr>
        <w:pStyle w:val="Akapitzlist"/>
        <w:numPr>
          <w:ilvl w:val="0"/>
          <w:numId w:val="76"/>
        </w:numPr>
        <w:spacing w:before="120" w:after="0" w:line="257" w:lineRule="auto"/>
        <w:ind w:left="1077" w:hanging="510"/>
        <w:contextualSpacing w:val="0"/>
        <w:rPr>
          <w:rFonts w:eastAsiaTheme="majorEastAsia" w:cs="Times New Roman (Nagłówki CS)"/>
          <w:color w:val="002060"/>
          <w:spacing w:val="15"/>
          <w:sz w:val="40"/>
          <w:szCs w:val="28"/>
        </w:rPr>
      </w:pPr>
      <w:proofErr w:type="spellStart"/>
      <w:r w:rsidRPr="00B26699">
        <w:rPr>
          <w:rStyle w:val="normaltextrun"/>
        </w:rPr>
        <w:t>Priorytetyzacja</w:t>
      </w:r>
      <w:proofErr w:type="spellEnd"/>
      <w:r w:rsidRPr="00B26699">
        <w:rPr>
          <w:rStyle w:val="normaltextrun"/>
        </w:rPr>
        <w:t xml:space="preserve"> w finansowaniu </w:t>
      </w:r>
      <w:r>
        <w:rPr>
          <w:rStyle w:val="normaltextrun"/>
        </w:rPr>
        <w:t xml:space="preserve">komercjalizacji </w:t>
      </w:r>
      <w:r w:rsidRPr="00B26699">
        <w:rPr>
          <w:rStyle w:val="normaltextrun"/>
        </w:rPr>
        <w:t xml:space="preserve">i wykorzystania technologii sztucznej inteligencji przez startupy, administrację publiczną, </w:t>
      </w:r>
      <w:r w:rsidRPr="00B26699">
        <w:t>MŚP</w:t>
      </w:r>
      <w:r>
        <w:t>,</w:t>
      </w:r>
      <w:r w:rsidRPr="00B26699">
        <w:t xml:space="preserve"> duże przedsiębiorstwa</w:t>
      </w:r>
      <w:r>
        <w:t xml:space="preserve"> </w:t>
      </w:r>
      <w:r w:rsidRPr="00F71579">
        <w:t>oraz organizacje pozarządowe;</w:t>
      </w:r>
    </w:p>
    <w:p w14:paraId="2C08BFC4" w14:textId="1E29E86A" w:rsidR="001F4BCC" w:rsidRDefault="001F4BCC" w:rsidP="006746F6">
      <w:pPr>
        <w:pStyle w:val="Akapitzlist"/>
        <w:numPr>
          <w:ilvl w:val="0"/>
          <w:numId w:val="76"/>
        </w:numPr>
        <w:spacing w:before="120" w:after="0" w:line="257" w:lineRule="auto"/>
        <w:ind w:left="1077" w:hanging="510"/>
        <w:contextualSpacing w:val="0"/>
        <w:rPr>
          <w:rStyle w:val="normaltextrun"/>
        </w:rPr>
      </w:pPr>
      <w:r w:rsidRPr="00B26699">
        <w:t>Utworzenie jednego miejsca dostępu do informacji o wszystkich źródłach finansowania projektów AI, w którym będzie możliwość znalezienia najbardziej odpowiedniego dla projektu funduszu</w:t>
      </w:r>
      <w:r w:rsidRPr="00B26699">
        <w:rPr>
          <w:rStyle w:val="normaltextrun"/>
        </w:rPr>
        <w:t>;</w:t>
      </w:r>
    </w:p>
    <w:p w14:paraId="4377A94D" w14:textId="5B886F6E" w:rsidR="001F4BCC" w:rsidRDefault="001F4BCC" w:rsidP="006746F6">
      <w:pPr>
        <w:pStyle w:val="Akapitzlist"/>
        <w:numPr>
          <w:ilvl w:val="0"/>
          <w:numId w:val="76"/>
        </w:numPr>
        <w:spacing w:before="120" w:after="0" w:line="257" w:lineRule="auto"/>
        <w:ind w:left="1077" w:hanging="510"/>
        <w:contextualSpacing w:val="0"/>
      </w:pPr>
      <w:r w:rsidRPr="00A76332">
        <w:t xml:space="preserve">Wsparcie MŚP we wdrożeniu AI przez dostęp do tanich usług doradczych oraz podnoszenie zarówno podstawowych kompetencji w zakresie AI, jak i kompetencji cyfrowych powiązanych z AI w przedsiębiorstwach i sektorze publicznym. Powinno </w:t>
      </w:r>
      <w:r w:rsidR="0054571C">
        <w:t>ono</w:t>
      </w:r>
      <w:r w:rsidRPr="00A76332">
        <w:t xml:space="preserve"> obejmować wspieranie programów, które pomagają wdrażać założenia edukacji ustawicznej, w tym szkolenia zawodowe w zakresie AI i programy podnoszenia kwalifikacji dla pracowników w celu zdobycia stosowanych umiejętności w zakresie AI w ich konkretnych sektorach</w:t>
      </w:r>
      <w:r w:rsidRPr="00B26699">
        <w:t>;</w:t>
      </w:r>
    </w:p>
    <w:p w14:paraId="7ADFB4CF" w14:textId="0CC182E9" w:rsidR="001F4BCC" w:rsidRDefault="001F4BCC" w:rsidP="006746F6">
      <w:pPr>
        <w:pStyle w:val="Akapitzlist"/>
        <w:numPr>
          <w:ilvl w:val="0"/>
          <w:numId w:val="76"/>
        </w:numPr>
        <w:spacing w:before="120" w:after="0" w:line="257" w:lineRule="auto"/>
        <w:ind w:left="1077" w:hanging="510"/>
        <w:contextualSpacing w:val="0"/>
      </w:pPr>
      <w:r w:rsidRPr="00B26699">
        <w:t>Zapewnienie 50% finansowania krajowego dla projektów związanych ze sztuczną inteligencją współfinansowanych z funduszy unijnych;</w:t>
      </w:r>
    </w:p>
    <w:p w14:paraId="6C9D7169" w14:textId="26B3B979" w:rsidR="001F4BCC" w:rsidRPr="00D62060" w:rsidRDefault="001F4BCC" w:rsidP="006746F6">
      <w:pPr>
        <w:pStyle w:val="Akapitzlist"/>
        <w:numPr>
          <w:ilvl w:val="0"/>
          <w:numId w:val="76"/>
        </w:numPr>
        <w:spacing w:before="120" w:after="0" w:line="257" w:lineRule="auto"/>
        <w:ind w:left="1077" w:hanging="510"/>
        <w:contextualSpacing w:val="0"/>
        <w:rPr>
          <w:rFonts w:eastAsiaTheme="majorEastAsia" w:cs="Times New Roman (Nagłówki CS)"/>
          <w:color w:val="002060"/>
          <w:spacing w:val="15"/>
          <w:sz w:val="40"/>
          <w:szCs w:val="28"/>
        </w:rPr>
      </w:pPr>
      <w:r w:rsidRPr="00D04916">
        <w:t xml:space="preserve">Opracowanie i realizacja projektów AI o największym potencjale dla rozwoju gospodarczego </w:t>
      </w:r>
      <w:r>
        <w:t>i technologicznego oraz dobrostanu społecznego w Polsce, w oparciu o wyznaczone obszary priorytetowe</w:t>
      </w:r>
      <w:r w:rsidRPr="00B26699">
        <w:t>;</w:t>
      </w:r>
    </w:p>
    <w:p w14:paraId="6F14C872" w14:textId="7669AE0D" w:rsidR="001F4BCC" w:rsidRPr="00FA7355" w:rsidRDefault="001F4BCC" w:rsidP="006746F6">
      <w:pPr>
        <w:pStyle w:val="Akapitzlist"/>
        <w:numPr>
          <w:ilvl w:val="0"/>
          <w:numId w:val="76"/>
        </w:numPr>
        <w:spacing w:before="120" w:after="0" w:line="257" w:lineRule="auto"/>
        <w:ind w:left="1077" w:hanging="510"/>
        <w:contextualSpacing w:val="0"/>
        <w:rPr>
          <w:rFonts w:eastAsiaTheme="majorEastAsia" w:cs="Times New Roman (Nagłówki CS)"/>
          <w:color w:val="002060"/>
          <w:spacing w:val="15"/>
          <w:sz w:val="40"/>
          <w:szCs w:val="28"/>
        </w:rPr>
      </w:pPr>
      <w:r w:rsidRPr="00CE0FB4">
        <w:t>Wdrożenie i upowszechnienie</w:t>
      </w:r>
      <w:r>
        <w:t xml:space="preserve"> polskich dużych modeli językowych</w:t>
      </w:r>
      <w:r w:rsidRPr="00B26699">
        <w:t xml:space="preserve"> w modelu open-</w:t>
      </w:r>
      <w:proofErr w:type="spellStart"/>
      <w:r w:rsidRPr="00B26699">
        <w:t>source</w:t>
      </w:r>
      <w:proofErr w:type="spellEnd"/>
      <w:r w:rsidRPr="00B26699">
        <w:t xml:space="preserve">, z typem licencji pozwalającej na </w:t>
      </w:r>
      <w:r>
        <w:t>ich</w:t>
      </w:r>
      <w:r w:rsidRPr="00B26699">
        <w:t xml:space="preserve"> wykorzystanie na rynku oraz dalsze udoskonalanie</w:t>
      </w:r>
      <w:r w:rsidR="00211F76">
        <w:t>.</w:t>
      </w:r>
    </w:p>
    <w:p w14:paraId="25F339AB" w14:textId="77777777" w:rsidR="001F4BCC" w:rsidRDefault="001F4BCC" w:rsidP="00211F76">
      <w:pPr>
        <w:spacing w:before="120"/>
        <w:rPr>
          <w:rFonts w:cs="Calibri"/>
          <w:b/>
        </w:rPr>
      </w:pPr>
    </w:p>
    <w:p w14:paraId="7EF82105" w14:textId="77777777" w:rsidR="001F4BCC" w:rsidRDefault="001F4BCC" w:rsidP="00211F76">
      <w:pPr>
        <w:spacing w:before="120"/>
      </w:pPr>
    </w:p>
    <w:p w14:paraId="1017BD19" w14:textId="77777777" w:rsidR="001F4BCC" w:rsidRPr="00FA7355" w:rsidRDefault="001F4BCC" w:rsidP="001F4BCC"/>
    <w:p w14:paraId="79BE1A5B" w14:textId="77777777" w:rsidR="001F4BCC" w:rsidRDefault="001F4BCC" w:rsidP="001F4BCC">
      <w:pPr>
        <w:rPr>
          <w:rFonts w:eastAsiaTheme="majorEastAsia" w:cs="Times New Roman (Nagłówki CS)"/>
          <w:color w:val="002060"/>
          <w:spacing w:val="15"/>
          <w:sz w:val="40"/>
          <w:szCs w:val="28"/>
        </w:rPr>
      </w:pPr>
      <w:r>
        <w:rPr>
          <w:rFonts w:cs="Times New Roman (Nagłówki CS)"/>
          <w:color w:val="002060"/>
          <w:sz w:val="40"/>
        </w:rPr>
        <w:br w:type="page"/>
      </w:r>
    </w:p>
    <w:p w14:paraId="0D0610B2" w14:textId="03A4CF77" w:rsidR="001F4BCC" w:rsidRPr="009E3992" w:rsidRDefault="001F4BCC" w:rsidP="00406AC9">
      <w:pPr>
        <w:pStyle w:val="Podtytu"/>
      </w:pPr>
      <w:r w:rsidRPr="009E3992">
        <w:lastRenderedPageBreak/>
        <w:t xml:space="preserve">Cel </w:t>
      </w:r>
      <w:r w:rsidR="006E0A92">
        <w:t>4.2.</w:t>
      </w:r>
      <w:r w:rsidRPr="009E3992">
        <w:t>3: Zapewnienie odpowiedniej infrastruktury obliczeniowej i zasobów danych ułatwiających rozwój sztucznej inteligencji w integracji z innymi technologiami przełomowymi</w:t>
      </w:r>
    </w:p>
    <w:p w14:paraId="3CBB250D" w14:textId="77777777" w:rsidR="001F4BCC" w:rsidRPr="009E3992" w:rsidRDefault="001F4BCC" w:rsidP="00406AC9">
      <w:pPr>
        <w:pStyle w:val="Podtytu"/>
      </w:pPr>
    </w:p>
    <w:p w14:paraId="728939E3" w14:textId="77777777" w:rsidR="001F4BCC" w:rsidRPr="009E3992" w:rsidRDefault="001F4BCC" w:rsidP="00406AC9">
      <w:pPr>
        <w:pStyle w:val="Podtytu"/>
      </w:pPr>
      <w:r w:rsidRPr="009E3992">
        <w:t>Co umożliwi realizację celu:</w:t>
      </w:r>
    </w:p>
    <w:p w14:paraId="157EB553" w14:textId="11A461AC" w:rsidR="001F4BCC" w:rsidRDefault="001F4BCC" w:rsidP="006746F6">
      <w:pPr>
        <w:pStyle w:val="Akapitzlist"/>
        <w:numPr>
          <w:ilvl w:val="0"/>
          <w:numId w:val="74"/>
        </w:numPr>
        <w:spacing w:before="120" w:after="0" w:line="257" w:lineRule="auto"/>
        <w:ind w:left="1134" w:hanging="567"/>
        <w:contextualSpacing w:val="0"/>
      </w:pPr>
      <w:r>
        <w:t>D</w:t>
      </w:r>
      <w:r w:rsidRPr="00D04059">
        <w:t xml:space="preserve">ostarczenie ogólnodostępnej zdecentralizowanej mocy obliczeniowej na potrzeby realizacji projektów sztucznej inteligencji, w tym poprzez rozszerzanie i promowanie inicjatyw takich jak </w:t>
      </w:r>
      <w:proofErr w:type="spellStart"/>
      <w:r w:rsidRPr="00D04059">
        <w:t>PLGrid</w:t>
      </w:r>
      <w:proofErr w:type="spellEnd"/>
      <w:r w:rsidR="00E25C19">
        <w:t xml:space="preserve"> i </w:t>
      </w:r>
      <w:r w:rsidR="00ED0D67">
        <w:t xml:space="preserve">zintegrowanego ekosystemu </w:t>
      </w:r>
      <w:r w:rsidR="00E05E0F">
        <w:t>infrastruktury</w:t>
      </w:r>
      <w:r w:rsidRPr="00D04059">
        <w:t>;</w:t>
      </w:r>
    </w:p>
    <w:p w14:paraId="38FEEE5F" w14:textId="2E3919DA" w:rsidR="001F4BCC" w:rsidRDefault="001F4BCC" w:rsidP="006746F6">
      <w:pPr>
        <w:pStyle w:val="Akapitzlist"/>
        <w:numPr>
          <w:ilvl w:val="0"/>
          <w:numId w:val="74"/>
        </w:numPr>
        <w:spacing w:before="120" w:after="0" w:line="257" w:lineRule="auto"/>
        <w:ind w:left="1134" w:hanging="567"/>
        <w:contextualSpacing w:val="0"/>
      </w:pPr>
      <w:r>
        <w:t>Z</w:t>
      </w:r>
      <w:r w:rsidRPr="00D04059">
        <w:t>większenie transparentności procesu dostępu do mocy obliczeniow</w:t>
      </w:r>
      <w:r w:rsidR="00BF69C2">
        <w:t>ej</w:t>
      </w:r>
      <w:r w:rsidR="00977387">
        <w:t xml:space="preserve"> w ramach ekosystemu </w:t>
      </w:r>
      <w:r w:rsidR="00267048">
        <w:t>infrastruktury</w:t>
      </w:r>
      <w:r w:rsidR="003E547E">
        <w:t xml:space="preserve"> dla celów</w:t>
      </w:r>
      <w:r w:rsidRPr="00D04059">
        <w:t xml:space="preserve"> naukowych i komercy</w:t>
      </w:r>
      <w:r>
        <w:t>jnych</w:t>
      </w:r>
      <w:r w:rsidRPr="00D04059">
        <w:t>;</w:t>
      </w:r>
    </w:p>
    <w:p w14:paraId="270B7559" w14:textId="34986362" w:rsidR="001F4BCC" w:rsidRDefault="001F4BCC" w:rsidP="006746F6">
      <w:pPr>
        <w:pStyle w:val="Akapitzlist"/>
        <w:numPr>
          <w:ilvl w:val="0"/>
          <w:numId w:val="74"/>
        </w:numPr>
        <w:spacing w:before="120" w:after="0" w:line="257" w:lineRule="auto"/>
        <w:ind w:left="1134" w:hanging="567"/>
        <w:contextualSpacing w:val="0"/>
      </w:pPr>
      <w:r w:rsidRPr="00FD641C">
        <w:t>Wsparcie centralnych rozwiązań umożliwiających udostępnianie danych językowych dla konkretnych rozwiązań AI, oznakowanych i opisanych pod kątem ich jakości. Wsparcie ekosystemu otwartych danych wielu typów oraz budowanie modeli i zbiorów danych na zasadzie struktury PPP w szybko postępującym ekosystemie AI pozwoli na efektywne zarządzanie innowacją</w:t>
      </w:r>
      <w:r>
        <w:t>;</w:t>
      </w:r>
      <w:r w:rsidRPr="00FD641C">
        <w:t xml:space="preserve"> </w:t>
      </w:r>
    </w:p>
    <w:p w14:paraId="7DA1B211" w14:textId="77777777" w:rsidR="001F4BCC" w:rsidRDefault="001F4BCC" w:rsidP="006746F6">
      <w:pPr>
        <w:pStyle w:val="Akapitzlist"/>
        <w:numPr>
          <w:ilvl w:val="0"/>
          <w:numId w:val="74"/>
        </w:numPr>
        <w:spacing w:before="120" w:after="0" w:line="257" w:lineRule="auto"/>
        <w:ind w:left="1134" w:hanging="567"/>
        <w:contextualSpacing w:val="0"/>
      </w:pPr>
      <w:r>
        <w:t>U</w:t>
      </w:r>
      <w:r w:rsidRPr="00D04059">
        <w:t>łatwienie przedsiębiorstwom i ośrodkom naukowym dostępu do zbiorów danych do testowania i rozwijania algorytmów AI;</w:t>
      </w:r>
    </w:p>
    <w:p w14:paraId="3F39351B" w14:textId="77777777" w:rsidR="001F4BCC" w:rsidRDefault="001F4BCC" w:rsidP="006746F6">
      <w:pPr>
        <w:pStyle w:val="Akapitzlist"/>
        <w:numPr>
          <w:ilvl w:val="0"/>
          <w:numId w:val="74"/>
        </w:numPr>
        <w:spacing w:before="120" w:after="0" w:line="257" w:lineRule="auto"/>
        <w:ind w:left="1134" w:hanging="567"/>
        <w:contextualSpacing w:val="0"/>
      </w:pPr>
      <w:r>
        <w:t>O</w:t>
      </w:r>
      <w:r w:rsidRPr="00D04059">
        <w:t>kreślenie standardu wytwarzania danych zasilających systemy sztucznej inteligencji zgodnie z interoperacyjnością, zasadami etycznymi oraz prawami człowieka zgodnymi z unijnymi i międzynarodowymi standardami;</w:t>
      </w:r>
    </w:p>
    <w:p w14:paraId="10B71B43" w14:textId="552963D1" w:rsidR="001F4BCC" w:rsidRDefault="001F4BCC" w:rsidP="006746F6">
      <w:pPr>
        <w:pStyle w:val="Akapitzlist"/>
        <w:numPr>
          <w:ilvl w:val="0"/>
          <w:numId w:val="74"/>
        </w:numPr>
        <w:spacing w:before="120" w:after="0" w:line="257" w:lineRule="auto"/>
        <w:ind w:left="1134" w:hanging="567"/>
        <w:contextualSpacing w:val="0"/>
      </w:pPr>
      <w:r>
        <w:t>A</w:t>
      </w:r>
      <w:r w:rsidRPr="00D04059">
        <w:t xml:space="preserve">ktywny udział polskich reprezentantów w pracach nad międzynarodowymi standardami związanymi z AI, ICT, </w:t>
      </w:r>
      <w:proofErr w:type="spellStart"/>
      <w:r w:rsidRPr="002241DB">
        <w:t>cyberbezpieczeństwem</w:t>
      </w:r>
      <w:proofErr w:type="spellEnd"/>
      <w:r w:rsidRPr="002241DB">
        <w:t xml:space="preserve"> </w:t>
      </w:r>
      <w:r w:rsidRPr="00D04059">
        <w:t>czy też opracowaniem struktur danych</w:t>
      </w:r>
      <w:r w:rsidR="00405986">
        <w:t>.</w:t>
      </w:r>
    </w:p>
    <w:p w14:paraId="4DC7C0A6" w14:textId="77777777" w:rsidR="00CC4514" w:rsidRPr="00CC4514" w:rsidRDefault="00CC4514" w:rsidP="00CC4514"/>
    <w:p w14:paraId="482D1F08" w14:textId="77777777" w:rsidR="000A01B9" w:rsidRDefault="000A01B9">
      <w:pPr>
        <w:rPr>
          <w:rFonts w:eastAsiaTheme="majorEastAsia" w:cstheme="majorBidi"/>
          <w:b/>
          <w:color w:val="002060"/>
          <w:sz w:val="40"/>
          <w:szCs w:val="28"/>
        </w:rPr>
      </w:pPr>
      <w:r>
        <w:br w:type="page"/>
      </w:r>
    </w:p>
    <w:p w14:paraId="54608CDE" w14:textId="353187A2" w:rsidR="00544388" w:rsidRDefault="00544388" w:rsidP="006746F6">
      <w:pPr>
        <w:pStyle w:val="Nagwek3"/>
        <w:numPr>
          <w:ilvl w:val="1"/>
          <w:numId w:val="2"/>
        </w:numPr>
      </w:pPr>
      <w:bookmarkStart w:id="65" w:name="_Toc221026278"/>
      <w:r>
        <w:lastRenderedPageBreak/>
        <w:t>Inne technologie przełomowe</w:t>
      </w:r>
      <w:bookmarkEnd w:id="65"/>
    </w:p>
    <w:p w14:paraId="48140D2E" w14:textId="77777777" w:rsidR="003E01EA" w:rsidRDefault="003E01EA" w:rsidP="00406AC9">
      <w:pPr>
        <w:pStyle w:val="Podtytu"/>
      </w:pPr>
    </w:p>
    <w:p w14:paraId="404380F0" w14:textId="77777777" w:rsidR="009F3151" w:rsidRPr="00D04059" w:rsidRDefault="009F3151" w:rsidP="00406AC9">
      <w:pPr>
        <w:pStyle w:val="Podtytu"/>
      </w:pPr>
      <w:r w:rsidRPr="00D04059">
        <w:t>Diagnoza – jak jest?</w:t>
      </w:r>
    </w:p>
    <w:p w14:paraId="0685BD40" w14:textId="30EA10D5" w:rsidR="009F3151" w:rsidRDefault="009F3151" w:rsidP="009F3151">
      <w:pPr>
        <w:rPr>
          <w:rFonts w:eastAsiaTheme="minorEastAsia" w:cs="Calibri"/>
        </w:rPr>
      </w:pPr>
      <w:r w:rsidRPr="00B54F3E">
        <w:rPr>
          <w:rFonts w:eastAsiaTheme="minorEastAsia" w:cs="Calibri"/>
        </w:rPr>
        <w:t xml:space="preserve">Technologie przełomowe w transformacji cyfrowej (niezależnie od wyodrębnionego osobno obszaru sztucznej inteligencji) to m.in. technologie kwantowe, przetwarzanie brzegowe, </w:t>
      </w:r>
      <w:r>
        <w:rPr>
          <w:rFonts w:eastAsiaTheme="minorEastAsia" w:cs="Calibri"/>
        </w:rPr>
        <w:t>XR</w:t>
      </w:r>
      <w:r w:rsidRPr="00B54F3E">
        <w:rPr>
          <w:rFonts w:eastAsiaTheme="minorEastAsia" w:cs="Calibri"/>
        </w:rPr>
        <w:t xml:space="preserve"> i </w:t>
      </w:r>
      <w:proofErr w:type="spellStart"/>
      <w:r w:rsidRPr="00B54F3E">
        <w:rPr>
          <w:rFonts w:eastAsiaTheme="minorEastAsia" w:cs="Calibri"/>
        </w:rPr>
        <w:t>blockchain</w:t>
      </w:r>
      <w:proofErr w:type="spellEnd"/>
      <w:r w:rsidRPr="00B54F3E">
        <w:rPr>
          <w:rFonts w:eastAsiaTheme="minorEastAsia" w:cs="Calibri"/>
        </w:rPr>
        <w:t xml:space="preserve">, technologie kosmiczne. </w:t>
      </w:r>
      <w:r w:rsidRPr="00E74614">
        <w:rPr>
          <w:rFonts w:eastAsiaTheme="minorEastAsia" w:cs="Calibri"/>
        </w:rPr>
        <w:t xml:space="preserve">Wśród obserwowanych trendów znajduje się również rozwijająca się ekonomia </w:t>
      </w:r>
      <w:proofErr w:type="spellStart"/>
      <w:r w:rsidRPr="00E74614">
        <w:rPr>
          <w:rFonts w:eastAsiaTheme="minorEastAsia" w:cs="Calibri"/>
        </w:rPr>
        <w:t>meta</w:t>
      </w:r>
      <w:r>
        <w:rPr>
          <w:rFonts w:eastAsiaTheme="minorEastAsia" w:cs="Calibri"/>
        </w:rPr>
        <w:t>w</w:t>
      </w:r>
      <w:r w:rsidRPr="00E74614">
        <w:rPr>
          <w:rFonts w:eastAsiaTheme="minorEastAsia" w:cs="Calibri"/>
        </w:rPr>
        <w:t>ersum</w:t>
      </w:r>
      <w:proofErr w:type="spellEnd"/>
      <w:r w:rsidRPr="00E74614">
        <w:rPr>
          <w:rFonts w:eastAsiaTheme="minorEastAsia" w:cs="Calibri"/>
        </w:rPr>
        <w:t xml:space="preserve">, której znaczenie </w:t>
      </w:r>
      <w:r>
        <w:rPr>
          <w:rFonts w:eastAsiaTheme="minorEastAsia" w:cs="Calibri"/>
        </w:rPr>
        <w:t xml:space="preserve">będzie </w:t>
      </w:r>
      <w:r w:rsidRPr="00E74614">
        <w:rPr>
          <w:rFonts w:eastAsiaTheme="minorEastAsia" w:cs="Calibri"/>
        </w:rPr>
        <w:t xml:space="preserve">wymagać </w:t>
      </w:r>
      <w:r>
        <w:rPr>
          <w:rFonts w:eastAsiaTheme="minorEastAsia" w:cs="Calibri"/>
        </w:rPr>
        <w:t>monitorowania i</w:t>
      </w:r>
      <w:r w:rsidRPr="00E74614">
        <w:rPr>
          <w:rFonts w:eastAsiaTheme="minorEastAsia" w:cs="Calibri"/>
        </w:rPr>
        <w:t xml:space="preserve"> </w:t>
      </w:r>
      <w:r>
        <w:rPr>
          <w:rFonts w:eastAsiaTheme="minorEastAsia" w:cs="Calibri"/>
        </w:rPr>
        <w:t xml:space="preserve">potencjalnych </w:t>
      </w:r>
      <w:r w:rsidRPr="00E74614">
        <w:rPr>
          <w:rFonts w:eastAsiaTheme="minorEastAsia" w:cs="Calibri"/>
        </w:rPr>
        <w:t>działań</w:t>
      </w:r>
      <w:r>
        <w:rPr>
          <w:rFonts w:eastAsiaTheme="minorEastAsia" w:cs="Calibri"/>
        </w:rPr>
        <w:t xml:space="preserve"> w przyszłości</w:t>
      </w:r>
      <w:r w:rsidRPr="00E74614">
        <w:rPr>
          <w:rFonts w:eastAsiaTheme="minorEastAsia" w:cs="Calibri"/>
        </w:rPr>
        <w:t>.</w:t>
      </w:r>
      <w:r>
        <w:rPr>
          <w:rFonts w:eastAsiaTheme="minorEastAsia" w:cs="Calibri"/>
        </w:rPr>
        <w:t xml:space="preserve"> </w:t>
      </w:r>
      <w:r w:rsidRPr="00B54F3E">
        <w:rPr>
          <w:rFonts w:eastAsiaTheme="minorEastAsia" w:cs="Calibri"/>
        </w:rPr>
        <w:t>Niezbędna lub oczekiwana interwencja państwa warunkuje zarówno w wymiarze polskim, jak i europejskim powodzenie szansy utrzymania strategicznej autonomii gospodarki i ograniczanie ryzyka zależności technologicznej od podmiotów zagranicznych. Zastosowanie różnych mechanizmów wsparcia inwestycji przemysłowych, sektora badań i rozwoju, ułatwienia dla startupów, inwestowanie w osiąganie twardych umiejętności w procesie kształcenia zawodowego, a także wdrażanie zastosowań technologii przełomowych w sektorze publicznym ma sprzyjać lokalizacji przedsięwzięć technologicznych w Polsce.</w:t>
      </w:r>
      <w:r w:rsidR="008266B0">
        <w:rPr>
          <w:rFonts w:eastAsiaTheme="minorEastAsia" w:cs="Calibri"/>
        </w:rPr>
        <w:t xml:space="preserve"> </w:t>
      </w:r>
      <w:r w:rsidRPr="00B54F3E">
        <w:t xml:space="preserve">W przypadku najważniejszych trendów technologicznych działania rozwojowe są programowane na poziomie Unii Europejskiej. </w:t>
      </w:r>
      <w:r w:rsidRPr="00B54F3E">
        <w:rPr>
          <w:rFonts w:eastAsiaTheme="minorEastAsia" w:cs="Calibri"/>
        </w:rPr>
        <w:t xml:space="preserve">Polska angażuje się aktywnie w te przedsięwzięcia w projektach międzynarodowych, dających możliwość osiągania ekonomii skali niezbędną w konkurencji globalnej, zarówno pod kątem efektywności łańcucha dostaw, jak i wprowadzania na rynek praktycznych zastosowań. </w:t>
      </w:r>
    </w:p>
    <w:p w14:paraId="53BA02B6" w14:textId="1174E96E" w:rsidR="009F3151" w:rsidRPr="00C232FA" w:rsidRDefault="009F3151" w:rsidP="009F3151">
      <w:r>
        <w:rPr>
          <w:rFonts w:eastAsiaTheme="minorEastAsia" w:cs="Calibri"/>
        </w:rPr>
        <w:t xml:space="preserve">Widać to w obszarze technologii kwantowych, w którym polskie środowisko zbudowało silne kompetencje naukowo-badawcze. Polska jest bowiem </w:t>
      </w:r>
      <w:r w:rsidRPr="00B54F3E">
        <w:t>sygnatariuszem Europejskiej Deklaracji w sprawie technologii kwantowych</w:t>
      </w:r>
      <w:r>
        <w:t xml:space="preserve"> i pr</w:t>
      </w:r>
      <w:r w:rsidRPr="00B54F3E">
        <w:rPr>
          <w:rFonts w:eastAsiaTheme="minorEastAsia" w:cs="Calibri"/>
        </w:rPr>
        <w:t>zystąpiła do Grupy Koordynacyjnej ds. Technologii Kwantowych. Niektóre już realizowane projekty</w:t>
      </w:r>
      <w:r>
        <w:rPr>
          <w:rFonts w:eastAsiaTheme="minorEastAsia" w:cs="Calibri"/>
        </w:rPr>
        <w:t>,</w:t>
      </w:r>
      <w:r w:rsidRPr="00B54F3E">
        <w:rPr>
          <w:rFonts w:eastAsiaTheme="minorEastAsia" w:cs="Calibri"/>
        </w:rPr>
        <w:t xml:space="preserve"> jak sieć komunikacji kwantowej </w:t>
      </w:r>
      <w:proofErr w:type="spellStart"/>
      <w:r w:rsidRPr="00B54F3E">
        <w:rPr>
          <w:rFonts w:eastAsiaTheme="minorEastAsia" w:cs="Calibri"/>
        </w:rPr>
        <w:t>EuroQCI</w:t>
      </w:r>
      <w:proofErr w:type="spellEnd"/>
      <w:r w:rsidRPr="00B54F3E">
        <w:rPr>
          <w:rFonts w:eastAsiaTheme="minorEastAsia" w:cs="Calibri"/>
        </w:rPr>
        <w:t xml:space="preserve"> (</w:t>
      </w:r>
      <w:proofErr w:type="spellStart"/>
      <w:r w:rsidRPr="00B54F3E">
        <w:rPr>
          <w:rFonts w:eastAsiaTheme="minorEastAsia" w:cs="Calibri"/>
        </w:rPr>
        <w:t>European</w:t>
      </w:r>
      <w:proofErr w:type="spellEnd"/>
      <w:r w:rsidRPr="00B54F3E">
        <w:rPr>
          <w:rFonts w:eastAsiaTheme="minorEastAsia" w:cs="Calibri"/>
        </w:rPr>
        <w:t xml:space="preserve"> Quantum </w:t>
      </w:r>
      <w:proofErr w:type="spellStart"/>
      <w:r w:rsidRPr="00B54F3E">
        <w:rPr>
          <w:rFonts w:eastAsiaTheme="minorEastAsia" w:cs="Calibri"/>
        </w:rPr>
        <w:t>Communication</w:t>
      </w:r>
      <w:proofErr w:type="spellEnd"/>
      <w:r w:rsidRPr="00B54F3E">
        <w:rPr>
          <w:rFonts w:eastAsiaTheme="minorEastAsia" w:cs="Calibri"/>
        </w:rPr>
        <w:t xml:space="preserve"> </w:t>
      </w:r>
      <w:proofErr w:type="spellStart"/>
      <w:r w:rsidRPr="00B54F3E">
        <w:rPr>
          <w:rFonts w:eastAsiaTheme="minorEastAsia" w:cs="Calibri"/>
        </w:rPr>
        <w:t>Infrastructure</w:t>
      </w:r>
      <w:proofErr w:type="spellEnd"/>
      <w:r w:rsidRPr="00B54F3E">
        <w:rPr>
          <w:rFonts w:eastAsiaTheme="minorEastAsia" w:cs="Calibri"/>
        </w:rPr>
        <w:t xml:space="preserve">) w światłowodowej części naziemnej i segmencie satelitarnym czy budowa w Polsce komputera kwantowego w ramach europejskiej infrastruktury </w:t>
      </w:r>
      <w:proofErr w:type="spellStart"/>
      <w:r w:rsidRPr="00B54F3E">
        <w:rPr>
          <w:rFonts w:eastAsiaTheme="minorEastAsia" w:cs="Calibri"/>
        </w:rPr>
        <w:t>Euro</w:t>
      </w:r>
      <w:r w:rsidR="00132D41">
        <w:rPr>
          <w:rFonts w:eastAsiaTheme="minorEastAsia" w:cs="Calibri"/>
        </w:rPr>
        <w:t>QCS</w:t>
      </w:r>
      <w:proofErr w:type="spellEnd"/>
      <w:r w:rsidRPr="00B54F3E">
        <w:rPr>
          <w:rFonts w:eastAsiaTheme="minorEastAsia" w:cs="Calibri"/>
        </w:rPr>
        <w:t xml:space="preserve"> </w:t>
      </w:r>
      <w:r>
        <w:rPr>
          <w:rFonts w:eastAsiaTheme="minorEastAsia" w:cs="Calibri"/>
        </w:rPr>
        <w:t xml:space="preserve">nie </w:t>
      </w:r>
      <w:r w:rsidRPr="00B54F3E">
        <w:rPr>
          <w:rFonts w:eastAsiaTheme="minorEastAsia" w:cs="Calibri"/>
        </w:rPr>
        <w:t xml:space="preserve">miałyby szansy powodzenia bez współpracy wielu państw. Wyzwania wciąż obejmują zastosowania, metrologię (sensory), kryptografię </w:t>
      </w:r>
      <w:proofErr w:type="spellStart"/>
      <w:r w:rsidRPr="00B54F3E">
        <w:rPr>
          <w:rFonts w:eastAsiaTheme="minorEastAsia" w:cs="Calibri"/>
        </w:rPr>
        <w:t>postkwantową</w:t>
      </w:r>
      <w:proofErr w:type="spellEnd"/>
      <w:r w:rsidRPr="00B54F3E">
        <w:rPr>
          <w:rFonts w:eastAsiaTheme="minorEastAsia" w:cs="Calibri"/>
        </w:rPr>
        <w:t xml:space="preserve"> czy produkcję mikroprocesorów ery </w:t>
      </w:r>
      <w:proofErr w:type="spellStart"/>
      <w:r w:rsidRPr="00B54F3E">
        <w:rPr>
          <w:rFonts w:eastAsiaTheme="minorEastAsia" w:cs="Calibri"/>
        </w:rPr>
        <w:t>postkwantowej</w:t>
      </w:r>
      <w:proofErr w:type="spellEnd"/>
      <w:r w:rsidRPr="00B54F3E">
        <w:rPr>
          <w:rFonts w:eastAsiaTheme="minorEastAsia" w:cs="Calibri"/>
        </w:rPr>
        <w:t xml:space="preserve">. </w:t>
      </w:r>
    </w:p>
    <w:p w14:paraId="2206DE61" w14:textId="41678480" w:rsidR="009F3151" w:rsidRPr="00B54F3E" w:rsidRDefault="009F3151" w:rsidP="009F3151">
      <w:pPr>
        <w:jc w:val="both"/>
        <w:rPr>
          <w:rFonts w:eastAsiaTheme="minorEastAsia" w:cs="Calibri"/>
        </w:rPr>
      </w:pPr>
      <w:r w:rsidRPr="00B54F3E">
        <w:rPr>
          <w:rFonts w:eastAsiaTheme="minorEastAsia" w:cs="Calibri"/>
        </w:rPr>
        <w:t>Zwiększenie liczby węzłów w systemach przetwarzania brzegowego stało się jednym z celów polityki UE do 2030</w:t>
      </w:r>
      <w:r w:rsidR="007B6387">
        <w:rPr>
          <w:rFonts w:eastAsiaTheme="minorEastAsia" w:cs="Calibri"/>
        </w:rPr>
        <w:t xml:space="preserve"> r.</w:t>
      </w:r>
      <w:r w:rsidRPr="00B54F3E">
        <w:rPr>
          <w:rFonts w:eastAsiaTheme="minorEastAsia" w:cs="Calibri"/>
        </w:rPr>
        <w:t xml:space="preserve">, dostarczających rynkowi bodźców do optymalizacji sieci przetwarzania danych. Co do zasady infrastruktura sieci przetwarzania danych jest obecnie budowana i utrzymywana głównie przez sektor prywatny, ale aspiracje planów rozwoju systemów AI, </w:t>
      </w:r>
      <w:proofErr w:type="spellStart"/>
      <w:r w:rsidRPr="00B54F3E">
        <w:rPr>
          <w:rFonts w:eastAsiaTheme="minorEastAsia" w:cs="Calibri"/>
        </w:rPr>
        <w:t>IoT</w:t>
      </w:r>
      <w:proofErr w:type="spellEnd"/>
      <w:r w:rsidRPr="00B54F3E">
        <w:rPr>
          <w:rFonts w:eastAsiaTheme="minorEastAsia" w:cs="Calibri"/>
        </w:rPr>
        <w:t xml:space="preserve">, smart </w:t>
      </w:r>
      <w:proofErr w:type="spellStart"/>
      <w:r w:rsidRPr="00B54F3E">
        <w:rPr>
          <w:rFonts w:eastAsiaTheme="minorEastAsia" w:cs="Calibri"/>
        </w:rPr>
        <w:t>cities</w:t>
      </w:r>
      <w:proofErr w:type="spellEnd"/>
      <w:r w:rsidRPr="00B54F3E">
        <w:rPr>
          <w:rFonts w:eastAsiaTheme="minorEastAsia" w:cs="Calibri"/>
        </w:rPr>
        <w:t xml:space="preserve">, sieci 5G nie zawsze idą w parze z planami inwestycji prywatnych. Zapewnienie energooszczędnego rozwoju i </w:t>
      </w:r>
      <w:proofErr w:type="spellStart"/>
      <w:r w:rsidRPr="00B54F3E">
        <w:rPr>
          <w:rFonts w:eastAsiaTheme="minorEastAsia" w:cs="Calibri"/>
        </w:rPr>
        <w:t>cyberbezpieczeństwa</w:t>
      </w:r>
      <w:proofErr w:type="spellEnd"/>
      <w:r w:rsidRPr="00B54F3E">
        <w:rPr>
          <w:rFonts w:eastAsiaTheme="minorEastAsia" w:cs="Calibri"/>
        </w:rPr>
        <w:t xml:space="preserve"> ma uzasadnienie w polityce publicznej.</w:t>
      </w:r>
    </w:p>
    <w:p w14:paraId="7C8DF60B" w14:textId="7CF0E32A" w:rsidR="009F3151" w:rsidRDefault="009F3151" w:rsidP="009F3151">
      <w:pPr>
        <w:rPr>
          <w:rFonts w:eastAsiaTheme="minorEastAsia" w:cs="Calibri"/>
        </w:rPr>
      </w:pPr>
      <w:r w:rsidRPr="00B54F3E">
        <w:t xml:space="preserve">Polska od 2018 </w:t>
      </w:r>
      <w:r w:rsidR="00A47475">
        <w:t>r.</w:t>
      </w:r>
      <w:r w:rsidR="00A47475" w:rsidRPr="00B54F3E">
        <w:t xml:space="preserve"> </w:t>
      </w:r>
      <w:r w:rsidRPr="00B54F3E">
        <w:t xml:space="preserve">uczestniczy w Europejskim Porozumieniu </w:t>
      </w:r>
      <w:proofErr w:type="spellStart"/>
      <w:r w:rsidRPr="00B54F3E">
        <w:t>Blockchain</w:t>
      </w:r>
      <w:proofErr w:type="spellEnd"/>
      <w:r w:rsidRPr="00B54F3E">
        <w:t xml:space="preserve">. </w:t>
      </w:r>
      <w:r w:rsidRPr="00B54F3E">
        <w:rPr>
          <w:rFonts w:eastAsiaTheme="minorEastAsia" w:cs="Calibri"/>
        </w:rPr>
        <w:t xml:space="preserve">W 2024 </w:t>
      </w:r>
      <w:r w:rsidR="00A47475">
        <w:rPr>
          <w:rFonts w:eastAsiaTheme="minorEastAsia" w:cs="Calibri"/>
        </w:rPr>
        <w:t>r.</w:t>
      </w:r>
      <w:r w:rsidR="008D2B62">
        <w:rPr>
          <w:rFonts w:eastAsiaTheme="minorEastAsia" w:cs="Calibri"/>
        </w:rPr>
        <w:t xml:space="preserve"> </w:t>
      </w:r>
      <w:r w:rsidRPr="00B54F3E">
        <w:rPr>
          <w:rFonts w:eastAsiaTheme="minorEastAsia" w:cs="Calibri"/>
        </w:rPr>
        <w:t xml:space="preserve">budowana w ramach tego porozumienia europejska sieć </w:t>
      </w:r>
      <w:proofErr w:type="spellStart"/>
      <w:r w:rsidRPr="00B54F3E">
        <w:rPr>
          <w:rFonts w:eastAsiaTheme="minorEastAsia" w:cs="Calibri"/>
        </w:rPr>
        <w:t>blockchain</w:t>
      </w:r>
      <w:proofErr w:type="spellEnd"/>
      <w:r w:rsidRPr="00B54F3E">
        <w:rPr>
          <w:rFonts w:eastAsiaTheme="minorEastAsia" w:cs="Calibri"/>
        </w:rPr>
        <w:t xml:space="preserve"> EBSI </w:t>
      </w:r>
      <w:r w:rsidR="005E5909">
        <w:rPr>
          <w:rFonts w:eastAsiaTheme="minorEastAsia" w:cs="Calibri"/>
        </w:rPr>
        <w:t xml:space="preserve">została przekazana </w:t>
      </w:r>
      <w:r w:rsidRPr="00B54F3E">
        <w:rPr>
          <w:rFonts w:eastAsiaTheme="minorEastAsia" w:cs="Calibri"/>
        </w:rPr>
        <w:t>do EUROPEUM-EDIC</w:t>
      </w:r>
      <w:r>
        <w:rPr>
          <w:rFonts w:eastAsiaTheme="minorEastAsia" w:cs="Calibri"/>
        </w:rPr>
        <w:t>,</w:t>
      </w:r>
      <w:r w:rsidRPr="00B54F3E">
        <w:rPr>
          <w:rFonts w:eastAsiaTheme="minorEastAsia" w:cs="Calibri"/>
        </w:rPr>
        <w:t xml:space="preserve"> nowego podmiotu utworzonego z udziałem Polski w nowych ramach prawnych dla projektów wielokrajowych. Również w tym obszarze współpraca europejska daje okazję do wdrażania wielkoskalowych projektów zastosowań technologii przełomowych w usługach sektora publicznego, które będą katalizować wdrożenia w innych dziedzinach. </w:t>
      </w:r>
    </w:p>
    <w:p w14:paraId="6D24F6C9" w14:textId="4D54BFC2" w:rsidR="009F3151" w:rsidRDefault="009F3151" w:rsidP="009F3151">
      <w:r w:rsidRPr="00B54F3E">
        <w:rPr>
          <w:rFonts w:eastAsiaTheme="minorEastAsia" w:cs="Calibri"/>
        </w:rPr>
        <w:lastRenderedPageBreak/>
        <w:t>Kluczowy dla rozwoju gospodarki cyfrowej przemysł półprzewodnikowy jest w Polsce rozwinięty w niewielkim stopniu – obecnie w Polsce nie prowadzi się masowej produkcji półprzewodników. Jest ona realizowana w skali pilotażowej, co najwyżej małoseryjnej. Są to głównie półprzewodniki do zastosowań specjalnych produkowane w sieci Łukasiewicz – Instytucie Mikroelektroniki i Fotoniki. Polską specyfiką jest także mała liczebność wykwalifikowanych kadr, co rodzi obawy branży o ich odejście z polskich firm i ośrodków naukowych w sytuacji, gdy w Polsce pojawi się zagraniczny podmiot z dużą inwestycją w tym obszarze. Działalność dydaktyczna skoncentrowana jest w wąskiej grupie ośrodków akademickich takich jak Politechnika Warszawska czy A</w:t>
      </w:r>
      <w:r>
        <w:rPr>
          <w:rFonts w:eastAsiaTheme="minorEastAsia" w:cs="Calibri"/>
        </w:rPr>
        <w:t>kademia Górniczo-Hutnicza; widoczne</w:t>
      </w:r>
      <w:r w:rsidRPr="00B54F3E">
        <w:rPr>
          <w:rFonts w:eastAsiaTheme="minorEastAsia" w:cs="Calibri"/>
        </w:rPr>
        <w:t xml:space="preserve"> są też</w:t>
      </w:r>
      <w:r>
        <w:rPr>
          <w:rFonts w:eastAsiaTheme="minorEastAsia" w:cs="Calibri"/>
        </w:rPr>
        <w:t xml:space="preserve"> </w:t>
      </w:r>
      <w:r w:rsidRPr="00B54F3E">
        <w:rPr>
          <w:rFonts w:eastAsiaTheme="minorEastAsia" w:cs="Calibri"/>
        </w:rPr>
        <w:t>obiecujące projekty współprowadzone przez Politechnikę Poznańską. Okazją na nadchodzące lata jest jednak dostrzeżenie wagi tematu na poziomie unijnym, wyrażone przez przyjęcie Aktu w Sprawie Chipów</w:t>
      </w:r>
      <w:r w:rsidR="00EA2ED2">
        <w:rPr>
          <w:rStyle w:val="Odwoanieprzypisudolnego"/>
          <w:rFonts w:eastAsiaTheme="minorEastAsia" w:cs="Calibri"/>
        </w:rPr>
        <w:footnoteReference w:id="121"/>
      </w:r>
      <w:r w:rsidRPr="00B54F3E">
        <w:rPr>
          <w:rFonts w:eastAsiaTheme="minorEastAsia" w:cs="Calibri"/>
        </w:rPr>
        <w:t xml:space="preserve"> czy dążenie Unii do osiągnięcia poziomu 20 proc. światowej produkcji półprzewodników w 2030 r. </w:t>
      </w:r>
      <w:r w:rsidRPr="00B54F3E">
        <w:t>Odnotować trzeba również powstanie Krajowych Ram Wspierania Strategicznych Inwestycji Półprzewodnikowych</w:t>
      </w:r>
      <w:r w:rsidR="00FA4654">
        <w:rPr>
          <w:rStyle w:val="Odwoanieprzypisudolnego"/>
        </w:rPr>
        <w:footnoteReference w:id="122"/>
      </w:r>
      <w:r w:rsidRPr="00B54F3E">
        <w:t xml:space="preserve"> – programu, który ma zapewniać wsparcie lokowania w Polsce kosztownych, zaawansowanych zakładów produkcyjnych. </w:t>
      </w:r>
    </w:p>
    <w:p w14:paraId="3E1C6159" w14:textId="474D6472" w:rsidR="009F3151" w:rsidRPr="001435C6" w:rsidRDefault="009F3151" w:rsidP="009F3151">
      <w:pPr>
        <w:rPr>
          <w:rFonts w:eastAsiaTheme="minorEastAsia" w:cs="Calibri"/>
        </w:rPr>
      </w:pPr>
      <w:r w:rsidRPr="00DB7869">
        <w:rPr>
          <w:rFonts w:cs="Calibri"/>
          <w:bCs/>
        </w:rPr>
        <w:t xml:space="preserve">Krajowy rozwój technologii </w:t>
      </w:r>
      <w:r w:rsidRPr="00A6160B">
        <w:rPr>
          <w:rFonts w:cs="Calibri"/>
          <w:bCs/>
        </w:rPr>
        <w:t>przełomowych</w:t>
      </w:r>
      <w:r w:rsidRPr="00DB7869">
        <w:rPr>
          <w:rFonts w:cs="Calibri"/>
          <w:bCs/>
        </w:rPr>
        <w:t xml:space="preserve">, od AI po technologie kosmiczne oraz oparcie na nich rozwoju polskiej gospodarki, zależeć będzie w znacznym stopniu od bezpiecznego dostępu do wysokiej jakości mocy obliczeniowych. Skala wzrostu rynku AI czy </w:t>
      </w:r>
      <w:proofErr w:type="spellStart"/>
      <w:r w:rsidRPr="00DB7869">
        <w:rPr>
          <w:rFonts w:cs="Calibri"/>
          <w:bCs/>
        </w:rPr>
        <w:t>I</w:t>
      </w:r>
      <w:r w:rsidRPr="00A6160B">
        <w:rPr>
          <w:rFonts w:cs="Calibri"/>
          <w:bCs/>
        </w:rPr>
        <w:t>o</w:t>
      </w:r>
      <w:r w:rsidRPr="00DB7869">
        <w:rPr>
          <w:rFonts w:cs="Calibri"/>
          <w:bCs/>
        </w:rPr>
        <w:t>T</w:t>
      </w:r>
      <w:proofErr w:type="spellEnd"/>
      <w:r w:rsidRPr="00DB7869">
        <w:rPr>
          <w:rFonts w:cs="Calibri"/>
          <w:bCs/>
        </w:rPr>
        <w:t xml:space="preserve"> sprawia, że tempo wzrostu podaży usług przetwarzania w centrach danych w Polsce może być niewystarczające wobec nadchodzących potrzeb. Rozwój tak znaczącej dla funkcjonowania gospodarki infrastruktury na własnym terytorium ma </w:t>
      </w:r>
      <w:r w:rsidRPr="00A6160B">
        <w:rPr>
          <w:rFonts w:cs="Calibri"/>
          <w:bCs/>
        </w:rPr>
        <w:t xml:space="preserve">więc </w:t>
      </w:r>
      <w:r w:rsidRPr="00DB7869">
        <w:rPr>
          <w:rFonts w:cs="Calibri"/>
          <w:bCs/>
        </w:rPr>
        <w:t xml:space="preserve">dla państwa znaczenie strategiczne. </w:t>
      </w:r>
      <w:r w:rsidRPr="00DB7869">
        <w:rPr>
          <w:rFonts w:cs="Calibri"/>
          <w:bCs/>
        </w:rPr>
        <w:br w:type="page"/>
      </w:r>
    </w:p>
    <w:p w14:paraId="61CF7590" w14:textId="5669B862" w:rsidR="009F3151" w:rsidRDefault="009F3151" w:rsidP="00CC12B2">
      <w:pPr>
        <w:pStyle w:val="Podtytu"/>
      </w:pPr>
      <w:r w:rsidRPr="00B54F3E">
        <w:lastRenderedPageBreak/>
        <w:t xml:space="preserve">Cel </w:t>
      </w:r>
      <w:r w:rsidR="006E0A92">
        <w:t>4.3.</w:t>
      </w:r>
      <w:r w:rsidRPr="00B54F3E">
        <w:t>1: Rozbudowa ekosystemu badań i kompetencji wspiera rozwój w obszarze technologii przełomowych</w:t>
      </w:r>
    </w:p>
    <w:p w14:paraId="6EDDF42B" w14:textId="77777777" w:rsidR="009F3151" w:rsidRPr="009456EF" w:rsidRDefault="009F3151" w:rsidP="00CC12B2">
      <w:pPr>
        <w:pStyle w:val="Podtytu"/>
      </w:pPr>
    </w:p>
    <w:p w14:paraId="53ED142D" w14:textId="77777777" w:rsidR="009F3151" w:rsidRPr="00B54F3E" w:rsidRDefault="009F3151" w:rsidP="00CC12B2">
      <w:pPr>
        <w:pStyle w:val="Podtytu"/>
      </w:pPr>
      <w:r w:rsidRPr="00B54F3E">
        <w:t>Co umożliwi realizację celu:</w:t>
      </w:r>
    </w:p>
    <w:p w14:paraId="492BD43E" w14:textId="0FB72C02" w:rsidR="009F3151" w:rsidRPr="00B54F3E" w:rsidRDefault="009F3151" w:rsidP="006746F6">
      <w:pPr>
        <w:pStyle w:val="Akapitzlist"/>
        <w:numPr>
          <w:ilvl w:val="0"/>
          <w:numId w:val="77"/>
        </w:numPr>
        <w:spacing w:before="120" w:after="0" w:line="257" w:lineRule="auto"/>
        <w:contextualSpacing w:val="0"/>
      </w:pPr>
      <w:r>
        <w:t>S</w:t>
      </w:r>
      <w:r w:rsidRPr="00B54F3E">
        <w:t>tworzenie programu wieloletniego wspierania rozwoju technologii przełomowych w celu koordynacji agendy badawczej, konsolidacji wysiłków i zasobów oraz wyznaczenia wysokopoziomowych kierunków działań na najbliższe lata. Program będzie elastyczny i będzie umożliwiał dostosowanie do zmian technologicznych. Program umożliwi stabilizacj</w:t>
      </w:r>
      <w:r>
        <w:t>ę</w:t>
      </w:r>
      <w:r w:rsidRPr="00B54F3E">
        <w:t xml:space="preserve"> pracy naukowej i finansowania interdyscyplinarnych zespołów badawczych. </w:t>
      </w:r>
      <w:r>
        <w:t>M</w:t>
      </w:r>
      <w:r w:rsidRPr="00B54F3E">
        <w:t xml:space="preserve">usi </w:t>
      </w:r>
      <w:r>
        <w:t>zarazem</w:t>
      </w:r>
      <w:r w:rsidRPr="00B54F3E">
        <w:t xml:space="preserve"> stawiać na wysokojakościow</w:t>
      </w:r>
      <w:r>
        <w:t>ą</w:t>
      </w:r>
      <w:r w:rsidRPr="00B54F3E">
        <w:t xml:space="preserve"> współprac</w:t>
      </w:r>
      <w:r>
        <w:t>ę</w:t>
      </w:r>
      <w:r w:rsidRPr="00B54F3E">
        <w:t xml:space="preserve"> międzynarodow</w:t>
      </w:r>
      <w:r>
        <w:t>ą</w:t>
      </w:r>
      <w:r w:rsidRPr="00B54F3E">
        <w:t xml:space="preserve"> i dostęp do najlepszego światowego know-how;</w:t>
      </w:r>
    </w:p>
    <w:p w14:paraId="317A3CD2" w14:textId="77777777" w:rsidR="009F3151" w:rsidRPr="00B54F3E" w:rsidRDefault="009F3151" w:rsidP="006746F6">
      <w:pPr>
        <w:pStyle w:val="Akapitzlist"/>
        <w:numPr>
          <w:ilvl w:val="0"/>
          <w:numId w:val="77"/>
        </w:numPr>
        <w:spacing w:before="120" w:after="0" w:line="257" w:lineRule="auto"/>
        <w:contextualSpacing w:val="0"/>
      </w:pPr>
      <w:proofErr w:type="spellStart"/>
      <w:r>
        <w:t>U</w:t>
      </w:r>
      <w:r w:rsidRPr="00B54F3E">
        <w:t>spójnienie</w:t>
      </w:r>
      <w:proofErr w:type="spellEnd"/>
      <w:r w:rsidRPr="00B54F3E">
        <w:t xml:space="preserve"> zarządzania agendą badawczą dookoła technologii przełomowych we współpracy ze środowiskiem naukowym, biznesowym i akademickim;</w:t>
      </w:r>
    </w:p>
    <w:p w14:paraId="397C0627" w14:textId="77777777" w:rsidR="009F3151" w:rsidRDefault="009F3151" w:rsidP="006746F6">
      <w:pPr>
        <w:pStyle w:val="Akapitzlist"/>
        <w:numPr>
          <w:ilvl w:val="0"/>
          <w:numId w:val="77"/>
        </w:numPr>
        <w:spacing w:before="120" w:after="0" w:line="257" w:lineRule="auto"/>
        <w:contextualSpacing w:val="0"/>
      </w:pPr>
      <w:r>
        <w:t>N</w:t>
      </w:r>
      <w:r w:rsidRPr="00B54F3E">
        <w:t>awiązanie partnerskich relacji z wiodącymi światowymi ośrodkami badań w zakresie technologii przełomowych</w:t>
      </w:r>
      <w:r>
        <w:t>.</w:t>
      </w:r>
    </w:p>
    <w:p w14:paraId="6604D30B" w14:textId="011FFB3B" w:rsidR="009F3151" w:rsidRPr="00DA1A0F" w:rsidRDefault="009F3151" w:rsidP="00DB7869">
      <w:pPr>
        <w:pStyle w:val="Akapitzlist"/>
      </w:pPr>
      <w:r w:rsidRPr="00DA1A0F">
        <w:rPr>
          <w:rFonts w:cs="Calibri"/>
          <w:b/>
        </w:rPr>
        <w:br w:type="page"/>
      </w:r>
    </w:p>
    <w:p w14:paraId="622134C5" w14:textId="5F6B0CBC" w:rsidR="009F3151" w:rsidRDefault="009F3151" w:rsidP="00CC12B2">
      <w:pPr>
        <w:pStyle w:val="Podtytu"/>
      </w:pPr>
      <w:r w:rsidRPr="00B54F3E">
        <w:lastRenderedPageBreak/>
        <w:t xml:space="preserve">Cel </w:t>
      </w:r>
      <w:r w:rsidR="006E0A92">
        <w:t>4.3.</w:t>
      </w:r>
      <w:r w:rsidRPr="00B54F3E">
        <w:t>2: Technologie kwantowe są wykorzystywane w kluczowych gałęziach gospodarki i obszarach działalności państwa</w:t>
      </w:r>
    </w:p>
    <w:p w14:paraId="2EF2595C" w14:textId="77777777" w:rsidR="009F3151" w:rsidRPr="009456EF" w:rsidRDefault="009F3151" w:rsidP="00CC12B2">
      <w:pPr>
        <w:pStyle w:val="Podtytu"/>
      </w:pPr>
    </w:p>
    <w:p w14:paraId="225AF890" w14:textId="45186EFF" w:rsidR="009F3151" w:rsidRPr="00B54F3E" w:rsidRDefault="009F3151" w:rsidP="00CC12B2">
      <w:pPr>
        <w:pStyle w:val="Podtytu"/>
      </w:pPr>
      <w:r w:rsidRPr="00B54F3E">
        <w:t>Co umożliwi realizację celu:</w:t>
      </w:r>
    </w:p>
    <w:p w14:paraId="16FE737F" w14:textId="6A5C951F" w:rsidR="009F3151" w:rsidRDefault="009F3151" w:rsidP="006746F6">
      <w:pPr>
        <w:pStyle w:val="Akapitzlist"/>
        <w:numPr>
          <w:ilvl w:val="0"/>
          <w:numId w:val="80"/>
        </w:numPr>
        <w:spacing w:before="120" w:after="0" w:line="257" w:lineRule="auto"/>
        <w:contextualSpacing w:val="0"/>
      </w:pPr>
      <w:r>
        <w:t>I</w:t>
      </w:r>
      <w:r w:rsidRPr="00B54F3E">
        <w:t>dentyfikowanie kluczowych obszarów</w:t>
      </w:r>
      <w:r>
        <w:t xml:space="preserve"> gospodarki</w:t>
      </w:r>
      <w:r w:rsidRPr="00B54F3E">
        <w:t>, gdzie technologia kwantowa ma potencjał zwiększenia produktywności, bezpieczeństwa i wydajności</w:t>
      </w:r>
      <w:r>
        <w:t>,</w:t>
      </w:r>
      <w:r w:rsidRPr="00B54F3E">
        <w:t xml:space="preserve"> </w:t>
      </w:r>
      <w:r w:rsidRPr="00C408A2">
        <w:t>a następnie wsparcie zastosowania technologii kwantowych</w:t>
      </w:r>
      <w:r w:rsidRPr="00956554">
        <w:t xml:space="preserve"> w </w:t>
      </w:r>
      <w:r w:rsidRPr="00C408A2">
        <w:t>tych obszarach</w:t>
      </w:r>
      <w:r w:rsidRPr="00B54F3E">
        <w:t>;</w:t>
      </w:r>
    </w:p>
    <w:p w14:paraId="3AA1980B" w14:textId="77777777" w:rsidR="009F3151" w:rsidRPr="00582229" w:rsidRDefault="009F3151" w:rsidP="006746F6">
      <w:pPr>
        <w:pStyle w:val="Akapitzlist"/>
        <w:numPr>
          <w:ilvl w:val="0"/>
          <w:numId w:val="80"/>
        </w:numPr>
        <w:spacing w:before="120" w:after="0" w:line="257" w:lineRule="auto"/>
        <w:contextualSpacing w:val="0"/>
      </w:pPr>
      <w:r w:rsidRPr="00C408A2">
        <w:t>Przygotowanie i przyjęcie krajowego dokument</w:t>
      </w:r>
      <w:r>
        <w:t>u</w:t>
      </w:r>
      <w:r w:rsidRPr="00C408A2">
        <w:t xml:space="preserve"> strategicznego dla rozwoju technologii kwantowych;</w:t>
      </w:r>
    </w:p>
    <w:p w14:paraId="52DF4FDF" w14:textId="25BAE2B8" w:rsidR="009F3151" w:rsidRDefault="009F3151" w:rsidP="006746F6">
      <w:pPr>
        <w:pStyle w:val="Akapitzlist"/>
        <w:numPr>
          <w:ilvl w:val="0"/>
          <w:numId w:val="80"/>
        </w:numPr>
        <w:spacing w:before="120" w:after="0" w:line="257" w:lineRule="auto"/>
        <w:contextualSpacing w:val="0"/>
      </w:pPr>
      <w:r w:rsidRPr="00C408A2">
        <w:t>Organizacja odpowiedniego systemu edukacji i budowy kompetencji (m.in. z wykorzystaniem laboratoriów i eksperymentów w obszarze technologii kwantowych) oraz wsparcie prac badawczo-rozwojowych w obszarze technologii kwantowych, np. poprzez zapewnienie dostępu do know-how i infrastruktury kwantowej ośrodkom akademickim i biznesowi</w:t>
      </w:r>
      <w:r w:rsidRPr="00B54F3E">
        <w:t>;</w:t>
      </w:r>
    </w:p>
    <w:p w14:paraId="5C080AA8" w14:textId="77777777" w:rsidR="009F3151" w:rsidRPr="004E712E" w:rsidRDefault="009F3151" w:rsidP="006746F6">
      <w:pPr>
        <w:pStyle w:val="Akapitzlist"/>
        <w:numPr>
          <w:ilvl w:val="0"/>
          <w:numId w:val="80"/>
        </w:numPr>
        <w:spacing w:before="120" w:after="0" w:line="257" w:lineRule="auto"/>
        <w:contextualSpacing w:val="0"/>
      </w:pPr>
      <w:r w:rsidRPr="00C408A2">
        <w:t>Wsparcie przedsiębiorczości opartej na produktach/usługach związanych z technologiami kwantowymi (np. akcelerator startupów, konkursy)</w:t>
      </w:r>
      <w:r>
        <w:t>;</w:t>
      </w:r>
    </w:p>
    <w:p w14:paraId="3B8DB768" w14:textId="2F76991E" w:rsidR="009F3151" w:rsidRPr="00B54F3E" w:rsidRDefault="009F3151" w:rsidP="006746F6">
      <w:pPr>
        <w:pStyle w:val="Akapitzlist"/>
        <w:numPr>
          <w:ilvl w:val="0"/>
          <w:numId w:val="80"/>
        </w:numPr>
        <w:spacing w:before="120" w:after="0" w:line="257" w:lineRule="auto"/>
        <w:contextualSpacing w:val="0"/>
      </w:pPr>
      <w:r w:rsidRPr="003B40BC">
        <w:t xml:space="preserve">Opracowanie </w:t>
      </w:r>
      <w:r>
        <w:t>krajowych</w:t>
      </w:r>
      <w:r w:rsidRPr="003B40BC">
        <w:t xml:space="preserve"> rozwiązań i wykorzystanie metrologii kwantowej w gospodarce, </w:t>
      </w:r>
      <w:r w:rsidRPr="00740C2A">
        <w:t>np. w przemyśle półprzewodnikowym, sektorze kosmicznym, obronności,</w:t>
      </w:r>
      <w:r w:rsidRPr="00E42ADC">
        <w:rPr>
          <w:b/>
          <w:bCs/>
        </w:rPr>
        <w:t xml:space="preserve"> </w:t>
      </w:r>
      <w:r w:rsidRPr="003B40BC">
        <w:t>przy badaniu i lokalizacji złóż surowców naturalnych oraz standaryzacji czasu, częstotliwości i innych wielkości fizycznych</w:t>
      </w:r>
      <w:r w:rsidRPr="00B54F3E">
        <w:t>;</w:t>
      </w:r>
    </w:p>
    <w:p w14:paraId="46C1EB98" w14:textId="7F1343A0" w:rsidR="009F3151" w:rsidRDefault="009F3151" w:rsidP="006746F6">
      <w:pPr>
        <w:pStyle w:val="Akapitzlist"/>
        <w:numPr>
          <w:ilvl w:val="0"/>
          <w:numId w:val="80"/>
        </w:numPr>
        <w:spacing w:before="120" w:after="0" w:line="257" w:lineRule="auto"/>
        <w:contextualSpacing w:val="0"/>
      </w:pPr>
      <w:r w:rsidRPr="0044533E">
        <w:t>Skoordynowanie działań mających na celu zapewnienie rozwoju technologii kwantowych na poziomie polskim i międzynarodowym, w tym w zakresie mechanizmów finansowania</w:t>
      </w:r>
      <w:r w:rsidR="00506D33">
        <w:t>;</w:t>
      </w:r>
    </w:p>
    <w:p w14:paraId="6499EAD6" w14:textId="269AB44F" w:rsidR="00506D33" w:rsidRPr="00B54F3E" w:rsidRDefault="00506D33" w:rsidP="006746F6">
      <w:pPr>
        <w:pStyle w:val="Akapitzlist"/>
        <w:numPr>
          <w:ilvl w:val="0"/>
          <w:numId w:val="80"/>
        </w:numPr>
        <w:spacing w:before="120" w:after="0" w:line="257" w:lineRule="auto"/>
        <w:contextualSpacing w:val="0"/>
      </w:pPr>
      <w:r w:rsidRPr="00506D33">
        <w:t>Zapewnienie 50% finansowania krajowego dla projektów związanych z technologiami kwantowymi współfinansowanych z funduszy unijnych</w:t>
      </w:r>
      <w:r>
        <w:t>.</w:t>
      </w:r>
    </w:p>
    <w:p w14:paraId="187805C1" w14:textId="77777777" w:rsidR="009F3151" w:rsidRDefault="009F3151" w:rsidP="009F3151"/>
    <w:p w14:paraId="4F81874B" w14:textId="77777777" w:rsidR="009F3151" w:rsidRPr="00B54F3E" w:rsidRDefault="009F3151" w:rsidP="009F3151"/>
    <w:p w14:paraId="37301B58" w14:textId="77777777" w:rsidR="009F3151" w:rsidRPr="00B54F3E" w:rsidRDefault="009F3151" w:rsidP="009F3151">
      <w:pPr>
        <w:spacing w:line="240" w:lineRule="auto"/>
        <w:jc w:val="both"/>
        <w:rPr>
          <w:rFonts w:cs="Calibri"/>
          <w:b/>
          <w:bCs/>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Wykorzystamy technologie kwantowe w najważniejszych obszarach działania państwa, zwiększając ich bezpieczeństwo, produktywność i wydajność.</w:t>
      </w:r>
    </w:p>
    <w:p w14:paraId="4B95C34E" w14:textId="77777777" w:rsidR="009F3151" w:rsidRDefault="009F3151" w:rsidP="009F3151">
      <w:pPr>
        <w:rPr>
          <w:rFonts w:cs="Calibri"/>
          <w:b/>
        </w:rPr>
      </w:pPr>
      <w:r>
        <w:rPr>
          <w:rFonts w:cs="Calibri"/>
          <w:b/>
        </w:rPr>
        <w:br w:type="page"/>
      </w:r>
    </w:p>
    <w:p w14:paraId="4B7253FD" w14:textId="04D2D70F" w:rsidR="009F3151" w:rsidRDefault="009F3151" w:rsidP="00CC12B2">
      <w:pPr>
        <w:pStyle w:val="Podtytu"/>
      </w:pPr>
      <w:r w:rsidRPr="00B54F3E">
        <w:lastRenderedPageBreak/>
        <w:t xml:space="preserve">Cel </w:t>
      </w:r>
      <w:r w:rsidR="006E0A92">
        <w:t>4.3.</w:t>
      </w:r>
      <w:r w:rsidRPr="00B54F3E">
        <w:t xml:space="preserve">3: Technologie </w:t>
      </w:r>
      <w:proofErr w:type="spellStart"/>
      <w:r>
        <w:t>internetu</w:t>
      </w:r>
      <w:proofErr w:type="spellEnd"/>
      <w:r>
        <w:t xml:space="preserve"> rzeczy</w:t>
      </w:r>
      <w:r w:rsidRPr="00B54F3E">
        <w:t xml:space="preserve"> są wykorzystywane w kluczowych sektorach gospodarki i w ośrodkach miejskich i wiejskich</w:t>
      </w:r>
    </w:p>
    <w:p w14:paraId="7C0CE3C7" w14:textId="77777777" w:rsidR="009F3151" w:rsidRPr="009456EF" w:rsidRDefault="009F3151" w:rsidP="00CC12B2">
      <w:pPr>
        <w:pStyle w:val="Podtytu"/>
      </w:pPr>
    </w:p>
    <w:p w14:paraId="158B4574" w14:textId="77777777" w:rsidR="009F3151" w:rsidRPr="00B54F3E" w:rsidRDefault="009F3151" w:rsidP="00CC12B2">
      <w:pPr>
        <w:pStyle w:val="Podtytu"/>
      </w:pPr>
      <w:r w:rsidRPr="00B54F3E">
        <w:t xml:space="preserve"> Co umożliwi realizację celu:</w:t>
      </w:r>
    </w:p>
    <w:p w14:paraId="235D8E5E" w14:textId="2425A1C8" w:rsidR="009F3151" w:rsidRPr="00B54F3E" w:rsidRDefault="009F3151" w:rsidP="006746F6">
      <w:pPr>
        <w:pStyle w:val="Akapitzlist"/>
        <w:numPr>
          <w:ilvl w:val="0"/>
          <w:numId w:val="78"/>
        </w:numPr>
        <w:spacing w:before="120" w:after="0" w:line="257" w:lineRule="auto"/>
        <w:contextualSpacing w:val="0"/>
      </w:pPr>
      <w:r w:rsidRPr="00C610CB">
        <w:t>Opomiarowanie głównych szlaków komunikacyjnych w celu monitorowania ruchu w czasie rzeczywistym</w:t>
      </w:r>
      <w:r>
        <w:t>,</w:t>
      </w:r>
      <w:r w:rsidRPr="00C610CB">
        <w:t xml:space="preserve"> a także zapewnienie danych on-line w zakresie dostępności infrastruktury paliw alternatywnych, co przełoży się na optymalizację i zmniejszoną emisyjność transportu</w:t>
      </w:r>
      <w:r w:rsidRPr="00B54F3E">
        <w:t>;</w:t>
      </w:r>
    </w:p>
    <w:p w14:paraId="572B6205" w14:textId="77777777" w:rsidR="009F3151" w:rsidRPr="00B54F3E" w:rsidRDefault="009F3151" w:rsidP="006746F6">
      <w:pPr>
        <w:pStyle w:val="Akapitzlist"/>
        <w:numPr>
          <w:ilvl w:val="0"/>
          <w:numId w:val="78"/>
        </w:numPr>
        <w:spacing w:before="120" w:after="0" w:line="257" w:lineRule="auto"/>
        <w:contextualSpacing w:val="0"/>
      </w:pPr>
      <w:r>
        <w:t>B</w:t>
      </w:r>
      <w:r w:rsidRPr="00B54F3E">
        <w:t xml:space="preserve">udowa farm demonstracyjnych zawierających najnowsze rozwiązania </w:t>
      </w:r>
      <w:proofErr w:type="spellStart"/>
      <w:r>
        <w:t>internetu</w:t>
      </w:r>
      <w:proofErr w:type="spellEnd"/>
      <w:r>
        <w:t xml:space="preserve"> rzeczy (</w:t>
      </w:r>
      <w:proofErr w:type="spellStart"/>
      <w:r w:rsidRPr="00B54F3E">
        <w:t>IoT</w:t>
      </w:r>
      <w:proofErr w:type="spellEnd"/>
      <w:r>
        <w:t>)</w:t>
      </w:r>
      <w:r w:rsidRPr="00B54F3E">
        <w:t xml:space="preserve">, na przykład czujniki wilgotności gleby w każdym województwie, celem edukacji i wdrożenia </w:t>
      </w:r>
      <w:proofErr w:type="spellStart"/>
      <w:r w:rsidRPr="00B54F3E">
        <w:t>IoT</w:t>
      </w:r>
      <w:proofErr w:type="spellEnd"/>
      <w:r w:rsidRPr="00B54F3E">
        <w:t xml:space="preserve"> w sektorze rolniczym;</w:t>
      </w:r>
    </w:p>
    <w:p w14:paraId="365C4AA9" w14:textId="5EC21C88" w:rsidR="009F3151" w:rsidRPr="00B54F3E" w:rsidRDefault="009F3151" w:rsidP="00A42E1B">
      <w:pPr>
        <w:pStyle w:val="Akapitzlist"/>
        <w:numPr>
          <w:ilvl w:val="0"/>
          <w:numId w:val="78"/>
        </w:numPr>
        <w:spacing w:before="120" w:after="0" w:line="257" w:lineRule="auto"/>
      </w:pPr>
      <w:r>
        <w:t xml:space="preserve">Wspieranie </w:t>
      </w:r>
      <w:r w:rsidRPr="002E4715">
        <w:t xml:space="preserve">rozwoju i wdrażania rozproszonej infrastruktury węzłów przetwarzania brzegowego w celu efektywnego przetwarzania danych pochodzących z urządzeń </w:t>
      </w:r>
      <w:proofErr w:type="spellStart"/>
      <w:r w:rsidRPr="002E4715">
        <w:t>IoT</w:t>
      </w:r>
      <w:proofErr w:type="spellEnd"/>
      <w:r w:rsidDel="00BF56A9">
        <w:t>;</w:t>
      </w:r>
    </w:p>
    <w:p w14:paraId="0DA8FE01" w14:textId="29DBB235" w:rsidR="009F3151" w:rsidRDefault="009F3151" w:rsidP="006746F6">
      <w:pPr>
        <w:pStyle w:val="Akapitzlist"/>
        <w:numPr>
          <w:ilvl w:val="0"/>
          <w:numId w:val="78"/>
        </w:numPr>
        <w:spacing w:before="120" w:after="0" w:line="257" w:lineRule="auto"/>
        <w:contextualSpacing w:val="0"/>
      </w:pPr>
      <w:r>
        <w:t>Z</w:t>
      </w:r>
      <w:r w:rsidRPr="00B54F3E">
        <w:t xml:space="preserve">budowanie </w:t>
      </w:r>
      <w:r>
        <w:t xml:space="preserve">albo wdrożenie </w:t>
      </w:r>
      <w:r w:rsidRPr="00B54F3E">
        <w:t xml:space="preserve">platformy smart </w:t>
      </w:r>
      <w:proofErr w:type="spellStart"/>
      <w:r w:rsidRPr="00B54F3E">
        <w:t>city</w:t>
      </w:r>
      <w:proofErr w:type="spellEnd"/>
      <w:r w:rsidRPr="00B54F3E">
        <w:t xml:space="preserve"> w modelu </w:t>
      </w:r>
      <w:r>
        <w:t xml:space="preserve">open </w:t>
      </w:r>
      <w:proofErr w:type="spellStart"/>
      <w:r>
        <w:t>source</w:t>
      </w:r>
      <w:proofErr w:type="spellEnd"/>
      <w:r>
        <w:t xml:space="preserve"> </w:t>
      </w:r>
      <w:r w:rsidRPr="00B54F3E">
        <w:t xml:space="preserve">dostępnej dla mniejszych miasteczek i wsi w celu popularyzacji rozwiązań inteligentnych miast i wsi w mniej skomunikowanych regionach, przy zapewnieniu ochrony prywatności </w:t>
      </w:r>
      <w:r w:rsidR="00A971AF">
        <w:t xml:space="preserve">i danych osobowych </w:t>
      </w:r>
      <w:r w:rsidRPr="00B54F3E">
        <w:t>mieszkańców</w:t>
      </w:r>
      <w:r w:rsidR="005D2D41">
        <w:t>;</w:t>
      </w:r>
    </w:p>
    <w:p w14:paraId="27252037" w14:textId="4047B7AC" w:rsidR="009F3151" w:rsidRDefault="009F3151" w:rsidP="006746F6">
      <w:pPr>
        <w:pStyle w:val="Akapitzlist"/>
        <w:numPr>
          <w:ilvl w:val="0"/>
          <w:numId w:val="78"/>
        </w:numPr>
        <w:spacing w:before="120" w:after="0" w:line="257" w:lineRule="auto"/>
        <w:contextualSpacing w:val="0"/>
      </w:pPr>
      <w:r w:rsidRPr="00DE306A">
        <w:t xml:space="preserve">Zapewnienie interoperacyjności i standardów wymiany danych w systemach </w:t>
      </w:r>
      <w:proofErr w:type="spellStart"/>
      <w:r w:rsidRPr="00DE306A">
        <w:t>IoT</w:t>
      </w:r>
      <w:proofErr w:type="spellEnd"/>
      <w:r w:rsidR="00DC46C7">
        <w:t>, w tym na rzecz wykorzystania tych danych do rozwijania zasobów statystyki publicznej</w:t>
      </w:r>
      <w:r>
        <w:t>;</w:t>
      </w:r>
    </w:p>
    <w:p w14:paraId="5651AC21" w14:textId="22C3E013" w:rsidR="009F3151" w:rsidRPr="00B54F3E" w:rsidRDefault="009F3151" w:rsidP="006746F6">
      <w:pPr>
        <w:pStyle w:val="Akapitzlist"/>
        <w:numPr>
          <w:ilvl w:val="0"/>
          <w:numId w:val="78"/>
        </w:numPr>
        <w:spacing w:before="120" w:after="0" w:line="257" w:lineRule="auto"/>
        <w:contextualSpacing w:val="0"/>
      </w:pPr>
      <w:r w:rsidRPr="00170E3B">
        <w:t xml:space="preserve">Rozbudowa sieci bieżącego i automatycznego monitoringu środowiskowego, tworzonego w oparciu o technologie </w:t>
      </w:r>
      <w:proofErr w:type="spellStart"/>
      <w:r w:rsidRPr="00170E3B">
        <w:t>IoT</w:t>
      </w:r>
      <w:proofErr w:type="spellEnd"/>
      <w:r w:rsidRPr="00170E3B">
        <w:t xml:space="preserve"> wykorzystujące bardzo efektywne energetycznie lub autonomiczne systemy naziemnej transmisji danych dalekiego zasięgu i satelitarnej</w:t>
      </w:r>
      <w:r>
        <w:t xml:space="preserve">. Prowadzenie analiz i predykcji bazujących na dostępnych danych. </w:t>
      </w:r>
    </w:p>
    <w:p w14:paraId="16455923" w14:textId="77777777" w:rsidR="009F3151" w:rsidRDefault="009F3151" w:rsidP="009F3151"/>
    <w:p w14:paraId="7D7963CF" w14:textId="77777777" w:rsidR="009F3151" w:rsidRDefault="009F3151" w:rsidP="009F3151"/>
    <w:p w14:paraId="34F70312" w14:textId="77777777" w:rsidR="009F3151" w:rsidRPr="00B54F3E" w:rsidRDefault="009F3151" w:rsidP="009F3151">
      <w:pPr>
        <w:spacing w:line="240" w:lineRule="auto"/>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Wsie i miasta będą miały dostęp do wiedzy i rozwiązań smart </w:t>
      </w:r>
      <w:proofErr w:type="spellStart"/>
      <w:r w:rsidRPr="00B54F3E">
        <w:rPr>
          <w:rFonts w:cs="Calibri"/>
        </w:rPr>
        <w:t>city</w:t>
      </w:r>
      <w:proofErr w:type="spellEnd"/>
      <w:r w:rsidRPr="00B54F3E">
        <w:rPr>
          <w:rFonts w:cs="Calibri"/>
        </w:rPr>
        <w:t xml:space="preserve">. Wykorzystanie technologii </w:t>
      </w:r>
      <w:proofErr w:type="spellStart"/>
      <w:r w:rsidRPr="00B54F3E">
        <w:rPr>
          <w:rFonts w:cs="Calibri"/>
        </w:rPr>
        <w:t>IoT</w:t>
      </w:r>
      <w:proofErr w:type="spellEnd"/>
      <w:r w:rsidRPr="00B54F3E">
        <w:rPr>
          <w:rFonts w:cs="Calibri"/>
        </w:rPr>
        <w:t xml:space="preserve"> usprawni działanie najważniejszych sektorów gospodarki m.in. umożliwi monitorowanie jakości wód i powietrza oraz monitorowanie ruchu i optymalizację transportu. </w:t>
      </w:r>
    </w:p>
    <w:p w14:paraId="033DA195" w14:textId="77777777" w:rsidR="009F3151" w:rsidRPr="00B54F3E" w:rsidRDefault="009F3151" w:rsidP="009F3151">
      <w:r>
        <w:br w:type="page"/>
      </w:r>
    </w:p>
    <w:p w14:paraId="6E6C9503" w14:textId="59002977" w:rsidR="009F3151" w:rsidRDefault="009F3151" w:rsidP="00CC12B2">
      <w:pPr>
        <w:pStyle w:val="Podtytu"/>
      </w:pPr>
      <w:r w:rsidRPr="00B54F3E">
        <w:lastRenderedPageBreak/>
        <w:t xml:space="preserve">Cel </w:t>
      </w:r>
      <w:r w:rsidR="00C20687">
        <w:t>4.3.</w:t>
      </w:r>
      <w:r w:rsidRPr="00B54F3E">
        <w:t xml:space="preserve">4: Polska rozwija sektor półprzewodników dzięki zwiększonym inwestycjom </w:t>
      </w:r>
    </w:p>
    <w:p w14:paraId="569D83A9" w14:textId="77777777" w:rsidR="009F3151" w:rsidRPr="009456EF" w:rsidRDefault="009F3151" w:rsidP="00CC12B2">
      <w:pPr>
        <w:pStyle w:val="Podtytu"/>
      </w:pPr>
    </w:p>
    <w:p w14:paraId="73D0C6A1" w14:textId="77777777" w:rsidR="009F3151" w:rsidRPr="00B54F3E" w:rsidRDefault="009F3151" w:rsidP="00CC12B2">
      <w:pPr>
        <w:pStyle w:val="Podtytu"/>
      </w:pPr>
      <w:r w:rsidRPr="00B54F3E">
        <w:t>Co umożliwi realizację celu:</w:t>
      </w:r>
    </w:p>
    <w:p w14:paraId="2B60FF55" w14:textId="08B5A228" w:rsidR="009F3151" w:rsidRPr="001C0626" w:rsidRDefault="009F3151" w:rsidP="006746F6">
      <w:pPr>
        <w:numPr>
          <w:ilvl w:val="0"/>
          <w:numId w:val="82"/>
        </w:numPr>
      </w:pPr>
      <w:r w:rsidRPr="001C0626">
        <w:t xml:space="preserve">Utworzenie </w:t>
      </w:r>
      <w:r>
        <w:t xml:space="preserve">i wdrożenie </w:t>
      </w:r>
      <w:r w:rsidRPr="001C0626">
        <w:t>szczegółowej</w:t>
      </w:r>
      <w:r>
        <w:t xml:space="preserve"> i spójnej</w:t>
      </w:r>
      <w:r w:rsidRPr="001C0626">
        <w:t xml:space="preserve"> polityki rozwoju sektora półprzewodników w Polsce, uwzględniającej kontekst międzynarodowy (w tym współpracę z </w:t>
      </w:r>
      <w:r w:rsidRPr="00CB07E5">
        <w:t>partnerami w globalnych łańcuchach wartości</w:t>
      </w:r>
      <w:r>
        <w:t xml:space="preserve"> </w:t>
      </w:r>
      <w:r w:rsidRPr="001C0626">
        <w:t>i wsparcie unijne), zidentyfikowane bariery rozwoju i istniejące obszary specjalizacji</w:t>
      </w:r>
      <w:r w:rsidR="00401541" w:rsidRPr="00401541">
        <w:rPr>
          <w:b/>
          <w:bCs/>
        </w:rPr>
        <w:t xml:space="preserve"> </w:t>
      </w:r>
      <w:r w:rsidR="00401541" w:rsidRPr="00DB7869">
        <w:t>takie jak projektowanie układów, fotonika scalona</w:t>
      </w:r>
      <w:r w:rsidRPr="001C0626">
        <w:t xml:space="preserve"> i </w:t>
      </w:r>
      <w:r w:rsidR="00401541" w:rsidRPr="00DB7869">
        <w:t>nowe materiały</w:t>
      </w:r>
      <w:r w:rsidRPr="001C0626">
        <w:t>;</w:t>
      </w:r>
    </w:p>
    <w:p w14:paraId="433028A2" w14:textId="02D64D49" w:rsidR="009F3151" w:rsidRPr="001C0626" w:rsidRDefault="009F3151" w:rsidP="006746F6">
      <w:pPr>
        <w:numPr>
          <w:ilvl w:val="0"/>
          <w:numId w:val="82"/>
        </w:numPr>
      </w:pPr>
      <w:r w:rsidRPr="001C0626">
        <w:t>Wsparcie rozbudowy polskiego ekosystemu w sektor</w:t>
      </w:r>
      <w:r>
        <w:t>a</w:t>
      </w:r>
      <w:r w:rsidRPr="001C0626">
        <w:t xml:space="preserve"> półprzewodników – z uwzględnieniem podmiotów ze wszystkich etapów łańcucha wartości – oraz włączania polskich firm </w:t>
      </w:r>
      <w:r w:rsidRPr="00CB07E5">
        <w:t xml:space="preserve">i jednostek badawczych w rozwijający się </w:t>
      </w:r>
      <w:r w:rsidRPr="00701592">
        <w:t>europejski łańcuch wartości sektora półprzewodników</w:t>
      </w:r>
      <w:r w:rsidRPr="001C0626">
        <w:t>;</w:t>
      </w:r>
    </w:p>
    <w:p w14:paraId="2993B701" w14:textId="6A1A62E4" w:rsidR="009F3151" w:rsidRPr="001C0626" w:rsidRDefault="009F3151" w:rsidP="006746F6">
      <w:pPr>
        <w:numPr>
          <w:ilvl w:val="0"/>
          <w:numId w:val="82"/>
        </w:numPr>
      </w:pPr>
      <w:r w:rsidRPr="001C0626">
        <w:t>Zapewnienie stałej współpracy między resortami i instytucjami kluczowymi dla rozwoju sektora półprzewodnikowego w celu zapewnienia synergii inwestycji, również w kontekście europejski</w:t>
      </w:r>
      <w:r>
        <w:t>m)</w:t>
      </w:r>
      <w:r w:rsidRPr="00CB07E5">
        <w:t xml:space="preserve"> oraz budowy korzystnych warunków dla inwestorów </w:t>
      </w:r>
      <w:r w:rsidRPr="00701592">
        <w:t>(m.in. uproszczenia procedur)</w:t>
      </w:r>
      <w:r w:rsidRPr="00CB07E5">
        <w:t xml:space="preserve"> i </w:t>
      </w:r>
      <w:r w:rsidRPr="00701592">
        <w:t>przyciągania inwestycji zagranicznych</w:t>
      </w:r>
      <w:r w:rsidRPr="00CB07E5">
        <w:t>;</w:t>
      </w:r>
    </w:p>
    <w:p w14:paraId="22E06746" w14:textId="77777777" w:rsidR="009F3151" w:rsidRPr="00B54F3E" w:rsidRDefault="009F3151" w:rsidP="006746F6">
      <w:pPr>
        <w:numPr>
          <w:ilvl w:val="0"/>
          <w:numId w:val="82"/>
        </w:numPr>
      </w:pPr>
      <w:r>
        <w:t>U</w:t>
      </w:r>
      <w:r w:rsidRPr="00B54F3E">
        <w:t>tworzenie polskiego centrum kompetencji do spraw półprzewodników;</w:t>
      </w:r>
    </w:p>
    <w:p w14:paraId="7360EDAD" w14:textId="3A6DDEA8" w:rsidR="009F3151" w:rsidRDefault="009F3151" w:rsidP="006746F6">
      <w:pPr>
        <w:numPr>
          <w:ilvl w:val="0"/>
          <w:numId w:val="82"/>
        </w:numPr>
      </w:pPr>
      <w:r w:rsidRPr="00DB7869">
        <w:t xml:space="preserve">Zwiększenie dostępu polskich firm (zwłaszcza MŚP) </w:t>
      </w:r>
      <w:r>
        <w:t>do platform projektowych i narzędzi wspierających rozwój oprogramowania do projektowania układów scalonych</w:t>
      </w:r>
      <w:r w:rsidRPr="00DB7869">
        <w:t xml:space="preserve"> - także open </w:t>
      </w:r>
      <w:proofErr w:type="spellStart"/>
      <w:r w:rsidRPr="00DB7869">
        <w:t>source</w:t>
      </w:r>
      <w:proofErr w:type="spellEnd"/>
      <w:r w:rsidRPr="00DB7869">
        <w:t xml:space="preserve"> - oraz do pilotażowych linii produkcyjnych</w:t>
      </w:r>
      <w:r w:rsidR="00632D5C">
        <w:t>;</w:t>
      </w:r>
    </w:p>
    <w:p w14:paraId="688B07FF" w14:textId="550779EC" w:rsidR="009F3151" w:rsidRPr="00B54F3E" w:rsidRDefault="009F3151" w:rsidP="006746F6">
      <w:pPr>
        <w:numPr>
          <w:ilvl w:val="0"/>
          <w:numId w:val="82"/>
        </w:numPr>
      </w:pPr>
      <w:r>
        <w:t>D</w:t>
      </w:r>
      <w:r w:rsidRPr="00B54F3E">
        <w:t>ługofalowe utrzymanie programu Krajowe Ramy Wspierania Strategicznych Inwestycji Półprzewodnikowych</w:t>
      </w:r>
      <w:r w:rsidRPr="00227295">
        <w:t xml:space="preserve"> i zwiększenie elastyczności </w:t>
      </w:r>
      <w:r>
        <w:t xml:space="preserve">jego </w:t>
      </w:r>
      <w:r w:rsidRPr="00701592">
        <w:t>zasad</w:t>
      </w:r>
      <w:r w:rsidRPr="00B54F3E">
        <w:t>;</w:t>
      </w:r>
    </w:p>
    <w:p w14:paraId="38BEAF1C" w14:textId="06749209" w:rsidR="009F3151" w:rsidRPr="00B54F3E" w:rsidRDefault="009F3151" w:rsidP="006746F6">
      <w:pPr>
        <w:numPr>
          <w:ilvl w:val="0"/>
          <w:numId w:val="82"/>
        </w:numPr>
      </w:pPr>
      <w:r>
        <w:t>W</w:t>
      </w:r>
      <w:r w:rsidRPr="00B54F3E">
        <w:t xml:space="preserve">sparcie rozwoju pilotażowych i </w:t>
      </w:r>
      <w:proofErr w:type="spellStart"/>
      <w:r w:rsidRPr="00B54F3E">
        <w:t>małoskalowych</w:t>
      </w:r>
      <w:proofErr w:type="spellEnd"/>
      <w:r w:rsidRPr="00B54F3E">
        <w:t xml:space="preserve"> linii produkcyjnych w kraju,</w:t>
      </w:r>
      <w:r w:rsidRPr="00CB07E5">
        <w:t xml:space="preserve"> </w:t>
      </w:r>
      <w:r w:rsidRPr="00A036C2">
        <w:t>w tym utworzenie pierwszej krajowej linii pilotażowej</w:t>
      </w:r>
      <w:r w:rsidR="00374F3B">
        <w:t>;</w:t>
      </w:r>
    </w:p>
    <w:p w14:paraId="0650871D" w14:textId="223A9158" w:rsidR="009F3151" w:rsidRPr="001C0626" w:rsidRDefault="009F3151" w:rsidP="006746F6">
      <w:pPr>
        <w:numPr>
          <w:ilvl w:val="0"/>
          <w:numId w:val="82"/>
        </w:numPr>
      </w:pPr>
      <w:r w:rsidRPr="00CB07E5">
        <w:t xml:space="preserve">Utworzenie parku technologicznego dla sektora półprzewodników, zapewniającego zintegrowaną przestrzeń do wspólnych prac badawczo-rozwojowych, testowania </w:t>
      </w:r>
      <w:r>
        <w:t xml:space="preserve">i wdrażania produkcji </w:t>
      </w:r>
      <w:r w:rsidRPr="00CB07E5">
        <w:t>oraz kształcenia kadr.</w:t>
      </w:r>
    </w:p>
    <w:p w14:paraId="5A5C1104" w14:textId="77777777" w:rsidR="009F3151" w:rsidRDefault="009F3151" w:rsidP="009F3151"/>
    <w:p w14:paraId="095BBDFB" w14:textId="09671C52" w:rsidR="009F3151" w:rsidRPr="00DA1A0F" w:rsidRDefault="009F3151" w:rsidP="009F3151">
      <w:pPr>
        <w:pStyle w:val="Akapitzlist"/>
      </w:pPr>
      <w:r w:rsidRPr="00DA1A0F">
        <w:rPr>
          <w:b/>
        </w:rPr>
        <w:br w:type="page"/>
      </w:r>
    </w:p>
    <w:p w14:paraId="1F93F671" w14:textId="39E03315" w:rsidR="009F3151" w:rsidRDefault="009F3151" w:rsidP="00CC12B2">
      <w:pPr>
        <w:pStyle w:val="Podtytu"/>
        <w:rPr>
          <w:rFonts w:eastAsia="Arial" w:cs="Arial"/>
        </w:rPr>
      </w:pPr>
      <w:r w:rsidRPr="00B54F3E">
        <w:lastRenderedPageBreak/>
        <w:t xml:space="preserve">Cel </w:t>
      </w:r>
      <w:r w:rsidR="00C20687">
        <w:t>4.3.</w:t>
      </w:r>
      <w:r w:rsidRPr="00B54F3E">
        <w:t xml:space="preserve">5: Technologie </w:t>
      </w:r>
      <w:proofErr w:type="spellStart"/>
      <w:r w:rsidRPr="00B54F3E">
        <w:t>blockchain</w:t>
      </w:r>
      <w:proofErr w:type="spellEnd"/>
      <w:r w:rsidRPr="00B54F3E">
        <w:t xml:space="preserve"> są wykorzystywane i rozwijane, również </w:t>
      </w:r>
      <w:r>
        <w:br/>
      </w:r>
      <w:r w:rsidRPr="00B54F3E">
        <w:t>w wymiarze europejskim</w:t>
      </w:r>
      <w:r w:rsidRPr="00B54F3E">
        <w:rPr>
          <w:rFonts w:eastAsia="Arial" w:cs="Arial"/>
        </w:rPr>
        <w:t xml:space="preserve"> </w:t>
      </w:r>
    </w:p>
    <w:p w14:paraId="0A61FFA2" w14:textId="77777777" w:rsidR="009F3151" w:rsidRPr="009456EF" w:rsidRDefault="009F3151" w:rsidP="00CC12B2">
      <w:pPr>
        <w:pStyle w:val="Podtytu"/>
      </w:pPr>
    </w:p>
    <w:p w14:paraId="6C988E44" w14:textId="77777777" w:rsidR="009F3151" w:rsidRPr="00B54F3E" w:rsidRDefault="009F3151" w:rsidP="00CC12B2">
      <w:pPr>
        <w:pStyle w:val="Podtytu"/>
      </w:pPr>
      <w:r w:rsidRPr="00B54F3E">
        <w:t>Co umożliwi realizację celu:</w:t>
      </w:r>
    </w:p>
    <w:p w14:paraId="3396AB2F" w14:textId="0D8530F3" w:rsidR="009F3151" w:rsidRDefault="009F3151" w:rsidP="006746F6">
      <w:pPr>
        <w:pStyle w:val="Akapitzlist"/>
        <w:numPr>
          <w:ilvl w:val="0"/>
          <w:numId w:val="79"/>
        </w:numPr>
        <w:spacing w:before="120" w:after="0" w:line="257" w:lineRule="auto"/>
        <w:contextualSpacing w:val="0"/>
      </w:pPr>
      <w:r w:rsidRPr="00D774F0">
        <w:t xml:space="preserve">Stworzenie ram prawnych wdrażania technologii </w:t>
      </w:r>
      <w:proofErr w:type="spellStart"/>
      <w:r w:rsidRPr="00D774F0">
        <w:t>blockchain</w:t>
      </w:r>
      <w:proofErr w:type="spellEnd"/>
      <w:r w:rsidRPr="00D774F0">
        <w:t>, które zapewnią bezpieczeństwo i zgodność z przepisami krajowymi oraz unijnymi</w:t>
      </w:r>
      <w:r w:rsidR="00374F3B">
        <w:t>;</w:t>
      </w:r>
      <w:r w:rsidRPr="00D774F0">
        <w:t xml:space="preserve"> </w:t>
      </w:r>
    </w:p>
    <w:p w14:paraId="3631F3E1" w14:textId="05F6C1E3" w:rsidR="009F3151" w:rsidRDefault="009F3151" w:rsidP="006746F6">
      <w:pPr>
        <w:pStyle w:val="Akapitzlist"/>
        <w:numPr>
          <w:ilvl w:val="0"/>
          <w:numId w:val="79"/>
        </w:numPr>
        <w:spacing w:before="120" w:after="0" w:line="257" w:lineRule="auto"/>
        <w:contextualSpacing w:val="0"/>
      </w:pPr>
      <w:r w:rsidRPr="00D774F0">
        <w:t>Skoncentrowan</w:t>
      </w:r>
      <w:r>
        <w:t>i</w:t>
      </w:r>
      <w:r w:rsidRPr="00D774F0">
        <w:t>e na zwiększaniu przejrzystości i rozliczalności wybranych procesów w administracji publicznej</w:t>
      </w:r>
      <w:r>
        <w:t xml:space="preserve"> </w:t>
      </w:r>
      <w:r w:rsidRPr="00D774F0">
        <w:t>i gospodarce</w:t>
      </w:r>
      <w:r>
        <w:t xml:space="preserve"> za pomocą technologii </w:t>
      </w:r>
      <w:proofErr w:type="spellStart"/>
      <w:r>
        <w:t>blockchain</w:t>
      </w:r>
      <w:proofErr w:type="spellEnd"/>
      <w:r w:rsidRPr="00D774F0">
        <w:t>. Technologia ta może ograniczać pole do nadużyć i manipulacji, m.in. poprzez wykorzystanie takich rozwiązań jak weryfikowalne poświadczenia, suwerenna tożsamość</w:t>
      </w:r>
      <w:r w:rsidR="009E2E36">
        <w:t xml:space="preserve"> </w:t>
      </w:r>
      <w:r w:rsidR="009E2E36" w:rsidRPr="009E2E36">
        <w:t xml:space="preserve">(ang. </w:t>
      </w:r>
      <w:proofErr w:type="spellStart"/>
      <w:r w:rsidR="009E2E36" w:rsidRPr="009E2E36">
        <w:t>Self</w:t>
      </w:r>
      <w:proofErr w:type="spellEnd"/>
      <w:r w:rsidR="009E2E36" w:rsidRPr="009E2E36">
        <w:t xml:space="preserve"> </w:t>
      </w:r>
      <w:proofErr w:type="spellStart"/>
      <w:r w:rsidR="009E2E36" w:rsidRPr="009E2E36">
        <w:t>Sovereign</w:t>
      </w:r>
      <w:proofErr w:type="spellEnd"/>
      <w:r w:rsidR="009E2E36" w:rsidRPr="009E2E36">
        <w:t xml:space="preserve"> Identity</w:t>
      </w:r>
      <w:r w:rsidR="006A333C">
        <w:t xml:space="preserve">, </w:t>
      </w:r>
      <w:r w:rsidR="009E2E36" w:rsidRPr="009E2E36">
        <w:t>SSI)</w:t>
      </w:r>
      <w:r w:rsidRPr="00D774F0">
        <w:t>, europejski portfel tożsamości</w:t>
      </w:r>
      <w:r w:rsidR="00B61894">
        <w:t xml:space="preserve"> cyfrowej</w:t>
      </w:r>
      <w:r w:rsidRPr="00D774F0">
        <w:t>, e-weksel, pieczęć elektroniczna, trwały nośnik oraz innych instrumentów</w:t>
      </w:r>
      <w:r w:rsidR="00374F3B">
        <w:t>;</w:t>
      </w:r>
    </w:p>
    <w:p w14:paraId="1EB6DD00" w14:textId="669ADAF1" w:rsidR="009F3151" w:rsidRPr="00B54F3E" w:rsidRDefault="009F3151" w:rsidP="006746F6">
      <w:pPr>
        <w:pStyle w:val="Akapitzlist"/>
        <w:numPr>
          <w:ilvl w:val="0"/>
          <w:numId w:val="79"/>
        </w:numPr>
        <w:spacing w:before="120" w:after="0" w:line="257" w:lineRule="auto"/>
        <w:contextualSpacing w:val="0"/>
      </w:pPr>
      <w:r>
        <w:t>R</w:t>
      </w:r>
      <w:r w:rsidRPr="00B54F3E">
        <w:t xml:space="preserve">ozwijanie zdolności europejskiej sieci EBSI i zastosowań </w:t>
      </w:r>
      <w:proofErr w:type="spellStart"/>
      <w:r w:rsidRPr="00B54F3E">
        <w:t>blockchain</w:t>
      </w:r>
      <w:proofErr w:type="spellEnd"/>
      <w:r w:rsidRPr="00B54F3E">
        <w:t xml:space="preserve"> w usługach sektora publicznego poprzez współtworzony przez Polskę wielokrajowy podmiot EUROPEUM EDIC. Wypracowanie dobrych praktyk we wszystkich testowanych i wdrażanych zastosowaniach technologii </w:t>
      </w:r>
      <w:proofErr w:type="spellStart"/>
      <w:r w:rsidRPr="00B54F3E">
        <w:t>blockchain</w:t>
      </w:r>
      <w:proofErr w:type="spellEnd"/>
      <w:r w:rsidRPr="00B54F3E">
        <w:t xml:space="preserve"> w usługach transgranicznych. Standaryzowanie procesów w usługach, interoperacyjności w rozproszonych systemach rejestrów i usługodawców usług, z zachowaniem ich lokalnej suwerenności, sprawiedliwego dostępu i możliwości użycia w ramach ekosystemu europejskiego;</w:t>
      </w:r>
    </w:p>
    <w:p w14:paraId="684913C7" w14:textId="77777777" w:rsidR="009F3151" w:rsidRPr="00B54F3E" w:rsidRDefault="009F3151" w:rsidP="006746F6">
      <w:pPr>
        <w:pStyle w:val="Akapitzlist"/>
        <w:numPr>
          <w:ilvl w:val="0"/>
          <w:numId w:val="79"/>
        </w:numPr>
        <w:spacing w:before="120" w:after="0" w:line="257" w:lineRule="auto"/>
        <w:contextualSpacing w:val="0"/>
      </w:pPr>
      <w:r>
        <w:t>I</w:t>
      </w:r>
      <w:r w:rsidRPr="00B54F3E">
        <w:t xml:space="preserve">ntegracja zastosowań technologii </w:t>
      </w:r>
      <w:proofErr w:type="spellStart"/>
      <w:r w:rsidRPr="00B54F3E">
        <w:t>blockchain</w:t>
      </w:r>
      <w:proofErr w:type="spellEnd"/>
      <w:r w:rsidRPr="00B54F3E">
        <w:t xml:space="preserve"> w infrastrukturze rynków finansowych i kapitałowych, obejmująca możliwość </w:t>
      </w:r>
      <w:proofErr w:type="spellStart"/>
      <w:r w:rsidRPr="00B54F3E">
        <w:t>tokenizacji</w:t>
      </w:r>
      <w:proofErr w:type="spellEnd"/>
      <w:r w:rsidRPr="00B54F3E">
        <w:t xml:space="preserve"> różnych kategorii papierów wartościowych oraz różnych kategorii praw posiadania, </w:t>
      </w:r>
      <w:r w:rsidRPr="00B54F3E" w:rsidDel="00346764">
        <w:t xml:space="preserve">a także </w:t>
      </w:r>
      <w:r w:rsidRPr="00B54F3E">
        <w:t>systemów płatności, rejestrów akcji;</w:t>
      </w:r>
    </w:p>
    <w:p w14:paraId="56889DC5" w14:textId="77777777" w:rsidR="009F3151" w:rsidRDefault="009F3151" w:rsidP="006746F6">
      <w:pPr>
        <w:pStyle w:val="Akapitzlist"/>
        <w:numPr>
          <w:ilvl w:val="0"/>
          <w:numId w:val="79"/>
        </w:numPr>
        <w:spacing w:before="120" w:after="0" w:line="257" w:lineRule="auto"/>
        <w:contextualSpacing w:val="0"/>
      </w:pPr>
      <w:r>
        <w:t>W</w:t>
      </w:r>
      <w:r w:rsidRPr="00B54F3E">
        <w:t xml:space="preserve">zmacnianie </w:t>
      </w:r>
      <w:proofErr w:type="spellStart"/>
      <w:r w:rsidRPr="00B54F3E">
        <w:t>cyberbezpieczeństwa</w:t>
      </w:r>
      <w:proofErr w:type="spellEnd"/>
      <w:r w:rsidRPr="00B54F3E">
        <w:t xml:space="preserve"> technologii </w:t>
      </w:r>
      <w:proofErr w:type="spellStart"/>
      <w:r w:rsidRPr="00B54F3E">
        <w:t>blockchain</w:t>
      </w:r>
      <w:proofErr w:type="spellEnd"/>
      <w:r w:rsidRPr="00B54F3E">
        <w:t xml:space="preserve">, </w:t>
      </w:r>
      <w:r w:rsidRPr="000B73D2">
        <w:t xml:space="preserve">również w odniesieniu do kryptografii </w:t>
      </w:r>
      <w:proofErr w:type="spellStart"/>
      <w:r w:rsidRPr="000B73D2">
        <w:t>poskwantowej</w:t>
      </w:r>
      <w:proofErr w:type="spellEnd"/>
      <w:r>
        <w:t>,</w:t>
      </w:r>
      <w:r w:rsidRPr="00B54F3E">
        <w:t xml:space="preserve"> a także wykorzystywanie, technologii </w:t>
      </w:r>
      <w:proofErr w:type="spellStart"/>
      <w:r w:rsidRPr="00B54F3E">
        <w:t>blockchain</w:t>
      </w:r>
      <w:proofErr w:type="spellEnd"/>
      <w:r w:rsidRPr="00B54F3E">
        <w:t xml:space="preserve"> do rozwiązywania niektórych problemów z </w:t>
      </w:r>
      <w:proofErr w:type="spellStart"/>
      <w:r w:rsidRPr="00B54F3E">
        <w:t>cyberbezpieczeństwem</w:t>
      </w:r>
      <w:proofErr w:type="spellEnd"/>
      <w:r>
        <w:t>,</w:t>
      </w:r>
      <w:r w:rsidRPr="00B54F3E">
        <w:t xml:space="preserve"> np. w systemach AI.</w:t>
      </w:r>
    </w:p>
    <w:p w14:paraId="52197EA9" w14:textId="77777777" w:rsidR="009F3151" w:rsidRDefault="009F3151" w:rsidP="009F3151"/>
    <w:p w14:paraId="371CE90B" w14:textId="77777777" w:rsidR="009F3151" w:rsidRDefault="009F3151" w:rsidP="009F3151"/>
    <w:p w14:paraId="6B25280E" w14:textId="77777777" w:rsidR="009F3151" w:rsidRPr="00B54F3E" w:rsidRDefault="009F3151" w:rsidP="009F3151">
      <w:pPr>
        <w:spacing w:line="240" w:lineRule="auto"/>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Zwiększymy zastosowanie technologii </w:t>
      </w:r>
      <w:proofErr w:type="spellStart"/>
      <w:r w:rsidRPr="00B54F3E">
        <w:rPr>
          <w:rFonts w:cs="Calibri"/>
        </w:rPr>
        <w:t>blockchain</w:t>
      </w:r>
      <w:proofErr w:type="spellEnd"/>
      <w:r w:rsidRPr="00B54F3E">
        <w:rPr>
          <w:rFonts w:cs="Calibri"/>
        </w:rPr>
        <w:t xml:space="preserve">, również w wymiarze europejskim, przy jednoczesnym zapewnieniu dobrych praktyk, standardów i wzmocnieniu </w:t>
      </w:r>
      <w:proofErr w:type="spellStart"/>
      <w:r w:rsidRPr="00B54F3E">
        <w:rPr>
          <w:rFonts w:cs="Calibri"/>
        </w:rPr>
        <w:t>cyberbezpieczeństwa</w:t>
      </w:r>
      <w:proofErr w:type="spellEnd"/>
      <w:r w:rsidRPr="00B54F3E">
        <w:rPr>
          <w:rFonts w:cs="Calibri"/>
        </w:rPr>
        <w:t xml:space="preserve">. </w:t>
      </w:r>
    </w:p>
    <w:p w14:paraId="2F628B90" w14:textId="2DC4B59D" w:rsidR="009F3151" w:rsidRDefault="009F3151" w:rsidP="009F3151"/>
    <w:p w14:paraId="124539B7" w14:textId="77777777" w:rsidR="00A6160B" w:rsidRDefault="00A6160B">
      <w:pPr>
        <w:rPr>
          <w:rFonts w:eastAsiaTheme="majorEastAsia" w:cstheme="majorBidi"/>
          <w:color w:val="002060"/>
          <w:spacing w:val="15"/>
          <w:sz w:val="40"/>
          <w:szCs w:val="28"/>
        </w:rPr>
      </w:pPr>
      <w:r>
        <w:br w:type="page"/>
      </w:r>
    </w:p>
    <w:p w14:paraId="7290D878" w14:textId="7FB73D7F" w:rsidR="009F3151" w:rsidRDefault="009F3151" w:rsidP="009F3151">
      <w:pPr>
        <w:pStyle w:val="Podtytu"/>
      </w:pPr>
      <w:r w:rsidRPr="00DB7869">
        <w:lastRenderedPageBreak/>
        <w:t xml:space="preserve">Cel </w:t>
      </w:r>
      <w:r w:rsidR="00C20687">
        <w:t>4.3.</w:t>
      </w:r>
      <w:r w:rsidRPr="00DB7869">
        <w:t>6</w:t>
      </w:r>
      <w:r>
        <w:t>:</w:t>
      </w:r>
      <w:r w:rsidRPr="00DB7869">
        <w:t xml:space="preserve"> </w:t>
      </w:r>
      <w:r>
        <w:t>S</w:t>
      </w:r>
      <w:r w:rsidRPr="00DB7869">
        <w:t>ieć centrów przetwarzania danych zasp</w:t>
      </w:r>
      <w:r>
        <w:t>o</w:t>
      </w:r>
      <w:r w:rsidRPr="00DB7869">
        <w:t>ka</w:t>
      </w:r>
      <w:r>
        <w:t>ja</w:t>
      </w:r>
      <w:r w:rsidRPr="00DB7869">
        <w:t xml:space="preserve"> potrzeby wewnętrzne i umożliwia obsługę rynków zagranicznych</w:t>
      </w:r>
      <w:r w:rsidR="00D510B7">
        <w:t>.</w:t>
      </w:r>
    </w:p>
    <w:p w14:paraId="560E843D" w14:textId="77777777" w:rsidR="00D510B7" w:rsidRDefault="00D510B7" w:rsidP="00433D7D">
      <w:pPr>
        <w:pStyle w:val="Podtytu"/>
      </w:pPr>
    </w:p>
    <w:p w14:paraId="39CD6689" w14:textId="46F20E09" w:rsidR="009F3151" w:rsidRPr="00DB7869" w:rsidRDefault="00433D7D" w:rsidP="00DB3231">
      <w:pPr>
        <w:pStyle w:val="Podtytu"/>
      </w:pPr>
      <w:r w:rsidRPr="00B54F3E">
        <w:t>Co umożliwi realizację celu:</w:t>
      </w:r>
    </w:p>
    <w:p w14:paraId="17E361D3" w14:textId="77777777" w:rsidR="009F3151" w:rsidRPr="00DB7869" w:rsidRDefault="009F3151" w:rsidP="006746F6">
      <w:pPr>
        <w:pStyle w:val="Akapitzlist"/>
        <w:numPr>
          <w:ilvl w:val="0"/>
          <w:numId w:val="81"/>
        </w:numPr>
        <w:spacing w:before="120" w:after="0" w:line="257" w:lineRule="auto"/>
        <w:contextualSpacing w:val="0"/>
      </w:pPr>
      <w:r w:rsidRPr="00DB7869">
        <w:t>Wytworzenie spójnego i przejrzystego środowiska prawnego, standaryzacyjnego i certyfikacyjnego mającego zachęcać do inwestycji w centra przetwarzania danych, w tym wprowadzenie uproszczeń i ułatwień procesów związanych z budową i lokalizacją centrów, dotyczących przyłączania do sieci energetycznych czy też dostępu do źródeł energii;</w:t>
      </w:r>
    </w:p>
    <w:p w14:paraId="092C9D25" w14:textId="491CA4F3" w:rsidR="009F3151" w:rsidRDefault="009F3151" w:rsidP="006746F6">
      <w:pPr>
        <w:pStyle w:val="Akapitzlist"/>
        <w:numPr>
          <w:ilvl w:val="0"/>
          <w:numId w:val="81"/>
        </w:numPr>
        <w:spacing w:before="120" w:after="0" w:line="257" w:lineRule="auto"/>
        <w:contextualSpacing w:val="0"/>
      </w:pPr>
      <w:r w:rsidRPr="00DB7869">
        <w:rPr>
          <w:color w:val="000000" w:themeColor="text1"/>
        </w:rPr>
        <w:t>Koordynacja planowania budowy centrów przetwarzania danych z planowaniem dotyczącym rozwoju sieci telekomunikacyjnych, energetycznych i pozostałej powiązanej infrastruktury, uw</w:t>
      </w:r>
      <w:r>
        <w:t>zględnienie w planowaniu potrzeb w zakresie projektów wymagających przetwarzania brzegowego;</w:t>
      </w:r>
    </w:p>
    <w:p w14:paraId="0F953E7B" w14:textId="040A1007" w:rsidR="009F3151" w:rsidRPr="00DB7869" w:rsidRDefault="009F3151" w:rsidP="006746F6">
      <w:pPr>
        <w:pStyle w:val="Akapitzlist"/>
        <w:numPr>
          <w:ilvl w:val="0"/>
          <w:numId w:val="81"/>
        </w:numPr>
        <w:spacing w:before="120" w:after="0" w:line="257" w:lineRule="auto"/>
        <w:contextualSpacing w:val="0"/>
      </w:pPr>
      <w:r w:rsidRPr="00DB7869">
        <w:t xml:space="preserve">Uwzględnienie budowy centrów przetwarzania danych w ramach programów i regulacji dotyczących zielonej energii i optymalizacji energetycznej (np. OZE, </w:t>
      </w:r>
      <w:r w:rsidR="00C22C8E">
        <w:t xml:space="preserve">energetyka jądrowa, </w:t>
      </w:r>
      <w:r w:rsidRPr="00DB7869">
        <w:t>wykorzystania obiegu zamkniętego czy optymalizacji chłodzenia).</w:t>
      </w:r>
    </w:p>
    <w:p w14:paraId="6B8AA456" w14:textId="77777777" w:rsidR="009F3151" w:rsidRDefault="009F3151" w:rsidP="009F3151"/>
    <w:p w14:paraId="02C60727" w14:textId="0518B98C" w:rsidR="001F2DCC" w:rsidRPr="001F2DCC" w:rsidRDefault="003E01EA" w:rsidP="001F2DCC">
      <w:r>
        <w:br w:type="page"/>
      </w:r>
    </w:p>
    <w:p w14:paraId="7A380F18" w14:textId="77777777" w:rsidR="00544388" w:rsidRDefault="00544388" w:rsidP="006746F6">
      <w:pPr>
        <w:pStyle w:val="Nagwek3"/>
        <w:numPr>
          <w:ilvl w:val="1"/>
          <w:numId w:val="2"/>
        </w:numPr>
      </w:pPr>
      <w:bookmarkStart w:id="66" w:name="_Toc221026279"/>
      <w:r>
        <w:lastRenderedPageBreak/>
        <w:t>Technologie kosmiczne</w:t>
      </w:r>
      <w:bookmarkEnd w:id="66"/>
    </w:p>
    <w:p w14:paraId="0EF19EFC" w14:textId="77777777" w:rsidR="00154470" w:rsidRDefault="00154470" w:rsidP="00DB3231">
      <w:pPr>
        <w:pStyle w:val="Podtytu"/>
      </w:pPr>
    </w:p>
    <w:p w14:paraId="666CD96D" w14:textId="77777777" w:rsidR="00154470" w:rsidRPr="004178E8" w:rsidRDefault="00154470" w:rsidP="00154470">
      <w:pPr>
        <w:pStyle w:val="Podtytu"/>
        <w:rPr>
          <w:rFonts w:cs="Times New Roman (Nagłówki CS)"/>
        </w:rPr>
      </w:pPr>
      <w:r w:rsidRPr="004178E8">
        <w:rPr>
          <w:rFonts w:cs="Times New Roman (Nagłówki CS)"/>
        </w:rPr>
        <w:t>Diagnoza – jak jest?</w:t>
      </w:r>
    </w:p>
    <w:p w14:paraId="78DE070E" w14:textId="77777777" w:rsidR="00154470" w:rsidRPr="00B54F3E" w:rsidRDefault="00154470" w:rsidP="00154470">
      <w:pPr>
        <w:spacing w:line="240" w:lineRule="auto"/>
        <w:rPr>
          <w:rFonts w:cs="Calibri"/>
        </w:rPr>
      </w:pPr>
      <w:r w:rsidRPr="00B54F3E">
        <w:rPr>
          <w:rFonts w:cs="Calibri"/>
        </w:rPr>
        <w:t xml:space="preserve">Mimo, iż przemysł kosmiczny wykorzystuje technologie cyfrowe i jest gotowy na wprowadzanie nowych, w dalszym ciągu napotyka problemy we współpracy między uczestnikami zaawansowanych projektów. Domena kosmiczna musi wdrażać cyfryzację w kontekście ograniczonym, wynikającym z procesów, organizacji i doświadczenia technologicznego. Polega to na zapewnieniu realizacji potrzeb interoperacyjności wszystkich narzędzi, między dyscyplinami, w całym cyklu życia i w całym łańcuchu dostaw. W tym kontekście, Europejska Agencja Kosmiczna (ESA) w swoim dokumencie „ESA AGENDA 2025: </w:t>
      </w:r>
      <w:proofErr w:type="spellStart"/>
      <w:r w:rsidRPr="00B54F3E">
        <w:rPr>
          <w:rFonts w:cs="Calibri"/>
        </w:rPr>
        <w:t>Make</w:t>
      </w:r>
      <w:proofErr w:type="spellEnd"/>
      <w:r w:rsidRPr="00B54F3E">
        <w:rPr>
          <w:rFonts w:cs="Calibri"/>
        </w:rPr>
        <w:t xml:space="preserve"> </w:t>
      </w:r>
      <w:proofErr w:type="spellStart"/>
      <w:r w:rsidRPr="00B54F3E">
        <w:rPr>
          <w:rFonts w:cs="Calibri"/>
        </w:rPr>
        <w:t>space</w:t>
      </w:r>
      <w:proofErr w:type="spellEnd"/>
      <w:r w:rsidRPr="00B54F3E">
        <w:rPr>
          <w:rFonts w:cs="Calibri"/>
        </w:rPr>
        <w:t xml:space="preserve"> for Europe”, dokonała harmonizacji niezbędnych przedsięwzięć wskazując społeczności sektora kosmicznego, a w szczególności Delegacjom Państw Członkowskich ESA, kierunki rozwoju i wdrażania wspólnie z przemysłem, złożonych i ambitnych misji i programów kosmicznych. ESA zapewniła również, że dokona pełnej cyfryzacji zarządzania projektami, umożliwiając rozwój możliwych do powielania kopii cyfrowych (</w:t>
      </w:r>
      <w:proofErr w:type="spellStart"/>
      <w:r w:rsidRPr="00B54F3E">
        <w:rPr>
          <w:rFonts w:cs="Calibri"/>
        </w:rPr>
        <w:t>digital</w:t>
      </w:r>
      <w:proofErr w:type="spellEnd"/>
      <w:r w:rsidRPr="00B54F3E">
        <w:rPr>
          <w:rFonts w:cs="Calibri"/>
        </w:rPr>
        <w:t xml:space="preserve"> </w:t>
      </w:r>
      <w:proofErr w:type="spellStart"/>
      <w:r w:rsidRPr="00B54F3E">
        <w:rPr>
          <w:rFonts w:cs="Calibri"/>
        </w:rPr>
        <w:t>twins</w:t>
      </w:r>
      <w:proofErr w:type="spellEnd"/>
      <w:r w:rsidRPr="00B54F3E">
        <w:rPr>
          <w:rFonts w:cs="Calibri"/>
        </w:rPr>
        <w:t>), zarówno poprzez wykorzystanie inżynierii systemów opartych na modelach, jak i zamówień publicznych i finansów, osiągając pełną kompatybilność cyfrową z przemysłem.</w:t>
      </w:r>
    </w:p>
    <w:p w14:paraId="78C1A9D4" w14:textId="77777777" w:rsidR="00154470" w:rsidRPr="007023CA" w:rsidRDefault="00154470" w:rsidP="007023CA">
      <w:pPr>
        <w:rPr>
          <w:b/>
          <w:bCs/>
          <w:color w:val="002060"/>
          <w:sz w:val="40"/>
          <w:szCs w:val="40"/>
        </w:rPr>
      </w:pPr>
      <w:r w:rsidRPr="007023CA">
        <w:rPr>
          <w:b/>
          <w:bCs/>
          <w:color w:val="002060"/>
          <w:sz w:val="40"/>
          <w:szCs w:val="40"/>
        </w:rPr>
        <w:t xml:space="preserve">Polska, podobnie jak inne państwa, traktuje rozwój rodzimego sektora kosmicznego jako zasób strategiczny i biznesowy, który zyskuje coraz większe znaczenie dla gospodarki krajowej i jest motorem coraz szerszej współpracy międzynarodowej. </w:t>
      </w:r>
    </w:p>
    <w:p w14:paraId="389D330F" w14:textId="211645A4" w:rsidR="00154470" w:rsidRPr="00B54F3E" w:rsidRDefault="00154470" w:rsidP="00154470">
      <w:pPr>
        <w:spacing w:line="240" w:lineRule="auto"/>
        <w:rPr>
          <w:rFonts w:cs="Calibri"/>
        </w:rPr>
      </w:pPr>
      <w:r w:rsidRPr="00B54F3E">
        <w:rPr>
          <w:rFonts w:cs="Calibri"/>
        </w:rPr>
        <w:t>Wstąpienie Polski do ESA umożliwiło jeszcze większy postęp w rozwoju technologii kosmicznych i technik satelitarnych przez polski przemysł, a zwiększenie poziomu inwestycji z budżetu państwa, zarówno w programy opcjonalne</w:t>
      </w:r>
      <w:r w:rsidR="00D22656">
        <w:rPr>
          <w:rFonts w:cs="Calibri"/>
        </w:rPr>
        <w:t>,</w:t>
      </w:r>
      <w:r w:rsidRPr="00B54F3E">
        <w:rPr>
          <w:rFonts w:cs="Calibri"/>
        </w:rPr>
        <w:t xml:space="preserve"> jak i obowiązkowe, umożliwia zapewnienie administracji państwowej danych satelitarnych, wsparcie polskich podmiotów w zakresie pozyskiwania doświadczenia kosmicznego, inwestycje w </w:t>
      </w:r>
      <w:r w:rsidR="00D61B6E">
        <w:rPr>
          <w:rFonts w:cs="Calibri"/>
        </w:rPr>
        <w:t>specjalistyczną</w:t>
      </w:r>
      <w:r w:rsidR="00D61B6E" w:rsidRPr="00B54F3E">
        <w:rPr>
          <w:rFonts w:cs="Calibri"/>
        </w:rPr>
        <w:t xml:space="preserve"> </w:t>
      </w:r>
      <w:r w:rsidRPr="00B54F3E">
        <w:rPr>
          <w:rFonts w:cs="Calibri"/>
        </w:rPr>
        <w:t>infrastrukturę laboratoryjną i testową, rozwój zdolności w wybranych obszarach technologii kosmicznych, które mają wpływ na zwiększenie szeroko rozumianego bezpieczeństwa naszego kraju.</w:t>
      </w:r>
    </w:p>
    <w:p w14:paraId="3DA5B9D0" w14:textId="6E7A696F" w:rsidR="00632D5C" w:rsidRDefault="00154470" w:rsidP="00433D7D">
      <w:pPr>
        <w:spacing w:line="240" w:lineRule="auto"/>
        <w:rPr>
          <w:rFonts w:cs="Calibri"/>
        </w:rPr>
      </w:pPr>
      <w:r w:rsidRPr="00B54F3E">
        <w:rPr>
          <w:rFonts w:cs="Calibri"/>
        </w:rPr>
        <w:t>Ale członkostwo Polski, udział polskich firm kosmicznych w projektach ESA, to także ścisła realizacja wytycznych, wynikających z przepisów, norm i innych dokumentów obejmujących m.in. konieczność cyfryzacji w dziedzinie inżynierii. Dzięki temu, polskie podmioty zdobywają nieocenione doświadczenie wymagane w sektorze kosmicznym</w:t>
      </w:r>
      <w:r>
        <w:rPr>
          <w:rFonts w:cs="Calibri"/>
        </w:rPr>
        <w:t>. Pozwala ono</w:t>
      </w:r>
      <w:r w:rsidRPr="00B54F3E">
        <w:rPr>
          <w:rFonts w:cs="Calibri"/>
        </w:rPr>
        <w:t xml:space="preserve"> inżynierom systemów i zespołom projektowym opanować złożoność systemu kosmicznego, zrozumiale wyrażać koncepcję operacji, strukturyzować wymagania i śledzić je od projektowania i produkcji aż do testowania. Te praktyczne umiejętności wyraźnie wskazują, że Polska wpisuje się w cele cyfryzacji wskazane przez ESA, jednocześnie sprzyjając postępowi technologicznemu w kraju i przyczyniając się do zaspokajania potrzeb krajowych, jak </w:t>
      </w:r>
      <w:r w:rsidRPr="00B54F3E">
        <w:rPr>
          <w:rFonts w:cs="Calibri"/>
        </w:rPr>
        <w:lastRenderedPageBreak/>
        <w:t>również zwiększaniu potencjału konkurencyjności polskiego przemysłu kosmicznego na rynkach globalnych.</w:t>
      </w:r>
    </w:p>
    <w:p w14:paraId="3D4CA9DB" w14:textId="77777777" w:rsidR="00632D5C" w:rsidRDefault="00632D5C">
      <w:pPr>
        <w:rPr>
          <w:rFonts w:cs="Calibri"/>
        </w:rPr>
      </w:pPr>
      <w:r>
        <w:rPr>
          <w:rFonts w:cs="Calibri"/>
        </w:rPr>
        <w:br w:type="page"/>
      </w:r>
    </w:p>
    <w:p w14:paraId="19D63084" w14:textId="7C4839A5" w:rsidR="00154470" w:rsidRPr="00333B68" w:rsidRDefault="00154470" w:rsidP="00433D7D">
      <w:pPr>
        <w:pStyle w:val="Podtytu"/>
      </w:pPr>
      <w:r w:rsidRPr="00333B68">
        <w:lastRenderedPageBreak/>
        <w:t xml:space="preserve">Cel </w:t>
      </w:r>
      <w:r w:rsidR="00C20687">
        <w:t>4.4.</w:t>
      </w:r>
      <w:r w:rsidRPr="00333B68">
        <w:t>1: Technologie obserwacji Ziemi są udoskonalane na potrzeby monitorowania środowiska i zarządzania katastrofami</w:t>
      </w:r>
    </w:p>
    <w:p w14:paraId="490FFB2A" w14:textId="77777777" w:rsidR="00154470" w:rsidRPr="004178E8" w:rsidRDefault="00154470" w:rsidP="00433D7D">
      <w:pPr>
        <w:pStyle w:val="Podtytu"/>
      </w:pPr>
    </w:p>
    <w:p w14:paraId="0523517A" w14:textId="77777777" w:rsidR="00154470" w:rsidRPr="00333B68" w:rsidRDefault="00154470" w:rsidP="00433D7D">
      <w:pPr>
        <w:pStyle w:val="Podtytu"/>
      </w:pPr>
      <w:r w:rsidRPr="00333B68">
        <w:t>Co umożliwi realizację celu:</w:t>
      </w:r>
    </w:p>
    <w:p w14:paraId="36F97948" w14:textId="77777777" w:rsidR="00154470" w:rsidRDefault="00154470" w:rsidP="006746F6">
      <w:pPr>
        <w:pStyle w:val="Akapitzlist"/>
        <w:numPr>
          <w:ilvl w:val="0"/>
          <w:numId w:val="84"/>
        </w:numPr>
        <w:spacing w:before="120" w:after="0" w:line="257" w:lineRule="auto"/>
        <w:ind w:left="567"/>
        <w:contextualSpacing w:val="0"/>
      </w:pPr>
      <w:r w:rsidRPr="00514F62">
        <w:t>Stworzenie systemu łączności satelitarnej zapewniającej łączność w czasie rzeczywistym poza terytorium Polski;</w:t>
      </w:r>
    </w:p>
    <w:p w14:paraId="1BAE8F55" w14:textId="77777777" w:rsidR="00154470" w:rsidRDefault="00154470" w:rsidP="006746F6">
      <w:pPr>
        <w:pStyle w:val="Akapitzlist"/>
        <w:numPr>
          <w:ilvl w:val="0"/>
          <w:numId w:val="84"/>
        </w:numPr>
        <w:spacing w:before="120" w:after="0" w:line="257" w:lineRule="auto"/>
        <w:ind w:left="567"/>
        <w:contextualSpacing w:val="0"/>
      </w:pPr>
      <w:r>
        <w:t>S</w:t>
      </w:r>
      <w:r w:rsidRPr="00B54F3E">
        <w:t>tworzenie scentralizowanej platformy do agregowania danych z różnych misji kosmicznych, satelitów i czujników;</w:t>
      </w:r>
    </w:p>
    <w:p w14:paraId="12BD70FF" w14:textId="77777777" w:rsidR="00154470" w:rsidRDefault="00154470" w:rsidP="006746F6">
      <w:pPr>
        <w:pStyle w:val="Akapitzlist"/>
        <w:numPr>
          <w:ilvl w:val="0"/>
          <w:numId w:val="84"/>
        </w:numPr>
        <w:spacing w:before="120" w:after="0" w:line="257" w:lineRule="auto"/>
        <w:ind w:left="567"/>
        <w:contextualSpacing w:val="0"/>
      </w:pPr>
      <w:r>
        <w:t>W</w:t>
      </w:r>
      <w:r w:rsidRPr="00B54F3E">
        <w:t>drażanie zaawansowanych narzędzi analitycznych wykorzystujących AI do przetwarzania i interpretacji danych w celu prognozowania i wspierania decyzji w czasie rzeczywistym np. w zarządzaniu kryzysowym;</w:t>
      </w:r>
    </w:p>
    <w:p w14:paraId="06306520" w14:textId="77777777" w:rsidR="000E71C1" w:rsidRDefault="00154470" w:rsidP="006746F6">
      <w:pPr>
        <w:pStyle w:val="Akapitzlist"/>
        <w:numPr>
          <w:ilvl w:val="0"/>
          <w:numId w:val="84"/>
        </w:numPr>
        <w:spacing w:before="120" w:after="0" w:line="257" w:lineRule="auto"/>
        <w:ind w:left="567"/>
        <w:contextualSpacing w:val="0"/>
      </w:pPr>
      <w:r>
        <w:t>W</w:t>
      </w:r>
      <w:r w:rsidRPr="00B54F3E">
        <w:t>ykorzystywanie technologii cyfrowych bliźniaków satelitów w celu optymalizacji ich działania, predykcji usterek oraz zarządzania cyklem życia</w:t>
      </w:r>
      <w:r w:rsidR="000E71C1">
        <w:t>;</w:t>
      </w:r>
    </w:p>
    <w:p w14:paraId="08A49432" w14:textId="4C282BB0" w:rsidR="00154470" w:rsidRDefault="000E71C1" w:rsidP="006746F6">
      <w:pPr>
        <w:pStyle w:val="Akapitzlist"/>
        <w:numPr>
          <w:ilvl w:val="0"/>
          <w:numId w:val="84"/>
        </w:numPr>
        <w:spacing w:before="120" w:after="0" w:line="257" w:lineRule="auto"/>
        <w:ind w:left="567"/>
        <w:contextualSpacing w:val="0"/>
      </w:pPr>
      <w:r w:rsidRPr="00AF764A">
        <w:t xml:space="preserve">Rozwój krajowych narzędzi i systemów monitorowania i alarmowania o zakłóceniach systemów nawigacji satelitarnej GNSS (GPS, Galileo, </w:t>
      </w:r>
      <w:proofErr w:type="spellStart"/>
      <w:r w:rsidRPr="00AF764A">
        <w:t>Beidou</w:t>
      </w:r>
      <w:proofErr w:type="spellEnd"/>
      <w:r w:rsidRPr="00AF764A">
        <w:t xml:space="preserve">), w szczególności pod kątem </w:t>
      </w:r>
      <w:proofErr w:type="spellStart"/>
      <w:r w:rsidRPr="00AF764A">
        <w:t>jammingu</w:t>
      </w:r>
      <w:proofErr w:type="spellEnd"/>
      <w:r w:rsidRPr="00AF764A">
        <w:t xml:space="preserve">, </w:t>
      </w:r>
      <w:proofErr w:type="spellStart"/>
      <w:r w:rsidRPr="00AF764A">
        <w:t>spoofingu</w:t>
      </w:r>
      <w:proofErr w:type="spellEnd"/>
      <w:r w:rsidRPr="00AF764A">
        <w:t xml:space="preserve"> i </w:t>
      </w:r>
      <w:proofErr w:type="spellStart"/>
      <w:r w:rsidRPr="00AF764A">
        <w:t>meaconingu</w:t>
      </w:r>
      <w:proofErr w:type="spellEnd"/>
      <w:r w:rsidRPr="00AF764A">
        <w:t>. Zjawiska te stanowią duże zagrożenie dla wielu segmentów gospodarki czy państwa, wymagających niezawodnych i wiarygodnych danych lokalizacyjnych, a w ostatnich kilku latach ich skala nasiliła się w sposób bezprecedensowy, zarówno na obszarze Polski, jak i w krajach sąsiednich</w:t>
      </w:r>
      <w:r w:rsidR="00154470" w:rsidRPr="00B54F3E">
        <w:t>.</w:t>
      </w:r>
      <w:r w:rsidR="00154470">
        <w:br/>
      </w:r>
    </w:p>
    <w:p w14:paraId="2CD6066D" w14:textId="77777777" w:rsidR="00154470" w:rsidRDefault="00154470" w:rsidP="00154470"/>
    <w:p w14:paraId="08213AE9" w14:textId="65669F27" w:rsidR="00154470" w:rsidRPr="00B54F3E" w:rsidRDefault="00154470" w:rsidP="00154470">
      <w:pPr>
        <w:spacing w:after="0" w:line="240" w:lineRule="auto"/>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Obserwacja Ziemi, w tym monitorowanie środowiska i zarządzanie kryzysowe, jest wspierana przez wykorzystywanie technologii cyfrowych, które umożliwiają m.in. agregowanie danych oraz wykorzystywanie AI w narzędziach analitycznych.</w:t>
      </w:r>
    </w:p>
    <w:p w14:paraId="77252625" w14:textId="77777777" w:rsidR="00154470" w:rsidRPr="00B54F3E" w:rsidRDefault="00154470" w:rsidP="00154470">
      <w:r>
        <w:br w:type="page"/>
      </w:r>
    </w:p>
    <w:p w14:paraId="67355539" w14:textId="6AF0E766" w:rsidR="00154470" w:rsidRPr="00F5543F" w:rsidRDefault="00154470" w:rsidP="00433D7D">
      <w:pPr>
        <w:pStyle w:val="Podtytu"/>
      </w:pPr>
      <w:r w:rsidRPr="00F5543F">
        <w:lastRenderedPageBreak/>
        <w:t xml:space="preserve">Cel </w:t>
      </w:r>
      <w:r w:rsidR="00C20687">
        <w:t>4.4.</w:t>
      </w:r>
      <w:r w:rsidRPr="00F5543F">
        <w:t xml:space="preserve">2: Infrastruktura kosmiczna </w:t>
      </w:r>
      <w:r w:rsidRPr="00F5543F">
        <w:br/>
        <w:t>jest bezpieczna</w:t>
      </w:r>
    </w:p>
    <w:p w14:paraId="0413483F" w14:textId="77777777" w:rsidR="00154470" w:rsidRPr="004178E8" w:rsidRDefault="00154470" w:rsidP="00433D7D">
      <w:pPr>
        <w:pStyle w:val="Podtytu"/>
      </w:pPr>
    </w:p>
    <w:p w14:paraId="72C758DF" w14:textId="77777777" w:rsidR="00154470" w:rsidRPr="00F5543F" w:rsidRDefault="00154470" w:rsidP="00433D7D">
      <w:pPr>
        <w:pStyle w:val="Podtytu"/>
      </w:pPr>
      <w:r w:rsidRPr="00F5543F">
        <w:t>Co umożliwi realizację celu:</w:t>
      </w:r>
    </w:p>
    <w:p w14:paraId="64A967DC" w14:textId="77777777" w:rsidR="00154470" w:rsidRPr="00B54F3E" w:rsidRDefault="00154470" w:rsidP="006746F6">
      <w:pPr>
        <w:pStyle w:val="Akapitzlist"/>
        <w:numPr>
          <w:ilvl w:val="0"/>
          <w:numId w:val="83"/>
        </w:numPr>
        <w:spacing w:before="120" w:after="0" w:line="257" w:lineRule="auto"/>
        <w:contextualSpacing w:val="0"/>
      </w:pPr>
      <w:r w:rsidRPr="00B54F3E">
        <w:t xml:space="preserve">Wdrożenie kompleksowych środków </w:t>
      </w:r>
      <w:proofErr w:type="spellStart"/>
      <w:r w:rsidRPr="00B54F3E">
        <w:t>cyberbezpieczeństwa</w:t>
      </w:r>
      <w:proofErr w:type="spellEnd"/>
      <w:r w:rsidRPr="00B54F3E">
        <w:t xml:space="preserve"> w celu ochrony systemów kosmicznych i danych przed zagrożeniami, zapewniając ciągłość operacyjną</w:t>
      </w:r>
      <w:r>
        <w:t>;</w:t>
      </w:r>
      <w:r w:rsidRPr="00B54F3E">
        <w:t> </w:t>
      </w:r>
    </w:p>
    <w:p w14:paraId="52023EB5" w14:textId="36EA2E30" w:rsidR="00154470" w:rsidRPr="00B54F3E" w:rsidRDefault="00154470" w:rsidP="006746F6">
      <w:pPr>
        <w:pStyle w:val="Akapitzlist"/>
        <w:numPr>
          <w:ilvl w:val="0"/>
          <w:numId w:val="83"/>
        </w:numPr>
        <w:spacing w:before="120" w:after="0" w:line="257" w:lineRule="auto"/>
        <w:contextualSpacing w:val="0"/>
      </w:pPr>
      <w:r>
        <w:t>Rozwój i w</w:t>
      </w:r>
      <w:r w:rsidRPr="00B54F3E">
        <w:t>drożenie systemów komunikacji kwantowej dla bezpiecznej transmisji danych</w:t>
      </w:r>
      <w:r>
        <w:t>;</w:t>
      </w:r>
      <w:r w:rsidRPr="00B54F3E">
        <w:t xml:space="preserve"> </w:t>
      </w:r>
    </w:p>
    <w:p w14:paraId="3B2C9326" w14:textId="50FAC446" w:rsidR="00154470" w:rsidRPr="00B54F3E" w:rsidRDefault="00154470" w:rsidP="006746F6">
      <w:pPr>
        <w:pStyle w:val="Akapitzlist"/>
        <w:numPr>
          <w:ilvl w:val="0"/>
          <w:numId w:val="83"/>
        </w:numPr>
        <w:spacing w:before="120" w:after="0" w:line="257" w:lineRule="auto"/>
        <w:contextualSpacing w:val="0"/>
      </w:pPr>
      <w:r w:rsidRPr="00B54F3E">
        <w:t>Opracowywanie i wdrażanie zaawansowanych systemów zarządzania ruchem kosmicznym - technologii śledzenia śmieci kosmicznych i kolizji satelitów oraz zarządzania nimi</w:t>
      </w:r>
      <w:r>
        <w:t>; udział w programach i projektach UE i ESA w tym obszarze;</w:t>
      </w:r>
    </w:p>
    <w:p w14:paraId="3815FA23" w14:textId="3F488D4B" w:rsidR="00154470" w:rsidRPr="00B54F3E" w:rsidRDefault="00154470" w:rsidP="006746F6">
      <w:pPr>
        <w:pStyle w:val="Akapitzlist"/>
        <w:numPr>
          <w:ilvl w:val="0"/>
          <w:numId w:val="83"/>
        </w:numPr>
        <w:spacing w:before="120" w:after="0" w:line="257" w:lineRule="auto"/>
        <w:contextualSpacing w:val="0"/>
      </w:pPr>
      <w:r w:rsidRPr="00B54F3E">
        <w:t>Wsparcie rozwoju AI, automatyki i robotyki na potrzeby autonomicznych operacji satelitarnych, wykrywania anomalii, serwisowania, napraw i montażu na orbicie</w:t>
      </w:r>
      <w:r w:rsidR="00D86C99">
        <w:t>;</w:t>
      </w:r>
    </w:p>
    <w:p w14:paraId="3E29E8AE" w14:textId="77840218" w:rsidR="00154470" w:rsidRPr="00B54F3E" w:rsidRDefault="00154470" w:rsidP="006746F6">
      <w:pPr>
        <w:pStyle w:val="Akapitzlist"/>
        <w:numPr>
          <w:ilvl w:val="0"/>
          <w:numId w:val="83"/>
        </w:numPr>
        <w:spacing w:before="120" w:after="0" w:line="257" w:lineRule="auto"/>
        <w:contextualSpacing w:val="0"/>
      </w:pPr>
      <w:r w:rsidRPr="00B54F3E">
        <w:t>Opracowywanie</w:t>
      </w:r>
      <w:r>
        <w:t>, rozwój</w:t>
      </w:r>
      <w:r w:rsidRPr="00B54F3E">
        <w:t xml:space="preserve"> i wdrażanie narzędzi informatycznych dla sterowania pojazdami kosmicznymi </w:t>
      </w:r>
      <w:r>
        <w:t xml:space="preserve">i </w:t>
      </w:r>
      <w:r w:rsidRPr="00B54F3E">
        <w:t xml:space="preserve">systemami </w:t>
      </w:r>
      <w:r>
        <w:t>ich</w:t>
      </w:r>
      <w:r w:rsidRPr="00B54F3E">
        <w:t xml:space="preserve"> wynoszenia oraz zapewnienia bezpieczeństwa lotu</w:t>
      </w:r>
      <w:r>
        <w:t xml:space="preserve"> i</w:t>
      </w:r>
      <w:r w:rsidRPr="008F5143">
        <w:t xml:space="preserve"> </w:t>
      </w:r>
      <w:r w:rsidRPr="00B54F3E">
        <w:t>optymalizacji zużycia paliwa</w:t>
      </w:r>
      <w:r>
        <w:t>;</w:t>
      </w:r>
      <w:r w:rsidRPr="00B54F3E">
        <w:t xml:space="preserve"> </w:t>
      </w:r>
    </w:p>
    <w:p w14:paraId="17FA351A" w14:textId="77777777" w:rsidR="00154470" w:rsidRPr="00B54F3E" w:rsidRDefault="00154470" w:rsidP="006746F6">
      <w:pPr>
        <w:pStyle w:val="Akapitzlist"/>
        <w:numPr>
          <w:ilvl w:val="0"/>
          <w:numId w:val="83"/>
        </w:numPr>
        <w:spacing w:before="120" w:after="0" w:line="257" w:lineRule="auto"/>
        <w:contextualSpacing w:val="0"/>
      </w:pPr>
      <w:r w:rsidRPr="00B54F3E">
        <w:t>Rozwój oprogramowania do kalkulacji manewrów pojazdów kosmicznych: liczenie trajektorii lotu rakiety, strefy upadku, modelowanie aerodynamiczne i gazodynamiczne, specjalne moduły do podwójnego zastosowania</w:t>
      </w:r>
      <w:r>
        <w:t xml:space="preserve">, </w:t>
      </w:r>
      <w:r w:rsidRPr="005C167A">
        <w:t>umożliwiające również wykonywanie zaawansowanych obliczeń</w:t>
      </w:r>
      <w:r>
        <w:t>,</w:t>
      </w:r>
      <w:r w:rsidRPr="005C167A">
        <w:t xml:space="preserve"> w tym z wykorzystaniem AI do przetwarzania danych bezpośrednio na pokładzie satelitów</w:t>
      </w:r>
      <w:r w:rsidRPr="00B54F3E">
        <w:t xml:space="preserve">. </w:t>
      </w:r>
    </w:p>
    <w:p w14:paraId="74D3EB4D" w14:textId="77777777" w:rsidR="00154470" w:rsidRDefault="00154470" w:rsidP="00154470"/>
    <w:p w14:paraId="00F6E668" w14:textId="77777777" w:rsidR="00154470" w:rsidRDefault="00154470" w:rsidP="00154470"/>
    <w:p w14:paraId="1AF1D9F5" w14:textId="77777777" w:rsidR="00154470" w:rsidRPr="00B54F3E" w:rsidRDefault="00154470" w:rsidP="00154470">
      <w:pPr>
        <w:spacing w:after="0" w:line="240" w:lineRule="auto"/>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Zapewnimy ciągłość operacyjną systemów kosmicznych i zabezpieczymy je przed </w:t>
      </w:r>
      <w:proofErr w:type="spellStart"/>
      <w:r w:rsidRPr="00B54F3E">
        <w:rPr>
          <w:rFonts w:cs="Calibri"/>
        </w:rPr>
        <w:t>cyberzagrożeniami</w:t>
      </w:r>
      <w:proofErr w:type="spellEnd"/>
      <w:r w:rsidRPr="00B54F3E">
        <w:rPr>
          <w:rFonts w:cs="Calibri"/>
        </w:rPr>
        <w:t xml:space="preserve">, wykorzystując najnowsze technologie cyfrowe. </w:t>
      </w:r>
    </w:p>
    <w:p w14:paraId="052B2462" w14:textId="736F4687" w:rsidR="00154470" w:rsidRPr="00154470" w:rsidRDefault="00154470" w:rsidP="00154470">
      <w:r>
        <w:br w:type="page"/>
      </w:r>
    </w:p>
    <w:p w14:paraId="32C8956B" w14:textId="00E07A8A" w:rsidR="0044625A" w:rsidRPr="00F00AB4" w:rsidRDefault="0044625A" w:rsidP="006746F6">
      <w:pPr>
        <w:pStyle w:val="Nagwek3"/>
        <w:numPr>
          <w:ilvl w:val="1"/>
          <w:numId w:val="2"/>
        </w:numPr>
      </w:pPr>
      <w:bookmarkStart w:id="67" w:name="_Toc221026280"/>
      <w:r w:rsidRPr="00F00AB4">
        <w:lastRenderedPageBreak/>
        <w:t>Finansowanie i wsparcie innowacji</w:t>
      </w:r>
      <w:bookmarkEnd w:id="67"/>
    </w:p>
    <w:p w14:paraId="1C4AF007" w14:textId="77777777" w:rsidR="00F5543F" w:rsidRDefault="00F5543F" w:rsidP="00433D7D">
      <w:pPr>
        <w:pStyle w:val="Podtytu"/>
      </w:pPr>
    </w:p>
    <w:p w14:paraId="3369D10A" w14:textId="77777777" w:rsidR="005C446E" w:rsidRPr="00F00AB4" w:rsidRDefault="005C446E" w:rsidP="00433D7D">
      <w:pPr>
        <w:pStyle w:val="Podtytu"/>
        <w:rPr>
          <w:rFonts w:cs="Arial"/>
          <w:szCs w:val="40"/>
        </w:rPr>
      </w:pPr>
      <w:r w:rsidRPr="00F00AB4">
        <w:rPr>
          <w:rStyle w:val="normaltextrun"/>
          <w:rFonts w:cs="Arial"/>
          <w:szCs w:val="40"/>
        </w:rPr>
        <w:t>Diagnoza – jak jest?</w:t>
      </w:r>
    </w:p>
    <w:p w14:paraId="7D8536CF" w14:textId="0B517232" w:rsidR="005C446E" w:rsidRPr="00F72F47" w:rsidRDefault="005C446E" w:rsidP="005C446E">
      <w:pPr>
        <w:rPr>
          <w:rFonts w:cs="Arial"/>
        </w:rPr>
      </w:pPr>
      <w:r w:rsidRPr="00F72F47">
        <w:rPr>
          <w:rFonts w:cs="Arial"/>
        </w:rPr>
        <w:t xml:space="preserve">W 2023 r. Polska zajęła dalekie, 17. miejsce w Unii Europejskiej oraz 20. w Europie pod względem kapitału zainwestowanego w startupy na rożnych fazach wzrostu. Mimo zwiększenia skali finansowania nieznacznie spadł procentowy udział Polski w całkowitym kapitale zainwestowanym przez fundusze venture </w:t>
      </w:r>
      <w:proofErr w:type="spellStart"/>
      <w:r w:rsidRPr="00F72F47">
        <w:rPr>
          <w:rFonts w:cs="Arial"/>
        </w:rPr>
        <w:t>capital</w:t>
      </w:r>
      <w:proofErr w:type="spellEnd"/>
      <w:r w:rsidRPr="00F72F47">
        <w:rPr>
          <w:rFonts w:cs="Arial"/>
        </w:rPr>
        <w:t>/</w:t>
      </w:r>
      <w:proofErr w:type="spellStart"/>
      <w:r w:rsidRPr="00F72F47">
        <w:rPr>
          <w:rFonts w:cs="Arial"/>
        </w:rPr>
        <w:t>private</w:t>
      </w:r>
      <w:proofErr w:type="spellEnd"/>
      <w:r w:rsidRPr="00F72F47">
        <w:rPr>
          <w:rFonts w:cs="Arial"/>
        </w:rPr>
        <w:t xml:space="preserve"> equity (VC/PE) w Europie w ciągu ostatnich trzech lat (2021-2023) w stosunku do trzech poprzednich lat (2018-2020). Największe wzrosty odnotowały Holandia, Norwegia, Estonia, Austria i Niemcy</w:t>
      </w:r>
      <w:r w:rsidRPr="00F72F47">
        <w:rPr>
          <w:rStyle w:val="Odwoanieprzypisudolnego"/>
          <w:rFonts w:cs="Arial"/>
        </w:rPr>
        <w:footnoteReference w:id="123"/>
      </w:r>
      <w:r w:rsidRPr="00F72F47">
        <w:rPr>
          <w:rFonts w:cs="Arial"/>
        </w:rPr>
        <w:t>. W 2023 r. Warszawa zajęła wysokie 3. miejsce w wśród miast z regionu Europy Środkowo-Wschodniej pod względem nominalnej wartości zainwestowanego kapitału, ale sam region nadal pozostaje na poziomie o 70% niższym np. w stosunku do regionu DACH (Niemcy, Austria, Szwajcaria), pod względem procentowego udział finansowania startupów w PKB</w:t>
      </w:r>
      <w:r w:rsidRPr="00F72F47">
        <w:rPr>
          <w:rStyle w:val="Odwoanieprzypisudolnego"/>
          <w:rFonts w:cs="Arial"/>
        </w:rPr>
        <w:footnoteReference w:id="124"/>
      </w:r>
      <w:r w:rsidRPr="00F72F47">
        <w:rPr>
          <w:rFonts w:cs="Arial"/>
        </w:rPr>
        <w:t xml:space="preserve">. W ostatnich latach wzrosła w Polsce skala finansowania startupów na etapie </w:t>
      </w:r>
      <w:proofErr w:type="spellStart"/>
      <w:r w:rsidRPr="00F72F47">
        <w:rPr>
          <w:rFonts w:cs="Arial"/>
        </w:rPr>
        <w:t>pre-seed</w:t>
      </w:r>
      <w:proofErr w:type="spellEnd"/>
      <w:r w:rsidRPr="00F72F47">
        <w:rPr>
          <w:rFonts w:cs="Arial"/>
        </w:rPr>
        <w:t xml:space="preserve"> (przed-zalążkowym) oraz </w:t>
      </w:r>
      <w:proofErr w:type="spellStart"/>
      <w:r w:rsidRPr="00F72F47">
        <w:rPr>
          <w:rFonts w:cs="Arial"/>
        </w:rPr>
        <w:t>seed</w:t>
      </w:r>
      <w:proofErr w:type="spellEnd"/>
      <w:r w:rsidRPr="00F72F47">
        <w:rPr>
          <w:rFonts w:cs="Arial"/>
        </w:rPr>
        <w:t xml:space="preserve"> (zalążkowym), jednak nadal występuje problem finansowania na kolejnych etapach rozwoju.</w:t>
      </w:r>
    </w:p>
    <w:p w14:paraId="7A949CA8" w14:textId="692BC4C1" w:rsidR="005C446E" w:rsidRPr="00F72F47" w:rsidRDefault="005C446E" w:rsidP="005C446E">
      <w:pPr>
        <w:rPr>
          <w:rFonts w:cs="Arial"/>
        </w:rPr>
      </w:pPr>
      <w:r w:rsidRPr="00F72F47">
        <w:rPr>
          <w:rFonts w:cs="Arial"/>
        </w:rPr>
        <w:t xml:space="preserve">Na szczeblu krajowym w ostatnich latach podjęto szereg działań mających zwiększyć finansowanie, do których można przede wszystkim zaliczyć wzrost aktywności Polskiego Funduszu Rozwoju. Odegrał on kluczową rolę w zwiększeniu finansowania, wspierając 80 funduszy w formule funduszy poprzez PFR </w:t>
      </w:r>
      <w:proofErr w:type="spellStart"/>
      <w:r w:rsidRPr="00F72F47">
        <w:rPr>
          <w:rFonts w:cs="Arial"/>
        </w:rPr>
        <w:t>Ventures</w:t>
      </w:r>
      <w:proofErr w:type="spellEnd"/>
      <w:r w:rsidRPr="00F72F47">
        <w:rPr>
          <w:rStyle w:val="Odwoanieprzypisudolnego"/>
          <w:rFonts w:cs="Arial"/>
        </w:rPr>
        <w:footnoteReference w:id="125"/>
      </w:r>
      <w:r w:rsidRPr="00F72F47">
        <w:rPr>
          <w:rFonts w:cs="Arial"/>
        </w:rPr>
        <w:t xml:space="preserve">. Działalność PFR przyciągnęła do Polski szereg zagranicznych funduszy VC. Zwrócić uwagę należy także na utworzenie funduszu PFR </w:t>
      </w:r>
      <w:proofErr w:type="spellStart"/>
      <w:r w:rsidRPr="00F72F47">
        <w:rPr>
          <w:rFonts w:cs="Arial"/>
        </w:rPr>
        <w:t>Deep</w:t>
      </w:r>
      <w:proofErr w:type="spellEnd"/>
      <w:r w:rsidRPr="00F72F47">
        <w:rPr>
          <w:rFonts w:cs="Arial"/>
        </w:rPr>
        <w:t xml:space="preserve"> Tech. Jest to pozytywny sygnał zarówno ze względu na samo pojawienie się nowego instrumentu finansowego (mimo jego relatywnie niewielkiej skali w porównaniu do inwestycji zachodnich), jak i ze względu na podkreślenie znaczenia obszar</w:t>
      </w:r>
      <w:r w:rsidR="000B54BF">
        <w:rPr>
          <w:rFonts w:cs="Arial"/>
        </w:rPr>
        <w:t>u</w:t>
      </w:r>
      <w:r w:rsidRPr="00F72F47">
        <w:rPr>
          <w:rFonts w:cs="Arial"/>
        </w:rPr>
        <w:t xml:space="preserve"> </w:t>
      </w:r>
      <w:proofErr w:type="spellStart"/>
      <w:r w:rsidRPr="00F72F47">
        <w:rPr>
          <w:rFonts w:cs="Arial"/>
        </w:rPr>
        <w:t>deep</w:t>
      </w:r>
      <w:proofErr w:type="spellEnd"/>
      <w:r w:rsidRPr="00F72F47">
        <w:rPr>
          <w:rFonts w:cs="Arial"/>
        </w:rPr>
        <w:t xml:space="preserve"> </w:t>
      </w:r>
      <w:proofErr w:type="spellStart"/>
      <w:r w:rsidRPr="00F72F47">
        <w:rPr>
          <w:rFonts w:cs="Arial"/>
        </w:rPr>
        <w:t>tech</w:t>
      </w:r>
      <w:proofErr w:type="spellEnd"/>
      <w:r w:rsidRPr="00F72F47">
        <w:rPr>
          <w:rFonts w:cs="Arial"/>
        </w:rPr>
        <w:t>, charakteryzującego się dużym komponentem naukowym w tworzonych produktach. To szczególnie istotne ze względu na znaczny potencjał przełomów technologicznych generowanych w tym obszarze (nie zawsze, lecz często związanych z cyfryzacją) i dawaną m.in. przez AI perspektywę skrócenia (znacznie dłuższego niż w „tradycyjnych” startupach</w:t>
      </w:r>
      <w:r w:rsidRPr="00F72F47">
        <w:rPr>
          <w:rStyle w:val="Odwoanieprzypisudolnego"/>
          <w:rFonts w:cs="Arial"/>
        </w:rPr>
        <w:footnoteReference w:id="126"/>
      </w:r>
      <w:r w:rsidRPr="00F72F47">
        <w:rPr>
          <w:rFonts w:cs="Arial"/>
        </w:rPr>
        <w:t>) czasu, jaki zajmuje w nim osiągnięcie gotowości rynkowej.</w:t>
      </w:r>
    </w:p>
    <w:p w14:paraId="324AC3CE" w14:textId="4F27FCA6" w:rsidR="005C446E" w:rsidRPr="00F72F47" w:rsidRDefault="005C446E" w:rsidP="005C446E">
      <w:pPr>
        <w:rPr>
          <w:rFonts w:cs="Arial"/>
        </w:rPr>
      </w:pPr>
      <w:r w:rsidRPr="00F72F47">
        <w:rPr>
          <w:rFonts w:cs="Arial"/>
        </w:rPr>
        <w:t xml:space="preserve">Do zdiagnozowanych problemów z obszaru finansowania zaliczyć można brak możliwości finansowania startupów przez fundusze emerytalne, brak efektywnej współpracy banków komercyjnych z BGK, szereg barier prawnych w sektorze bankowym w zakresie finansowania startupów przez instrumenty dłużne czy niedostatecznie skuteczne działania akceleratorów finansowanych ze środków publicznych. Dane wskazują na stosunkowo wysoką liczbę startupów w Polsce, jednak wynika to z faktu, że polska gospodarka jest jedną z największych w UE. </w:t>
      </w:r>
    </w:p>
    <w:p w14:paraId="79468987" w14:textId="77777777" w:rsidR="005C446E" w:rsidRPr="00F72F47" w:rsidRDefault="005C446E" w:rsidP="005C446E">
      <w:pPr>
        <w:rPr>
          <w:rFonts w:cs="Arial"/>
        </w:rPr>
      </w:pPr>
      <w:r w:rsidRPr="00F72F47">
        <w:rPr>
          <w:rFonts w:cs="Arial"/>
        </w:rPr>
        <w:lastRenderedPageBreak/>
        <w:t>Pod względem liczby wszystkich startupów, również tych bez zapewnionego finansowania, Polska zajmuje w Unii 9. miejsce oraz 11. w Europie. Jednak pod względem liczby startupów jakie uzyskały finansowanie przypadających na mieszkańca, Polska jest dopiero 23. w Unii. Podobnie jest w przypadku tzw. jednorożców (innowacyjnych firm o wycenie powyżej 1 mld USD) – nominalnie Polska zajmuje 9. miejsce, ale per capita – już 22</w:t>
      </w:r>
      <w:r w:rsidRPr="00F72F47">
        <w:rPr>
          <w:rStyle w:val="Odwoanieprzypisudolnego"/>
          <w:rFonts w:cs="Arial"/>
        </w:rPr>
        <w:footnoteReference w:id="127"/>
      </w:r>
      <w:r w:rsidRPr="00F72F47">
        <w:rPr>
          <w:rFonts w:cs="Arial"/>
        </w:rPr>
        <w:t>.</w:t>
      </w:r>
    </w:p>
    <w:p w14:paraId="2216FC20" w14:textId="42B3D584" w:rsidR="005C446E" w:rsidRPr="00FC42C1" w:rsidRDefault="005C446E" w:rsidP="005C446E">
      <w:pPr>
        <w:rPr>
          <w:rFonts w:cs="Arial"/>
        </w:rPr>
      </w:pPr>
      <w:r w:rsidRPr="00F72F47">
        <w:rPr>
          <w:rFonts w:cs="Arial"/>
        </w:rPr>
        <w:t xml:space="preserve">W ostatnich pięciu latach udział regionu EŚW w całkowitej wartości startupów w Europie </w:t>
      </w:r>
      <w:r w:rsidRPr="00FC42C1">
        <w:rPr>
          <w:rFonts w:cs="Arial"/>
        </w:rPr>
        <w:t xml:space="preserve">wzrósł z 4,9% w roku 2019 do 5,7% w roku 2024. Pod względem wzrostu całkowitej wartości startupów za okres ostatnich pięciu lat Polska zajęła 6. miejsce w regionie EŚW (wzrost o 240 </w:t>
      </w:r>
      <w:r w:rsidR="001B1CCD">
        <w:rPr>
          <w:rFonts w:cs="Arial"/>
        </w:rPr>
        <w:t>%</w:t>
      </w:r>
      <w:r w:rsidRPr="00FC42C1">
        <w:rPr>
          <w:rFonts w:cs="Arial"/>
        </w:rPr>
        <w:t xml:space="preserve">, w porównaniu do 740 </w:t>
      </w:r>
      <w:r w:rsidR="001B1CCD">
        <w:rPr>
          <w:rFonts w:cs="Arial"/>
        </w:rPr>
        <w:t>%</w:t>
      </w:r>
      <w:r w:rsidRPr="00FC42C1">
        <w:rPr>
          <w:rFonts w:cs="Arial"/>
        </w:rPr>
        <w:t xml:space="preserve"> w Chorwacji). Pod względem udziału Polski w całkowitej wartości TOP100 największych spółek technologicznych regionu EŚW Polska zajmuje 1. miejsce z udziałem 38%</w:t>
      </w:r>
      <w:r w:rsidRPr="00FC42C1">
        <w:rPr>
          <w:rStyle w:val="Odwoanieprzypisudolnego"/>
          <w:rFonts w:cs="Arial"/>
        </w:rPr>
        <w:footnoteReference w:id="128"/>
      </w:r>
      <w:r w:rsidRPr="00FC42C1">
        <w:rPr>
          <w:rFonts w:cs="Arial"/>
        </w:rPr>
        <w:t>.</w:t>
      </w:r>
    </w:p>
    <w:p w14:paraId="66D329AB" w14:textId="081304AB" w:rsidR="005C446E" w:rsidRPr="00F72F47" w:rsidRDefault="005C446E" w:rsidP="005C446E">
      <w:pPr>
        <w:rPr>
          <w:rFonts w:cs="Arial"/>
        </w:rPr>
      </w:pPr>
      <w:r w:rsidRPr="00F72F47">
        <w:rPr>
          <w:rFonts w:cs="Arial"/>
        </w:rPr>
        <w:t xml:space="preserve">Porównując polski ekosystem </w:t>
      </w:r>
      <w:proofErr w:type="spellStart"/>
      <w:r w:rsidRPr="00F72F47">
        <w:rPr>
          <w:rFonts w:cs="Arial"/>
        </w:rPr>
        <w:t>startupowy</w:t>
      </w:r>
      <w:proofErr w:type="spellEnd"/>
      <w:r w:rsidRPr="00F72F47">
        <w:rPr>
          <w:rFonts w:cs="Arial"/>
        </w:rPr>
        <w:t xml:space="preserve"> z ekosystemami wiodących krajów w UE można zaobserwować szereg różnic, do których można zaliczyć: brak kompleksowego programu ułatwiającego współpracę spółek skarbu państwa (SSP) ze startupami, niedostatecznie efektywne wsparcie dla rozwoju ekosystemu innowacji i niedostatecznie skuteczną promocję Polski jako centrum innowacji. Reprezentanci polskiego ekosystemu zwracają także uwagę na brak spójnego wsparcia na wszystkich etapach rozwoju startupu, jednego miejsca zbierającego informacje o programach wsparcia dla startupów czy brak ułatwień dla powoływania i prowadzenia celowych wehikułów inwestycyjnych (SPV) umożliwiających inwestorom finansowanie startupów poprzez projekty inwestycyjne. </w:t>
      </w:r>
    </w:p>
    <w:p w14:paraId="6B5939AD" w14:textId="4F0E0C75" w:rsidR="005C446E" w:rsidRPr="00F72F47" w:rsidRDefault="005C446E" w:rsidP="005C446E">
      <w:pPr>
        <w:rPr>
          <w:rFonts w:cs="Arial"/>
          <w:b/>
        </w:rPr>
      </w:pPr>
    </w:p>
    <w:p w14:paraId="590695D6" w14:textId="77777777" w:rsidR="005C446E" w:rsidRPr="00F00AB4" w:rsidRDefault="005C446E" w:rsidP="005C446E">
      <w:pPr>
        <w:rPr>
          <w:rFonts w:cs="Arial"/>
          <w:b/>
          <w:bCs/>
          <w:color w:val="002060"/>
          <w:sz w:val="40"/>
          <w:szCs w:val="40"/>
        </w:rPr>
      </w:pPr>
    </w:p>
    <w:p w14:paraId="5B116A04" w14:textId="77777777" w:rsidR="005C446E" w:rsidRDefault="005C446E">
      <w:pPr>
        <w:rPr>
          <w:rFonts w:eastAsiaTheme="majorEastAsia" w:cs="Arial"/>
          <w:color w:val="002060"/>
          <w:spacing w:val="15"/>
          <w:sz w:val="40"/>
          <w:szCs w:val="40"/>
        </w:rPr>
      </w:pPr>
      <w:bookmarkStart w:id="70" w:name="_Hlk197762167"/>
      <w:r>
        <w:rPr>
          <w:rFonts w:cs="Arial"/>
          <w:szCs w:val="40"/>
        </w:rPr>
        <w:br w:type="page"/>
      </w:r>
    </w:p>
    <w:p w14:paraId="6CAF1379" w14:textId="0ED10AE3" w:rsidR="005C446E" w:rsidRPr="00F00AB4" w:rsidRDefault="005C446E" w:rsidP="00433D7D">
      <w:pPr>
        <w:pStyle w:val="Podtytu"/>
      </w:pPr>
      <w:r w:rsidRPr="00F00AB4">
        <w:lastRenderedPageBreak/>
        <w:t xml:space="preserve">Cel </w:t>
      </w:r>
      <w:r w:rsidR="00C20687">
        <w:t>4.5.</w:t>
      </w:r>
      <w:r w:rsidRPr="00F00AB4">
        <w:t xml:space="preserve">1: Istnieje zintegrowany i sprawny system finansowania dla startupów i </w:t>
      </w:r>
      <w:proofErr w:type="spellStart"/>
      <w:r w:rsidRPr="00F00AB4">
        <w:t>scale-upów</w:t>
      </w:r>
      <w:proofErr w:type="spellEnd"/>
      <w:r w:rsidRPr="00F00AB4">
        <w:t xml:space="preserve"> </w:t>
      </w:r>
    </w:p>
    <w:p w14:paraId="138AF5E8" w14:textId="77777777" w:rsidR="005C446E" w:rsidRPr="00F00AB4" w:rsidRDefault="005C446E" w:rsidP="00433D7D">
      <w:pPr>
        <w:pStyle w:val="Podtytu"/>
      </w:pPr>
    </w:p>
    <w:p w14:paraId="55087CF4" w14:textId="77777777" w:rsidR="005C446E" w:rsidRPr="00F00AB4" w:rsidRDefault="005C446E" w:rsidP="00433D7D">
      <w:pPr>
        <w:pStyle w:val="Podtytu"/>
      </w:pPr>
      <w:r w:rsidRPr="00F00AB4">
        <w:t>Co umożliwi realizację celu:</w:t>
      </w:r>
    </w:p>
    <w:p w14:paraId="41AE74E8" w14:textId="77777777"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Zintegrowanie środowiska finansowego (fundusze VC, BGK, GPW, banki prywatne) w celu intensyfikacji współpracy oraz wypracowania rozwiązań na rzecz mobilizacji kapitału dla startupów;</w:t>
      </w:r>
    </w:p>
    <w:p w14:paraId="5CC7C112" w14:textId="77777777"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Wprowadzenie zachęt fiskalnych dla krajowych i zagranicznych inwestorów instytucjonalnych i prywatnych (w tym duże przedsiębiorstwa) z tytułu inwestycji w startupy;</w:t>
      </w:r>
    </w:p>
    <w:p w14:paraId="7646B2BE" w14:textId="77777777"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 xml:space="preserve">Usprawnienie ekosystemu akceleratorów finansowanych ze środków publicznych, we współpracy z prywatnymi inwestorami i poszukiwanie możliwości </w:t>
      </w:r>
      <w:proofErr w:type="spellStart"/>
      <w:r w:rsidRPr="00F72F47">
        <w:rPr>
          <w:rFonts w:cs="Arial"/>
        </w:rPr>
        <w:t>koinwestycji</w:t>
      </w:r>
      <w:proofErr w:type="spellEnd"/>
      <w:r w:rsidRPr="00F72F47">
        <w:rPr>
          <w:rFonts w:cs="Arial"/>
        </w:rPr>
        <w:t xml:space="preserve"> z wiodącymi światowymi akceleratorami;</w:t>
      </w:r>
    </w:p>
    <w:p w14:paraId="11440FBF" w14:textId="77777777"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 xml:space="preserve">Rozwijanie programu finansowania rozwiązań </w:t>
      </w:r>
      <w:proofErr w:type="spellStart"/>
      <w:r w:rsidRPr="00F72F47">
        <w:rPr>
          <w:rFonts w:cs="Arial"/>
        </w:rPr>
        <w:t>deep</w:t>
      </w:r>
      <w:proofErr w:type="spellEnd"/>
      <w:r w:rsidRPr="00F72F47">
        <w:rPr>
          <w:rFonts w:cs="Arial"/>
        </w:rPr>
        <w:t xml:space="preserve"> </w:t>
      </w:r>
      <w:proofErr w:type="spellStart"/>
      <w:r w:rsidRPr="00F72F47">
        <w:rPr>
          <w:rFonts w:cs="Arial"/>
        </w:rPr>
        <w:t>tech</w:t>
      </w:r>
      <w:proofErr w:type="spellEnd"/>
      <w:r w:rsidRPr="00F72F47">
        <w:rPr>
          <w:rFonts w:cs="Arial"/>
        </w:rPr>
        <w:t xml:space="preserve"> umożliwiający budowanie sektora w Polsce i finansowanie start-</w:t>
      </w:r>
      <w:proofErr w:type="spellStart"/>
      <w:r w:rsidRPr="00F72F47">
        <w:rPr>
          <w:rFonts w:cs="Arial"/>
        </w:rPr>
        <w:t>upów</w:t>
      </w:r>
      <w:proofErr w:type="spellEnd"/>
      <w:r w:rsidRPr="00F72F47">
        <w:rPr>
          <w:rFonts w:cs="Arial"/>
        </w:rPr>
        <w:t xml:space="preserve"> i </w:t>
      </w:r>
      <w:proofErr w:type="spellStart"/>
      <w:r w:rsidRPr="00F72F47">
        <w:rPr>
          <w:rFonts w:cs="Arial"/>
        </w:rPr>
        <w:t>scale-upów</w:t>
      </w:r>
      <w:proofErr w:type="spellEnd"/>
      <w:r w:rsidRPr="00F72F47">
        <w:rPr>
          <w:rFonts w:cs="Arial"/>
        </w:rPr>
        <w:t>;</w:t>
      </w:r>
    </w:p>
    <w:p w14:paraId="7B1CDB70" w14:textId="6900C3CF" w:rsidR="005C446E" w:rsidRPr="00F72F47" w:rsidRDefault="005C446E" w:rsidP="006746F6">
      <w:pPr>
        <w:pStyle w:val="Akapitzlist"/>
        <w:numPr>
          <w:ilvl w:val="0"/>
          <w:numId w:val="88"/>
        </w:numPr>
        <w:spacing w:before="120" w:after="0" w:line="257" w:lineRule="auto"/>
        <w:contextualSpacing w:val="0"/>
        <w:rPr>
          <w:rFonts w:cs="Arial"/>
        </w:rPr>
      </w:pPr>
      <w:r w:rsidRPr="00F72F47">
        <w:rPr>
          <w:rFonts w:cs="Arial"/>
        </w:rPr>
        <w:t>Wypracowanie mechanizmów ograniczających straty inwestorów indywidualnych w odniesieniu do inwestycji w startupy</w:t>
      </w:r>
      <w:r w:rsidR="00C96B81">
        <w:rPr>
          <w:rFonts w:cs="Arial"/>
        </w:rPr>
        <w:t>;</w:t>
      </w:r>
    </w:p>
    <w:p w14:paraId="1D1B5BB7" w14:textId="5D64DE33" w:rsidR="005C446E" w:rsidRDefault="005C446E" w:rsidP="006746F6">
      <w:pPr>
        <w:pStyle w:val="Akapitzlist"/>
        <w:numPr>
          <w:ilvl w:val="0"/>
          <w:numId w:val="88"/>
        </w:numPr>
        <w:spacing w:before="120" w:after="0" w:line="257" w:lineRule="auto"/>
        <w:contextualSpacing w:val="0"/>
        <w:rPr>
          <w:rFonts w:cs="Arial"/>
        </w:rPr>
      </w:pPr>
      <w:r w:rsidRPr="00F72F47">
        <w:rPr>
          <w:rFonts w:cs="Arial"/>
        </w:rPr>
        <w:t>Umożliwienie funduszom emerytalnym i planom długoterminowego oszczędzania przeznaczenia części zarządzanych środków na inwestycje w fundusze VC/PE z Europy Środkowo-Wschodniej, poddane uprzednio odpowiedniej certyfikacji</w:t>
      </w:r>
      <w:r w:rsidR="00FE1AA9">
        <w:rPr>
          <w:rFonts w:cs="Arial"/>
        </w:rPr>
        <w:t>.</w:t>
      </w:r>
    </w:p>
    <w:p w14:paraId="005BA6F8" w14:textId="26EB334E" w:rsidR="00833A04" w:rsidRPr="00F72F47" w:rsidRDefault="00833A04" w:rsidP="006746F6">
      <w:pPr>
        <w:pStyle w:val="Akapitzlist"/>
        <w:numPr>
          <w:ilvl w:val="0"/>
          <w:numId w:val="88"/>
        </w:numPr>
        <w:spacing w:before="120" w:after="0" w:line="257" w:lineRule="auto"/>
        <w:contextualSpacing w:val="0"/>
        <w:rPr>
          <w:rFonts w:cs="Arial"/>
        </w:rPr>
      </w:pPr>
      <w:r w:rsidRPr="00833A04">
        <w:rPr>
          <w:rFonts w:cs="Arial"/>
        </w:rPr>
        <w:t>Stworzenie mechanizmów premiujących rozwój i skalowanie startupów z siedzibą w Polsce, w tym zachęt dla założycieli do utrzymywania praw własności intelektualnej oraz centrów decyzyjnych w kraju</w:t>
      </w:r>
      <w:r w:rsidR="008602E8">
        <w:rPr>
          <w:rFonts w:cs="Arial"/>
        </w:rPr>
        <w:t>,</w:t>
      </w:r>
      <w:r w:rsidRPr="00833A04">
        <w:rPr>
          <w:rFonts w:cs="Arial"/>
        </w:rPr>
        <w:t xml:space="preserve"> w trakcie ekspansji zagranicznej.</w:t>
      </w:r>
    </w:p>
    <w:bookmarkEnd w:id="70"/>
    <w:p w14:paraId="6A0CE12C" w14:textId="77777777" w:rsidR="005C446E" w:rsidRPr="00F72F47" w:rsidRDefault="005C446E" w:rsidP="005C446E">
      <w:pPr>
        <w:spacing w:line="252" w:lineRule="auto"/>
        <w:rPr>
          <w:rFonts w:cs="Arial"/>
          <w:b/>
          <w:bCs/>
        </w:rPr>
      </w:pPr>
    </w:p>
    <w:p w14:paraId="0B275411" w14:textId="77777777" w:rsidR="005C446E" w:rsidRPr="00F72F47" w:rsidRDefault="005C446E" w:rsidP="005C446E">
      <w:pPr>
        <w:spacing w:line="252" w:lineRule="auto"/>
        <w:rPr>
          <w:rFonts w:cs="Arial"/>
        </w:rPr>
      </w:pPr>
      <w:r w:rsidRPr="00F72F47">
        <w:rPr>
          <w:rFonts w:cs="Arial"/>
          <w:b/>
          <w:bCs/>
        </w:rPr>
        <w:t>[</w:t>
      </w:r>
      <w:proofErr w:type="spellStart"/>
      <w:r w:rsidRPr="00F72F47">
        <w:rPr>
          <w:rFonts w:cs="Arial"/>
          <w:b/>
          <w:bCs/>
        </w:rPr>
        <w:t>box</w:t>
      </w:r>
      <w:proofErr w:type="spellEnd"/>
      <w:r w:rsidRPr="00F72F47">
        <w:rPr>
          <w:rFonts w:cs="Arial"/>
          <w:b/>
          <w:bCs/>
        </w:rPr>
        <w:t xml:space="preserve">] Co z tego wynika: </w:t>
      </w:r>
      <w:r w:rsidRPr="00F72F47">
        <w:rPr>
          <w:rFonts w:cs="Arial"/>
        </w:rPr>
        <w:t xml:space="preserve">Startupy i </w:t>
      </w:r>
      <w:proofErr w:type="spellStart"/>
      <w:r w:rsidRPr="00F72F47">
        <w:rPr>
          <w:rFonts w:cs="Arial"/>
        </w:rPr>
        <w:t>scale-upy</w:t>
      </w:r>
      <w:proofErr w:type="spellEnd"/>
      <w:r w:rsidRPr="00F72F47">
        <w:rPr>
          <w:rFonts w:cs="Arial"/>
        </w:rPr>
        <w:t xml:space="preserve"> będą mogły się rozwijać dzięki zwiększonym inwestycjom.</w:t>
      </w:r>
    </w:p>
    <w:p w14:paraId="7ED0C60C" w14:textId="77777777" w:rsidR="005C446E" w:rsidRPr="00F72F47" w:rsidRDefault="005C446E" w:rsidP="005C446E">
      <w:pPr>
        <w:rPr>
          <w:rFonts w:cs="Arial"/>
          <w:b/>
          <w:bCs/>
        </w:rPr>
      </w:pPr>
    </w:p>
    <w:p w14:paraId="2A4AAB34" w14:textId="77777777" w:rsidR="005C446E" w:rsidRDefault="005C446E" w:rsidP="005C446E">
      <w:pPr>
        <w:rPr>
          <w:rFonts w:eastAsiaTheme="majorEastAsia" w:cs="Arial"/>
          <w:color w:val="002060"/>
          <w:spacing w:val="15"/>
          <w:sz w:val="40"/>
          <w:szCs w:val="40"/>
        </w:rPr>
      </w:pPr>
      <w:r>
        <w:rPr>
          <w:rFonts w:cs="Arial"/>
          <w:color w:val="002060"/>
          <w:sz w:val="40"/>
          <w:szCs w:val="40"/>
        </w:rPr>
        <w:br w:type="page"/>
      </w:r>
    </w:p>
    <w:p w14:paraId="0D96B2A6" w14:textId="3FA66A4E" w:rsidR="005C446E" w:rsidRPr="00F00AB4" w:rsidRDefault="005C446E" w:rsidP="00433D7D">
      <w:pPr>
        <w:pStyle w:val="Podtytu"/>
      </w:pPr>
      <w:r w:rsidRPr="00F00AB4">
        <w:lastRenderedPageBreak/>
        <w:t xml:space="preserve">Cel </w:t>
      </w:r>
      <w:r w:rsidR="00C20687">
        <w:t>4.5.</w:t>
      </w:r>
      <w:r w:rsidRPr="00F00AB4">
        <w:t xml:space="preserve">2: Startupy i </w:t>
      </w:r>
      <w:proofErr w:type="spellStart"/>
      <w:r w:rsidRPr="00F00AB4">
        <w:t>scale-upy</w:t>
      </w:r>
      <w:proofErr w:type="spellEnd"/>
      <w:r w:rsidRPr="00F00AB4">
        <w:t xml:space="preserve"> rozwijają się bez barier inwestycyjnych</w:t>
      </w:r>
    </w:p>
    <w:p w14:paraId="69504C17" w14:textId="77777777" w:rsidR="005C446E" w:rsidRPr="00F00AB4" w:rsidRDefault="005C446E" w:rsidP="00433D7D">
      <w:pPr>
        <w:pStyle w:val="Podtytu"/>
      </w:pPr>
    </w:p>
    <w:p w14:paraId="4883FAA0" w14:textId="77777777" w:rsidR="005C446E" w:rsidRPr="00F00AB4" w:rsidRDefault="005C446E" w:rsidP="00433D7D">
      <w:pPr>
        <w:pStyle w:val="Podtytu"/>
      </w:pPr>
      <w:r w:rsidRPr="00F00AB4">
        <w:t>Co umożliwi realizację celu:</w:t>
      </w:r>
    </w:p>
    <w:p w14:paraId="0A32B806" w14:textId="77777777" w:rsidR="005C446E" w:rsidRPr="00F72F47" w:rsidRDefault="005C446E" w:rsidP="006746F6">
      <w:pPr>
        <w:pStyle w:val="Akapitzlist"/>
        <w:numPr>
          <w:ilvl w:val="0"/>
          <w:numId w:val="85"/>
        </w:numPr>
        <w:spacing w:before="120" w:after="0" w:line="257" w:lineRule="auto"/>
        <w:contextualSpacing w:val="0"/>
        <w:rPr>
          <w:rFonts w:cs="Arial"/>
        </w:rPr>
      </w:pPr>
      <w:r w:rsidRPr="00F72F47">
        <w:rPr>
          <w:rFonts w:cs="Arial"/>
        </w:rPr>
        <w:t>Identyfikacja i zniesienie barier prawnych dla wzrostu startupów i ich skalowania;</w:t>
      </w:r>
    </w:p>
    <w:p w14:paraId="56CA873C" w14:textId="77777777" w:rsidR="005C446E" w:rsidRPr="00F72F47" w:rsidRDefault="005C446E" w:rsidP="006746F6">
      <w:pPr>
        <w:pStyle w:val="Akapitzlist"/>
        <w:numPr>
          <w:ilvl w:val="0"/>
          <w:numId w:val="85"/>
        </w:numPr>
        <w:spacing w:before="120" w:after="0" w:line="257" w:lineRule="auto"/>
        <w:contextualSpacing w:val="0"/>
        <w:rPr>
          <w:rFonts w:cs="Arial"/>
        </w:rPr>
      </w:pPr>
      <w:r w:rsidRPr="00F72F47">
        <w:rPr>
          <w:rFonts w:cs="Arial"/>
        </w:rPr>
        <w:t>Umożliwienie tworzenia celowych wehikułów inwestycyjnych (SPV) do inwestycji w fundusze lub startupy;</w:t>
      </w:r>
    </w:p>
    <w:p w14:paraId="32B2E675" w14:textId="77777777" w:rsidR="005C446E" w:rsidRPr="00F72F47" w:rsidRDefault="005C446E" w:rsidP="006746F6">
      <w:pPr>
        <w:pStyle w:val="Akapitzlist"/>
        <w:numPr>
          <w:ilvl w:val="0"/>
          <w:numId w:val="85"/>
        </w:numPr>
        <w:spacing w:before="120" w:after="0" w:line="257" w:lineRule="auto"/>
        <w:contextualSpacing w:val="0"/>
        <w:rPr>
          <w:rFonts w:cs="Arial"/>
        </w:rPr>
      </w:pPr>
      <w:r w:rsidRPr="00F72F47">
        <w:rPr>
          <w:rFonts w:cs="Arial"/>
        </w:rPr>
        <w:t>Dostosowanie procedur administracyjnych w celu zwiększenia zainteresowania prowadzeniem innowacyjnych firm i inwestowania w Polsce przez podmioty z zagranicy;</w:t>
      </w:r>
    </w:p>
    <w:p w14:paraId="143FF24B" w14:textId="77777777" w:rsidR="005C446E" w:rsidRPr="005C7273" w:rsidRDefault="005C446E" w:rsidP="006746F6">
      <w:pPr>
        <w:pStyle w:val="Akapitzlist"/>
        <w:numPr>
          <w:ilvl w:val="0"/>
          <w:numId w:val="85"/>
        </w:numPr>
        <w:spacing w:before="120" w:after="0" w:line="257" w:lineRule="auto"/>
        <w:contextualSpacing w:val="0"/>
        <w:rPr>
          <w:rFonts w:cs="Arial"/>
        </w:rPr>
      </w:pPr>
      <w:r w:rsidRPr="00F72F47">
        <w:rPr>
          <w:rFonts w:cs="Arial"/>
        </w:rPr>
        <w:t xml:space="preserve">Wypracowanie rozwiązań </w:t>
      </w:r>
      <w:r w:rsidRPr="005C7273">
        <w:rPr>
          <w:rFonts w:cs="Arial"/>
        </w:rPr>
        <w:t>prawnych przyciągających talenty z zagranicy.</w:t>
      </w:r>
    </w:p>
    <w:p w14:paraId="743EEE46" w14:textId="77777777" w:rsidR="005C446E" w:rsidRPr="005C7273" w:rsidRDefault="005C446E" w:rsidP="005C446E">
      <w:pPr>
        <w:jc w:val="center"/>
        <w:rPr>
          <w:rFonts w:cs="Arial"/>
          <w:b/>
        </w:rPr>
      </w:pPr>
    </w:p>
    <w:p w14:paraId="2D47FB20" w14:textId="77777777" w:rsidR="005C446E" w:rsidRPr="005C7273" w:rsidRDefault="005C446E" w:rsidP="005C446E">
      <w:pPr>
        <w:jc w:val="center"/>
        <w:rPr>
          <w:rFonts w:cs="Arial"/>
          <w:b/>
        </w:rPr>
      </w:pPr>
    </w:p>
    <w:p w14:paraId="3D79D2AB" w14:textId="77777777" w:rsidR="005C446E" w:rsidRPr="00F72F47" w:rsidRDefault="005C446E" w:rsidP="005C446E">
      <w:pPr>
        <w:rPr>
          <w:rFonts w:cs="Arial"/>
          <w:b/>
          <w:bCs/>
        </w:rPr>
      </w:pPr>
      <w:r w:rsidRPr="005C7273">
        <w:rPr>
          <w:rFonts w:cs="Arial"/>
          <w:b/>
          <w:bCs/>
        </w:rPr>
        <w:t>[</w:t>
      </w:r>
      <w:proofErr w:type="spellStart"/>
      <w:r w:rsidRPr="005C7273">
        <w:rPr>
          <w:rFonts w:cs="Arial"/>
          <w:b/>
          <w:bCs/>
        </w:rPr>
        <w:t>box</w:t>
      </w:r>
      <w:proofErr w:type="spellEnd"/>
      <w:r w:rsidRPr="005C7273">
        <w:rPr>
          <w:rFonts w:cs="Arial"/>
          <w:b/>
          <w:bCs/>
        </w:rPr>
        <w:t xml:space="preserve">] Co z tego wynika: </w:t>
      </w:r>
      <w:r w:rsidRPr="005C7273">
        <w:rPr>
          <w:rFonts w:cs="Arial"/>
        </w:rPr>
        <w:t>Ułatwimy</w:t>
      </w:r>
      <w:r w:rsidRPr="005C7273" w:rsidDel="00A8704F">
        <w:rPr>
          <w:rFonts w:cs="Arial"/>
        </w:rPr>
        <w:t xml:space="preserve"> </w:t>
      </w:r>
      <w:r w:rsidRPr="005C7273">
        <w:rPr>
          <w:rFonts w:cs="Arial"/>
        </w:rPr>
        <w:t xml:space="preserve">działalność startupów </w:t>
      </w:r>
      <w:r w:rsidRPr="00F72F47">
        <w:rPr>
          <w:rFonts w:cs="Arial"/>
        </w:rPr>
        <w:t xml:space="preserve">i </w:t>
      </w:r>
      <w:proofErr w:type="spellStart"/>
      <w:r w:rsidRPr="00F72F47">
        <w:rPr>
          <w:rFonts w:cs="Arial"/>
        </w:rPr>
        <w:t>scale-upów</w:t>
      </w:r>
      <w:proofErr w:type="spellEnd"/>
      <w:r w:rsidRPr="00F72F47">
        <w:rPr>
          <w:rFonts w:cs="Arial"/>
        </w:rPr>
        <w:t xml:space="preserve"> zmieniając prawo i dostosowując procedury administracyjne</w:t>
      </w:r>
      <w:r w:rsidRPr="00F72F47" w:rsidDel="00A8704F">
        <w:rPr>
          <w:rFonts w:cs="Arial"/>
        </w:rPr>
        <w:t xml:space="preserve"> </w:t>
      </w:r>
      <w:r w:rsidRPr="00F72F47">
        <w:rPr>
          <w:rFonts w:cs="Arial"/>
        </w:rPr>
        <w:t>do ich specyfiki.</w:t>
      </w:r>
    </w:p>
    <w:p w14:paraId="0593AE03" w14:textId="77777777" w:rsidR="005C446E" w:rsidRDefault="005C446E" w:rsidP="005C446E">
      <w:pPr>
        <w:rPr>
          <w:rFonts w:eastAsiaTheme="majorEastAsia" w:cs="Arial"/>
          <w:color w:val="002060"/>
          <w:spacing w:val="15"/>
          <w:sz w:val="40"/>
          <w:szCs w:val="40"/>
        </w:rPr>
      </w:pPr>
      <w:r>
        <w:rPr>
          <w:rFonts w:cs="Arial"/>
          <w:color w:val="002060"/>
          <w:sz w:val="40"/>
          <w:szCs w:val="40"/>
        </w:rPr>
        <w:br w:type="page"/>
      </w:r>
    </w:p>
    <w:p w14:paraId="0D874BEF" w14:textId="0319AFEC" w:rsidR="005C446E" w:rsidRPr="00F00AB4" w:rsidRDefault="005C446E" w:rsidP="00433D7D">
      <w:pPr>
        <w:pStyle w:val="Podtytu"/>
      </w:pPr>
      <w:r w:rsidRPr="00F00AB4">
        <w:lastRenderedPageBreak/>
        <w:t xml:space="preserve">Cel </w:t>
      </w:r>
      <w:r w:rsidR="00C20687">
        <w:t>4.5.</w:t>
      </w:r>
      <w:r w:rsidRPr="00F00AB4">
        <w:t>3: Państwo zwiększa pulę talentów i liczebność podmiotów ekosystemu w Polsce</w:t>
      </w:r>
    </w:p>
    <w:p w14:paraId="1A78D510" w14:textId="77777777" w:rsidR="005C446E" w:rsidRPr="00F00AB4" w:rsidRDefault="005C446E" w:rsidP="00433D7D">
      <w:pPr>
        <w:pStyle w:val="Podtytu"/>
      </w:pPr>
    </w:p>
    <w:p w14:paraId="289273FF" w14:textId="77777777" w:rsidR="005C446E" w:rsidRPr="00F00AB4" w:rsidRDefault="005C446E" w:rsidP="00433D7D">
      <w:pPr>
        <w:pStyle w:val="Podtytu"/>
      </w:pPr>
      <w:r w:rsidRPr="00F00AB4">
        <w:t>Co umożliwi realizację celu:</w:t>
      </w:r>
    </w:p>
    <w:p w14:paraId="1578C56C" w14:textId="4085A52A" w:rsidR="005C446E" w:rsidRPr="00F72F47" w:rsidRDefault="005C446E" w:rsidP="006746F6">
      <w:pPr>
        <w:pStyle w:val="Akapitzlist"/>
        <w:numPr>
          <w:ilvl w:val="0"/>
          <w:numId w:val="86"/>
        </w:numPr>
        <w:spacing w:before="120" w:after="0" w:line="257" w:lineRule="auto"/>
        <w:contextualSpacing w:val="0"/>
        <w:rPr>
          <w:rFonts w:cs="Arial"/>
        </w:rPr>
      </w:pPr>
      <w:r w:rsidRPr="00F72F47">
        <w:rPr>
          <w:rFonts w:cs="Arial"/>
        </w:rPr>
        <w:t>Wprowadzenie</w:t>
      </w:r>
      <w:r w:rsidR="00052F30">
        <w:rPr>
          <w:rFonts w:cs="Arial"/>
        </w:rPr>
        <w:t xml:space="preserve">, </w:t>
      </w:r>
      <w:r w:rsidR="00052F30" w:rsidRPr="00052F30">
        <w:rPr>
          <w:rFonts w:cs="Arial"/>
        </w:rPr>
        <w:t>w ścisłej współpracy z reprezentatywnymi organizacjami sektora technologicznego,</w:t>
      </w:r>
      <w:r w:rsidRPr="00F72F47">
        <w:rPr>
          <w:rFonts w:cs="Arial"/>
        </w:rPr>
        <w:t xml:space="preserve"> systemowych rozwiązań na rzecz mapowania i integracji podmiotów ekosystemu </w:t>
      </w:r>
      <w:proofErr w:type="spellStart"/>
      <w:r w:rsidRPr="00F72F47">
        <w:rPr>
          <w:rFonts w:cs="Arial"/>
        </w:rPr>
        <w:t>startupowego</w:t>
      </w:r>
      <w:proofErr w:type="spellEnd"/>
      <w:r w:rsidRPr="00F72F47">
        <w:rPr>
          <w:rFonts w:cs="Arial"/>
        </w:rPr>
        <w:t xml:space="preserve"> oraz potencjału jego rozwoju i powiązania z ośrodkami naukowymi;</w:t>
      </w:r>
    </w:p>
    <w:p w14:paraId="553A7429" w14:textId="77777777" w:rsidR="005C446E" w:rsidRPr="00F72F47" w:rsidRDefault="005C446E" w:rsidP="006746F6">
      <w:pPr>
        <w:pStyle w:val="Akapitzlist"/>
        <w:numPr>
          <w:ilvl w:val="0"/>
          <w:numId w:val="86"/>
        </w:numPr>
        <w:spacing w:before="120" w:after="0" w:line="257" w:lineRule="auto"/>
        <w:contextualSpacing w:val="0"/>
        <w:rPr>
          <w:rFonts w:cs="Arial"/>
        </w:rPr>
      </w:pPr>
      <w:r w:rsidRPr="00F72F47">
        <w:rPr>
          <w:rFonts w:cs="Arial"/>
        </w:rPr>
        <w:t>Uznanie tzw. cyfrowych nomadów ICT pochodzących spoza UE za preferowanych z punktu widzenia polityki migracyjnej; stworzenie programu przedstawiającego im zalety stałego osiedlenia się w Polsce;</w:t>
      </w:r>
    </w:p>
    <w:p w14:paraId="3E871E03" w14:textId="2CD2D5EC" w:rsidR="005C446E" w:rsidRPr="00F72F47" w:rsidRDefault="005C446E" w:rsidP="006746F6">
      <w:pPr>
        <w:pStyle w:val="Akapitzlist"/>
        <w:numPr>
          <w:ilvl w:val="0"/>
          <w:numId w:val="86"/>
        </w:numPr>
        <w:spacing w:before="120" w:after="0" w:line="257" w:lineRule="auto"/>
        <w:contextualSpacing w:val="0"/>
        <w:rPr>
          <w:rFonts w:cs="Arial"/>
        </w:rPr>
      </w:pPr>
      <w:r w:rsidRPr="00F72F47">
        <w:rPr>
          <w:rFonts w:cs="Arial"/>
        </w:rPr>
        <w:t>Rozwinięcie wsparcia w administracji publicznej dla pewnej puli zagranicznych talentów ICT przed przybyciem do Polski we współpracy z agencjami pracy i wspierającymi relokacje. Jego zakres obejmować będzie procedury administracyjne i wsparcie logistyczne;</w:t>
      </w:r>
    </w:p>
    <w:p w14:paraId="6097401D" w14:textId="17654FEB" w:rsidR="005C446E" w:rsidRPr="00F72F47" w:rsidRDefault="005C446E" w:rsidP="006746F6">
      <w:pPr>
        <w:pStyle w:val="Akapitzlist"/>
        <w:numPr>
          <w:ilvl w:val="0"/>
          <w:numId w:val="86"/>
        </w:numPr>
        <w:spacing w:before="120" w:after="0" w:line="257" w:lineRule="auto"/>
        <w:contextualSpacing w:val="0"/>
        <w:rPr>
          <w:rFonts w:cs="Arial"/>
        </w:rPr>
      </w:pPr>
      <w:r w:rsidRPr="00F72F47">
        <w:rPr>
          <w:rFonts w:cs="Arial"/>
        </w:rPr>
        <w:t>Wzmocnienie innowacyjności w regionach i między regionami przez ekosystemy innowacji łączące przedstawicieli poczwórnej helisy (tj. biznesu, nauki, administracji publicznej oraz przedstawicieli obywateli)</w:t>
      </w:r>
      <w:r w:rsidR="00EC3745">
        <w:rPr>
          <w:rFonts w:cs="Arial"/>
        </w:rPr>
        <w:t>.</w:t>
      </w:r>
    </w:p>
    <w:p w14:paraId="25838F60" w14:textId="77777777" w:rsidR="005C446E" w:rsidRPr="00F72F47" w:rsidRDefault="005C446E" w:rsidP="005C446E">
      <w:pPr>
        <w:spacing w:before="120" w:after="0"/>
        <w:rPr>
          <w:rFonts w:cs="Arial"/>
        </w:rPr>
      </w:pPr>
    </w:p>
    <w:p w14:paraId="43200C7F" w14:textId="77777777" w:rsidR="005C446E" w:rsidRDefault="005C446E" w:rsidP="005C446E">
      <w:pPr>
        <w:rPr>
          <w:rFonts w:eastAsiaTheme="majorEastAsia" w:cs="Arial"/>
          <w:color w:val="002060"/>
          <w:spacing w:val="15"/>
          <w:sz w:val="40"/>
          <w:szCs w:val="40"/>
        </w:rPr>
      </w:pPr>
      <w:r>
        <w:rPr>
          <w:rFonts w:cs="Arial"/>
          <w:color w:val="002060"/>
          <w:sz w:val="40"/>
          <w:szCs w:val="40"/>
        </w:rPr>
        <w:br w:type="page"/>
      </w:r>
    </w:p>
    <w:p w14:paraId="3F8C4DF0" w14:textId="77F32154" w:rsidR="005C446E" w:rsidRDefault="005C446E" w:rsidP="00433D7D">
      <w:pPr>
        <w:pStyle w:val="Podtytu"/>
      </w:pPr>
      <w:r w:rsidRPr="00F00AB4">
        <w:lastRenderedPageBreak/>
        <w:t xml:space="preserve">Cel </w:t>
      </w:r>
      <w:r w:rsidR="00C20687">
        <w:t>4.5.</w:t>
      </w:r>
      <w:r w:rsidRPr="00F00AB4">
        <w:t xml:space="preserve">4: Skalowanie startupów jest skuteczniej wspierane przez państwo </w:t>
      </w:r>
    </w:p>
    <w:p w14:paraId="2247CDC4" w14:textId="77777777" w:rsidR="00433D7D" w:rsidRDefault="00433D7D" w:rsidP="00433D7D">
      <w:pPr>
        <w:pStyle w:val="Podtytu"/>
      </w:pPr>
    </w:p>
    <w:p w14:paraId="579B4CB1" w14:textId="4C125F41" w:rsidR="00433D7D" w:rsidRPr="00433D7D" w:rsidRDefault="00433D7D" w:rsidP="00433D7D">
      <w:pPr>
        <w:pStyle w:val="Podtytu"/>
      </w:pPr>
      <w:r w:rsidRPr="00B54F3E">
        <w:t>Co umożliwi realizację celu:</w:t>
      </w:r>
    </w:p>
    <w:p w14:paraId="0496B5F3" w14:textId="7A751698" w:rsidR="005C446E" w:rsidRPr="00F72F47" w:rsidRDefault="005C446E" w:rsidP="006746F6">
      <w:pPr>
        <w:numPr>
          <w:ilvl w:val="0"/>
          <w:numId w:val="87"/>
        </w:numPr>
        <w:spacing w:line="254" w:lineRule="auto"/>
        <w:rPr>
          <w:rFonts w:cs="Arial"/>
        </w:rPr>
      </w:pPr>
      <w:r w:rsidRPr="00F72F47">
        <w:rPr>
          <w:rFonts w:cs="Arial"/>
        </w:rPr>
        <w:t xml:space="preserve">Wypracowanie kompleksowego programu współpracy </w:t>
      </w:r>
      <w:r w:rsidR="000D7C32">
        <w:rPr>
          <w:rFonts w:cs="Arial"/>
        </w:rPr>
        <w:t xml:space="preserve">i skalowania wdrożeń polskich </w:t>
      </w:r>
      <w:r w:rsidRPr="00F72F47">
        <w:rPr>
          <w:rFonts w:cs="Arial"/>
        </w:rPr>
        <w:t xml:space="preserve">startupów </w:t>
      </w:r>
      <w:r w:rsidR="00BB5271">
        <w:rPr>
          <w:rFonts w:cs="Arial"/>
        </w:rPr>
        <w:t>w</w:t>
      </w:r>
      <w:r w:rsidRPr="00F72F47">
        <w:rPr>
          <w:rFonts w:cs="Arial"/>
        </w:rPr>
        <w:t xml:space="preserve"> </w:t>
      </w:r>
      <w:r w:rsidR="00BB5271">
        <w:rPr>
          <w:rFonts w:cs="Arial"/>
        </w:rPr>
        <w:t>S</w:t>
      </w:r>
      <w:r w:rsidRPr="00F72F47">
        <w:rPr>
          <w:rFonts w:cs="Arial"/>
        </w:rPr>
        <w:t>półka</w:t>
      </w:r>
      <w:r w:rsidR="00BB5271">
        <w:rPr>
          <w:rFonts w:cs="Arial"/>
        </w:rPr>
        <w:t>ch</w:t>
      </w:r>
      <w:r w:rsidRPr="00F72F47">
        <w:rPr>
          <w:rFonts w:cs="Arial"/>
        </w:rPr>
        <w:t xml:space="preserve"> </w:t>
      </w:r>
      <w:r w:rsidR="00BB5271">
        <w:rPr>
          <w:rFonts w:cs="Arial"/>
        </w:rPr>
        <w:t>S</w:t>
      </w:r>
      <w:r w:rsidRPr="00F72F47">
        <w:rPr>
          <w:rFonts w:cs="Arial"/>
        </w:rPr>
        <w:t xml:space="preserve">karbu </w:t>
      </w:r>
      <w:r w:rsidR="00BB5271">
        <w:rPr>
          <w:rFonts w:cs="Arial"/>
        </w:rPr>
        <w:t>P</w:t>
      </w:r>
      <w:r w:rsidRPr="00F72F47">
        <w:rPr>
          <w:rFonts w:cs="Arial"/>
        </w:rPr>
        <w:t>aństwa (SSP) oraz administracj</w:t>
      </w:r>
      <w:r w:rsidR="00BB5271">
        <w:rPr>
          <w:rFonts w:cs="Arial"/>
        </w:rPr>
        <w:t>i</w:t>
      </w:r>
      <w:r w:rsidRPr="00F72F47">
        <w:rPr>
          <w:rFonts w:cs="Arial"/>
        </w:rPr>
        <w:t xml:space="preserve"> centraln</w:t>
      </w:r>
      <w:r w:rsidR="00BB5271">
        <w:rPr>
          <w:rFonts w:cs="Arial"/>
        </w:rPr>
        <w:t>ej</w:t>
      </w:r>
      <w:r w:rsidRPr="00F72F47">
        <w:rPr>
          <w:rFonts w:cs="Arial"/>
        </w:rPr>
        <w:t>, obejmującego mechanizmy wymiany informacji</w:t>
      </w:r>
      <w:r w:rsidR="001E0DE5">
        <w:rPr>
          <w:rFonts w:cs="Arial"/>
        </w:rPr>
        <w:t>,</w:t>
      </w:r>
      <w:r w:rsidRPr="00F72F47">
        <w:rPr>
          <w:rFonts w:cs="Arial"/>
        </w:rPr>
        <w:t xml:space="preserve"> wsparcia administracyjnego i technicznego reprezentantów innowacyjnych firm; </w:t>
      </w:r>
    </w:p>
    <w:p w14:paraId="24CEE2E0" w14:textId="77777777" w:rsidR="005C446E" w:rsidRPr="00F72F47" w:rsidRDefault="005C446E" w:rsidP="006746F6">
      <w:pPr>
        <w:numPr>
          <w:ilvl w:val="0"/>
          <w:numId w:val="87"/>
        </w:numPr>
        <w:spacing w:line="254" w:lineRule="auto"/>
        <w:rPr>
          <w:rFonts w:cs="Arial"/>
        </w:rPr>
      </w:pPr>
      <w:r w:rsidRPr="00F72F47">
        <w:rPr>
          <w:rFonts w:cs="Arial"/>
        </w:rPr>
        <w:t xml:space="preserve">Wsparcie promocji polskich innowacji technologicznych poprzez wytworzenie dla nich jednej wspólnej marki; </w:t>
      </w:r>
    </w:p>
    <w:p w14:paraId="2FE27CAC" w14:textId="77777777" w:rsidR="005C446E" w:rsidRPr="00F72F47" w:rsidRDefault="005C446E" w:rsidP="006746F6">
      <w:pPr>
        <w:numPr>
          <w:ilvl w:val="0"/>
          <w:numId w:val="87"/>
        </w:numPr>
        <w:spacing w:line="254" w:lineRule="auto"/>
        <w:rPr>
          <w:rFonts w:cs="Arial"/>
        </w:rPr>
      </w:pPr>
      <w:r w:rsidRPr="00F72F47">
        <w:rPr>
          <w:rFonts w:cs="Arial"/>
        </w:rPr>
        <w:t>Stworzenie centrum wiedzy na temat wszelkich konkursów, naborach do inkubatorów, akceleratorów, grantach i projektach z zakresu otwartych innowacji we współpracy z partnerami z regionu Europy Środkowo-Wschodniej;</w:t>
      </w:r>
    </w:p>
    <w:p w14:paraId="61BE4C7B" w14:textId="77777777" w:rsidR="005C446E" w:rsidRPr="00F72F47" w:rsidRDefault="005C446E" w:rsidP="006746F6">
      <w:pPr>
        <w:numPr>
          <w:ilvl w:val="0"/>
          <w:numId w:val="87"/>
        </w:numPr>
        <w:spacing w:line="254" w:lineRule="auto"/>
        <w:rPr>
          <w:rFonts w:cs="Arial"/>
        </w:rPr>
      </w:pPr>
      <w:r w:rsidRPr="00F72F47">
        <w:rPr>
          <w:rFonts w:cs="Arial"/>
        </w:rPr>
        <w:t>Stworzenie serii wydarzeń i konkursów pozwalających skalować polskie startupy i innowacje we współpracy z administracją publiczną i spółkami skarbu państwa;</w:t>
      </w:r>
    </w:p>
    <w:p w14:paraId="79987370" w14:textId="0A1B849A" w:rsidR="00657F52" w:rsidRDefault="00C0731F" w:rsidP="006746F6">
      <w:pPr>
        <w:numPr>
          <w:ilvl w:val="0"/>
          <w:numId w:val="87"/>
        </w:numPr>
        <w:spacing w:line="254" w:lineRule="auto"/>
        <w:rPr>
          <w:rFonts w:cs="Arial"/>
        </w:rPr>
      </w:pPr>
      <w:r w:rsidRPr="00C0731F">
        <w:rPr>
          <w:rFonts w:cs="Arial"/>
        </w:rPr>
        <w:t xml:space="preserve">Wdrożenie instrumentów dedykowanych transferowi technologii cyfrowych z ośrodków akademickich do sektora przemysłu i usług, w tym wsparcie dla spółek typu </w:t>
      </w:r>
      <w:proofErr w:type="spellStart"/>
      <w:r w:rsidRPr="00C0731F">
        <w:rPr>
          <w:rFonts w:cs="Arial"/>
        </w:rPr>
        <w:t>spin</w:t>
      </w:r>
      <w:proofErr w:type="spellEnd"/>
      <w:r w:rsidRPr="00C0731F">
        <w:rPr>
          <w:rFonts w:cs="Arial"/>
        </w:rPr>
        <w:t>-off oraz centrów kompetencji cyfrowych działających przy uczelniach</w:t>
      </w:r>
      <w:r w:rsidR="008D2B62">
        <w:rPr>
          <w:rFonts w:cs="Arial"/>
        </w:rPr>
        <w:t>.</w:t>
      </w:r>
    </w:p>
    <w:p w14:paraId="50BDE196" w14:textId="77777777" w:rsidR="005C446E" w:rsidRPr="00F72F47" w:rsidRDefault="005C446E" w:rsidP="00DB7869"/>
    <w:p w14:paraId="5E506880" w14:textId="44F8EA8D" w:rsidR="00F5543F" w:rsidRPr="00F5543F" w:rsidRDefault="00F5543F" w:rsidP="00F5543F">
      <w:r>
        <w:br w:type="page"/>
      </w:r>
    </w:p>
    <w:p w14:paraId="75C5B8E7" w14:textId="77777777" w:rsidR="00544388" w:rsidRDefault="00544388" w:rsidP="006746F6">
      <w:pPr>
        <w:pStyle w:val="Nagwek3"/>
        <w:numPr>
          <w:ilvl w:val="1"/>
          <w:numId w:val="2"/>
        </w:numPr>
      </w:pPr>
      <w:bookmarkStart w:id="71" w:name="_Toc221026281"/>
      <w:r>
        <w:lastRenderedPageBreak/>
        <w:t xml:space="preserve">Open </w:t>
      </w:r>
      <w:proofErr w:type="spellStart"/>
      <w:r>
        <w:t>source</w:t>
      </w:r>
      <w:bookmarkEnd w:id="71"/>
      <w:proofErr w:type="spellEnd"/>
    </w:p>
    <w:p w14:paraId="5C3C1D50" w14:textId="77777777" w:rsidR="00BD7541" w:rsidRDefault="00BD7541" w:rsidP="00433D7D">
      <w:pPr>
        <w:pStyle w:val="Podtytu"/>
      </w:pPr>
    </w:p>
    <w:p w14:paraId="093D763C" w14:textId="77777777" w:rsidR="00BD7541" w:rsidRPr="008E1754" w:rsidRDefault="00BD7541" w:rsidP="00433D7D">
      <w:pPr>
        <w:pStyle w:val="Podtytu"/>
        <w:rPr>
          <w:rFonts w:cs="Arial"/>
          <w:szCs w:val="40"/>
        </w:rPr>
      </w:pPr>
      <w:r w:rsidRPr="008E1754">
        <w:rPr>
          <w:rFonts w:cs="Arial"/>
          <w:szCs w:val="40"/>
        </w:rPr>
        <w:t>Diagnoza – jak jest?</w:t>
      </w:r>
    </w:p>
    <w:p w14:paraId="15ED8C0E" w14:textId="4F1D68E8" w:rsidR="00BD7541" w:rsidRPr="00B54F3E" w:rsidRDefault="00BD7541" w:rsidP="00BD7541">
      <w:pPr>
        <w:rPr>
          <w:rFonts w:cs="Calibri"/>
        </w:rPr>
      </w:pPr>
      <w:r w:rsidRPr="00B54F3E">
        <w:rPr>
          <w:rFonts w:cs="Calibri"/>
        </w:rPr>
        <w:t xml:space="preserve">Polska jest państwem o silnym sektorze IT, który jednak w niewielkim stopniu wykorzystuje potencjał otwartego oprogramowania. </w:t>
      </w:r>
      <w:r>
        <w:rPr>
          <w:rFonts w:cs="Calibri"/>
        </w:rPr>
        <w:t>Kluczowym wyzwaniem jest brak kompleksowych ram instytucjonalnych i strategicznych, które wspierałyby rozwój polskiego ekosystem</w:t>
      </w:r>
      <w:r w:rsidR="008E1879">
        <w:rPr>
          <w:rFonts w:cs="Calibri"/>
        </w:rPr>
        <w:t>u</w:t>
      </w:r>
      <w:r>
        <w:rPr>
          <w:rFonts w:cs="Calibri"/>
        </w:rPr>
        <w:t xml:space="preserve"> open </w:t>
      </w:r>
      <w:proofErr w:type="spellStart"/>
      <w:r>
        <w:rPr>
          <w:rFonts w:cs="Calibri"/>
        </w:rPr>
        <w:t>source</w:t>
      </w:r>
      <w:proofErr w:type="spellEnd"/>
      <w:r>
        <w:rPr>
          <w:rFonts w:cs="Calibri"/>
        </w:rPr>
        <w:t xml:space="preserve">. </w:t>
      </w:r>
      <w:r w:rsidRPr="00B54F3E">
        <w:rPr>
          <w:rFonts w:cs="Calibri"/>
        </w:rPr>
        <w:t xml:space="preserve">Jako jedno z nielicznych państw UE, </w:t>
      </w:r>
      <w:r>
        <w:rPr>
          <w:rFonts w:cs="Calibri"/>
        </w:rPr>
        <w:t xml:space="preserve">Polska </w:t>
      </w:r>
      <w:r w:rsidRPr="00B54F3E">
        <w:rPr>
          <w:rFonts w:cs="Calibri"/>
        </w:rPr>
        <w:t>nie posiada strategii rozwoju i wspierania otwartego oprogramowania</w:t>
      </w:r>
      <w:r>
        <w:rPr>
          <w:rFonts w:cs="Calibri"/>
        </w:rPr>
        <w:t>; brak też centralnej jednostki mającej za zadanie wspierać jego adopcję w administracji publicznej</w:t>
      </w:r>
      <w:r w:rsidRPr="00B54F3E">
        <w:rPr>
          <w:rStyle w:val="Odwoanieprzypisudolnego"/>
          <w:rFonts w:cs="Calibri"/>
        </w:rPr>
        <w:footnoteReference w:id="129"/>
      </w:r>
      <w:r w:rsidRPr="00B54F3E">
        <w:rPr>
          <w:rFonts w:cs="Calibri"/>
        </w:rPr>
        <w:t xml:space="preserve">. </w:t>
      </w:r>
      <w:r>
        <w:rPr>
          <w:rFonts w:cs="Calibri"/>
        </w:rPr>
        <w:t xml:space="preserve">Choć bowiem otwarte oprogramowanie </w:t>
      </w:r>
      <w:r w:rsidRPr="00B54F3E">
        <w:rPr>
          <w:rFonts w:cs="Calibri"/>
        </w:rPr>
        <w:t>jest komplementarne do rozwoju ekosystemu otwartych danych, które są w Polsce na wysokim poziomie</w:t>
      </w:r>
      <w:r>
        <w:rPr>
          <w:rFonts w:cs="Calibri"/>
        </w:rPr>
        <w:t>, to administracja wykorzystuje je w ograniczonym stopniu.</w:t>
      </w:r>
    </w:p>
    <w:p w14:paraId="5522A7A9" w14:textId="503502B9" w:rsidR="00BD7541" w:rsidRPr="004C362C" w:rsidRDefault="00BD7541" w:rsidP="00BD7541">
      <w:pPr>
        <w:rPr>
          <w:rFonts w:cs="Calibri"/>
        </w:rPr>
      </w:pPr>
      <w:r w:rsidRPr="00B54F3E">
        <w:t xml:space="preserve">Równocześnie, tworzenie i wykorzystywanie otwartego oprogramowania jest ważnym narzędziem pozwalającym zapewnić suwerenność cyfrową. </w:t>
      </w:r>
      <w:r>
        <w:t xml:space="preserve">Dzięki większej interoperacyjności pozwala zmniejszać </w:t>
      </w:r>
      <w:r w:rsidRPr="00B54F3E">
        <w:rPr>
          <w:rFonts w:cs="Calibri"/>
        </w:rPr>
        <w:t>zależnoś</w:t>
      </w:r>
      <w:r>
        <w:rPr>
          <w:rFonts w:cs="Calibri"/>
        </w:rPr>
        <w:t>ć</w:t>
      </w:r>
      <w:r w:rsidRPr="00B54F3E">
        <w:rPr>
          <w:rFonts w:cs="Calibri"/>
        </w:rPr>
        <w:t xml:space="preserve"> od określonego, komercyjnego oprogramowania; zwiększa przejrzystość i kontrolę nad wykorzystywanymi technologiami, jest też bardziej efektywne kosztowo. Otwarte oprogramowanie pozwala też budować powiązania między sektorem IT oraz różnorodnymi środowiskami rozwijającymi i korzystającymi z technologii. W ostatnich latach przykładem takiego podejścia jest rozwój polskich otwartych modeli językowych</w:t>
      </w:r>
      <w:r>
        <w:rPr>
          <w:rFonts w:cs="Calibri"/>
        </w:rPr>
        <w:t>, a także zaangażowanie polskich programistów w rozwój otwartych narzędzi czy systemów operacyjnych</w:t>
      </w:r>
      <w:r w:rsidRPr="00B54F3E">
        <w:rPr>
          <w:rFonts w:cs="Calibri"/>
        </w:rPr>
        <w:t>.</w:t>
      </w:r>
      <w:r>
        <w:rPr>
          <w:rFonts w:cs="Calibri"/>
          <w:b/>
        </w:rPr>
        <w:br w:type="page"/>
      </w:r>
    </w:p>
    <w:p w14:paraId="2D86EF8A" w14:textId="53841E9C" w:rsidR="00BD7541" w:rsidRDefault="00BD7541" w:rsidP="00433D7D">
      <w:pPr>
        <w:pStyle w:val="Podtytu"/>
      </w:pPr>
      <w:r w:rsidRPr="00433D7D">
        <w:lastRenderedPageBreak/>
        <w:t xml:space="preserve">Cel </w:t>
      </w:r>
      <w:r w:rsidR="00C20687">
        <w:t>4.6.</w:t>
      </w:r>
      <w:r w:rsidRPr="00433D7D">
        <w:t>1: Polska administracja publiczna w większym stopniu wykorzystuje otwarte oprogramowanie</w:t>
      </w:r>
      <w:r w:rsidR="00607BB2">
        <w:t xml:space="preserve"> </w:t>
      </w:r>
      <w:r w:rsidR="00006A02">
        <w:t>oraz</w:t>
      </w:r>
      <w:r w:rsidR="00607BB2">
        <w:t xml:space="preserve"> otwarte standardy technologiczne</w:t>
      </w:r>
    </w:p>
    <w:p w14:paraId="632A5CB4" w14:textId="77777777" w:rsidR="00433D7D" w:rsidRPr="00433D7D" w:rsidRDefault="00433D7D" w:rsidP="00433D7D">
      <w:pPr>
        <w:pStyle w:val="Podtytu"/>
      </w:pPr>
    </w:p>
    <w:p w14:paraId="2CA03F40" w14:textId="77777777" w:rsidR="00BD7541" w:rsidRPr="00433D7D" w:rsidRDefault="00BD7541" w:rsidP="00433D7D">
      <w:pPr>
        <w:pStyle w:val="Podtytu"/>
      </w:pPr>
      <w:r w:rsidRPr="00433D7D">
        <w:t>Co umożliwi realizację celu:</w:t>
      </w:r>
    </w:p>
    <w:p w14:paraId="1AA743FB" w14:textId="1CB64CAD" w:rsidR="00BD7541" w:rsidRDefault="00BD7541" w:rsidP="006746F6">
      <w:pPr>
        <w:pStyle w:val="Akapitzlist"/>
        <w:numPr>
          <w:ilvl w:val="0"/>
          <w:numId w:val="90"/>
        </w:numPr>
        <w:spacing w:before="120" w:after="0" w:line="257" w:lineRule="auto"/>
        <w:contextualSpacing w:val="0"/>
      </w:pPr>
      <w:r>
        <w:t>Utworzenie Biura Programów Otwartego Oprogramowania, jako podmiotu odpowiedzialnego za koordynację rozwoju i wdrażania otwartego oprogramowania w polskiej administracji publicznej, a także rozwoju kompetencji w tym zakresie;</w:t>
      </w:r>
    </w:p>
    <w:p w14:paraId="1DE7C3D6" w14:textId="586C4395" w:rsidR="00BD7541" w:rsidRDefault="00BD7541" w:rsidP="006746F6">
      <w:pPr>
        <w:pStyle w:val="Akapitzlist"/>
        <w:numPr>
          <w:ilvl w:val="0"/>
          <w:numId w:val="90"/>
        </w:numPr>
        <w:spacing w:before="120" w:after="0" w:line="257" w:lineRule="auto"/>
        <w:contextualSpacing w:val="0"/>
      </w:pPr>
      <w:r>
        <w:t>Inwentaryzacja aktualnego</w:t>
      </w:r>
      <w:r w:rsidR="00C666B9">
        <w:t xml:space="preserve"> oraz planowanego</w:t>
      </w:r>
      <w:r>
        <w:t xml:space="preserve"> wykorzystania otwartego oprogramowania w administracji publicznej oraz identyfikacja</w:t>
      </w:r>
      <w:r w:rsidR="00C666B9">
        <w:t xml:space="preserve"> możliwości, </w:t>
      </w:r>
      <w:r w:rsidR="00ED3537">
        <w:t>braków, potrzeb, a także</w:t>
      </w:r>
      <w:r>
        <w:t xml:space="preserve"> </w:t>
      </w:r>
      <w:proofErr w:type="spellStart"/>
      <w:r>
        <w:t>ryzyk</w:t>
      </w:r>
      <w:proofErr w:type="spellEnd"/>
      <w:r>
        <w:t xml:space="preserve"> związanych z jego stosowaniem;</w:t>
      </w:r>
    </w:p>
    <w:p w14:paraId="5F509F70" w14:textId="60E451B6" w:rsidR="00BD7541" w:rsidRPr="00386C62" w:rsidRDefault="00BD7541" w:rsidP="006746F6">
      <w:pPr>
        <w:pStyle w:val="Akapitzlist"/>
        <w:numPr>
          <w:ilvl w:val="0"/>
          <w:numId w:val="90"/>
        </w:numPr>
        <w:spacing w:before="120" w:after="0" w:line="257" w:lineRule="auto"/>
        <w:contextualSpacing w:val="0"/>
        <w:rPr>
          <w:rFonts w:cs="Calibri"/>
        </w:rPr>
      </w:pPr>
      <w:r>
        <w:rPr>
          <w:rFonts w:cs="Calibri"/>
        </w:rPr>
        <w:t>O</w:t>
      </w:r>
      <w:r w:rsidRPr="00B54F3E">
        <w:t>pracowanie programu wdrażania otwartego oprogramowania</w:t>
      </w:r>
      <w:r w:rsidR="00617382">
        <w:t xml:space="preserve"> i otwartych standardów technologicznych</w:t>
      </w:r>
      <w:r w:rsidRPr="00B54F3E">
        <w:t xml:space="preserve"> w polskiej administracji, obejmującego standardy wykorzystania oprogramowania oraz projekty pilotażowe;</w:t>
      </w:r>
    </w:p>
    <w:p w14:paraId="33017C75" w14:textId="5279A9CC" w:rsidR="00BD7541" w:rsidRPr="00B54F3E" w:rsidRDefault="00BD7541" w:rsidP="006746F6">
      <w:pPr>
        <w:pStyle w:val="Akapitzlist"/>
        <w:numPr>
          <w:ilvl w:val="0"/>
          <w:numId w:val="90"/>
        </w:numPr>
        <w:spacing w:before="120" w:after="0" w:line="257" w:lineRule="auto"/>
        <w:contextualSpacing w:val="0"/>
      </w:pPr>
      <w:r>
        <w:t>O</w:t>
      </w:r>
      <w:r w:rsidRPr="00B54F3E">
        <w:t xml:space="preserve">kreślanie zasad prowadzenia przetargów na wdrożenia IT w administracji publicznej, które będą </w:t>
      </w:r>
      <w:r w:rsidR="00A25363">
        <w:t xml:space="preserve">wykorzystywać, ale też w jasno </w:t>
      </w:r>
      <w:r w:rsidR="00E46889">
        <w:t xml:space="preserve">określony i </w:t>
      </w:r>
      <w:proofErr w:type="spellStart"/>
      <w:r w:rsidR="00E46889">
        <w:t>rozliczalny</w:t>
      </w:r>
      <w:proofErr w:type="spellEnd"/>
      <w:r w:rsidR="00E46889">
        <w:t xml:space="preserve"> sposób </w:t>
      </w:r>
      <w:r w:rsidRPr="00B54F3E">
        <w:t>wspierać wykorzystanie otwartego oprogramowania;</w:t>
      </w:r>
    </w:p>
    <w:p w14:paraId="5B105624" w14:textId="086CD5D9" w:rsidR="00BD7541" w:rsidRDefault="00BD7541" w:rsidP="006746F6">
      <w:pPr>
        <w:pStyle w:val="Akapitzlist"/>
        <w:numPr>
          <w:ilvl w:val="0"/>
          <w:numId w:val="90"/>
        </w:numPr>
        <w:spacing w:before="120" w:after="0" w:line="257" w:lineRule="auto"/>
        <w:contextualSpacing w:val="0"/>
      </w:pPr>
      <w:r>
        <w:t>U</w:t>
      </w:r>
      <w:r w:rsidRPr="00B54F3E">
        <w:t xml:space="preserve">tworzenie repozytorium </w:t>
      </w:r>
      <w:r>
        <w:t xml:space="preserve">zweryfikowanego pod kątem bezpieczeństwa </w:t>
      </w:r>
      <w:r w:rsidRPr="00B54F3E">
        <w:t>otwartego oprogramowania dla polskiej administracji</w:t>
      </w:r>
      <w:r w:rsidR="00EC7E0B">
        <w:t>;</w:t>
      </w:r>
      <w:r>
        <w:t xml:space="preserve"> </w:t>
      </w:r>
    </w:p>
    <w:p w14:paraId="1CC5816A" w14:textId="240DE00F" w:rsidR="00BD7541" w:rsidRDefault="00BD7541" w:rsidP="006746F6">
      <w:pPr>
        <w:pStyle w:val="Akapitzlist"/>
        <w:numPr>
          <w:ilvl w:val="0"/>
          <w:numId w:val="90"/>
        </w:numPr>
        <w:spacing w:before="120" w:after="0" w:line="257" w:lineRule="auto"/>
        <w:contextualSpacing w:val="0"/>
      </w:pPr>
      <w:r>
        <w:t xml:space="preserve">Wprowadzenie </w:t>
      </w:r>
      <w:r w:rsidR="00C926F6">
        <w:t>rekomendacji</w:t>
      </w:r>
      <w:r>
        <w:t xml:space="preserve"> sprzyjających większej adopcji otwartego oprogramowania w administracji publicznej.</w:t>
      </w:r>
    </w:p>
    <w:p w14:paraId="60028D48" w14:textId="77777777" w:rsidR="00BD7541" w:rsidRDefault="00BD7541" w:rsidP="00BD7541"/>
    <w:p w14:paraId="5CF2F1D3" w14:textId="77777777" w:rsidR="00BD7541" w:rsidRPr="00B54F3E" w:rsidRDefault="00BD7541" w:rsidP="00BD7541"/>
    <w:p w14:paraId="6F34105A" w14:textId="06C11F3E" w:rsidR="00BD7541" w:rsidRPr="00B54F3E" w:rsidRDefault="00BD7541" w:rsidP="00BD7541">
      <w:pPr>
        <w:rPr>
          <w:rFonts w:cs="Calibri"/>
          <w:b/>
        </w:rPr>
      </w:pPr>
      <w:r w:rsidRPr="00B54F3E">
        <w:rPr>
          <w:rFonts w:cs="Calibri"/>
          <w:b/>
        </w:rPr>
        <w:t>[</w:t>
      </w:r>
      <w:proofErr w:type="spellStart"/>
      <w:r w:rsidRPr="00B54F3E">
        <w:rPr>
          <w:rFonts w:cs="Calibri"/>
          <w:b/>
        </w:rPr>
        <w:t>box</w:t>
      </w:r>
      <w:proofErr w:type="spellEnd"/>
      <w:r w:rsidRPr="00B54F3E">
        <w:rPr>
          <w:rFonts w:cs="Calibri"/>
          <w:b/>
        </w:rPr>
        <w:t xml:space="preserve">] Co z tego wynika: </w:t>
      </w:r>
      <w:r w:rsidRPr="00B54F3E">
        <w:rPr>
          <w:rFonts w:cs="Calibri"/>
        </w:rPr>
        <w:t>Zwiększymy</w:t>
      </w:r>
      <w:r w:rsidRPr="00B54F3E">
        <w:rPr>
          <w:rFonts w:cs="Calibri"/>
          <w:bCs/>
        </w:rPr>
        <w:t xml:space="preserve"> wykorzystanie otwartego oprogramowania w administracji publicznej. Zapewnimy dostęp do oprogramowania i wsparcie przy wdrożeniu. </w:t>
      </w:r>
      <w:r w:rsidR="00EF63DD">
        <w:rPr>
          <w:rFonts w:cs="Calibri"/>
          <w:bCs/>
        </w:rPr>
        <w:t xml:space="preserve">Zapewnimy wsparcie </w:t>
      </w:r>
      <w:r w:rsidR="00B524E5">
        <w:rPr>
          <w:rFonts w:cs="Calibri"/>
          <w:bCs/>
        </w:rPr>
        <w:t xml:space="preserve">dla </w:t>
      </w:r>
      <w:r w:rsidR="00CC170C">
        <w:rPr>
          <w:rFonts w:cs="Calibri"/>
          <w:bCs/>
        </w:rPr>
        <w:t xml:space="preserve">wykorzystywanych projektów </w:t>
      </w:r>
      <w:r w:rsidR="006922DD">
        <w:rPr>
          <w:rFonts w:cs="Calibri"/>
          <w:bCs/>
        </w:rPr>
        <w:t>otwartego oprogramowania, aby mogły się rozwijać.</w:t>
      </w:r>
    </w:p>
    <w:p w14:paraId="3B6451B2" w14:textId="77777777" w:rsidR="00BD7541" w:rsidRDefault="00BD7541" w:rsidP="00BD7541">
      <w:pPr>
        <w:rPr>
          <w:rFonts w:cs="Calibri"/>
          <w:b/>
        </w:rPr>
      </w:pPr>
      <w:r>
        <w:rPr>
          <w:rFonts w:cs="Calibri"/>
          <w:b/>
        </w:rPr>
        <w:br w:type="page"/>
      </w:r>
    </w:p>
    <w:p w14:paraId="129EDD07" w14:textId="1084D4A7" w:rsidR="00BD7541" w:rsidRPr="00433D7D" w:rsidRDefault="00BD7541" w:rsidP="00433D7D">
      <w:pPr>
        <w:pStyle w:val="Podtytu"/>
      </w:pPr>
      <w:r w:rsidRPr="00433D7D">
        <w:lastRenderedPageBreak/>
        <w:t xml:space="preserve">Cel </w:t>
      </w:r>
      <w:r w:rsidR="00C20687">
        <w:t>4.6.</w:t>
      </w:r>
      <w:r w:rsidRPr="00433D7D">
        <w:t xml:space="preserve">2: Polski ekosystem otwartego oprogramowania jest silniejszy </w:t>
      </w:r>
    </w:p>
    <w:p w14:paraId="554F6842" w14:textId="77777777" w:rsidR="00433D7D" w:rsidRPr="00433D7D" w:rsidRDefault="00433D7D" w:rsidP="00433D7D">
      <w:pPr>
        <w:pStyle w:val="Podtytu"/>
      </w:pPr>
    </w:p>
    <w:p w14:paraId="73921454" w14:textId="77777777" w:rsidR="00BD7541" w:rsidRPr="00433D7D" w:rsidRDefault="00BD7541" w:rsidP="00433D7D">
      <w:pPr>
        <w:pStyle w:val="Podtytu"/>
      </w:pPr>
      <w:r w:rsidRPr="00433D7D">
        <w:t>Co umożliwi realizację celu:</w:t>
      </w:r>
    </w:p>
    <w:p w14:paraId="4622E2F6" w14:textId="52DECA95" w:rsidR="00BD7541" w:rsidRPr="00B54F3E" w:rsidRDefault="00BD7541" w:rsidP="006746F6">
      <w:pPr>
        <w:pStyle w:val="Akapitzlist"/>
        <w:numPr>
          <w:ilvl w:val="0"/>
          <w:numId w:val="89"/>
        </w:numPr>
        <w:spacing w:before="120" w:after="0" w:line="257" w:lineRule="auto"/>
        <w:contextualSpacing w:val="0"/>
      </w:pPr>
      <w:r>
        <w:t>W</w:t>
      </w:r>
      <w:r w:rsidRPr="00B54F3E">
        <w:t>prowadzenie instrumentu finansowania dla firm</w:t>
      </w:r>
      <w:r>
        <w:t>,</w:t>
      </w:r>
      <w:r w:rsidRPr="00B54F3E">
        <w:t xml:space="preserve"> </w:t>
      </w:r>
      <w:r>
        <w:t xml:space="preserve">organizacji oraz </w:t>
      </w:r>
      <w:r w:rsidRPr="00B54F3E">
        <w:t>programistów na tworzenie otwartego oprogramowania</w:t>
      </w:r>
      <w:r>
        <w:t>, a także rozwiązań typu open hardware</w:t>
      </w:r>
      <w:r w:rsidRPr="00B54F3E">
        <w:t>;</w:t>
      </w:r>
    </w:p>
    <w:p w14:paraId="4369C85D" w14:textId="77777777" w:rsidR="00BD7541" w:rsidRDefault="00BD7541" w:rsidP="006746F6">
      <w:pPr>
        <w:pStyle w:val="Akapitzlist"/>
        <w:numPr>
          <w:ilvl w:val="0"/>
          <w:numId w:val="89"/>
        </w:numPr>
        <w:spacing w:before="120" w:after="0" w:line="257" w:lineRule="auto"/>
        <w:contextualSpacing w:val="0"/>
      </w:pPr>
      <w:r>
        <w:t>W</w:t>
      </w:r>
      <w:r w:rsidRPr="00B54F3E">
        <w:t>sparcie rozwoju otwartych systemów sztucznej inteligencji oraz ich wdrażania w administracji publicznej;</w:t>
      </w:r>
    </w:p>
    <w:p w14:paraId="1EE8FDF7" w14:textId="10F50395" w:rsidR="00FB290A" w:rsidRPr="00B54F3E" w:rsidRDefault="00FB290A" w:rsidP="006746F6">
      <w:pPr>
        <w:pStyle w:val="Akapitzlist"/>
        <w:numPr>
          <w:ilvl w:val="0"/>
          <w:numId w:val="89"/>
        </w:numPr>
        <w:spacing w:before="120" w:after="0" w:line="257" w:lineRule="auto"/>
        <w:contextualSpacing w:val="0"/>
      </w:pPr>
      <w:r>
        <w:t xml:space="preserve">Wsparcie rozwoju otwartych protokołów zwiększających autonomię i bezpieczeństwo użytkowników </w:t>
      </w:r>
      <w:r w:rsidR="002201EA">
        <w:t>platform internetowych</w:t>
      </w:r>
      <w:r w:rsidR="006F5C15">
        <w:t xml:space="preserve"> (np. umożliwiającym im korzystanie z różnych algorytmów rekomendujących treści);</w:t>
      </w:r>
    </w:p>
    <w:p w14:paraId="4C387F30" w14:textId="4ABF8F80" w:rsidR="00BD7541" w:rsidRDefault="00BD7541" w:rsidP="006746F6">
      <w:pPr>
        <w:pStyle w:val="Akapitzlist"/>
        <w:numPr>
          <w:ilvl w:val="0"/>
          <w:numId w:val="89"/>
        </w:numPr>
        <w:spacing w:before="120" w:after="0" w:line="257" w:lineRule="auto"/>
        <w:contextualSpacing w:val="0"/>
      </w:pPr>
      <w:r>
        <w:t>W</w:t>
      </w:r>
      <w:r w:rsidRPr="00B54F3E">
        <w:t xml:space="preserve">sparcie rozwoju otwartych rozwiązań dla administracji samorządowej - połączone wsparcie dla lokalnych </w:t>
      </w:r>
      <w:r w:rsidR="00820F1D">
        <w:t>przedsiębiorstw</w:t>
      </w:r>
      <w:r w:rsidR="00820F1D" w:rsidRPr="00B54F3E">
        <w:t xml:space="preserve"> </w:t>
      </w:r>
      <w:r w:rsidR="00820F1D">
        <w:t>oraz</w:t>
      </w:r>
      <w:r w:rsidRPr="00B54F3E">
        <w:t xml:space="preserve"> </w:t>
      </w:r>
      <w:r w:rsidR="001467FF">
        <w:t>administracji samorządowej</w:t>
      </w:r>
      <w:r w:rsidR="001467FF" w:rsidRPr="00B54F3E">
        <w:t xml:space="preserve"> </w:t>
      </w:r>
      <w:r w:rsidRPr="00B54F3E">
        <w:t>wdrażających oprogramowanie</w:t>
      </w:r>
      <w:r w:rsidR="001467FF">
        <w:t>, wykorzystujących otwarte narzędzia i realizujących wspólne projekty</w:t>
      </w:r>
      <w:r>
        <w:t>;</w:t>
      </w:r>
    </w:p>
    <w:p w14:paraId="2E742164" w14:textId="480E8DA5" w:rsidR="00BD7541" w:rsidRDefault="00BD7541" w:rsidP="006746F6">
      <w:pPr>
        <w:pStyle w:val="Akapitzlist"/>
        <w:numPr>
          <w:ilvl w:val="0"/>
          <w:numId w:val="89"/>
        </w:numPr>
        <w:spacing w:before="120" w:after="0" w:line="257" w:lineRule="auto"/>
        <w:contextualSpacing w:val="0"/>
      </w:pPr>
      <w:r>
        <w:t xml:space="preserve">Promowanie polityk open </w:t>
      </w:r>
      <w:proofErr w:type="spellStart"/>
      <w:r>
        <w:t>source</w:t>
      </w:r>
      <w:proofErr w:type="spellEnd"/>
      <w:r>
        <w:t xml:space="preserve"> na rynku krajowym oraz międzynarodowym m.in. poprzez organizację konkursów na rozwiązania open </w:t>
      </w:r>
      <w:proofErr w:type="spellStart"/>
      <w:r>
        <w:t>source</w:t>
      </w:r>
      <w:proofErr w:type="spellEnd"/>
      <w:r>
        <w:t>.</w:t>
      </w:r>
    </w:p>
    <w:p w14:paraId="3831C1B6" w14:textId="77777777" w:rsidR="00BD7541" w:rsidRDefault="00BD7541" w:rsidP="00BD7541">
      <w:r>
        <w:t xml:space="preserve"> </w:t>
      </w:r>
    </w:p>
    <w:p w14:paraId="67E1286C" w14:textId="620B5E6C" w:rsidR="00BD7541" w:rsidRPr="00B54F3E" w:rsidRDefault="00BD7541" w:rsidP="00BD7541">
      <w:pPr>
        <w:rPr>
          <w:rFonts w:cs="Calibri"/>
        </w:rPr>
      </w:pPr>
      <w:r w:rsidRPr="00B54F3E">
        <w:rPr>
          <w:rFonts w:cs="Calibri"/>
          <w:b/>
        </w:rPr>
        <w:t>[</w:t>
      </w:r>
      <w:proofErr w:type="spellStart"/>
      <w:r w:rsidRPr="00B54F3E">
        <w:rPr>
          <w:rFonts w:cs="Calibri"/>
          <w:b/>
        </w:rPr>
        <w:t>box</w:t>
      </w:r>
      <w:proofErr w:type="spellEnd"/>
      <w:r w:rsidRPr="00B54F3E">
        <w:rPr>
          <w:rFonts w:cs="Calibri"/>
          <w:b/>
        </w:rPr>
        <w:t xml:space="preserve">] Co z tego wynika: </w:t>
      </w:r>
      <w:r w:rsidRPr="00B54F3E">
        <w:rPr>
          <w:rFonts w:cs="Calibri"/>
          <w:bCs/>
        </w:rPr>
        <w:t xml:space="preserve">Firmy i programiści tworzący otwarte oprogramowanie otrzymają zwiększone finansowanie. Proces wdrażania otwartego oprogramowania </w:t>
      </w:r>
      <w:r w:rsidR="00852ADE">
        <w:rPr>
          <w:rFonts w:cs="Calibri"/>
          <w:bCs/>
        </w:rPr>
        <w:t xml:space="preserve">i sprzętu </w:t>
      </w:r>
      <w:r w:rsidRPr="00B54F3E">
        <w:rPr>
          <w:rFonts w:cs="Calibri"/>
          <w:bCs/>
        </w:rPr>
        <w:t>będzie rozwijany i wspierany.</w:t>
      </w:r>
    </w:p>
    <w:p w14:paraId="77AEFC16" w14:textId="1F8213BE" w:rsidR="00BD7541" w:rsidRPr="00BD7541" w:rsidRDefault="00BD7541" w:rsidP="00BD7541">
      <w:r>
        <w:br w:type="page"/>
      </w:r>
    </w:p>
    <w:p w14:paraId="7C51A71E" w14:textId="77777777" w:rsidR="00AB7E7A" w:rsidRDefault="00544388" w:rsidP="006746F6">
      <w:pPr>
        <w:pStyle w:val="Nagwek3"/>
        <w:numPr>
          <w:ilvl w:val="1"/>
          <w:numId w:val="2"/>
        </w:numPr>
      </w:pPr>
      <w:bookmarkStart w:id="72" w:name="_Toc221026282"/>
      <w:r>
        <w:lastRenderedPageBreak/>
        <w:t>Cyfrowa i zielona transformacja</w:t>
      </w:r>
      <w:bookmarkEnd w:id="72"/>
    </w:p>
    <w:p w14:paraId="6F91AC70" w14:textId="77777777" w:rsidR="0098219E" w:rsidRDefault="0098219E" w:rsidP="00433D7D">
      <w:pPr>
        <w:pStyle w:val="Podtytu"/>
      </w:pPr>
    </w:p>
    <w:p w14:paraId="43744206" w14:textId="77777777" w:rsidR="00844ED3" w:rsidRPr="007622A3" w:rsidRDefault="00844ED3" w:rsidP="00433D7D">
      <w:pPr>
        <w:pStyle w:val="Podtytu"/>
        <w:rPr>
          <w:rFonts w:cs="Times New Roman (Nagłówki CS)"/>
        </w:rPr>
      </w:pPr>
      <w:r w:rsidRPr="007622A3">
        <w:rPr>
          <w:rFonts w:cs="Times New Roman (Nagłówki CS)"/>
        </w:rPr>
        <w:t>Diagnoza – jak jest?</w:t>
      </w:r>
    </w:p>
    <w:p w14:paraId="5E15C3C2" w14:textId="047F8EF0" w:rsidR="00844ED3" w:rsidRDefault="00844ED3" w:rsidP="00844ED3">
      <w:pPr>
        <w:spacing w:line="276" w:lineRule="auto"/>
        <w:rPr>
          <w:rFonts w:cs="Calibri"/>
        </w:rPr>
      </w:pPr>
      <w:r w:rsidRPr="00B54F3E">
        <w:rPr>
          <w:rFonts w:cs="Calibri"/>
        </w:rPr>
        <w:t xml:space="preserve">Obecnie w Polsce realizowanie inicjatyw na rzecz zielonej i cyfrowej transformacji wynika głównie z unijnych wymogów regulacyjnych i wytycznych w zakresie finansowania projektów z funduszy europejskich, nie zaś z obranej przez państwo ambitnej strategii w zakresie tzw. “bliźniaczej przemiany”. Zaproponowane w Krajowym planie do programu polityki „Droga ku cyfrowej dekadzie” działania w tym obszarze skupiają się przede wszystkim na tworzeniu </w:t>
      </w:r>
      <w:proofErr w:type="spellStart"/>
      <w:r w:rsidRPr="00B54F3E">
        <w:rPr>
          <w:rFonts w:cs="Calibri"/>
        </w:rPr>
        <w:t>sandboxów</w:t>
      </w:r>
      <w:proofErr w:type="spellEnd"/>
      <w:r w:rsidRPr="00B54F3E">
        <w:rPr>
          <w:rFonts w:cs="Calibri"/>
        </w:rPr>
        <w:t xml:space="preserve"> dla rozwiązań AI, uczestnictwie w inicjatywie Komisji Europejskiej Earth </w:t>
      </w:r>
      <w:proofErr w:type="spellStart"/>
      <w:r w:rsidRPr="00B54F3E">
        <w:rPr>
          <w:rFonts w:cs="Calibri"/>
        </w:rPr>
        <w:t>Destination</w:t>
      </w:r>
      <w:proofErr w:type="spellEnd"/>
      <w:r w:rsidRPr="00B54F3E">
        <w:rPr>
          <w:rFonts w:cs="Calibri"/>
        </w:rPr>
        <w:t xml:space="preserve">, inwestycjach i wymogach związanych z wdrażaniem innowacji środowiskowych (przede wszystkim gospodarki obiegu zamkniętego). Dotychczas niewiele uwagi poświęcono także wpływowi państwowych rozwiązań cyfrowych na środowisko i zmiany klimatu. Równocześnie wiadome jest, że ślad węglowy generowany wskutek produkcji i użytkowania rozwiązań cyfrowych stale rośnie w Polsce i na świecie. Szacuje się, że globalne emisje sektora ICT wynoszą od </w:t>
      </w:r>
      <w:r w:rsidR="00052325">
        <w:rPr>
          <w:rFonts w:cs="Calibri"/>
        </w:rPr>
        <w:t>2,1</w:t>
      </w:r>
      <w:r w:rsidRPr="00B54F3E">
        <w:rPr>
          <w:rFonts w:cs="Calibri"/>
        </w:rPr>
        <w:t xml:space="preserve">% do </w:t>
      </w:r>
      <w:r w:rsidR="00052325">
        <w:rPr>
          <w:rFonts w:cs="Calibri"/>
        </w:rPr>
        <w:t>3,9</w:t>
      </w:r>
      <w:r w:rsidRPr="00B54F3E">
        <w:rPr>
          <w:rFonts w:cs="Calibri"/>
        </w:rPr>
        <w:t>%</w:t>
      </w:r>
      <w:r w:rsidRPr="00131176">
        <w:rPr>
          <w:rFonts w:cs="Calibri"/>
          <w:vertAlign w:val="superscript"/>
        </w:rPr>
        <w:footnoteReference w:id="130"/>
      </w:r>
      <w:r w:rsidRPr="00B54F3E">
        <w:rPr>
          <w:rFonts w:cs="Calibri"/>
        </w:rPr>
        <w:t xml:space="preserve"> i są większe niż te generowane przez przemysł lotniczy.</w:t>
      </w:r>
      <w:r>
        <w:rPr>
          <w:rFonts w:cs="Calibri"/>
        </w:rPr>
        <w:t xml:space="preserve"> Wyzwaniem pozostaje zwiększenie dostępności czystej i taniej energii dla rosnących potrzeb </w:t>
      </w:r>
      <w:r w:rsidDel="0077513B">
        <w:rPr>
          <w:rFonts w:cs="Calibri"/>
        </w:rPr>
        <w:t>obywateli i przedsiębiorców</w:t>
      </w:r>
      <w:r>
        <w:rPr>
          <w:rFonts w:cs="Calibri"/>
        </w:rPr>
        <w:t xml:space="preserve"> korzystających z rozwiązań cyfrowych.</w:t>
      </w:r>
      <w:r w:rsidR="00976458">
        <w:rPr>
          <w:rFonts w:cs="Calibri"/>
        </w:rPr>
        <w:t xml:space="preserve">  </w:t>
      </w:r>
    </w:p>
    <w:p w14:paraId="0403D2AE" w14:textId="77777777" w:rsidR="00844ED3" w:rsidRDefault="00844ED3" w:rsidP="00844ED3">
      <w:pPr>
        <w:spacing w:line="276" w:lineRule="auto"/>
        <w:rPr>
          <w:rFonts w:cs="Calibri"/>
        </w:rPr>
      </w:pPr>
      <w:r w:rsidRPr="00E918AF">
        <w:rPr>
          <w:rFonts w:eastAsiaTheme="majorEastAsia" w:cs="Times New Roman (Nagłówki CS)"/>
          <w:color w:val="002060"/>
          <w:spacing w:val="15"/>
          <w:sz w:val="40"/>
          <w:szCs w:val="28"/>
        </w:rPr>
        <w:t>Niezbędne jest więc bardziej kompleksowe niż dotychczas podejście do cyfrowej i zielonej transformacji</w:t>
      </w:r>
      <w:r w:rsidRPr="00B54F3E">
        <w:rPr>
          <w:rFonts w:cs="Calibri"/>
        </w:rPr>
        <w:t xml:space="preserve"> </w:t>
      </w:r>
    </w:p>
    <w:p w14:paraId="21B61197" w14:textId="77777777" w:rsidR="00844ED3" w:rsidRPr="00B54F3E" w:rsidRDefault="00844ED3" w:rsidP="00844ED3">
      <w:pPr>
        <w:spacing w:line="276" w:lineRule="auto"/>
        <w:rPr>
          <w:rFonts w:cs="Calibri"/>
        </w:rPr>
      </w:pPr>
      <w:r w:rsidRPr="00B54F3E">
        <w:rPr>
          <w:rFonts w:cs="Calibri"/>
        </w:rPr>
        <w:t xml:space="preserve">oraz współpraca międzyresortowa, która obejmie wątki zarówno energochłonności narzędzi cyfrowych, potencjału technologii w walce ze zmianami klimatu i ograniczeniem emisji, jak również ekologii cyfrowej. </w:t>
      </w:r>
    </w:p>
    <w:p w14:paraId="60CD800E" w14:textId="338E9F81" w:rsidR="00844ED3" w:rsidRPr="00E918AF" w:rsidRDefault="00844ED3" w:rsidP="00844ED3">
      <w:r w:rsidRPr="001A645E">
        <w:t xml:space="preserve">Wśród polskiego biznesu rośnie świadomość wpływu nowych technologii na środowisko i klimat. </w:t>
      </w:r>
      <w:r w:rsidRPr="00B54F3E">
        <w:rPr>
          <w:rFonts w:cs="Calibri"/>
        </w:rPr>
        <w:t>Zgodnie z ostatnimi danymi</w:t>
      </w:r>
      <w:r w:rsidRPr="00B54F3E">
        <w:rPr>
          <w:rFonts w:cs="Calibri"/>
          <w:vertAlign w:val="superscript"/>
        </w:rPr>
        <w:footnoteReference w:id="131"/>
      </w:r>
      <w:r w:rsidRPr="00B54F3E">
        <w:rPr>
          <w:rFonts w:cs="Calibri"/>
        </w:rPr>
        <w:t xml:space="preserve">, ponad 64% firm z sektora ICT zwraca uwagę na kwestie takie jak zużycie energii czy możliwość łatwej wymiany części przy wyborze sprzętu lub dostawcy usług. Równocześnie brakuje systemów monitorowania wpływu technologii cyfrowych wykorzystywanych przez firmy na środowisko. Obowiązek raportowania kwestii związanych z ryzykiem klimatycznym, wynikający z dyrektywy </w:t>
      </w:r>
      <w:proofErr w:type="spellStart"/>
      <w:r w:rsidRPr="00B54F3E">
        <w:rPr>
          <w:rFonts w:cs="Calibri"/>
        </w:rPr>
        <w:t>ws</w:t>
      </w:r>
      <w:proofErr w:type="spellEnd"/>
      <w:r w:rsidRPr="00B54F3E">
        <w:rPr>
          <w:rFonts w:cs="Calibri"/>
        </w:rPr>
        <w:t xml:space="preserve">. sprawozdawczości przedsiębiorstw w zakresie zrównoważonego rozwoju (tzw. CSRD – The </w:t>
      </w:r>
      <w:proofErr w:type="spellStart"/>
      <w:r w:rsidRPr="00B54F3E">
        <w:rPr>
          <w:rFonts w:cs="Calibri"/>
        </w:rPr>
        <w:t>Corporate</w:t>
      </w:r>
      <w:proofErr w:type="spellEnd"/>
      <w:r w:rsidRPr="00B54F3E">
        <w:rPr>
          <w:rFonts w:cs="Calibri"/>
        </w:rPr>
        <w:t xml:space="preserve"> </w:t>
      </w:r>
      <w:proofErr w:type="spellStart"/>
      <w:r w:rsidRPr="00B54F3E">
        <w:rPr>
          <w:rFonts w:cs="Calibri"/>
        </w:rPr>
        <w:t>Sustainability</w:t>
      </w:r>
      <w:proofErr w:type="spellEnd"/>
      <w:r w:rsidRPr="00B54F3E">
        <w:rPr>
          <w:rFonts w:cs="Calibri"/>
        </w:rPr>
        <w:t xml:space="preserve"> Reporting Directive</w:t>
      </w:r>
      <w:r w:rsidR="005C21CF">
        <w:rPr>
          <w:rStyle w:val="Odwoanieprzypisudolnego"/>
          <w:rFonts w:cs="Calibri"/>
        </w:rPr>
        <w:footnoteReference w:id="132"/>
      </w:r>
      <w:r w:rsidRPr="00B54F3E">
        <w:rPr>
          <w:rFonts w:cs="Calibri"/>
        </w:rPr>
        <w:t>), na ten moment dotyczy jedynie największych spółek giełdowych. To natomiast może prowadzić do ograniczonego raportowania bądź też </w:t>
      </w:r>
      <w:proofErr w:type="spellStart"/>
      <w:r w:rsidRPr="00B54F3E">
        <w:rPr>
          <w:rFonts w:cs="Calibri"/>
        </w:rPr>
        <w:t>greenwashingu</w:t>
      </w:r>
      <w:proofErr w:type="spellEnd"/>
      <w:r w:rsidRPr="00B54F3E">
        <w:rPr>
          <w:rFonts w:cs="Calibri"/>
        </w:rPr>
        <w:t xml:space="preserve"> (fałszywego przedstawiania produktów lub usług jako ekologicznych) w przypadku podmiotów mniejszych oraz tych nienotowanych na giełdzie. W </w:t>
      </w:r>
      <w:r w:rsidRPr="00B54F3E">
        <w:rPr>
          <w:rFonts w:cs="Calibri"/>
        </w:rPr>
        <w:lastRenderedPageBreak/>
        <w:t xml:space="preserve">zakresie certyfikacji, istnieją unijne systemy weryfikacji technologii, jak chociażby </w:t>
      </w:r>
      <w:hyperlink r:id="rId21">
        <w:r w:rsidRPr="00B54F3E">
          <w:rPr>
            <w:rFonts w:cs="Calibri"/>
          </w:rPr>
          <w:t>ETV</w:t>
        </w:r>
      </w:hyperlink>
      <w:r w:rsidRPr="00B54F3E">
        <w:rPr>
          <w:rFonts w:cs="Calibri"/>
          <w:vertAlign w:val="superscript"/>
        </w:rPr>
        <w:footnoteReference w:id="133"/>
      </w:r>
      <w:r w:rsidRPr="00B54F3E">
        <w:rPr>
          <w:rFonts w:cs="Calibri"/>
        </w:rPr>
        <w:t xml:space="preserve"> (</w:t>
      </w:r>
      <w:proofErr w:type="spellStart"/>
      <w:r w:rsidRPr="00B54F3E">
        <w:rPr>
          <w:rFonts w:cs="Calibri"/>
        </w:rPr>
        <w:t>Environmental</w:t>
      </w:r>
      <w:proofErr w:type="spellEnd"/>
      <w:r w:rsidRPr="00B54F3E">
        <w:rPr>
          <w:rFonts w:cs="Calibri"/>
        </w:rPr>
        <w:t xml:space="preserve"> Technology </w:t>
      </w:r>
      <w:proofErr w:type="spellStart"/>
      <w:r w:rsidRPr="00B54F3E">
        <w:rPr>
          <w:rFonts w:cs="Calibri"/>
        </w:rPr>
        <w:t>Verification</w:t>
      </w:r>
      <w:proofErr w:type="spellEnd"/>
      <w:r w:rsidRPr="00B54F3E">
        <w:rPr>
          <w:rFonts w:cs="Calibri"/>
        </w:rPr>
        <w:t xml:space="preserve"> – Program weryfikacji technologii środowiskowych Unii Europejskiej). Jednak odnoszą się one przede wszystkim do technologii środowiskowych (tj. mających na celu redukcję emisji gazów cieplarnianych, ograniczenie zużycia zasobów takich jak woda czy surowce), nie zaś do produktów sektora ICT, które w coraz większym stopniu odpowiadają za zużycie energii. Ponadto są one dobrowolne, co może stawiać pod znakiem zapytania ich skuteczność.</w:t>
      </w:r>
    </w:p>
    <w:p w14:paraId="46B68DC0" w14:textId="77777777" w:rsidR="00844ED3" w:rsidRPr="007622A3" w:rsidRDefault="00844ED3" w:rsidP="00844ED3">
      <w:pPr>
        <w:pStyle w:val="Podtytu"/>
        <w:rPr>
          <w:rFonts w:cs="Times New Roman (Nagłówki CS)"/>
        </w:rPr>
      </w:pPr>
      <w:r w:rsidRPr="007622A3">
        <w:rPr>
          <w:rFonts w:cs="Times New Roman (Nagłówki CS)"/>
        </w:rPr>
        <w:t>Pierwsze polskie badania</w:t>
      </w:r>
      <w:r w:rsidRPr="007622A3">
        <w:rPr>
          <w:rFonts w:cs="Times New Roman (Nagłówki CS)"/>
          <w:vertAlign w:val="superscript"/>
        </w:rPr>
        <w:footnoteReference w:id="134"/>
      </w:r>
      <w:r w:rsidRPr="007622A3">
        <w:rPr>
          <w:rFonts w:cs="Times New Roman (Nagłówki CS)"/>
        </w:rPr>
        <w:t xml:space="preserve"> sugerują, że świadomość obywateli na temat ekologii cyfrowej jest niska. </w:t>
      </w:r>
    </w:p>
    <w:p w14:paraId="6468D178" w14:textId="0DE9EC84" w:rsidR="00844ED3" w:rsidRPr="004C362C" w:rsidRDefault="00844ED3" w:rsidP="00844ED3">
      <w:pPr>
        <w:spacing w:line="276" w:lineRule="auto"/>
        <w:rPr>
          <w:rFonts w:cs="Calibri"/>
        </w:rPr>
      </w:pPr>
      <w:r w:rsidRPr="00B54F3E">
        <w:rPr>
          <w:rFonts w:cs="Calibri"/>
        </w:rPr>
        <w:t xml:space="preserve">Terminy takie jak “cyfrowy ślad węglowy” i “ekologia cyfrowa” są </w:t>
      </w:r>
      <w:r w:rsidR="0020631A">
        <w:rPr>
          <w:rFonts w:cs="Calibri"/>
        </w:rPr>
        <w:t>nadal mało rozpoznawalne wśród osób spoza sektora ICT. Znajomość pojęcia „cyf</w:t>
      </w:r>
      <w:r w:rsidR="00BB0FB1">
        <w:rPr>
          <w:rFonts w:cs="Calibri"/>
        </w:rPr>
        <w:t xml:space="preserve">rowy ślad węglowy” zadeklarowało jedynie </w:t>
      </w:r>
      <w:r w:rsidRPr="00B54F3E">
        <w:rPr>
          <w:rFonts w:cs="Calibri"/>
        </w:rPr>
        <w:t xml:space="preserve">19% </w:t>
      </w:r>
      <w:r w:rsidR="00BB0FB1">
        <w:rPr>
          <w:rFonts w:cs="Calibri"/>
        </w:rPr>
        <w:t>osób niezwiązanych z branżą IT, natomiast termin „ekologia cyfrowa” był znany tylko</w:t>
      </w:r>
      <w:r w:rsidRPr="00B54F3E">
        <w:rPr>
          <w:rFonts w:cs="Calibri"/>
        </w:rPr>
        <w:t xml:space="preserve"> </w:t>
      </w:r>
      <w:r w:rsidR="00D22D97">
        <w:rPr>
          <w:rFonts w:cs="Calibri"/>
        </w:rPr>
        <w:t>1</w:t>
      </w:r>
      <w:r w:rsidRPr="00B54F3E">
        <w:rPr>
          <w:rFonts w:cs="Calibri"/>
        </w:rPr>
        <w:t xml:space="preserve">2% </w:t>
      </w:r>
      <w:r w:rsidR="00BB0FB1">
        <w:rPr>
          <w:rFonts w:cs="Calibri"/>
        </w:rPr>
        <w:t>z nich</w:t>
      </w:r>
      <w:r w:rsidRPr="00B54F3E">
        <w:rPr>
          <w:rFonts w:cs="Calibri"/>
        </w:rPr>
        <w:t xml:space="preserve">. </w:t>
      </w:r>
      <w:r w:rsidR="002C7D96">
        <w:rPr>
          <w:rFonts w:cs="Calibri"/>
        </w:rPr>
        <w:t>Choć wskaźniki te były nieco wyższe w grupie specjalistów IT, poziom świadomości wciąż pozostaje niski. Pojęcie „cyfrowy ślad węglowy” znało</w:t>
      </w:r>
      <w:r w:rsidR="00D22D97">
        <w:rPr>
          <w:rFonts w:cs="Calibri"/>
        </w:rPr>
        <w:t xml:space="preserve"> </w:t>
      </w:r>
      <w:r w:rsidRPr="00B54F3E">
        <w:rPr>
          <w:rFonts w:cs="Calibri"/>
        </w:rPr>
        <w:t>25%</w:t>
      </w:r>
      <w:r w:rsidR="002C7D96">
        <w:rPr>
          <w:rFonts w:cs="Calibri"/>
        </w:rPr>
        <w:t xml:space="preserve"> pracowników branży IT, a termin</w:t>
      </w:r>
      <w:r w:rsidRPr="00B54F3E">
        <w:rPr>
          <w:rFonts w:cs="Calibri"/>
        </w:rPr>
        <w:t xml:space="preserve"> “ekologia cyfrowa” </w:t>
      </w:r>
      <w:r w:rsidR="002C7D96">
        <w:rPr>
          <w:rFonts w:cs="Calibri"/>
        </w:rPr>
        <w:t>-</w:t>
      </w:r>
      <w:r w:rsidR="001C4F7A">
        <w:rPr>
          <w:rFonts w:cs="Calibri"/>
        </w:rPr>
        <w:t xml:space="preserve"> </w:t>
      </w:r>
      <w:r w:rsidRPr="00B54F3E">
        <w:rPr>
          <w:rFonts w:cs="Calibri"/>
        </w:rPr>
        <w:t>23%</w:t>
      </w:r>
      <w:r w:rsidR="002C7D96">
        <w:rPr>
          <w:rFonts w:cs="Calibri"/>
        </w:rPr>
        <w:t>.</w:t>
      </w:r>
      <w:r w:rsidRPr="00A80B0E">
        <w:rPr>
          <w:rFonts w:cs="Calibri"/>
          <w:b/>
        </w:rPr>
        <w:br w:type="page"/>
      </w:r>
    </w:p>
    <w:p w14:paraId="07CDA976" w14:textId="51ED2AA7" w:rsidR="00844ED3" w:rsidRPr="00433D7D" w:rsidRDefault="00844ED3" w:rsidP="00433D7D">
      <w:pPr>
        <w:pStyle w:val="Podtytu"/>
      </w:pPr>
      <w:r w:rsidRPr="00433D7D">
        <w:lastRenderedPageBreak/>
        <w:t xml:space="preserve">Cel </w:t>
      </w:r>
      <w:r w:rsidR="00C20687">
        <w:t>4.7.</w:t>
      </w:r>
      <w:r w:rsidR="001730E1">
        <w:t>1</w:t>
      </w:r>
      <w:r w:rsidRPr="00433D7D">
        <w:t>: Systemy energetyczne, w tym ciepłownicze, opierają się na innowacyjnych systemach zarządzania i optymalizacji</w:t>
      </w:r>
    </w:p>
    <w:p w14:paraId="77EAB774" w14:textId="77777777" w:rsidR="00844ED3" w:rsidRPr="00433D7D" w:rsidRDefault="00844ED3" w:rsidP="00433D7D">
      <w:pPr>
        <w:pStyle w:val="Podtytu"/>
      </w:pPr>
    </w:p>
    <w:p w14:paraId="028CE810" w14:textId="77777777" w:rsidR="00844ED3" w:rsidRPr="00433D7D" w:rsidRDefault="00844ED3" w:rsidP="00433D7D">
      <w:pPr>
        <w:pStyle w:val="Podtytu"/>
      </w:pPr>
      <w:r w:rsidRPr="00433D7D">
        <w:t>Co umożliwi realizację celu:</w:t>
      </w:r>
    </w:p>
    <w:p w14:paraId="72AF584B" w14:textId="59BF16DC" w:rsidR="00844ED3" w:rsidRPr="00E84960" w:rsidRDefault="00844ED3" w:rsidP="006746F6">
      <w:pPr>
        <w:pStyle w:val="Akapitzlist"/>
        <w:numPr>
          <w:ilvl w:val="0"/>
          <w:numId w:val="92"/>
        </w:numPr>
        <w:spacing w:before="120" w:after="0" w:line="257" w:lineRule="auto"/>
        <w:contextualSpacing w:val="0"/>
      </w:pPr>
      <w:r>
        <w:t>W</w:t>
      </w:r>
      <w:r w:rsidRPr="00E84960">
        <w:t xml:space="preserve">zmacnianie </w:t>
      </w:r>
      <w:proofErr w:type="spellStart"/>
      <w:r w:rsidRPr="00E84960">
        <w:t>cyberbezpieczeństwa</w:t>
      </w:r>
      <w:proofErr w:type="spellEnd"/>
      <w:r w:rsidRPr="00E84960">
        <w:t xml:space="preserve"> oraz zapewnienie infrastruktury cyfrowej wspierającej innowacje, takie jak chociażby zaawansowane magazynowanie energii, sztuczna inteligencja w energetyce i urządzenia </w:t>
      </w:r>
      <w:proofErr w:type="spellStart"/>
      <w:r w:rsidRPr="00E84960">
        <w:t>grid-edge</w:t>
      </w:r>
      <w:proofErr w:type="spellEnd"/>
      <w:r w:rsidRPr="00E84960">
        <w:t xml:space="preserve">, które pozwolą na integrację energii z OZE </w:t>
      </w:r>
      <w:r w:rsidR="00342E15" w:rsidRPr="00342E15">
        <w:t>oraz z elektrowni jądrowych z obecnie funkcjonującym systemem energetycznym</w:t>
      </w:r>
      <w:r w:rsidRPr="00E84960">
        <w:t xml:space="preserve">, sieciami dystrybucji i </w:t>
      </w:r>
      <w:proofErr w:type="spellStart"/>
      <w:r w:rsidRPr="00E84960">
        <w:t>przesyłu</w:t>
      </w:r>
      <w:proofErr w:type="spellEnd"/>
      <w:r w:rsidRPr="00E84960">
        <w:t xml:space="preserve"> energii oraz zapewnią ciągłość dostaw i sprawne </w:t>
      </w:r>
      <w:r w:rsidR="00B64384" w:rsidRPr="00B64384">
        <w:t>działanie</w:t>
      </w:r>
      <w:r w:rsidR="006F3173">
        <w:t xml:space="preserve"> </w:t>
      </w:r>
      <w:r w:rsidRPr="00E84960">
        <w:t>systemu energetycznego;</w:t>
      </w:r>
    </w:p>
    <w:p w14:paraId="4BDB3513" w14:textId="3FF25148" w:rsidR="00844ED3" w:rsidRPr="00E84960" w:rsidRDefault="00844ED3" w:rsidP="006746F6">
      <w:pPr>
        <w:pStyle w:val="Akapitzlist"/>
        <w:numPr>
          <w:ilvl w:val="0"/>
          <w:numId w:val="92"/>
        </w:numPr>
        <w:spacing w:before="120" w:after="0" w:line="257" w:lineRule="auto"/>
        <w:contextualSpacing w:val="0"/>
      </w:pPr>
      <w:r>
        <w:t>W</w:t>
      </w:r>
      <w:r w:rsidRPr="00E84960">
        <w:t xml:space="preserve">spółpracę międzyresortową w zakresie aktualizacji i wdrażania dokumentów strategicznych w zakresie transformacji sektora energetycznego (takich, jak chociażby Krajowy Plan </w:t>
      </w:r>
      <w:r w:rsidR="00933224">
        <w:t>w dziedzinie</w:t>
      </w:r>
      <w:r w:rsidRPr="00E84960">
        <w:t xml:space="preserve"> Energii i Klimatu [</w:t>
      </w:r>
      <w:proofErr w:type="spellStart"/>
      <w:r w:rsidRPr="00E84960">
        <w:t>KPEiK</w:t>
      </w:r>
      <w:proofErr w:type="spellEnd"/>
      <w:r w:rsidRPr="00E84960">
        <w:t xml:space="preserve">] </w:t>
      </w:r>
      <w:r w:rsidR="00561FB3">
        <w:t xml:space="preserve">do </w:t>
      </w:r>
      <w:r w:rsidRPr="00E84960">
        <w:t>2030</w:t>
      </w:r>
      <w:r w:rsidR="00561FB3">
        <w:t xml:space="preserve"> z perspektywą do 2040</w:t>
      </w:r>
      <w:r w:rsidRPr="00E84960">
        <w:t xml:space="preserve">) w celu wszechstronnego </w:t>
      </w:r>
      <w:proofErr w:type="spellStart"/>
      <w:r w:rsidRPr="00E84960">
        <w:t>uwzględnienia</w:t>
      </w:r>
      <w:proofErr w:type="spellEnd"/>
      <w:r w:rsidRPr="00E84960">
        <w:t xml:space="preserve"> kwestii digitalizacji systemu energetycznego;</w:t>
      </w:r>
    </w:p>
    <w:p w14:paraId="3390062D" w14:textId="77777777" w:rsidR="00844ED3" w:rsidRPr="00E84960" w:rsidRDefault="00844ED3" w:rsidP="006746F6">
      <w:pPr>
        <w:pStyle w:val="Akapitzlist"/>
        <w:numPr>
          <w:ilvl w:val="0"/>
          <w:numId w:val="92"/>
        </w:numPr>
        <w:spacing w:before="120" w:after="0" w:line="257" w:lineRule="auto"/>
        <w:contextualSpacing w:val="0"/>
      </w:pPr>
      <w:r>
        <w:t>D</w:t>
      </w:r>
      <w:r w:rsidRPr="00E84960">
        <w:t xml:space="preserve">alszy rozwój inteligentnych sieci (smart </w:t>
      </w:r>
      <w:proofErr w:type="spellStart"/>
      <w:r w:rsidRPr="00E84960">
        <w:t>grids</w:t>
      </w:r>
      <w:proofErr w:type="spellEnd"/>
      <w:r w:rsidRPr="00E84960">
        <w:t>) zgodny z unijnymi zasadami interoperacyjności, wytycznymi Grupy Roboczej “</w:t>
      </w:r>
      <w:proofErr w:type="spellStart"/>
      <w:r w:rsidRPr="00E84960">
        <w:t>Clean</w:t>
      </w:r>
      <w:proofErr w:type="spellEnd"/>
      <w:r w:rsidRPr="00E84960">
        <w:t xml:space="preserve"> Energy </w:t>
      </w:r>
      <w:proofErr w:type="spellStart"/>
      <w:r w:rsidRPr="00E84960">
        <w:t>Package</w:t>
      </w:r>
      <w:proofErr w:type="spellEnd"/>
      <w:r w:rsidRPr="00E84960">
        <w:t>”</w:t>
      </w:r>
      <w:r w:rsidRPr="00E84960">
        <w:footnoteReference w:id="135"/>
      </w:r>
      <w:r w:rsidRPr="00E84960">
        <w:t xml:space="preserve"> oraz założeniami projektu </w:t>
      </w:r>
      <w:proofErr w:type="spellStart"/>
      <w:r w:rsidRPr="00E84960">
        <w:t>KPEiK</w:t>
      </w:r>
      <w:proofErr w:type="spellEnd"/>
      <w:r w:rsidRPr="00E84960">
        <w:t xml:space="preserve">. Dzięki coraz bardziej powszechnemu zastosowaniu inteligentnych liczników, rozbudowa smart </w:t>
      </w:r>
      <w:proofErr w:type="spellStart"/>
      <w:r w:rsidRPr="00E84960">
        <w:t>grids</w:t>
      </w:r>
      <w:proofErr w:type="spellEnd"/>
      <w:r w:rsidRPr="00E84960">
        <w:t xml:space="preserve"> i digitalizacja systemu energetycznego (zwiększania jego opomiarowania, sprawności, inteligentnego sterowania) jest możliwa. W przyszłości kluczowe będzie także wdrażanie coraz to bardziej zaawansowanych narzędzi AI, które pozwolą na przetwarzanie na bieżąco wiedzy o kształcie lokalnego i krajowego rynku energetycznego - analizowanie coraz większych ilości danych rosnącego grona prosumentów, zjawisk atmosferycznych w celu prognozowania zużycia energii, danych z czujników i urządzeń </w:t>
      </w:r>
      <w:proofErr w:type="spellStart"/>
      <w:r w:rsidRPr="00E84960">
        <w:t>IoT</w:t>
      </w:r>
      <w:proofErr w:type="spellEnd"/>
      <w:r w:rsidRPr="00E84960">
        <w:t xml:space="preserve"> mówiących o nawykach odbiorców energii;</w:t>
      </w:r>
    </w:p>
    <w:p w14:paraId="3749B1E2" w14:textId="77777777" w:rsidR="00844ED3" w:rsidRPr="00E84960" w:rsidRDefault="00844ED3" w:rsidP="006746F6">
      <w:pPr>
        <w:pStyle w:val="Akapitzlist"/>
        <w:numPr>
          <w:ilvl w:val="0"/>
          <w:numId w:val="92"/>
        </w:numPr>
        <w:spacing w:before="120" w:after="0" w:line="257" w:lineRule="auto"/>
        <w:contextualSpacing w:val="0"/>
      </w:pPr>
      <w:r w:rsidRPr="00E84960">
        <w:t>Wspieranie, równolegle z cyfryzacją systemu elektroenergetycznego, rozwoju podobnych rozwiązań w ciepłownictwie. Rozwiązania pozwolą na zmapowanie całej sieci ciepłowniczej czy stworzenie pełnego cyfrowego modelu sieci, zintegrowanego z innymi systemami działającymi w przedsiębiorstwie ciepłowniczym;</w:t>
      </w:r>
    </w:p>
    <w:p w14:paraId="2139F429" w14:textId="77777777" w:rsidR="00844ED3" w:rsidRPr="00E84960" w:rsidRDefault="00844ED3" w:rsidP="006746F6">
      <w:pPr>
        <w:pStyle w:val="Akapitzlist"/>
        <w:numPr>
          <w:ilvl w:val="0"/>
          <w:numId w:val="92"/>
        </w:numPr>
        <w:spacing w:before="120" w:after="0" w:line="257" w:lineRule="auto"/>
        <w:contextualSpacing w:val="0"/>
      </w:pPr>
      <w:r>
        <w:t>W</w:t>
      </w:r>
      <w:r w:rsidRPr="00E84960">
        <w:t>spieranie innowacji w sektorze energetycznym poprzez inwestycje w prace badawczo-rozwojowe (R&amp;D) oraz szkolenia specjalistów ICT skupione na tworzeniu rozwiązań cyfrowych dla sektora energetycznego.</w:t>
      </w:r>
    </w:p>
    <w:p w14:paraId="47588031" w14:textId="77777777" w:rsidR="00844ED3" w:rsidRPr="00B54F3E" w:rsidRDefault="00844ED3" w:rsidP="00844ED3">
      <w:pPr>
        <w:spacing w:after="0" w:line="240" w:lineRule="auto"/>
        <w:ind w:left="720"/>
        <w:jc w:val="both"/>
        <w:rPr>
          <w:rFonts w:cs="Calibri"/>
        </w:rPr>
      </w:pPr>
    </w:p>
    <w:p w14:paraId="293AB397" w14:textId="77777777" w:rsidR="00844ED3" w:rsidRPr="00B54F3E" w:rsidRDefault="00844ED3" w:rsidP="00844ED3">
      <w:pPr>
        <w:spacing w:line="276" w:lineRule="auto"/>
        <w:jc w:val="both"/>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Usprawnimy</w:t>
      </w:r>
      <w:r w:rsidRPr="00B54F3E">
        <w:rPr>
          <w:rFonts w:cs="Calibri"/>
          <w:b/>
          <w:bCs/>
        </w:rPr>
        <w:t xml:space="preserve"> </w:t>
      </w:r>
      <w:r w:rsidRPr="00B54F3E">
        <w:rPr>
          <w:rFonts w:cs="Calibri"/>
        </w:rPr>
        <w:t xml:space="preserve">funkcjonowanie sektora energetycznego, zwiększając zastosowanie rozwiązań cyfrowych, inwestując w prace badawczo-rozwojowe i zapewniając rozwój specjalistów ICT. </w:t>
      </w:r>
    </w:p>
    <w:p w14:paraId="4C086EE3" w14:textId="77777777" w:rsidR="00844ED3" w:rsidRDefault="00844ED3" w:rsidP="00844ED3">
      <w:pPr>
        <w:spacing w:line="276" w:lineRule="auto"/>
        <w:rPr>
          <w:rFonts w:cs="Calibri"/>
          <w:b/>
        </w:rPr>
      </w:pPr>
      <w:r>
        <w:rPr>
          <w:rFonts w:cs="Calibri"/>
          <w:b/>
        </w:rPr>
        <w:br w:type="page"/>
      </w:r>
    </w:p>
    <w:p w14:paraId="7A92DBCB" w14:textId="4E251A96" w:rsidR="00844ED3" w:rsidRPr="0018734E" w:rsidRDefault="00844ED3" w:rsidP="0018734E">
      <w:pPr>
        <w:pStyle w:val="Podtytu"/>
      </w:pPr>
      <w:r w:rsidRPr="0018734E">
        <w:lastRenderedPageBreak/>
        <w:t xml:space="preserve">Cel </w:t>
      </w:r>
      <w:r w:rsidR="00C20687">
        <w:t>4.7.</w:t>
      </w:r>
      <w:r w:rsidR="005B529C">
        <w:t>2</w:t>
      </w:r>
      <w:r w:rsidRPr="0018734E">
        <w:t>: Wpływ technologii ICT wykorzystywanych przez administrację publiczną na środowisko jest weryfikowany i ograniczany</w:t>
      </w:r>
    </w:p>
    <w:p w14:paraId="6F06F913" w14:textId="77777777" w:rsidR="00844ED3" w:rsidRPr="0018734E" w:rsidRDefault="00844ED3" w:rsidP="0018734E">
      <w:pPr>
        <w:pStyle w:val="Podtytu"/>
      </w:pPr>
    </w:p>
    <w:p w14:paraId="798E3154" w14:textId="77777777" w:rsidR="00844ED3" w:rsidRPr="0018734E" w:rsidRDefault="00844ED3" w:rsidP="0018734E">
      <w:pPr>
        <w:pStyle w:val="Podtytu"/>
      </w:pPr>
      <w:r w:rsidRPr="0018734E">
        <w:t>Co umożliwi realizację celu:</w:t>
      </w:r>
    </w:p>
    <w:p w14:paraId="5F076537" w14:textId="77777777" w:rsidR="00844ED3" w:rsidRPr="00BF512F" w:rsidRDefault="00844ED3" w:rsidP="006746F6">
      <w:pPr>
        <w:pStyle w:val="Akapitzlist"/>
        <w:numPr>
          <w:ilvl w:val="0"/>
          <w:numId w:val="93"/>
        </w:numPr>
        <w:spacing w:before="120" w:after="0" w:line="257" w:lineRule="auto"/>
        <w:contextualSpacing w:val="0"/>
      </w:pPr>
      <w:r>
        <w:t>M</w:t>
      </w:r>
      <w:r w:rsidRPr="00BF512F">
        <w:t xml:space="preserve">ierzenie cyfrowego śladu węglowego administracji publicznej generowanego na skutek korzystania z urządzeń elektronicznych i </w:t>
      </w:r>
      <w:proofErr w:type="spellStart"/>
      <w:r w:rsidRPr="00BF512F">
        <w:t>internetu</w:t>
      </w:r>
      <w:proofErr w:type="spellEnd"/>
      <w:r w:rsidRPr="00BF512F">
        <w:t xml:space="preserve"> w sektorze publicznym, a także zużywania energii niezbędnej do utrzymania państwowej infrastruktury (centrów danych, serwerów)</w:t>
      </w:r>
      <w:r>
        <w:t>;</w:t>
      </w:r>
    </w:p>
    <w:p w14:paraId="39C2D901" w14:textId="77777777" w:rsidR="00844ED3" w:rsidRPr="00BF512F" w:rsidRDefault="00844ED3" w:rsidP="006746F6">
      <w:pPr>
        <w:pStyle w:val="Akapitzlist"/>
        <w:numPr>
          <w:ilvl w:val="0"/>
          <w:numId w:val="93"/>
        </w:numPr>
        <w:spacing w:before="120" w:after="0" w:line="257" w:lineRule="auto"/>
        <w:contextualSpacing w:val="0"/>
      </w:pPr>
      <w:r>
        <w:t>M</w:t>
      </w:r>
      <w:r w:rsidRPr="00BF512F">
        <w:t>apowanie i monitorowanie łańcucha dostaw systemów i usług ICT wykorzystywanych w administracji publicznej. Opracowanie norm zużycia energii dla systemów i usług ICT, które są brane pod uwagę przy realizacji zamówień publicznych oraz premiowanie dostawców systemów i usług ICT, którzy zobowiązali się do osiągnięcia neutralności klimatycznej do 2050 r. (zgodnie z Porozumieniem paryskim) bądź wcześniej, przedstawiając rzetelny plan działania i wykazując udokumentowane postępy w realizacji celów;</w:t>
      </w:r>
    </w:p>
    <w:p w14:paraId="030BD608" w14:textId="77777777" w:rsidR="00844ED3" w:rsidRPr="004C362C" w:rsidRDefault="00844ED3" w:rsidP="006746F6">
      <w:pPr>
        <w:pStyle w:val="Akapitzlist"/>
        <w:numPr>
          <w:ilvl w:val="0"/>
          <w:numId w:val="93"/>
        </w:numPr>
        <w:spacing w:before="120" w:after="0" w:line="257" w:lineRule="auto"/>
        <w:contextualSpacing w:val="0"/>
      </w:pPr>
      <w:r>
        <w:t>Z</w:t>
      </w:r>
      <w:r w:rsidRPr="00BF512F">
        <w:t>aprojektowanie zasad zrównoważonego rozwoju ICT</w:t>
      </w:r>
      <w:r>
        <w:t xml:space="preserve"> (w tym źródeł zasilania) </w:t>
      </w:r>
      <w:r w:rsidRPr="00BF512F">
        <w:t>i ekologii cyfrowej w organach administracji publicznej oraz uwzględnianie ich przy projektowaniu krajowych polityk publicznych i strategii.</w:t>
      </w:r>
      <w:r w:rsidRPr="004C362C">
        <w:rPr>
          <w:rFonts w:cs="Calibri"/>
          <w:b/>
        </w:rPr>
        <w:br w:type="page"/>
      </w:r>
    </w:p>
    <w:p w14:paraId="781E9C23" w14:textId="0079C7C2" w:rsidR="00844ED3" w:rsidRPr="007622A3" w:rsidRDefault="00844ED3" w:rsidP="0018734E">
      <w:pPr>
        <w:pStyle w:val="Podtytu"/>
      </w:pPr>
      <w:r w:rsidRPr="007622A3">
        <w:lastRenderedPageBreak/>
        <w:t>Cel 4</w:t>
      </w:r>
      <w:r w:rsidR="00C20687">
        <w:t>.7.</w:t>
      </w:r>
      <w:r w:rsidR="005B529C">
        <w:t>3</w:t>
      </w:r>
      <w:r w:rsidRPr="007622A3">
        <w:t>: Przyjazny środowisku sektor ICT</w:t>
      </w:r>
    </w:p>
    <w:p w14:paraId="4958E380" w14:textId="77777777" w:rsidR="00844ED3" w:rsidRPr="007622A3" w:rsidRDefault="00844ED3" w:rsidP="0018734E">
      <w:pPr>
        <w:pStyle w:val="Podtytu"/>
      </w:pPr>
    </w:p>
    <w:p w14:paraId="721C8EEC" w14:textId="77777777" w:rsidR="00844ED3" w:rsidRPr="007622A3" w:rsidRDefault="00844ED3" w:rsidP="0018734E">
      <w:pPr>
        <w:pStyle w:val="Podtytu"/>
      </w:pPr>
      <w:r w:rsidRPr="007622A3">
        <w:t>Co umożliwi realizację celu:</w:t>
      </w:r>
    </w:p>
    <w:p w14:paraId="4CA3E361" w14:textId="77777777" w:rsidR="00844ED3" w:rsidRPr="00B54F3E" w:rsidRDefault="00844ED3" w:rsidP="006746F6">
      <w:pPr>
        <w:pStyle w:val="Akapitzlist"/>
        <w:numPr>
          <w:ilvl w:val="0"/>
          <w:numId w:val="94"/>
        </w:numPr>
        <w:spacing w:before="120" w:after="0" w:line="257" w:lineRule="auto"/>
        <w:contextualSpacing w:val="0"/>
      </w:pPr>
      <w:r>
        <w:t>P</w:t>
      </w:r>
      <w:r w:rsidRPr="00B54F3E">
        <w:t>romowanie rozwoju i wykorzystania energooszczędnych rozwiązań wśród operatorów telekomunikacyjnych. Dążenie do zapewnienia większej efektywności energetycznej w projektowaniu, budowie i eksploatacji sieci, w tym dbanie o wymianę urządzeń sieciowych na bardziej energooszczędne, włączanie funkcji oszczędzania energii w nieużywanych komponentach, optymalizację z wykorzystaniem sztucznej inteligencji;</w:t>
      </w:r>
    </w:p>
    <w:p w14:paraId="4656CC97" w14:textId="03825369" w:rsidR="00844ED3" w:rsidRPr="00B54F3E" w:rsidRDefault="00844ED3" w:rsidP="006746F6">
      <w:pPr>
        <w:pStyle w:val="Akapitzlist"/>
        <w:numPr>
          <w:ilvl w:val="0"/>
          <w:numId w:val="94"/>
        </w:numPr>
        <w:spacing w:before="120" w:after="0" w:line="257" w:lineRule="auto"/>
        <w:contextualSpacing w:val="0"/>
      </w:pPr>
      <w:r>
        <w:t>P</w:t>
      </w:r>
      <w:r w:rsidRPr="00B54F3E">
        <w:t>rzygotowanie we współpracy z sektorem ICT, przedsiębiorstwami przemysłu technologicznego, instytucjami szkolnictwa wyższego, instytutami badawczymi, wytycznych i najlepszych praktyk dot. zrównoważonego rozwoju w projektowaniu produktów i usług cyfrowych</w:t>
      </w:r>
      <w:r>
        <w:t xml:space="preserve">, w tym promowanie wykorzystania i </w:t>
      </w:r>
      <w:r w:rsidRPr="00074882">
        <w:t>rozwoju niskoemisyjnych i zeroemisyjnych źródeł energii</w:t>
      </w:r>
      <w:r>
        <w:t>;</w:t>
      </w:r>
    </w:p>
    <w:p w14:paraId="0AF39A38" w14:textId="77777777" w:rsidR="00844ED3" w:rsidRPr="00B54F3E" w:rsidRDefault="00844ED3" w:rsidP="006746F6">
      <w:pPr>
        <w:pStyle w:val="Akapitzlist"/>
        <w:numPr>
          <w:ilvl w:val="0"/>
          <w:numId w:val="94"/>
        </w:numPr>
        <w:spacing w:before="120" w:after="0" w:line="257" w:lineRule="auto"/>
        <w:contextualSpacing w:val="0"/>
      </w:pPr>
      <w:r>
        <w:t>Z</w:t>
      </w:r>
      <w:r w:rsidRPr="00B54F3E">
        <w:t>achęcanie operatorów centrów przetwarzania danych do uwzględnienia dobrych praktyk, o których mowa w europejskim kodeksie postępowania w sprawie efektywności energetycznej centrów danych</w:t>
      </w:r>
      <w:r w:rsidRPr="00B54F3E">
        <w:rPr>
          <w:vertAlign w:val="superscript"/>
        </w:rPr>
        <w:footnoteReference w:id="136"/>
      </w:r>
      <w:r>
        <w:t xml:space="preserve">, również w obliczu dynamicznych zmian na rynku energii. </w:t>
      </w:r>
      <w:r w:rsidRPr="007458BC">
        <w:t>Zachęcanie do podnoszenia efektywności energetycznej układów chłodzenia serwerów poprzez stosowanie systemów odzysku ciepła na potrzeby własne operatorów centrów danych, a także na potrzeby eksportu ciepła do sieci ciepłowniczych</w:t>
      </w:r>
      <w:r w:rsidRPr="00B54F3E">
        <w:t>;</w:t>
      </w:r>
    </w:p>
    <w:p w14:paraId="3E701642" w14:textId="77777777" w:rsidR="00844ED3" w:rsidRPr="004C362C" w:rsidRDefault="00844ED3" w:rsidP="006746F6">
      <w:pPr>
        <w:pStyle w:val="Akapitzlist"/>
        <w:numPr>
          <w:ilvl w:val="0"/>
          <w:numId w:val="94"/>
        </w:numPr>
        <w:spacing w:before="120" w:after="0" w:line="257" w:lineRule="auto"/>
        <w:contextualSpacing w:val="0"/>
      </w:pPr>
      <w:r>
        <w:t>Z</w:t>
      </w:r>
      <w:r w:rsidRPr="00B54F3E">
        <w:t>achęcanie do tworzenia narzędzi przyjaznych środowisku narzędzi cyfrowych generującego rozwiązania poprzez konkursy tematyczne i „</w:t>
      </w:r>
      <w:proofErr w:type="spellStart"/>
      <w:r w:rsidRPr="00B54F3E">
        <w:t>hackathony</w:t>
      </w:r>
      <w:proofErr w:type="spellEnd"/>
      <w:r w:rsidRPr="00B54F3E">
        <w:t>”.</w:t>
      </w:r>
      <w:r w:rsidRPr="004C362C">
        <w:rPr>
          <w:rFonts w:cs="Calibri"/>
          <w:b/>
        </w:rPr>
        <w:br w:type="page"/>
      </w:r>
    </w:p>
    <w:p w14:paraId="6D12B97E" w14:textId="5AF11A18" w:rsidR="00844ED3" w:rsidRPr="007622A3" w:rsidRDefault="00844ED3" w:rsidP="00844ED3">
      <w:pPr>
        <w:pStyle w:val="Podtytu"/>
        <w:rPr>
          <w:rFonts w:cs="Times New Roman (Nagłówki CS)"/>
        </w:rPr>
      </w:pPr>
      <w:r w:rsidRPr="007622A3">
        <w:rPr>
          <w:rFonts w:cs="Times New Roman (Nagłówki CS)"/>
        </w:rPr>
        <w:lastRenderedPageBreak/>
        <w:t xml:space="preserve">Cel </w:t>
      </w:r>
      <w:r w:rsidR="00C20687">
        <w:rPr>
          <w:rFonts w:cs="Times New Roman (Nagłówki CS)"/>
        </w:rPr>
        <w:t>4.7.</w:t>
      </w:r>
      <w:r w:rsidR="005B529C">
        <w:rPr>
          <w:rFonts w:cs="Times New Roman (Nagłówki CS)"/>
        </w:rPr>
        <w:t>4</w:t>
      </w:r>
      <w:r w:rsidRPr="007622A3">
        <w:rPr>
          <w:rFonts w:cs="Times New Roman (Nagłówki CS)"/>
        </w:rPr>
        <w:t>: Obywatele są świadomi wpływu technologii ICT na środowisko i dysponują podstawową wiedzą w zakresie ekologii cyfrowej</w:t>
      </w:r>
    </w:p>
    <w:p w14:paraId="0262F69C" w14:textId="77777777" w:rsidR="00844ED3" w:rsidRPr="007622A3" w:rsidRDefault="00844ED3" w:rsidP="00844ED3">
      <w:pPr>
        <w:pStyle w:val="Podtytu"/>
        <w:rPr>
          <w:rFonts w:cs="Times New Roman (Nagłówki CS)"/>
        </w:rPr>
      </w:pPr>
    </w:p>
    <w:p w14:paraId="299B7E70" w14:textId="77777777" w:rsidR="00844ED3" w:rsidRPr="007622A3" w:rsidRDefault="00844ED3" w:rsidP="00844ED3">
      <w:pPr>
        <w:pStyle w:val="Podtytu"/>
        <w:rPr>
          <w:rFonts w:cs="Times New Roman (Nagłówki CS)"/>
        </w:rPr>
      </w:pPr>
      <w:r w:rsidRPr="007622A3">
        <w:rPr>
          <w:rFonts w:cs="Times New Roman (Nagłówki CS)"/>
        </w:rPr>
        <w:t>Co umożliwi realizację celu:</w:t>
      </w:r>
    </w:p>
    <w:p w14:paraId="4D4E5845" w14:textId="77777777" w:rsidR="00844ED3" w:rsidRPr="003802A9" w:rsidRDefault="00844ED3" w:rsidP="006746F6">
      <w:pPr>
        <w:pStyle w:val="Akapitzlist"/>
        <w:numPr>
          <w:ilvl w:val="0"/>
          <w:numId w:val="95"/>
        </w:numPr>
        <w:spacing w:before="120" w:after="0" w:line="257" w:lineRule="auto"/>
        <w:contextualSpacing w:val="0"/>
      </w:pPr>
      <w:r>
        <w:t>U</w:t>
      </w:r>
      <w:r w:rsidRPr="003802A9">
        <w:t>względnianie w programach kształcenia kwestii wpływu korzystania z usług ICT na środowisko oraz edukowanie na temat tego, jak korzystać z technologii w sposób bardziej zrównoważony. Prowadzenie kampanii społeczno-edukacyjnych podnoszących świadomość w ww. obszarach;</w:t>
      </w:r>
    </w:p>
    <w:p w14:paraId="519D27C8" w14:textId="77777777" w:rsidR="00844ED3" w:rsidRPr="003802A9" w:rsidRDefault="00844ED3" w:rsidP="006746F6">
      <w:pPr>
        <w:pStyle w:val="Akapitzlist"/>
        <w:numPr>
          <w:ilvl w:val="0"/>
          <w:numId w:val="95"/>
        </w:numPr>
        <w:spacing w:before="120" w:after="0" w:line="257" w:lineRule="auto"/>
        <w:contextualSpacing w:val="0"/>
      </w:pPr>
      <w:r>
        <w:t>P</w:t>
      </w:r>
      <w:r w:rsidRPr="003802A9">
        <w:t>odnoszenie świadomości znaczenia przekazywania urządzeń do recyklingu, zwiększanie dostępności punktów odbioru elektrośmieci;</w:t>
      </w:r>
    </w:p>
    <w:p w14:paraId="0864BEAD" w14:textId="1D739C2F" w:rsidR="00844ED3" w:rsidRDefault="00844ED3" w:rsidP="006746F6">
      <w:pPr>
        <w:pStyle w:val="Akapitzlist"/>
        <w:numPr>
          <w:ilvl w:val="0"/>
          <w:numId w:val="95"/>
        </w:numPr>
        <w:spacing w:before="120" w:after="0" w:line="257" w:lineRule="auto"/>
        <w:contextualSpacing w:val="0"/>
      </w:pPr>
      <w:r>
        <w:t>P</w:t>
      </w:r>
      <w:r w:rsidRPr="003802A9">
        <w:t xml:space="preserve">ropagowanie </w:t>
      </w:r>
      <w:r w:rsidR="00685934">
        <w:t xml:space="preserve">stosowania </w:t>
      </w:r>
      <w:r w:rsidRPr="003802A9">
        <w:t xml:space="preserve">norm i </w:t>
      </w:r>
      <w:proofErr w:type="spellStart"/>
      <w:r w:rsidRPr="003802A9">
        <w:t>oznakowań</w:t>
      </w:r>
      <w:proofErr w:type="spellEnd"/>
      <w:r w:rsidRPr="003802A9">
        <w:t xml:space="preserve"> dotyczących zrównoważonego rozwoju w odniesieniu do produktów i usług cyfrowych.</w:t>
      </w:r>
    </w:p>
    <w:p w14:paraId="1BF39518" w14:textId="77777777" w:rsidR="00844ED3" w:rsidRDefault="00844ED3" w:rsidP="00844ED3"/>
    <w:p w14:paraId="6AAB6D91" w14:textId="77777777" w:rsidR="00844ED3" w:rsidRPr="00B54F3E" w:rsidRDefault="00844ED3" w:rsidP="00844ED3">
      <w:pPr>
        <w:spacing w:line="276" w:lineRule="auto"/>
        <w:jc w:val="both"/>
        <w:rPr>
          <w:rFonts w:cs="Calibri"/>
        </w:rPr>
      </w:pPr>
      <w:r w:rsidRPr="00B54F3E">
        <w:rPr>
          <w:rFonts w:cs="Calibri"/>
          <w:b/>
          <w:bCs/>
        </w:rPr>
        <w:t>[</w:t>
      </w:r>
      <w:proofErr w:type="spellStart"/>
      <w:r w:rsidRPr="00B54F3E">
        <w:rPr>
          <w:rFonts w:cs="Calibri"/>
          <w:b/>
          <w:bCs/>
        </w:rPr>
        <w:t>box</w:t>
      </w:r>
      <w:proofErr w:type="spellEnd"/>
      <w:r w:rsidRPr="00B54F3E">
        <w:rPr>
          <w:rFonts w:cs="Calibri"/>
          <w:b/>
          <w:bCs/>
        </w:rPr>
        <w:t xml:space="preserve">] Co z tego wynika: </w:t>
      </w:r>
      <w:r w:rsidRPr="00B54F3E">
        <w:rPr>
          <w:rFonts w:cs="Calibri"/>
        </w:rPr>
        <w:t xml:space="preserve">Umożliwimy Ci zwiększenie wiedzy o wpływie technologii ICT na środowisko oraz pokażemy jak korzystać z niej zgodnie z zasadami ekologii cyfrowej. </w:t>
      </w:r>
    </w:p>
    <w:p w14:paraId="15D16F36" w14:textId="307ABC2C" w:rsidR="0098219E" w:rsidRPr="0098219E" w:rsidRDefault="0098219E" w:rsidP="0098219E">
      <w:r>
        <w:br w:type="page"/>
      </w:r>
    </w:p>
    <w:p w14:paraId="027ACF53" w14:textId="75C4071C" w:rsidR="0076145B" w:rsidRPr="0076145B" w:rsidRDefault="00AB7E7A" w:rsidP="006746F6">
      <w:pPr>
        <w:pStyle w:val="Nagwek3"/>
        <w:numPr>
          <w:ilvl w:val="1"/>
          <w:numId w:val="2"/>
        </w:numPr>
      </w:pPr>
      <w:bookmarkStart w:id="73" w:name="_Toc221026283"/>
      <w:r>
        <w:lastRenderedPageBreak/>
        <w:t>Cyfrowa modernizacja rolnictwa</w:t>
      </w:r>
      <w:bookmarkEnd w:id="73"/>
    </w:p>
    <w:p w14:paraId="61E961FB" w14:textId="77777777" w:rsidR="001435C6" w:rsidRDefault="001435C6" w:rsidP="00C445A6">
      <w:pPr>
        <w:pStyle w:val="Podtytu"/>
      </w:pPr>
    </w:p>
    <w:p w14:paraId="1B7B339C" w14:textId="77777777" w:rsidR="00A951FD" w:rsidRPr="00C1492C" w:rsidRDefault="00A951FD" w:rsidP="00C445A6">
      <w:pPr>
        <w:pStyle w:val="Podtytu"/>
        <w:rPr>
          <w:rFonts w:cs="Times New Roman (Nagłówki CS)"/>
          <w:kern w:val="0"/>
          <w14:ligatures w14:val="none"/>
        </w:rPr>
      </w:pPr>
      <w:r w:rsidRPr="00C1492C">
        <w:rPr>
          <w:rFonts w:cs="Times New Roman (Nagłówki CS)"/>
          <w:kern w:val="0"/>
          <w14:ligatures w14:val="none"/>
        </w:rPr>
        <w:t>Diagnoza – jak jest?</w:t>
      </w:r>
    </w:p>
    <w:p w14:paraId="60779A52" w14:textId="290D4940" w:rsidR="00A951FD" w:rsidRPr="00F31C83" w:rsidRDefault="00A951FD" w:rsidP="7A30EA55">
      <w:pPr>
        <w:rPr>
          <w:rFonts w:cs="Arial"/>
          <w:color w:val="000000" w:themeColor="text1"/>
        </w:rPr>
      </w:pPr>
      <w:r w:rsidRPr="7A30EA55">
        <w:rPr>
          <w:rFonts w:cs="Arial"/>
          <w:color w:val="000000" w:themeColor="text1"/>
        </w:rPr>
        <w:t xml:space="preserve">Obszary rolnicze zajmują 60 </w:t>
      </w:r>
      <w:r w:rsidR="00896F6B">
        <w:rPr>
          <w:rFonts w:cs="Arial"/>
          <w:color w:val="000000" w:themeColor="text1"/>
        </w:rPr>
        <w:t>%</w:t>
      </w:r>
      <w:r w:rsidRPr="7A30EA55">
        <w:rPr>
          <w:rFonts w:cs="Arial"/>
          <w:color w:val="000000" w:themeColor="text1"/>
        </w:rPr>
        <w:t xml:space="preserve"> powierzchni kraju, a w Polsce funkcjonuje ok. 1,2 mln gospodarstw rolnych. W 2020 r. ponad 99 </w:t>
      </w:r>
      <w:r w:rsidR="00490D47">
        <w:rPr>
          <w:rFonts w:cs="Arial"/>
          <w:color w:val="000000" w:themeColor="text1"/>
        </w:rPr>
        <w:t>%</w:t>
      </w:r>
      <w:r w:rsidRPr="7A30EA55">
        <w:rPr>
          <w:rFonts w:cs="Arial"/>
          <w:color w:val="000000" w:themeColor="text1"/>
        </w:rPr>
        <w:t xml:space="preserve"> z nich stanowiły gospodarstwa indywidualne, posiadające 91,3 </w:t>
      </w:r>
      <w:r w:rsidR="00490D47">
        <w:rPr>
          <w:rFonts w:cs="Arial"/>
          <w:color w:val="000000" w:themeColor="text1"/>
        </w:rPr>
        <w:t>%</w:t>
      </w:r>
      <w:r w:rsidRPr="7A30EA55">
        <w:rPr>
          <w:rFonts w:cs="Arial"/>
          <w:color w:val="000000" w:themeColor="text1"/>
        </w:rPr>
        <w:t xml:space="preserve"> użytków rolnych</w:t>
      </w:r>
      <w:r w:rsidRPr="7A30EA55">
        <w:rPr>
          <w:rStyle w:val="Odwoanieprzypisudolnego"/>
          <w:rFonts w:cs="Arial"/>
          <w:color w:val="000000" w:themeColor="text1"/>
        </w:rPr>
        <w:footnoteReference w:id="137"/>
      </w:r>
      <w:r w:rsidRPr="7A30EA55">
        <w:rPr>
          <w:rFonts w:cs="Arial"/>
          <w:color w:val="000000" w:themeColor="text1"/>
        </w:rPr>
        <w:t xml:space="preserve">. Swoje produkty sprzedawało 70,8 </w:t>
      </w:r>
      <w:r w:rsidR="00490D47">
        <w:rPr>
          <w:rFonts w:cs="Arial"/>
          <w:color w:val="000000" w:themeColor="text1"/>
        </w:rPr>
        <w:t>%</w:t>
      </w:r>
      <w:r w:rsidRPr="7A30EA55">
        <w:rPr>
          <w:rFonts w:cs="Arial"/>
          <w:color w:val="000000" w:themeColor="text1"/>
        </w:rPr>
        <w:t xml:space="preserve"> gospodarstw, a 15,7 </w:t>
      </w:r>
      <w:r w:rsidR="00490D47">
        <w:rPr>
          <w:rFonts w:cs="Arial"/>
          <w:color w:val="000000" w:themeColor="text1"/>
        </w:rPr>
        <w:t>%</w:t>
      </w:r>
      <w:r w:rsidRPr="7A30EA55">
        <w:rPr>
          <w:rFonts w:cs="Arial"/>
          <w:color w:val="000000" w:themeColor="text1"/>
        </w:rPr>
        <w:t xml:space="preserve"> produkowało wyłącznie na własny użytek</w:t>
      </w:r>
      <w:r w:rsidRPr="7A30EA55">
        <w:rPr>
          <w:rStyle w:val="Odwoanieprzypisudolnego"/>
          <w:rFonts w:cs="Arial"/>
          <w:color w:val="000000" w:themeColor="text1"/>
        </w:rPr>
        <w:footnoteReference w:id="138"/>
      </w:r>
      <w:r w:rsidRPr="7A30EA55">
        <w:rPr>
          <w:rFonts w:cs="Arial"/>
          <w:color w:val="000000" w:themeColor="text1"/>
        </w:rPr>
        <w:t>. W III kwartale 2024 r. w rolnictwie pracowało 6 proc. ogółu pracujących</w:t>
      </w:r>
      <w:r w:rsidRPr="7A30EA55">
        <w:rPr>
          <w:rStyle w:val="Odwoanieprzypisudolnego"/>
          <w:rFonts w:cs="Arial"/>
          <w:color w:val="000000" w:themeColor="text1"/>
        </w:rPr>
        <w:footnoteReference w:id="139"/>
      </w:r>
      <w:r w:rsidRPr="7A30EA55">
        <w:rPr>
          <w:rFonts w:cs="Arial"/>
          <w:color w:val="000000" w:themeColor="text1"/>
        </w:rPr>
        <w:t xml:space="preserve">. Wartość eksportu polskiej żywności w </w:t>
      </w:r>
      <w:r w:rsidR="22671956" w:rsidRPr="7A30EA55">
        <w:rPr>
          <w:rFonts w:eastAsia="Arial" w:cs="Arial"/>
          <w:color w:val="000000" w:themeColor="text1"/>
          <w:szCs w:val="22"/>
        </w:rPr>
        <w:t xml:space="preserve"> 2024 r. wyniosła </w:t>
      </w:r>
      <w:r w:rsidR="22671956">
        <w:t xml:space="preserve">53,8 </w:t>
      </w:r>
      <w:r w:rsidR="22671956" w:rsidRPr="7A30EA55">
        <w:rPr>
          <w:rFonts w:eastAsia="Arial" w:cs="Arial"/>
          <w:color w:val="000000" w:themeColor="text1"/>
          <w:szCs w:val="22"/>
        </w:rPr>
        <w:t xml:space="preserve"> mld euro, z tego 73,9 </w:t>
      </w:r>
      <w:r w:rsidR="00896F6B">
        <w:rPr>
          <w:rFonts w:eastAsia="Arial" w:cs="Arial"/>
          <w:color w:val="000000" w:themeColor="text1"/>
          <w:szCs w:val="22"/>
        </w:rPr>
        <w:t xml:space="preserve">% </w:t>
      </w:r>
      <w:r w:rsidR="22671956" w:rsidRPr="7A30EA55">
        <w:rPr>
          <w:rFonts w:eastAsia="Arial" w:cs="Arial"/>
          <w:color w:val="000000" w:themeColor="text1"/>
          <w:szCs w:val="22"/>
        </w:rPr>
        <w:t xml:space="preserve"> eksportowane było na rynki unijne. Udział polskich produktów w rynku europejskim stale zwiększa się, podobnie jak dodatnie saldo wymiany handlowej. Odsetek eksportu w sektorze rolno-spożywczym w eksporcie ogółem wyniósł w 2024 r. 15,2 </w:t>
      </w:r>
      <w:r w:rsidR="00896F6B">
        <w:rPr>
          <w:rFonts w:eastAsia="Arial" w:cs="Arial"/>
          <w:color w:val="000000" w:themeColor="text1"/>
          <w:szCs w:val="22"/>
        </w:rPr>
        <w:t>%</w:t>
      </w:r>
      <w:r w:rsidRPr="7A30EA55">
        <w:rPr>
          <w:rFonts w:cs="Arial"/>
          <w:color w:val="000000" w:themeColor="text1"/>
        </w:rPr>
        <w:t>.</w:t>
      </w:r>
      <w:r w:rsidRPr="7A30EA55">
        <w:rPr>
          <w:rStyle w:val="Odwoanieprzypisudolnego"/>
          <w:rFonts w:cs="Arial"/>
          <w:color w:val="000000" w:themeColor="text1"/>
        </w:rPr>
        <w:footnoteReference w:id="140"/>
      </w:r>
      <w:r w:rsidRPr="7A30EA55">
        <w:rPr>
          <w:rFonts w:cs="Arial"/>
          <w:color w:val="000000" w:themeColor="text1"/>
        </w:rPr>
        <w:t xml:space="preserve">. </w:t>
      </w:r>
    </w:p>
    <w:p w14:paraId="676833E6" w14:textId="1F4B1886" w:rsidR="00A951FD" w:rsidRPr="00F31C83" w:rsidRDefault="00A951FD" w:rsidP="00A951FD">
      <w:pPr>
        <w:rPr>
          <w:rFonts w:cs="Arial"/>
          <w:color w:val="000000" w:themeColor="text1"/>
          <w:szCs w:val="22"/>
        </w:rPr>
      </w:pPr>
      <w:r w:rsidRPr="00F31C83">
        <w:rPr>
          <w:rFonts w:cs="Arial"/>
          <w:color w:val="000000" w:themeColor="text1"/>
          <w:szCs w:val="22"/>
        </w:rPr>
        <w:t xml:space="preserve">Aby zachować ten korzystny trend, konieczne jest utrzymanie konkurencyjności polskich producentów rolno-spożywczych, szczególnie w kontekście nowych wyzwań przewidzianych w ramach Europejskiego Zielonego Ładu. Dokument zakłada m.in. zmniejszenie stosowania środków ochrony roślin o 50 </w:t>
      </w:r>
      <w:r w:rsidR="00896F6B">
        <w:rPr>
          <w:rFonts w:cs="Arial"/>
          <w:color w:val="000000" w:themeColor="text1"/>
          <w:szCs w:val="22"/>
        </w:rPr>
        <w:t>%,</w:t>
      </w:r>
      <w:r w:rsidRPr="00F31C83">
        <w:rPr>
          <w:rFonts w:cs="Arial"/>
          <w:color w:val="000000" w:themeColor="text1"/>
          <w:szCs w:val="22"/>
        </w:rPr>
        <w:t xml:space="preserve"> nawozów o 20 </w:t>
      </w:r>
      <w:r w:rsidR="00896F6B">
        <w:rPr>
          <w:rFonts w:cs="Arial"/>
          <w:color w:val="000000" w:themeColor="text1"/>
          <w:szCs w:val="22"/>
        </w:rPr>
        <w:t>%</w:t>
      </w:r>
      <w:r w:rsidRPr="00F31C83">
        <w:rPr>
          <w:rFonts w:cs="Arial"/>
          <w:color w:val="000000" w:themeColor="text1"/>
          <w:szCs w:val="22"/>
        </w:rPr>
        <w:t xml:space="preserve"> oraz zwiększenia udziału upraw ekologicznych do 25 </w:t>
      </w:r>
      <w:r w:rsidR="00896F6B">
        <w:rPr>
          <w:rFonts w:cs="Arial"/>
          <w:color w:val="000000" w:themeColor="text1"/>
          <w:szCs w:val="22"/>
        </w:rPr>
        <w:t>%</w:t>
      </w:r>
      <w:r w:rsidRPr="00F31C83">
        <w:rPr>
          <w:rFonts w:cs="Arial"/>
          <w:color w:val="000000" w:themeColor="text1"/>
          <w:szCs w:val="22"/>
        </w:rPr>
        <w:t xml:space="preserve"> powierzchni użytków rolnych. Przewiduje się, że wdrożenie tych celów może doprowadzić do zmniejszenia produkcji i dochodów rolników, wzrostu cen żywności i pogorszenia międzynarodowej konkurencyjności polskiego rolnictwa</w:t>
      </w:r>
      <w:r w:rsidRPr="00F31C83">
        <w:rPr>
          <w:rStyle w:val="Odwoanieprzypisudolnego"/>
          <w:rFonts w:cs="Arial"/>
          <w:color w:val="000000" w:themeColor="text1"/>
          <w:szCs w:val="22"/>
        </w:rPr>
        <w:footnoteReference w:id="141"/>
      </w:r>
      <w:r w:rsidRPr="00F31C83">
        <w:rPr>
          <w:rFonts w:cs="Arial"/>
          <w:color w:val="000000" w:themeColor="text1"/>
          <w:szCs w:val="22"/>
        </w:rPr>
        <w:t xml:space="preserve">. Warto także zwrócić uwagę na inny dokument, który może mieć znaczny wpływ na kształt polskiego rolnictwa w przyszłości – końcowe sprawozdanie z zainicjowanego przez przewodniczącą Komisji Europejskiej Ursulę von der </w:t>
      </w:r>
      <w:proofErr w:type="spellStart"/>
      <w:r w:rsidRPr="00F31C83">
        <w:rPr>
          <w:rFonts w:cs="Arial"/>
          <w:color w:val="000000" w:themeColor="text1"/>
          <w:szCs w:val="22"/>
        </w:rPr>
        <w:t>Leyen</w:t>
      </w:r>
      <w:proofErr w:type="spellEnd"/>
      <w:r w:rsidRPr="00F31C83">
        <w:rPr>
          <w:rFonts w:cs="Arial"/>
          <w:color w:val="000000" w:themeColor="text1"/>
          <w:szCs w:val="22"/>
        </w:rPr>
        <w:t xml:space="preserve"> dialogu strategicznego nt. przyszłości rolnictwa w UE pn. </w:t>
      </w:r>
      <w:r w:rsidRPr="00F31C83">
        <w:rPr>
          <w:rFonts w:cs="Arial"/>
          <w:i/>
          <w:iCs/>
          <w:color w:val="000000" w:themeColor="text1"/>
          <w:szCs w:val="22"/>
        </w:rPr>
        <w:t>Wspólna perspektywa rolnictwa i żywności w Europie</w:t>
      </w:r>
      <w:r w:rsidRPr="00F31C83">
        <w:rPr>
          <w:rFonts w:cs="Arial"/>
          <w:color w:val="000000" w:themeColor="text1"/>
          <w:szCs w:val="22"/>
        </w:rPr>
        <w:t>. Dokument zawiera rekomendacje m.in dotyczące rozwoju rolnictwa w kierunku zrównoważonym czy konieczności powstania jednolitych zasad oceny odziaływania działalności rolniczej na środowisko (np. w kontekście redukcji emisji gazów cieplarnianych), a także potrzebie wzrostu inwestycji w badania i innowacje oraz promocję możliwości cyfrowych w rolnictwie</w:t>
      </w:r>
      <w:r w:rsidRPr="00F31C83">
        <w:rPr>
          <w:rStyle w:val="Odwoanieprzypisudolnego"/>
          <w:rFonts w:cs="Arial"/>
          <w:color w:val="000000" w:themeColor="text1"/>
          <w:szCs w:val="22"/>
        </w:rPr>
        <w:footnoteReference w:id="142"/>
      </w:r>
      <w:r w:rsidRPr="00F31C83">
        <w:rPr>
          <w:rFonts w:cs="Arial"/>
          <w:color w:val="000000" w:themeColor="text1"/>
          <w:szCs w:val="22"/>
        </w:rPr>
        <w:t xml:space="preserve">. </w:t>
      </w:r>
    </w:p>
    <w:p w14:paraId="239BDEEA" w14:textId="406D4114" w:rsidR="00A951FD" w:rsidRPr="00F31C83" w:rsidRDefault="00A951FD" w:rsidP="00A951FD">
      <w:pPr>
        <w:rPr>
          <w:rFonts w:cs="Arial"/>
          <w:color w:val="000000" w:themeColor="text1"/>
          <w:szCs w:val="22"/>
        </w:rPr>
      </w:pPr>
      <w:r w:rsidRPr="00F31C83">
        <w:rPr>
          <w:rFonts w:cs="Arial"/>
          <w:color w:val="000000" w:themeColor="text1"/>
          <w:szCs w:val="22"/>
        </w:rPr>
        <w:t xml:space="preserve">Mimo rozwoju nowoczesnych metod produkcji, efektywność pracy w rolnictwie pozostaje niska: w 2023 roku sektor ten wygenerował 3,3 </w:t>
      </w:r>
      <w:r w:rsidR="00896F6B">
        <w:rPr>
          <w:rFonts w:cs="Arial"/>
          <w:color w:val="000000" w:themeColor="text1"/>
          <w:szCs w:val="22"/>
        </w:rPr>
        <w:t>%</w:t>
      </w:r>
      <w:r w:rsidRPr="00F31C83">
        <w:rPr>
          <w:rFonts w:cs="Arial"/>
          <w:color w:val="000000" w:themeColor="text1"/>
          <w:szCs w:val="22"/>
        </w:rPr>
        <w:t xml:space="preserve"> PKB</w:t>
      </w:r>
      <w:r w:rsidRPr="00F31C83">
        <w:rPr>
          <w:rStyle w:val="Odwoanieprzypisudolnego"/>
          <w:rFonts w:cs="Arial"/>
          <w:color w:val="000000" w:themeColor="text1"/>
          <w:szCs w:val="22"/>
        </w:rPr>
        <w:footnoteReference w:id="143"/>
      </w:r>
      <w:r w:rsidRPr="00F31C83">
        <w:rPr>
          <w:rFonts w:cs="Arial"/>
          <w:color w:val="000000" w:themeColor="text1"/>
          <w:szCs w:val="22"/>
        </w:rPr>
        <w:t xml:space="preserve">. Polska wytwarza 6,6 </w:t>
      </w:r>
      <w:r w:rsidR="00896F6B">
        <w:rPr>
          <w:rFonts w:cs="Arial"/>
          <w:color w:val="000000" w:themeColor="text1"/>
          <w:szCs w:val="22"/>
        </w:rPr>
        <w:t>%</w:t>
      </w:r>
      <w:r w:rsidRPr="00F31C83">
        <w:rPr>
          <w:rFonts w:cs="Arial"/>
          <w:color w:val="000000" w:themeColor="text1"/>
          <w:szCs w:val="22"/>
        </w:rPr>
        <w:t xml:space="preserve"> produkcji sektora rolnego państw UE, przy udziale powierzchni użytków rolnych 8,3 </w:t>
      </w:r>
      <w:r w:rsidR="00896F6B">
        <w:rPr>
          <w:rFonts w:cs="Arial"/>
          <w:color w:val="000000" w:themeColor="text1"/>
          <w:szCs w:val="22"/>
        </w:rPr>
        <w:t xml:space="preserve">%, </w:t>
      </w:r>
      <w:r w:rsidRPr="00F31C83">
        <w:rPr>
          <w:rFonts w:cs="Arial"/>
          <w:color w:val="000000" w:themeColor="text1"/>
          <w:szCs w:val="22"/>
        </w:rPr>
        <w:t>co wskazuje na niewykorzystanie potencjału produkcji</w:t>
      </w:r>
      <w:r w:rsidRPr="00F31C83">
        <w:rPr>
          <w:rStyle w:val="Odwoanieprzypisudolnego"/>
          <w:rFonts w:cs="Arial"/>
          <w:color w:val="000000" w:themeColor="text1"/>
          <w:szCs w:val="22"/>
        </w:rPr>
        <w:footnoteReference w:id="144"/>
      </w:r>
      <w:r w:rsidRPr="00F31C83">
        <w:rPr>
          <w:rFonts w:cs="Arial"/>
          <w:color w:val="000000" w:themeColor="text1"/>
          <w:szCs w:val="22"/>
        </w:rPr>
        <w:t xml:space="preserve">. Pomóc w tym zakresie może m.in. wdrażanie nowoczesnych technologii. W zależności od funkcji gospodarstwa, kierunku produkcji i jej </w:t>
      </w:r>
      <w:r w:rsidRPr="00F31C83">
        <w:rPr>
          <w:rFonts w:cs="Arial"/>
          <w:color w:val="000000" w:themeColor="text1"/>
          <w:szCs w:val="22"/>
        </w:rPr>
        <w:lastRenderedPageBreak/>
        <w:t>skali, producenci sektora rolno-spożywczego potrzebują albo rozwiązań opierających się o przełomowe technologie, albo rozwiązań prostych, już sprawdzonych, które są możliwe do wdrożenia bez zaawansowanych zmian technologicznych, a które usprawniają procesy produkcyjne</w:t>
      </w:r>
      <w:r w:rsidRPr="00F31C83">
        <w:rPr>
          <w:rStyle w:val="Odwoanieprzypisudolnego"/>
          <w:rFonts w:cs="Arial"/>
          <w:color w:val="000000" w:themeColor="text1"/>
          <w:szCs w:val="22"/>
        </w:rPr>
        <w:footnoteReference w:id="145"/>
      </w:r>
      <w:r w:rsidRPr="00F31C83">
        <w:rPr>
          <w:rFonts w:cs="Arial"/>
          <w:color w:val="000000" w:themeColor="text1"/>
          <w:szCs w:val="22"/>
        </w:rPr>
        <w:t xml:space="preserve">. </w:t>
      </w:r>
    </w:p>
    <w:p w14:paraId="2DC3811D" w14:textId="77777777" w:rsidR="00A951FD" w:rsidRPr="00F31C83" w:rsidRDefault="00A951FD" w:rsidP="00A951FD">
      <w:pPr>
        <w:rPr>
          <w:rFonts w:cs="Arial"/>
          <w:color w:val="000000" w:themeColor="text1"/>
          <w:szCs w:val="22"/>
        </w:rPr>
      </w:pPr>
      <w:r w:rsidRPr="00F31C83">
        <w:rPr>
          <w:rFonts w:cs="Arial"/>
          <w:color w:val="000000" w:themeColor="text1"/>
          <w:szCs w:val="22"/>
        </w:rPr>
        <w:t>Wdrażanie w rolnictwie nowoczesnych technologii zachodzi jednak w różnym stopniu, w zależności od wielkości ekonomicznej gospodarstwa. Te o dużej wielkości implementują wiele rozwiązań w zakresie cyfryzacji czy rolnictwa precyzyjnego, a gospodarstwa średnie i małe potrzebują takich rozwiązań, które dostosowane będą do ich skali</w:t>
      </w:r>
      <w:r w:rsidRPr="00F31C83">
        <w:rPr>
          <w:rStyle w:val="Odwoanieprzypisudolnego"/>
          <w:rFonts w:cs="Arial"/>
          <w:color w:val="000000" w:themeColor="text1"/>
          <w:szCs w:val="22"/>
        </w:rPr>
        <w:footnoteReference w:id="146"/>
      </w:r>
      <w:r w:rsidRPr="00F31C83">
        <w:rPr>
          <w:rFonts w:cs="Arial"/>
          <w:color w:val="000000" w:themeColor="text1"/>
          <w:szCs w:val="22"/>
        </w:rPr>
        <w:t xml:space="preserve">. </w:t>
      </w:r>
    </w:p>
    <w:p w14:paraId="403D01AA" w14:textId="77777777" w:rsidR="00A951FD" w:rsidRPr="00F31C83" w:rsidRDefault="00A951FD" w:rsidP="00A951FD">
      <w:pPr>
        <w:rPr>
          <w:rFonts w:cs="Arial"/>
          <w:color w:val="000000" w:themeColor="text1"/>
          <w:szCs w:val="22"/>
        </w:rPr>
      </w:pPr>
      <w:r w:rsidRPr="00F31C83">
        <w:rPr>
          <w:rFonts w:cs="Arial"/>
          <w:color w:val="000000" w:themeColor="text1"/>
          <w:szCs w:val="22"/>
        </w:rPr>
        <w:t>Do najistotniejszych problemów utrudniających wdrożenie i upowszechnienie nowoczesnych technologii cyfrowych w rolnictwie należą</w:t>
      </w:r>
      <w:r w:rsidRPr="00F31C83">
        <w:rPr>
          <w:rStyle w:val="Odwoanieprzypisudolnego"/>
          <w:rFonts w:cs="Arial"/>
          <w:color w:val="000000" w:themeColor="text1"/>
          <w:szCs w:val="22"/>
        </w:rPr>
        <w:footnoteReference w:id="147"/>
      </w:r>
      <w:r w:rsidRPr="00F31C83">
        <w:rPr>
          <w:rFonts w:cs="Arial"/>
          <w:color w:val="000000" w:themeColor="text1"/>
          <w:szCs w:val="22"/>
        </w:rPr>
        <w:t>:</w:t>
      </w:r>
    </w:p>
    <w:p w14:paraId="5E69CD42" w14:textId="77777777" w:rsidR="00A951FD" w:rsidRPr="00F31C83" w:rsidRDefault="00A951FD" w:rsidP="006746F6">
      <w:pPr>
        <w:pStyle w:val="Akapitzlist"/>
        <w:numPr>
          <w:ilvl w:val="0"/>
          <w:numId w:val="97"/>
        </w:numPr>
        <w:rPr>
          <w:rFonts w:cs="Arial"/>
          <w:color w:val="000000" w:themeColor="text1"/>
          <w:szCs w:val="22"/>
        </w:rPr>
      </w:pPr>
      <w:r w:rsidRPr="00F31C83">
        <w:rPr>
          <w:rFonts w:cs="Arial"/>
          <w:color w:val="000000" w:themeColor="text1"/>
          <w:szCs w:val="22"/>
        </w:rPr>
        <w:t>niedobór wyspecjalizowanych ekspertów w ośrodkach doradztwa rolniczego, instytucjach edukacyjnych i administracji publicznej,</w:t>
      </w:r>
    </w:p>
    <w:p w14:paraId="1BF43385" w14:textId="77777777" w:rsidR="00A951FD" w:rsidRPr="00F31C83" w:rsidRDefault="00A951FD" w:rsidP="006746F6">
      <w:pPr>
        <w:pStyle w:val="Akapitzlist"/>
        <w:numPr>
          <w:ilvl w:val="0"/>
          <w:numId w:val="97"/>
        </w:numPr>
        <w:rPr>
          <w:rFonts w:cs="Arial"/>
          <w:color w:val="000000" w:themeColor="text1"/>
          <w:szCs w:val="22"/>
        </w:rPr>
      </w:pPr>
      <w:r w:rsidRPr="00F31C83">
        <w:rPr>
          <w:rFonts w:cs="Arial"/>
          <w:color w:val="000000" w:themeColor="text1"/>
          <w:szCs w:val="22"/>
        </w:rPr>
        <w:t>ograniczone możliwości inwestycyjne właścicieli małych i średnich gospodarstw rolnych w Polsce i obawy związane z ryzykiem inwestycji,</w:t>
      </w:r>
    </w:p>
    <w:p w14:paraId="0269474B" w14:textId="77777777" w:rsidR="00A951FD" w:rsidRPr="00F31C83" w:rsidRDefault="00A951FD" w:rsidP="006746F6">
      <w:pPr>
        <w:pStyle w:val="Akapitzlist"/>
        <w:numPr>
          <w:ilvl w:val="0"/>
          <w:numId w:val="97"/>
        </w:numPr>
        <w:rPr>
          <w:rFonts w:cs="Arial"/>
          <w:color w:val="000000" w:themeColor="text1"/>
          <w:szCs w:val="22"/>
        </w:rPr>
      </w:pPr>
      <w:r w:rsidRPr="00F31C83">
        <w:rPr>
          <w:rFonts w:cs="Arial"/>
          <w:color w:val="000000" w:themeColor="text1"/>
          <w:szCs w:val="22"/>
        </w:rPr>
        <w:t>ograniczone zachęty dla całego łańcucha dostaw do szerszego korzystania z narzędzi Rolnictwa 4.0,</w:t>
      </w:r>
    </w:p>
    <w:p w14:paraId="1BE0B0C9" w14:textId="77777777" w:rsidR="00A951FD" w:rsidRPr="00F31C83" w:rsidRDefault="00A951FD" w:rsidP="006746F6">
      <w:pPr>
        <w:pStyle w:val="Akapitzlist"/>
        <w:numPr>
          <w:ilvl w:val="0"/>
          <w:numId w:val="97"/>
        </w:numPr>
        <w:rPr>
          <w:rFonts w:cs="Arial"/>
          <w:color w:val="000000" w:themeColor="text1"/>
          <w:szCs w:val="22"/>
        </w:rPr>
      </w:pPr>
      <w:r w:rsidRPr="00F31C83">
        <w:rPr>
          <w:rFonts w:cs="Arial"/>
          <w:color w:val="000000" w:themeColor="text1"/>
          <w:szCs w:val="22"/>
        </w:rPr>
        <w:t>brak otwartego systemu gromadzenia, przetwarzania i udostępniania danych,</w:t>
      </w:r>
    </w:p>
    <w:p w14:paraId="1E33C51E" w14:textId="77777777" w:rsidR="00501537" w:rsidRDefault="00A951FD" w:rsidP="00501537">
      <w:pPr>
        <w:pStyle w:val="Akapitzlist"/>
        <w:numPr>
          <w:ilvl w:val="0"/>
          <w:numId w:val="97"/>
        </w:numPr>
        <w:rPr>
          <w:rFonts w:cs="Arial"/>
          <w:color w:val="000000" w:themeColor="text1"/>
          <w:szCs w:val="22"/>
        </w:rPr>
      </w:pPr>
      <w:r w:rsidRPr="00F31C83">
        <w:rPr>
          <w:rFonts w:cs="Arial"/>
          <w:color w:val="000000" w:themeColor="text1"/>
          <w:szCs w:val="22"/>
        </w:rPr>
        <w:t>trudności w dopasowaniu odpowiednich rozwiązań do specyfiki i potrzeb gospodarstwa w kontekście ich efektywności ekonomicznej</w:t>
      </w:r>
      <w:r w:rsidR="00501537">
        <w:rPr>
          <w:rFonts w:cs="Arial"/>
          <w:color w:val="000000" w:themeColor="text1"/>
          <w:szCs w:val="22"/>
        </w:rPr>
        <w:t>,</w:t>
      </w:r>
    </w:p>
    <w:p w14:paraId="2AB26FCF" w14:textId="77777777" w:rsidR="00501537" w:rsidRDefault="00501537" w:rsidP="00501537">
      <w:pPr>
        <w:pStyle w:val="Akapitzlist"/>
        <w:numPr>
          <w:ilvl w:val="0"/>
          <w:numId w:val="97"/>
        </w:numPr>
        <w:rPr>
          <w:rFonts w:cs="Arial"/>
          <w:color w:val="000000" w:themeColor="text1"/>
          <w:szCs w:val="22"/>
        </w:rPr>
      </w:pPr>
      <w:r w:rsidRPr="00DF5614">
        <w:t xml:space="preserve">brak dostępu do szybkiego i niezawodnego </w:t>
      </w:r>
      <w:proofErr w:type="spellStart"/>
      <w:r w:rsidRPr="00DF5614">
        <w:t>internetu</w:t>
      </w:r>
      <w:proofErr w:type="spellEnd"/>
      <w:r>
        <w:rPr>
          <w:rFonts w:cs="Arial"/>
          <w:color w:val="000000" w:themeColor="text1"/>
          <w:szCs w:val="22"/>
        </w:rPr>
        <w:t>.</w:t>
      </w:r>
    </w:p>
    <w:p w14:paraId="15EACCC4" w14:textId="06AE486B" w:rsidR="00A951FD" w:rsidRPr="00E605AC" w:rsidRDefault="00A951FD" w:rsidP="00A42E1B">
      <w:pPr>
        <w:pStyle w:val="Akapitzlist"/>
        <w:rPr>
          <w:rFonts w:cs="Arial"/>
          <w:color w:val="000000" w:themeColor="text1"/>
          <w:szCs w:val="22"/>
        </w:rPr>
      </w:pPr>
    </w:p>
    <w:p w14:paraId="6BBE3917" w14:textId="5FDDB144" w:rsidR="00A951FD" w:rsidRPr="00F31C83" w:rsidRDefault="00A951FD" w:rsidP="00A951FD">
      <w:pPr>
        <w:rPr>
          <w:rFonts w:cs="Arial"/>
          <w:color w:val="000000" w:themeColor="text1"/>
          <w:szCs w:val="22"/>
        </w:rPr>
      </w:pPr>
      <w:r w:rsidRPr="00F31C83">
        <w:rPr>
          <w:rFonts w:cs="Arial"/>
          <w:color w:val="000000" w:themeColor="text1"/>
          <w:szCs w:val="22"/>
        </w:rPr>
        <w:t xml:space="preserve">Przezwyciężenie powyższych problemów, przekładające się na </w:t>
      </w:r>
      <w:r w:rsidR="00195CAC">
        <w:rPr>
          <w:rFonts w:cs="Arial"/>
          <w:color w:val="000000" w:themeColor="text1"/>
          <w:szCs w:val="22"/>
        </w:rPr>
        <w:t xml:space="preserve">szersze i </w:t>
      </w:r>
      <w:r w:rsidRPr="00F31C83">
        <w:rPr>
          <w:rFonts w:cs="Arial"/>
          <w:color w:val="000000" w:themeColor="text1"/>
          <w:szCs w:val="22"/>
        </w:rPr>
        <w:t>bardziej efektywne wykorzystanie technologii cyfrowych w rolnictwie, przyczyni się do rozwiązania szeregu wyzwań stojących przed tym obszarem.</w:t>
      </w:r>
      <w:r w:rsidR="00976458">
        <w:rPr>
          <w:rFonts w:cs="Arial"/>
          <w:color w:val="000000" w:themeColor="text1"/>
          <w:szCs w:val="22"/>
        </w:rPr>
        <w:t xml:space="preserve">  </w:t>
      </w:r>
    </w:p>
    <w:p w14:paraId="7BA128E7" w14:textId="77777777" w:rsidR="00A951FD" w:rsidRPr="00F31C83" w:rsidRDefault="00A951FD" w:rsidP="00A951FD">
      <w:pPr>
        <w:rPr>
          <w:rFonts w:eastAsiaTheme="majorEastAsia" w:cs="Arial"/>
          <w:color w:val="002060"/>
          <w:spacing w:val="15"/>
          <w:kern w:val="0"/>
          <w:szCs w:val="22"/>
          <w14:ligatures w14:val="none"/>
        </w:rPr>
      </w:pPr>
      <w:r w:rsidRPr="00F31C83">
        <w:rPr>
          <w:rFonts w:cs="Arial"/>
          <w:color w:val="002060"/>
          <w:kern w:val="0"/>
          <w:szCs w:val="22"/>
          <w14:ligatures w14:val="none"/>
        </w:rPr>
        <w:br w:type="page"/>
      </w:r>
    </w:p>
    <w:p w14:paraId="70AB285E" w14:textId="7241C36D" w:rsidR="00A951FD" w:rsidRDefault="00A951FD" w:rsidP="00C445A6">
      <w:pPr>
        <w:pStyle w:val="Podtytu"/>
      </w:pPr>
      <w:r w:rsidRPr="00A93428">
        <w:lastRenderedPageBreak/>
        <w:t xml:space="preserve">Cel </w:t>
      </w:r>
      <w:r w:rsidR="00C20687">
        <w:t>4.8.</w:t>
      </w:r>
      <w:r w:rsidRPr="00A93428">
        <w:t>1: Stworzenie warunków sprzyjających powszechnemu wdrażaniu i wykorzystywaniu nowoczesnych technologii w rolnictwie</w:t>
      </w:r>
    </w:p>
    <w:p w14:paraId="71388120" w14:textId="77777777" w:rsidR="00A951FD" w:rsidRPr="00A93428" w:rsidRDefault="00A951FD" w:rsidP="00C445A6">
      <w:pPr>
        <w:pStyle w:val="Podtytu"/>
      </w:pPr>
    </w:p>
    <w:p w14:paraId="1FBEA6E2" w14:textId="77777777" w:rsidR="00A951FD" w:rsidRDefault="00A951FD" w:rsidP="00C445A6">
      <w:pPr>
        <w:pStyle w:val="Podtytu"/>
      </w:pPr>
      <w:r w:rsidRPr="00A93428">
        <w:t>Co umożliwi realizację celu?</w:t>
      </w:r>
    </w:p>
    <w:p w14:paraId="392934CD" w14:textId="146BC5C5" w:rsidR="00561203" w:rsidRDefault="00412AF1" w:rsidP="00412AF1">
      <w:pPr>
        <w:pStyle w:val="Akapitzlist"/>
        <w:numPr>
          <w:ilvl w:val="0"/>
          <w:numId w:val="96"/>
        </w:numPr>
      </w:pPr>
      <w:r w:rsidRPr="00412AF1">
        <w:t>Opracowanie sektorowej strategii cyfryzacji rolnictwa, uwzgledniającej potrzeby cyfrowej transformacji rolnictwa i obszarów wiejskich, jak i niezbędne zmiany organizacyjne, procesowe oraz technologiczne w instytucjach publicznych tego sektora, zgodne z Architekturą Informacyjną Państwa, zapewniając spójność działań, ich trwałość oraz skuteczną realizację celów polityki rolnej</w:t>
      </w:r>
      <w:r>
        <w:t>;</w:t>
      </w:r>
    </w:p>
    <w:p w14:paraId="66052BC9" w14:textId="77777777" w:rsidR="00DF387C" w:rsidRDefault="00DF387C" w:rsidP="00A42E1B">
      <w:pPr>
        <w:pStyle w:val="Akapitzlist"/>
      </w:pPr>
    </w:p>
    <w:p w14:paraId="48F64F31" w14:textId="6F17B2BF" w:rsidR="00897A2E" w:rsidRDefault="00DF387C" w:rsidP="00412AF1">
      <w:pPr>
        <w:pStyle w:val="Akapitzlist"/>
        <w:numPr>
          <w:ilvl w:val="0"/>
          <w:numId w:val="96"/>
        </w:numPr>
      </w:pPr>
      <w:r>
        <w:t>R</w:t>
      </w:r>
      <w:r w:rsidRPr="00DF387C">
        <w:t>ozw</w:t>
      </w:r>
      <w:r>
        <w:t>ój</w:t>
      </w:r>
      <w:r w:rsidRPr="00DF387C">
        <w:t xml:space="preserve"> kompetencji instytucjonalnych w zakresie zarządzania danymi i analityki na potrzeby projektowania, monitorowania i oceny polityk publicznych w rolnictwie i na obszarach wiejskich</w:t>
      </w:r>
      <w:r>
        <w:t>;</w:t>
      </w:r>
    </w:p>
    <w:p w14:paraId="1659547E" w14:textId="77777777" w:rsidR="00412AF1" w:rsidRPr="00561203" w:rsidRDefault="00412AF1" w:rsidP="00A42E1B">
      <w:pPr>
        <w:pStyle w:val="Akapitzlist"/>
      </w:pPr>
    </w:p>
    <w:p w14:paraId="7014E21F"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Stworzenie systemu zachęt finansowych i wsparcia z przeznaczeniem na wdrożenie nowoczesnych technologii, dopasowanych do potrzeb różnych typów gospodarstw rolnych;</w:t>
      </w:r>
    </w:p>
    <w:p w14:paraId="6C33BE0A"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Stworzenie przejrzystego portalu informującego o instrumentach wsparcia i możliwościach jego pozyskania;</w:t>
      </w:r>
    </w:p>
    <w:p w14:paraId="180E6C5D"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Rozwój i promocja mechanizmów podziału kosztów i użytkowania technologii rolniczych na poziomie lokalnych grup producenckich;</w:t>
      </w:r>
    </w:p>
    <w:p w14:paraId="7C5FE075" w14:textId="1150AB68" w:rsidR="00A951FD" w:rsidRDefault="00A951FD" w:rsidP="006746F6">
      <w:pPr>
        <w:pStyle w:val="Akapitzlist"/>
        <w:numPr>
          <w:ilvl w:val="0"/>
          <w:numId w:val="96"/>
        </w:numPr>
        <w:ind w:left="714" w:hanging="357"/>
        <w:contextualSpacing w:val="0"/>
        <w:rPr>
          <w:rFonts w:cs="Arial"/>
          <w:color w:val="000000" w:themeColor="text1"/>
          <w:szCs w:val="22"/>
        </w:rPr>
      </w:pPr>
      <w:r w:rsidRPr="00896573">
        <w:rPr>
          <w:rFonts w:cs="Arial"/>
          <w:color w:val="000000" w:themeColor="text1"/>
          <w:szCs w:val="22"/>
        </w:rPr>
        <w:t xml:space="preserve">Stworzenie i regularna aktualizacja katalogu rozwiązań Rolnictwa 4.0, ze wskazaniem ich zastosowania w praktyce, gospodarstw demonstracyjnych, w których są stosowane oraz zmapowania ich pod kątem potrzeb rolników; </w:t>
      </w:r>
    </w:p>
    <w:p w14:paraId="5BC11256" w14:textId="3B484DFC" w:rsidR="003B63B3" w:rsidRPr="00896573" w:rsidRDefault="003B63B3" w:rsidP="006746F6">
      <w:pPr>
        <w:pStyle w:val="Akapitzlist"/>
        <w:numPr>
          <w:ilvl w:val="0"/>
          <w:numId w:val="96"/>
        </w:numPr>
        <w:ind w:left="714" w:hanging="357"/>
        <w:contextualSpacing w:val="0"/>
        <w:rPr>
          <w:rFonts w:cs="Arial"/>
          <w:color w:val="000000" w:themeColor="text1"/>
          <w:szCs w:val="22"/>
        </w:rPr>
      </w:pPr>
      <w:r w:rsidRPr="003B63B3">
        <w:rPr>
          <w:rFonts w:cs="Arial"/>
          <w:color w:val="000000" w:themeColor="text1"/>
          <w:szCs w:val="22"/>
        </w:rPr>
        <w:t>Budowa lub modernizacja infrastruktury technicznej na obszarach wiejskich, prowadzona w sposób zintegrowany z działaniami służącymi zwiększeniu dostępności cyfrowej obszarów wiejskich (m. in. rozwój infrastruktury zapewniającej dostęp do szerokopasmowego Internetu)</w:t>
      </w:r>
      <w:r w:rsidR="00213A42">
        <w:rPr>
          <w:rFonts w:cs="Arial"/>
          <w:color w:val="000000" w:themeColor="text1"/>
          <w:szCs w:val="22"/>
        </w:rPr>
        <w:t>;</w:t>
      </w:r>
    </w:p>
    <w:p w14:paraId="0532DCF2" w14:textId="77777777" w:rsidR="00A951FD" w:rsidRPr="00896573" w:rsidRDefault="00A951FD" w:rsidP="006746F6">
      <w:pPr>
        <w:pStyle w:val="Akapitzlist"/>
        <w:numPr>
          <w:ilvl w:val="0"/>
          <w:numId w:val="96"/>
        </w:numPr>
        <w:ind w:left="714" w:hanging="357"/>
        <w:contextualSpacing w:val="0"/>
        <w:rPr>
          <w:rFonts w:cs="Arial"/>
          <w:color w:val="000000" w:themeColor="text1"/>
          <w:szCs w:val="22"/>
        </w:rPr>
      </w:pPr>
      <w:r w:rsidRPr="00896573">
        <w:rPr>
          <w:rFonts w:cs="Arial"/>
          <w:color w:val="000000" w:themeColor="text1"/>
          <w:szCs w:val="22"/>
        </w:rPr>
        <w:t>Opracowanie charakterystyki sieci teleinformatycznych oraz standardów wymiany danych na potrzeby m.in. rozwiązań Rolnictwa 4.0/5.0 i wsparcie ich wdrożenia;</w:t>
      </w:r>
    </w:p>
    <w:p w14:paraId="0B52EDE2" w14:textId="671CDA01"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Wspieranie rozwoju sieci czujników pomiarowych</w:t>
      </w:r>
      <w:r>
        <w:rPr>
          <w:rFonts w:cs="Arial"/>
          <w:color w:val="000000" w:themeColor="text1"/>
          <w:szCs w:val="22"/>
        </w:rPr>
        <w:t>;</w:t>
      </w:r>
      <w:r w:rsidRPr="00A93428">
        <w:rPr>
          <w:rFonts w:cs="Arial"/>
          <w:color w:val="000000" w:themeColor="text1"/>
          <w:szCs w:val="22"/>
        </w:rPr>
        <w:t xml:space="preserve"> </w:t>
      </w:r>
    </w:p>
    <w:p w14:paraId="077CB2E6" w14:textId="61BAE20F" w:rsidR="00A951FD"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Budowa, wdrażanie i promocja rozwiązań dla wspólnych przestrzeni danych oraz promocja i stosowanie wspólnych standardów w zakresie wymiany i analizy danych;</w:t>
      </w:r>
    </w:p>
    <w:p w14:paraId="55693E08" w14:textId="15748BFA" w:rsidR="00CA228C" w:rsidRPr="00A93428" w:rsidRDefault="00CA228C" w:rsidP="006746F6">
      <w:pPr>
        <w:pStyle w:val="Akapitzlist"/>
        <w:numPr>
          <w:ilvl w:val="0"/>
          <w:numId w:val="96"/>
        </w:numPr>
        <w:ind w:left="714" w:hanging="357"/>
        <w:contextualSpacing w:val="0"/>
        <w:rPr>
          <w:rFonts w:cs="Arial"/>
          <w:color w:val="000000" w:themeColor="text1"/>
          <w:szCs w:val="22"/>
        </w:rPr>
      </w:pPr>
      <w:r>
        <w:rPr>
          <w:rFonts w:cs="Arial"/>
          <w:color w:val="000000" w:themeColor="text1"/>
          <w:szCs w:val="22"/>
        </w:rPr>
        <w:t>W</w:t>
      </w:r>
      <w:r w:rsidRPr="00901C04">
        <w:rPr>
          <w:rFonts w:cs="Arial"/>
          <w:color w:val="000000" w:themeColor="text1"/>
          <w:szCs w:val="22"/>
        </w:rPr>
        <w:t xml:space="preserve">spieranie rozwoju opartych na danych narzędzi cyfrowych </w:t>
      </w:r>
      <w:r>
        <w:rPr>
          <w:rFonts w:cs="Arial"/>
          <w:color w:val="000000" w:themeColor="text1"/>
          <w:szCs w:val="22"/>
        </w:rPr>
        <w:t>dla rolnictwa</w:t>
      </w:r>
      <w:r w:rsidRPr="00901C04">
        <w:rPr>
          <w:rFonts w:cs="Arial"/>
          <w:color w:val="000000" w:themeColor="text1"/>
          <w:szCs w:val="22"/>
        </w:rPr>
        <w:t>, w szczególności systemów wspomagania decyzji (DSS), w tym wykorzystujących algorytmy sztucznej inteligencji i uczenia maszynowego;</w:t>
      </w:r>
    </w:p>
    <w:p w14:paraId="55E7D315"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lastRenderedPageBreak/>
        <w:t>Promocja interoperacyjności, tworzenie otwartych zbiorów danych wysokiej jakości niezbędnych dla rozwoju nowych innowacyjnych usług w rolnictwie oraz wdrożenie mechanizmów walidacji i ewaluacji jakości danych;</w:t>
      </w:r>
    </w:p>
    <w:p w14:paraId="3999A8F1" w14:textId="77777777" w:rsidR="00A951FD" w:rsidRPr="00A93428" w:rsidRDefault="00A951FD" w:rsidP="006746F6">
      <w:pPr>
        <w:pStyle w:val="Akapitzlist"/>
        <w:numPr>
          <w:ilvl w:val="0"/>
          <w:numId w:val="96"/>
        </w:numPr>
        <w:ind w:left="714" w:hanging="357"/>
        <w:contextualSpacing w:val="0"/>
        <w:rPr>
          <w:rFonts w:cs="Arial"/>
          <w:color w:val="000000" w:themeColor="text1"/>
          <w:szCs w:val="22"/>
        </w:rPr>
      </w:pPr>
      <w:r w:rsidRPr="00A93428">
        <w:rPr>
          <w:rFonts w:cs="Arial"/>
          <w:color w:val="000000" w:themeColor="text1"/>
          <w:szCs w:val="22"/>
        </w:rPr>
        <w:t>Działania uświadamiające korzyści wynikające z wymiany danych i wspierające zaangażowanie lokalnych społeczności w proces tworzenia przestrzeni wymiany danych;</w:t>
      </w:r>
    </w:p>
    <w:p w14:paraId="41FA7F7C" w14:textId="77777777" w:rsidR="00A951FD" w:rsidRPr="00A93428" w:rsidRDefault="00A951FD" w:rsidP="006746F6">
      <w:pPr>
        <w:pStyle w:val="Akapitzlist"/>
        <w:numPr>
          <w:ilvl w:val="0"/>
          <w:numId w:val="96"/>
        </w:numPr>
        <w:ind w:left="714" w:hanging="357"/>
        <w:contextualSpacing w:val="0"/>
        <w:rPr>
          <w:rFonts w:cs="Arial"/>
          <w:b/>
          <w:bCs/>
          <w:color w:val="000000" w:themeColor="text1"/>
          <w:szCs w:val="22"/>
        </w:rPr>
      </w:pPr>
      <w:r w:rsidRPr="00A93428">
        <w:rPr>
          <w:rFonts w:cs="Arial"/>
          <w:color w:val="000000" w:themeColor="text1"/>
          <w:szCs w:val="22"/>
        </w:rPr>
        <w:t xml:space="preserve">Tworzenie infrastruktury testowej umożliwiającej testowanie rozwiązań </w:t>
      </w:r>
      <w:proofErr w:type="spellStart"/>
      <w:r w:rsidRPr="00A93428">
        <w:rPr>
          <w:rFonts w:cs="Arial"/>
          <w:color w:val="000000" w:themeColor="text1"/>
          <w:szCs w:val="22"/>
        </w:rPr>
        <w:t>IoT</w:t>
      </w:r>
      <w:proofErr w:type="spellEnd"/>
      <w:r w:rsidRPr="00A93428">
        <w:rPr>
          <w:rFonts w:cs="Arial"/>
          <w:color w:val="000000" w:themeColor="text1"/>
          <w:szCs w:val="22"/>
        </w:rPr>
        <w:t xml:space="preserve"> i AI w rolnictwie na dużą skalę w bezpiecznym środowisku regulacyjnym.</w:t>
      </w:r>
    </w:p>
    <w:p w14:paraId="41F992A3" w14:textId="77777777" w:rsidR="00A951FD" w:rsidRDefault="00A951FD" w:rsidP="00A951FD">
      <w:pPr>
        <w:rPr>
          <w:b/>
          <w:bCs/>
          <w:color w:val="000000" w:themeColor="text1"/>
          <w:sz w:val="20"/>
          <w:szCs w:val="20"/>
        </w:rPr>
      </w:pPr>
      <w:r>
        <w:rPr>
          <w:b/>
          <w:bCs/>
          <w:color w:val="000000" w:themeColor="text1"/>
          <w:sz w:val="20"/>
          <w:szCs w:val="20"/>
        </w:rPr>
        <w:br w:type="page"/>
      </w:r>
    </w:p>
    <w:p w14:paraId="1E7B41D9" w14:textId="7EA35F77" w:rsidR="00A951FD" w:rsidRDefault="00A951FD" w:rsidP="00C445A6">
      <w:pPr>
        <w:pStyle w:val="Podtytu"/>
      </w:pPr>
      <w:r w:rsidRPr="00A93428">
        <w:lastRenderedPageBreak/>
        <w:t xml:space="preserve">Cel </w:t>
      </w:r>
      <w:r w:rsidR="00C20687">
        <w:t>4.8.</w:t>
      </w:r>
      <w:r w:rsidRPr="00A93428">
        <w:t>2: Zwiększanie bezpieczeństwa i konkurencyjności polskiej żywności poprzez wykorzystanie nowoczesnych technologii z uwzględnieniem dbałości o środowisko naturalne i dobrostan zwierząt</w:t>
      </w:r>
    </w:p>
    <w:p w14:paraId="7999D202" w14:textId="77777777" w:rsidR="00A951FD" w:rsidRPr="00A93428" w:rsidRDefault="00A951FD" w:rsidP="00C445A6">
      <w:pPr>
        <w:pStyle w:val="Podtytu"/>
      </w:pPr>
    </w:p>
    <w:p w14:paraId="1D1A8F10" w14:textId="77777777" w:rsidR="00A951FD" w:rsidRPr="00A93428" w:rsidRDefault="00A951FD" w:rsidP="00C445A6">
      <w:pPr>
        <w:pStyle w:val="Podtytu"/>
      </w:pPr>
      <w:r w:rsidRPr="00A93428">
        <w:t>Co umożliwi realizację celu?</w:t>
      </w:r>
    </w:p>
    <w:p w14:paraId="1EEF27DD" w14:textId="77777777" w:rsidR="00A951FD" w:rsidRPr="00A93428" w:rsidRDefault="00A951FD" w:rsidP="006746F6">
      <w:pPr>
        <w:pStyle w:val="Akapitzlist"/>
        <w:numPr>
          <w:ilvl w:val="0"/>
          <w:numId w:val="98"/>
        </w:numPr>
        <w:ind w:left="714" w:hanging="357"/>
        <w:contextualSpacing w:val="0"/>
        <w:rPr>
          <w:rFonts w:cs="Arial"/>
          <w:color w:val="000000" w:themeColor="text1"/>
          <w:szCs w:val="22"/>
        </w:rPr>
      </w:pPr>
      <w:r w:rsidRPr="00A93428">
        <w:rPr>
          <w:rFonts w:cs="Arial"/>
          <w:color w:val="000000" w:themeColor="text1"/>
          <w:szCs w:val="22"/>
        </w:rPr>
        <w:t xml:space="preserve">Budowa systemu IT służącego do efektywnego monitorowania i identyfikowania informacji o produktach rolno-spożywczych w łańcuchach dostaw; </w:t>
      </w:r>
    </w:p>
    <w:p w14:paraId="57D914F6" w14:textId="77777777" w:rsidR="00A951FD" w:rsidRPr="00A93428" w:rsidRDefault="00A951FD" w:rsidP="006746F6">
      <w:pPr>
        <w:pStyle w:val="Akapitzlist"/>
        <w:numPr>
          <w:ilvl w:val="0"/>
          <w:numId w:val="98"/>
        </w:numPr>
        <w:ind w:left="714" w:hanging="357"/>
        <w:contextualSpacing w:val="0"/>
        <w:rPr>
          <w:rFonts w:cs="Arial"/>
          <w:color w:val="000000" w:themeColor="text1"/>
          <w:szCs w:val="22"/>
        </w:rPr>
      </w:pPr>
      <w:r w:rsidRPr="00A93428">
        <w:rPr>
          <w:rFonts w:cs="Arial"/>
          <w:color w:val="000000" w:themeColor="text1"/>
          <w:szCs w:val="22"/>
        </w:rPr>
        <w:t xml:space="preserve">Automatyzacja procesów monitorowania i śledzenia produktów na każdym etapie produkcji umożliwia szybką reakcję na zagrożenia związane z jakością i bezpieczeństwem żywności; </w:t>
      </w:r>
    </w:p>
    <w:p w14:paraId="1BDEA41E" w14:textId="77777777" w:rsidR="0052599B" w:rsidRPr="00A93428" w:rsidRDefault="0052599B" w:rsidP="0052599B">
      <w:pPr>
        <w:pStyle w:val="Akapitzlist"/>
        <w:numPr>
          <w:ilvl w:val="0"/>
          <w:numId w:val="98"/>
        </w:numPr>
        <w:ind w:left="714" w:hanging="357"/>
        <w:contextualSpacing w:val="0"/>
        <w:rPr>
          <w:rFonts w:cs="Arial"/>
          <w:color w:val="000000" w:themeColor="text1"/>
          <w:szCs w:val="22"/>
        </w:rPr>
      </w:pPr>
      <w:r>
        <w:rPr>
          <w:rFonts w:cs="Arial"/>
          <w:color w:val="000000" w:themeColor="text1"/>
          <w:szCs w:val="22"/>
        </w:rPr>
        <w:t>Wspieranie r</w:t>
      </w:r>
      <w:r w:rsidRPr="00A93428">
        <w:rPr>
          <w:rFonts w:cs="Arial"/>
          <w:color w:val="000000" w:themeColor="text1"/>
          <w:szCs w:val="22"/>
        </w:rPr>
        <w:t>ozw</w:t>
      </w:r>
      <w:r>
        <w:rPr>
          <w:rFonts w:cs="Arial"/>
          <w:color w:val="000000" w:themeColor="text1"/>
          <w:szCs w:val="22"/>
        </w:rPr>
        <w:t>oju</w:t>
      </w:r>
      <w:r w:rsidRPr="00A93428">
        <w:rPr>
          <w:rFonts w:cs="Arial"/>
          <w:color w:val="000000" w:themeColor="text1"/>
          <w:szCs w:val="22"/>
        </w:rPr>
        <w:t xml:space="preserve"> </w:t>
      </w:r>
      <w:r>
        <w:rPr>
          <w:rFonts w:cs="Arial"/>
          <w:color w:val="000000" w:themeColor="text1"/>
          <w:szCs w:val="22"/>
        </w:rPr>
        <w:t>opartych na danych</w:t>
      </w:r>
      <w:r w:rsidRPr="00A93428">
        <w:rPr>
          <w:rFonts w:cs="Arial"/>
          <w:color w:val="000000" w:themeColor="text1"/>
          <w:szCs w:val="22"/>
        </w:rPr>
        <w:t xml:space="preserve"> systemów oceny i zapewnienia jakości produk</w:t>
      </w:r>
      <w:r>
        <w:rPr>
          <w:rFonts w:cs="Arial"/>
          <w:color w:val="000000" w:themeColor="text1"/>
          <w:szCs w:val="22"/>
        </w:rPr>
        <w:t>tów</w:t>
      </w:r>
      <w:r w:rsidRPr="00A93428">
        <w:rPr>
          <w:rFonts w:cs="Arial"/>
          <w:color w:val="000000" w:themeColor="text1"/>
          <w:szCs w:val="22"/>
        </w:rPr>
        <w:t xml:space="preserve"> roln</w:t>
      </w:r>
      <w:r>
        <w:rPr>
          <w:rFonts w:cs="Arial"/>
          <w:color w:val="000000" w:themeColor="text1"/>
          <w:szCs w:val="22"/>
        </w:rPr>
        <w:t>o-spożywczych w gospodarstwach rolnych i w łańcuchach dostaw</w:t>
      </w:r>
      <w:r w:rsidRPr="00A93428">
        <w:rPr>
          <w:rFonts w:cs="Arial"/>
          <w:color w:val="000000" w:themeColor="text1"/>
          <w:szCs w:val="22"/>
        </w:rPr>
        <w:t>;</w:t>
      </w:r>
    </w:p>
    <w:p w14:paraId="092393AB" w14:textId="77777777" w:rsidR="00A951FD" w:rsidRPr="00A93428" w:rsidRDefault="00A951FD" w:rsidP="006746F6">
      <w:pPr>
        <w:pStyle w:val="Akapitzlist"/>
        <w:numPr>
          <w:ilvl w:val="0"/>
          <w:numId w:val="98"/>
        </w:numPr>
        <w:ind w:left="714" w:hanging="357"/>
        <w:contextualSpacing w:val="0"/>
        <w:rPr>
          <w:rFonts w:cs="Arial"/>
          <w:color w:val="000000" w:themeColor="text1"/>
          <w:szCs w:val="22"/>
        </w:rPr>
      </w:pPr>
      <w:r w:rsidRPr="00A93428">
        <w:rPr>
          <w:rFonts w:cs="Arial"/>
          <w:color w:val="000000" w:themeColor="text1"/>
          <w:szCs w:val="22"/>
        </w:rPr>
        <w:t>Wspieranie wykorzystania technologii satelitarnych w rolnictwie dostarczających precyzyjnych informacji o zróżnicowaniu lokalnych warunków upraw.</w:t>
      </w:r>
    </w:p>
    <w:p w14:paraId="34E4B4E7" w14:textId="77777777" w:rsidR="00A951FD" w:rsidRDefault="00A951FD" w:rsidP="00A951FD">
      <w:pPr>
        <w:rPr>
          <w:rFonts w:eastAsiaTheme="majorEastAsia" w:cs="Times New Roman (Nagłówki CS)"/>
          <w:color w:val="002060"/>
          <w:spacing w:val="15"/>
          <w:kern w:val="0"/>
          <w:sz w:val="40"/>
          <w:szCs w:val="28"/>
          <w14:ligatures w14:val="none"/>
        </w:rPr>
      </w:pPr>
      <w:r>
        <w:rPr>
          <w:rFonts w:cs="Times New Roman (Nagłówki CS)"/>
          <w:color w:val="002060"/>
          <w:kern w:val="0"/>
          <w:sz w:val="40"/>
          <w14:ligatures w14:val="none"/>
        </w:rPr>
        <w:br w:type="page"/>
      </w:r>
    </w:p>
    <w:p w14:paraId="44FCDB15" w14:textId="6C3B0F9F" w:rsidR="00A951FD" w:rsidRDefault="00A951FD" w:rsidP="00C445A6">
      <w:pPr>
        <w:pStyle w:val="Podtytu"/>
      </w:pPr>
      <w:r w:rsidRPr="00A93428">
        <w:lastRenderedPageBreak/>
        <w:t xml:space="preserve">Cel </w:t>
      </w:r>
      <w:r w:rsidR="00C20687">
        <w:t>4.8.</w:t>
      </w:r>
      <w:r w:rsidRPr="00A93428">
        <w:t xml:space="preserve">3: </w:t>
      </w:r>
      <w:r w:rsidR="00604CF1" w:rsidRPr="00305BF2">
        <w:t xml:space="preserve">Zwiększenie możliwości rozwoju kompetencji </w:t>
      </w:r>
      <w:r w:rsidR="0018711B">
        <w:t xml:space="preserve">cyfrowych </w:t>
      </w:r>
      <w:r w:rsidR="00604CF1" w:rsidRPr="00305BF2">
        <w:t>dzięki powszechnemu dostępowi do szkoleń, efektywnego doradztwa i wiedzy</w:t>
      </w:r>
      <w:r w:rsidR="00604CF1">
        <w:t xml:space="preserve"> </w:t>
      </w:r>
    </w:p>
    <w:p w14:paraId="336D9450" w14:textId="77777777" w:rsidR="00A951FD" w:rsidRPr="00A93428" w:rsidRDefault="00A951FD" w:rsidP="00C445A6">
      <w:pPr>
        <w:pStyle w:val="Podtytu"/>
      </w:pPr>
    </w:p>
    <w:p w14:paraId="0DDF992E" w14:textId="77777777" w:rsidR="00A951FD" w:rsidRPr="00A93428" w:rsidRDefault="00A951FD" w:rsidP="00C445A6">
      <w:pPr>
        <w:pStyle w:val="Podtytu"/>
      </w:pPr>
      <w:r w:rsidRPr="00A93428">
        <w:t>Co umożliwi realizację celu?</w:t>
      </w:r>
    </w:p>
    <w:p w14:paraId="56044490" w14:textId="30D32852" w:rsidR="00A951FD" w:rsidRPr="00A93428" w:rsidRDefault="00A951FD" w:rsidP="006746F6">
      <w:pPr>
        <w:pStyle w:val="Akapitzlist"/>
        <w:numPr>
          <w:ilvl w:val="0"/>
          <w:numId w:val="99"/>
        </w:numPr>
        <w:ind w:left="1077" w:hanging="357"/>
        <w:contextualSpacing w:val="0"/>
        <w:rPr>
          <w:rFonts w:cs="Arial"/>
          <w:color w:val="000000" w:themeColor="text1"/>
          <w:szCs w:val="22"/>
        </w:rPr>
      </w:pPr>
      <w:r w:rsidRPr="00A93428">
        <w:rPr>
          <w:rFonts w:cs="Arial"/>
          <w:color w:val="000000" w:themeColor="text1"/>
          <w:szCs w:val="22"/>
        </w:rPr>
        <w:t>Tworzenie i wzmacnianie sieci współpracy między instytucjami publicznymi, światem nauki, rolnikami, producentami, przetwórcami i dystrybutorami w celu wymiany wiedzy, doświadczeń oraz wspólnego wdrażania innowacyjnych rozwiązań;</w:t>
      </w:r>
    </w:p>
    <w:p w14:paraId="7CC733C2" w14:textId="5BE66E1D" w:rsidR="00A951FD" w:rsidRPr="00A93428" w:rsidRDefault="00A951FD" w:rsidP="006746F6">
      <w:pPr>
        <w:pStyle w:val="Akapitzlist"/>
        <w:numPr>
          <w:ilvl w:val="0"/>
          <w:numId w:val="99"/>
        </w:numPr>
        <w:ind w:left="1077" w:hanging="357"/>
        <w:contextualSpacing w:val="0"/>
        <w:rPr>
          <w:rFonts w:cs="Arial"/>
          <w:color w:val="000000" w:themeColor="text1"/>
          <w:szCs w:val="22"/>
        </w:rPr>
      </w:pPr>
      <w:r w:rsidRPr="00A93428">
        <w:rPr>
          <w:rFonts w:cs="Arial"/>
          <w:color w:val="000000" w:themeColor="text1"/>
          <w:szCs w:val="22"/>
        </w:rPr>
        <w:t>Wsparcie sieci doradztwa w zakresie nowoczesnych rozwiązań, w tym Rolnictwa 4.0 i 5.0</w:t>
      </w:r>
      <w:r w:rsidR="00213A42">
        <w:rPr>
          <w:rFonts w:cs="Arial"/>
          <w:color w:val="000000" w:themeColor="text1"/>
          <w:szCs w:val="22"/>
        </w:rPr>
        <w:t>,</w:t>
      </w:r>
      <w:r w:rsidRPr="00A93428">
        <w:rPr>
          <w:rFonts w:cs="Arial"/>
          <w:color w:val="000000" w:themeColor="text1"/>
          <w:szCs w:val="22"/>
        </w:rPr>
        <w:t xml:space="preserve"> w szczególności sztucznej inteligencji, robotów autonomicznych czy systemów wspierania decyzji;</w:t>
      </w:r>
    </w:p>
    <w:p w14:paraId="01198574" w14:textId="77777777" w:rsidR="00A951FD" w:rsidRPr="00A93428" w:rsidRDefault="00A951FD" w:rsidP="006746F6">
      <w:pPr>
        <w:pStyle w:val="Akapitzlist"/>
        <w:numPr>
          <w:ilvl w:val="0"/>
          <w:numId w:val="99"/>
        </w:numPr>
        <w:ind w:left="1077" w:hanging="357"/>
        <w:contextualSpacing w:val="0"/>
        <w:rPr>
          <w:rFonts w:cs="Arial"/>
          <w:color w:val="000000" w:themeColor="text1"/>
          <w:szCs w:val="22"/>
        </w:rPr>
      </w:pPr>
      <w:r w:rsidRPr="00A93428">
        <w:rPr>
          <w:rFonts w:cs="Arial"/>
          <w:color w:val="000000" w:themeColor="text1"/>
          <w:szCs w:val="22"/>
        </w:rPr>
        <w:t xml:space="preserve">Działania promujące i uświadamiające korzyści płynące z wprowadzania innowacji i nowoczesnych technologii, w tym efektywności ekonomicznej wprowadzania innowacji; </w:t>
      </w:r>
    </w:p>
    <w:p w14:paraId="7776C83A" w14:textId="77777777" w:rsidR="00906EFE" w:rsidRDefault="00A951FD" w:rsidP="006746F6">
      <w:pPr>
        <w:pStyle w:val="Akapitzlist"/>
        <w:numPr>
          <w:ilvl w:val="0"/>
          <w:numId w:val="99"/>
        </w:numPr>
        <w:ind w:left="1077" w:hanging="357"/>
        <w:contextualSpacing w:val="0"/>
        <w:rPr>
          <w:rFonts w:cs="Arial"/>
          <w:color w:val="000000" w:themeColor="text1"/>
          <w:szCs w:val="22"/>
        </w:rPr>
      </w:pPr>
      <w:r w:rsidRPr="00A93428">
        <w:rPr>
          <w:rFonts w:cs="Arial"/>
          <w:color w:val="000000" w:themeColor="text1"/>
          <w:szCs w:val="22"/>
        </w:rPr>
        <w:t>Stworzenie systemu efektywnych działań edukacyjnych nakierowanych na rozwój wiedzy i umiejętności rolników i pracowników sektora rolno-spożywczego w zakresie wdrażania nowoczesnych metod produkcji i technologii</w:t>
      </w:r>
      <w:r w:rsidR="00906EFE">
        <w:rPr>
          <w:rFonts w:cs="Arial"/>
          <w:color w:val="000000" w:themeColor="text1"/>
          <w:szCs w:val="22"/>
        </w:rPr>
        <w:t>;</w:t>
      </w:r>
    </w:p>
    <w:p w14:paraId="77165CE5" w14:textId="77777777" w:rsidR="00906EFE" w:rsidRPr="00A93428" w:rsidRDefault="00906EFE" w:rsidP="00906EFE">
      <w:pPr>
        <w:pStyle w:val="Akapitzlist"/>
        <w:numPr>
          <w:ilvl w:val="0"/>
          <w:numId w:val="99"/>
        </w:numPr>
        <w:contextualSpacing w:val="0"/>
        <w:rPr>
          <w:rFonts w:cs="Arial"/>
          <w:color w:val="000000" w:themeColor="text1"/>
          <w:szCs w:val="22"/>
        </w:rPr>
      </w:pPr>
      <w:r w:rsidRPr="00A93428">
        <w:rPr>
          <w:rFonts w:cs="Arial"/>
          <w:color w:val="000000" w:themeColor="text1"/>
          <w:szCs w:val="22"/>
        </w:rPr>
        <w:t xml:space="preserve">Wspieranie powstawania i wzmocnienie roli gospodarstw demonstracyjnych i eksperymentalnych, jako miejsc istotnych w procesie demonstrowania praktycznego zastosowania i korzyści płynących z używania nowoczesnych technologii; </w:t>
      </w:r>
    </w:p>
    <w:p w14:paraId="4B215CE0" w14:textId="2FBE9873" w:rsidR="00A951FD" w:rsidRPr="00A93428" w:rsidRDefault="00A951FD" w:rsidP="00A42E1B">
      <w:pPr>
        <w:pStyle w:val="Akapitzlist"/>
        <w:ind w:left="1077"/>
        <w:contextualSpacing w:val="0"/>
        <w:rPr>
          <w:rFonts w:cs="Arial"/>
          <w:color w:val="000000" w:themeColor="text1"/>
          <w:szCs w:val="22"/>
        </w:rPr>
      </w:pPr>
    </w:p>
    <w:p w14:paraId="672BBAF7" w14:textId="7E6378CC" w:rsidR="001C5A23" w:rsidRPr="00B57AAD" w:rsidRDefault="00D33F7C" w:rsidP="00C445A6">
      <w:r>
        <w:br w:type="page"/>
      </w:r>
    </w:p>
    <w:p w14:paraId="6C5C2089" w14:textId="3024EBF9" w:rsidR="00F55567" w:rsidRDefault="00F55567" w:rsidP="006746F6">
      <w:pPr>
        <w:pStyle w:val="Nagwek1"/>
        <w:numPr>
          <w:ilvl w:val="0"/>
          <w:numId w:val="1"/>
        </w:numPr>
      </w:pPr>
      <w:bookmarkStart w:id="74" w:name="_Toc221026284"/>
      <w:r>
        <w:lastRenderedPageBreak/>
        <w:t>System wdrażania</w:t>
      </w:r>
      <w:bookmarkEnd w:id="74"/>
    </w:p>
    <w:p w14:paraId="449041AB" w14:textId="77777777" w:rsidR="007B4883" w:rsidRDefault="007B4883" w:rsidP="00C445A6">
      <w:pPr>
        <w:pStyle w:val="Podtytu"/>
        <w:rPr>
          <w:rFonts w:eastAsia="Yu Gothic Light"/>
        </w:rPr>
      </w:pPr>
    </w:p>
    <w:p w14:paraId="43159B08" w14:textId="40C444CD" w:rsidR="007B64ED" w:rsidRPr="0099545A" w:rsidRDefault="007B64ED" w:rsidP="00C445A6">
      <w:pPr>
        <w:pStyle w:val="Podtytu"/>
        <w:rPr>
          <w:rFonts w:eastAsia="Yu Gothic Light"/>
        </w:rPr>
      </w:pPr>
      <w:r w:rsidRPr="0099545A">
        <w:rPr>
          <w:rFonts w:eastAsia="Yu Gothic Light"/>
        </w:rPr>
        <w:t>Koordynacja</w:t>
      </w:r>
    </w:p>
    <w:p w14:paraId="2EE94C63" w14:textId="238688E2" w:rsidR="007B64ED" w:rsidRPr="00FE1CB9" w:rsidRDefault="006024BB" w:rsidP="007B64ED">
      <w:pPr>
        <w:spacing w:line="257" w:lineRule="auto"/>
        <w:rPr>
          <w:rFonts w:eastAsia="Calibri" w:cs="Times New Roman"/>
          <w:kern w:val="0"/>
          <w14:ligatures w14:val="none"/>
        </w:rPr>
      </w:pPr>
      <w:r>
        <w:rPr>
          <w:rFonts w:eastAsia="Calibri" w:cs="Times New Roman"/>
          <w:kern w:val="0"/>
          <w14:ligatures w14:val="none"/>
        </w:rPr>
        <w:t xml:space="preserve">Za realizację </w:t>
      </w:r>
      <w:r w:rsidR="00B06792">
        <w:rPr>
          <w:rFonts w:eastAsia="Calibri" w:cs="Times New Roman"/>
          <w:kern w:val="0"/>
          <w14:ligatures w14:val="none"/>
        </w:rPr>
        <w:t>S</w:t>
      </w:r>
      <w:r>
        <w:rPr>
          <w:rFonts w:eastAsia="Calibri" w:cs="Times New Roman"/>
          <w:kern w:val="0"/>
          <w14:ligatures w14:val="none"/>
        </w:rPr>
        <w:t>trategii od</w:t>
      </w:r>
      <w:r w:rsidR="001433C9">
        <w:rPr>
          <w:rFonts w:eastAsia="Calibri" w:cs="Times New Roman"/>
          <w:kern w:val="0"/>
          <w14:ligatures w14:val="none"/>
        </w:rPr>
        <w:t>powiadają członkowie Rady Ministrów</w:t>
      </w:r>
      <w:r w:rsidR="00DD4A8F">
        <w:rPr>
          <w:rFonts w:eastAsia="Calibri" w:cs="Times New Roman"/>
          <w:kern w:val="0"/>
          <w14:ligatures w14:val="none"/>
        </w:rPr>
        <w:t>, a o</w:t>
      </w:r>
      <w:r w:rsidR="007B64ED" w:rsidRPr="2E04B4CE">
        <w:rPr>
          <w:rFonts w:eastAsia="Calibri" w:cs="Times New Roman"/>
          <w:kern w:val="0"/>
          <w14:ligatures w14:val="none"/>
        </w:rPr>
        <w:t xml:space="preserve">rganem odpowiedzialnym za </w:t>
      </w:r>
      <w:r w:rsidR="00DD4A8F">
        <w:rPr>
          <w:rFonts w:eastAsia="Calibri" w:cs="Times New Roman"/>
          <w:kern w:val="0"/>
          <w14:ligatures w14:val="none"/>
        </w:rPr>
        <w:t>monitorowanie</w:t>
      </w:r>
      <w:r w:rsidR="00B06792">
        <w:rPr>
          <w:rFonts w:eastAsia="Calibri" w:cs="Times New Roman"/>
          <w:kern w:val="0"/>
          <w14:ligatures w14:val="none"/>
        </w:rPr>
        <w:t xml:space="preserve"> jej</w:t>
      </w:r>
      <w:r w:rsidR="00107F9E">
        <w:rPr>
          <w:rFonts w:eastAsia="Calibri" w:cs="Times New Roman"/>
          <w:kern w:val="0"/>
          <w14:ligatures w14:val="none"/>
        </w:rPr>
        <w:t xml:space="preserve"> realizacji</w:t>
      </w:r>
      <w:r w:rsidR="00B06792">
        <w:rPr>
          <w:rFonts w:eastAsia="Calibri" w:cs="Times New Roman"/>
          <w:kern w:val="0"/>
          <w14:ligatures w14:val="none"/>
        </w:rPr>
        <w:t xml:space="preserve"> </w:t>
      </w:r>
      <w:r w:rsidR="007B64ED" w:rsidRPr="2E04B4CE">
        <w:rPr>
          <w:rFonts w:eastAsia="Calibri" w:cs="Times New Roman"/>
          <w:kern w:val="0"/>
          <w14:ligatures w14:val="none"/>
        </w:rPr>
        <w:t>będzie minister właściwy d</w:t>
      </w:r>
      <w:r w:rsidR="00211F76">
        <w:rPr>
          <w:rFonts w:eastAsia="Calibri" w:cs="Times New Roman"/>
          <w:kern w:val="0"/>
          <w14:ligatures w14:val="none"/>
        </w:rPr>
        <w:t>o spraw</w:t>
      </w:r>
      <w:r w:rsidR="007B64ED" w:rsidRPr="2E04B4CE">
        <w:rPr>
          <w:rFonts w:eastAsia="Calibri" w:cs="Times New Roman"/>
          <w:kern w:val="0"/>
          <w14:ligatures w14:val="none"/>
        </w:rPr>
        <w:t xml:space="preserve"> informatyzacji. </w:t>
      </w:r>
    </w:p>
    <w:p w14:paraId="47243A92"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Cyfryzacja jest procesem przekrojowym i wielowymiarowym, co znajduje odzwierciedlenie w bardzo szerokim zakresie przedmiotowym Strategii. Realizacja głównego jej celu, jakim jest podnoszenie jakości życia przez cyfryzację, wymaga zaangażowania i ścisłej, skoordynowanej, współpracy wielu jednostek sektora publicznego. Niemniej, interwencja nie ogranicza się jedynie do sfery funkcjonowania państwa, ale zakłada również inspirowanie działań na rzecz transformacji cyfrowej przy zaangażowaniu sektora prywatnego. </w:t>
      </w:r>
    </w:p>
    <w:p w14:paraId="53E7CD40" w14:textId="0DD4D5AF"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Strategiczny horyzont czasowy obejmuje perspektywę dziesięcioletnią do 2035 r</w:t>
      </w:r>
      <w:r w:rsidR="00047532">
        <w:rPr>
          <w:rFonts w:eastAsia="Calibri" w:cs="Times New Roman"/>
          <w:kern w:val="0"/>
          <w:szCs w:val="22"/>
          <w14:ligatures w14:val="none"/>
        </w:rPr>
        <w:t xml:space="preserve">, natomiast </w:t>
      </w:r>
      <w:r w:rsidR="00073976">
        <w:rPr>
          <w:rFonts w:eastAsia="Calibri" w:cs="Times New Roman"/>
          <w:kern w:val="0"/>
          <w:szCs w:val="22"/>
          <w14:ligatures w14:val="none"/>
        </w:rPr>
        <w:t xml:space="preserve">operacjonalizacja działań </w:t>
      </w:r>
      <w:r w:rsidR="00586581">
        <w:rPr>
          <w:rFonts w:eastAsia="Calibri" w:cs="Times New Roman"/>
          <w:kern w:val="0"/>
          <w:szCs w:val="22"/>
          <w14:ligatures w14:val="none"/>
        </w:rPr>
        <w:t xml:space="preserve">wymaga </w:t>
      </w:r>
      <w:r w:rsidR="00DC673A">
        <w:rPr>
          <w:rFonts w:eastAsia="Calibri" w:cs="Times New Roman"/>
          <w:kern w:val="0"/>
          <w:szCs w:val="22"/>
          <w14:ligatures w14:val="none"/>
        </w:rPr>
        <w:t>elastycznego</w:t>
      </w:r>
      <w:r w:rsidR="003F44EC">
        <w:rPr>
          <w:rFonts w:eastAsia="Calibri" w:cs="Times New Roman"/>
          <w:kern w:val="0"/>
          <w:szCs w:val="22"/>
          <w14:ligatures w14:val="none"/>
        </w:rPr>
        <w:t xml:space="preserve"> modelu</w:t>
      </w:r>
      <w:r w:rsidR="00CF23E3">
        <w:rPr>
          <w:rFonts w:eastAsia="Calibri" w:cs="Times New Roman"/>
          <w:kern w:val="0"/>
          <w:szCs w:val="22"/>
          <w14:ligatures w14:val="none"/>
        </w:rPr>
        <w:t xml:space="preserve"> w </w:t>
      </w:r>
      <w:r w:rsidR="001A3AE2">
        <w:rPr>
          <w:rFonts w:eastAsia="Calibri" w:cs="Times New Roman"/>
          <w:kern w:val="0"/>
          <w:szCs w:val="22"/>
          <w14:ligatures w14:val="none"/>
        </w:rPr>
        <w:t>krótszej perspektywie czasowej</w:t>
      </w:r>
      <w:r w:rsidRPr="00FE1CB9">
        <w:rPr>
          <w:rFonts w:eastAsia="Calibri" w:cs="Times New Roman"/>
          <w:kern w:val="0"/>
          <w:szCs w:val="22"/>
          <w14:ligatures w14:val="none"/>
        </w:rPr>
        <w:t xml:space="preserve">. </w:t>
      </w:r>
      <w:r w:rsidR="00047532">
        <w:rPr>
          <w:rFonts w:eastAsia="Calibri" w:cs="Times New Roman"/>
          <w:kern w:val="0"/>
          <w14:ligatures w14:val="none"/>
        </w:rPr>
        <w:t xml:space="preserve">W celu zagwarantowania </w:t>
      </w:r>
      <w:r w:rsidR="00047532" w:rsidRPr="2E04B4CE">
        <w:rPr>
          <w:rFonts w:eastAsia="Calibri" w:cs="Times New Roman"/>
        </w:rPr>
        <w:t>mechanizm</w:t>
      </w:r>
      <w:r w:rsidR="00047532">
        <w:rPr>
          <w:rFonts w:eastAsia="Calibri" w:cs="Times New Roman"/>
        </w:rPr>
        <w:t>u</w:t>
      </w:r>
      <w:r w:rsidR="00047532" w:rsidRPr="2E04B4CE">
        <w:rPr>
          <w:rFonts w:eastAsia="Calibri" w:cs="Times New Roman"/>
        </w:rPr>
        <w:t xml:space="preserve"> skoordynowanej, skutecznej i terminowej realizacji celów określonych w Strategii</w:t>
      </w:r>
      <w:r w:rsidR="00047532">
        <w:rPr>
          <w:rFonts w:eastAsia="Calibri" w:cs="Times New Roman"/>
        </w:rPr>
        <w:t>, minister właściwy d</w:t>
      </w:r>
      <w:r w:rsidR="005C3B3D">
        <w:rPr>
          <w:rFonts w:eastAsia="Calibri" w:cs="Times New Roman"/>
        </w:rPr>
        <w:t>o spraw</w:t>
      </w:r>
      <w:r w:rsidR="00047532">
        <w:rPr>
          <w:rFonts w:eastAsia="Calibri" w:cs="Times New Roman"/>
        </w:rPr>
        <w:t xml:space="preserve"> informatyzacji opracuje plan operacyjny</w:t>
      </w:r>
      <w:r w:rsidR="00DF71CA">
        <w:rPr>
          <w:rFonts w:eastAsia="Calibri" w:cs="Times New Roman"/>
        </w:rPr>
        <w:t>.</w:t>
      </w:r>
      <w:r w:rsidR="00047532">
        <w:rPr>
          <w:rFonts w:eastAsia="Calibri" w:cs="Times New Roman"/>
        </w:rPr>
        <w:t xml:space="preserve"> </w:t>
      </w:r>
      <w:r w:rsidR="00634C97">
        <w:rPr>
          <w:rFonts w:eastAsia="Calibri" w:cs="Times New Roman"/>
        </w:rPr>
        <w:t xml:space="preserve">Plan operacyjny </w:t>
      </w:r>
      <w:r w:rsidR="00047532">
        <w:rPr>
          <w:rFonts w:eastAsia="Calibri" w:cs="Times New Roman"/>
        </w:rPr>
        <w:t xml:space="preserve">zostanie przyjęty przez Komitet do </w:t>
      </w:r>
      <w:r w:rsidR="00E936C1">
        <w:rPr>
          <w:rFonts w:eastAsia="Calibri" w:cs="Times New Roman"/>
        </w:rPr>
        <w:t>s</w:t>
      </w:r>
      <w:r w:rsidR="00047532">
        <w:rPr>
          <w:rFonts w:eastAsia="Calibri" w:cs="Times New Roman"/>
        </w:rPr>
        <w:t>praw Cyfryzacji</w:t>
      </w:r>
      <w:r w:rsidR="00634C97">
        <w:rPr>
          <w:rFonts w:eastAsia="Calibri" w:cs="Times New Roman"/>
        </w:rPr>
        <w:t xml:space="preserve"> i będzie </w:t>
      </w:r>
      <w:r w:rsidR="004A59AA">
        <w:rPr>
          <w:rFonts w:eastAsia="Calibri" w:cs="Times New Roman"/>
        </w:rPr>
        <w:t xml:space="preserve">wspierać również </w:t>
      </w:r>
      <w:r w:rsidR="003B6E27">
        <w:rPr>
          <w:rFonts w:eastAsia="Calibri" w:cs="Times New Roman"/>
        </w:rPr>
        <w:t>proces monitorowania realizacji Strategii</w:t>
      </w:r>
      <w:r w:rsidR="00047532" w:rsidRPr="2E04B4CE">
        <w:rPr>
          <w:rFonts w:eastAsia="Calibri" w:cs="Times New Roman"/>
        </w:rPr>
        <w:t xml:space="preserve">. Dokument </w:t>
      </w:r>
      <w:r w:rsidR="00047532">
        <w:rPr>
          <w:rFonts w:eastAsia="Calibri" w:cs="Times New Roman"/>
        </w:rPr>
        <w:t xml:space="preserve">będzie </w:t>
      </w:r>
      <w:r w:rsidR="00047532" w:rsidRPr="2E04B4CE">
        <w:rPr>
          <w:rFonts w:eastAsia="Calibri" w:cs="Times New Roman"/>
        </w:rPr>
        <w:t>identyfikować</w:t>
      </w:r>
      <w:r w:rsidR="00047532">
        <w:rPr>
          <w:rFonts w:eastAsia="Calibri" w:cs="Times New Roman"/>
        </w:rPr>
        <w:t xml:space="preserve"> i agregować </w:t>
      </w:r>
      <w:r w:rsidR="00047532" w:rsidRPr="2E04B4CE">
        <w:rPr>
          <w:rFonts w:eastAsia="Calibri" w:cs="Times New Roman"/>
        </w:rPr>
        <w:t>działania o charakterze priorytetowym wskazując na harmonogram realizacji oraz źródła ich finansowania. Będzie on obejmować trzyletni horyzont czasowy, natomiast jego coroczna aktualizacja umożliwi dostosowywanie do zmieniających się warunków technologicznych, społecznych i prawnych.</w:t>
      </w:r>
      <w:r w:rsidR="003D262B">
        <w:rPr>
          <w:rFonts w:eastAsia="Calibri" w:cs="Times New Roman"/>
        </w:rPr>
        <w:t xml:space="preserve"> </w:t>
      </w:r>
    </w:p>
    <w:p w14:paraId="7EBA04C3" w14:textId="39164403" w:rsidR="007B64ED" w:rsidRPr="00FE1CB9" w:rsidRDefault="007B64ED" w:rsidP="007B64ED">
      <w:pPr>
        <w:spacing w:line="257" w:lineRule="auto"/>
        <w:rPr>
          <w:rFonts w:eastAsia="Calibri" w:cs="Times New Roman"/>
          <w:kern w:val="0"/>
          <w14:ligatures w14:val="none"/>
        </w:rPr>
      </w:pPr>
      <w:r w:rsidRPr="2E04B4CE">
        <w:rPr>
          <w:rFonts w:eastAsia="Calibri" w:cs="Times New Roman"/>
          <w:kern w:val="0"/>
          <w14:ligatures w14:val="none"/>
        </w:rPr>
        <w:t>Szczególną rolę w procesie wdrażania Strategii odegrają pełnomocnicy d</w:t>
      </w:r>
      <w:r w:rsidR="00F375BE">
        <w:rPr>
          <w:rFonts w:eastAsia="Calibri" w:cs="Times New Roman"/>
          <w:kern w:val="0"/>
          <w14:ligatures w14:val="none"/>
        </w:rPr>
        <w:t>o spraw</w:t>
      </w:r>
      <w:r w:rsidRPr="2E04B4CE">
        <w:rPr>
          <w:rFonts w:eastAsia="Calibri" w:cs="Times New Roman"/>
          <w:kern w:val="0"/>
          <w14:ligatures w14:val="none"/>
        </w:rPr>
        <w:t xml:space="preserve"> informatyzacji, powoływani obligatoryjnie w urzędach obsługujących ministrów kierujących działami administracji rządowej oraz w Kancelarii Prezesa Rady Ministrów (fakultatywnie natomiast w pozostałych urzędach). Działania pełnomocników skoncentrowanie będą na sprawach należących do właściwości działu administracji rządowej, kierowanego przez właściwego ministra, w tym na sprawach należących do właściwości jednostek organizacyjnych lub organów podległych temu ministrowi i przez niego nadzorowanych. Głównym ich zadaniem będzie</w:t>
      </w:r>
      <w:r w:rsidR="00B772D0">
        <w:rPr>
          <w:rFonts w:eastAsia="Calibri" w:cs="Times New Roman"/>
          <w:kern w:val="0"/>
          <w14:ligatures w14:val="none"/>
        </w:rPr>
        <w:t xml:space="preserve"> wsp</w:t>
      </w:r>
      <w:r w:rsidR="001E2300">
        <w:rPr>
          <w:rFonts w:eastAsia="Calibri" w:cs="Times New Roman"/>
          <w:kern w:val="0"/>
          <w14:ligatures w14:val="none"/>
        </w:rPr>
        <w:t>arcie w</w:t>
      </w:r>
      <w:r w:rsidR="00B772D0">
        <w:rPr>
          <w:rFonts w:eastAsia="Calibri" w:cs="Times New Roman"/>
          <w:kern w:val="0"/>
          <w14:ligatures w14:val="none"/>
        </w:rPr>
        <w:t xml:space="preserve"> </w:t>
      </w:r>
      <w:r w:rsidRPr="2E04B4CE">
        <w:rPr>
          <w:rFonts w:eastAsia="Calibri" w:cs="Times New Roman"/>
          <w:kern w:val="0"/>
          <w14:ligatures w14:val="none"/>
        </w:rPr>
        <w:t>koordynowani</w:t>
      </w:r>
      <w:r w:rsidR="0063418F">
        <w:rPr>
          <w:rFonts w:eastAsia="Calibri" w:cs="Times New Roman"/>
          <w:kern w:val="0"/>
          <w14:ligatures w14:val="none"/>
        </w:rPr>
        <w:t>u</w:t>
      </w:r>
      <w:r w:rsidRPr="2E04B4CE">
        <w:rPr>
          <w:rFonts w:eastAsia="Calibri" w:cs="Times New Roman"/>
          <w:kern w:val="0"/>
          <w14:ligatures w14:val="none"/>
        </w:rPr>
        <w:t xml:space="preserve"> realizacji strategii, w tym przygotowywanie aktualnych informacji na temat postępów w jej realizacji oraz</w:t>
      </w:r>
      <w:r>
        <w:rPr>
          <w:rFonts w:eastAsia="Calibri" w:cs="Times New Roman"/>
          <w:kern w:val="0"/>
          <w14:ligatures w14:val="none"/>
        </w:rPr>
        <w:t xml:space="preserve"> </w:t>
      </w:r>
      <w:r w:rsidR="00E20DEF">
        <w:rPr>
          <w:rFonts w:eastAsia="Calibri" w:cs="Times New Roman"/>
          <w:kern w:val="0"/>
          <w14:ligatures w14:val="none"/>
        </w:rPr>
        <w:t>związanego z tym</w:t>
      </w:r>
      <w:r w:rsidR="008B580A">
        <w:rPr>
          <w:rFonts w:eastAsia="Calibri" w:cs="Times New Roman"/>
          <w:kern w:val="0"/>
          <w14:ligatures w14:val="none"/>
        </w:rPr>
        <w:t xml:space="preserve"> </w:t>
      </w:r>
      <w:r w:rsidRPr="2E04B4CE">
        <w:rPr>
          <w:rFonts w:eastAsia="Calibri" w:cs="Times New Roman"/>
          <w:kern w:val="0"/>
          <w14:ligatures w14:val="none"/>
        </w:rPr>
        <w:t>ryzyk</w:t>
      </w:r>
      <w:r w:rsidR="001417A7">
        <w:rPr>
          <w:rFonts w:eastAsia="Calibri" w:cs="Times New Roman"/>
          <w:kern w:val="0"/>
          <w14:ligatures w14:val="none"/>
        </w:rPr>
        <w:t>a</w:t>
      </w:r>
      <w:r w:rsidRPr="2E04B4CE">
        <w:rPr>
          <w:rFonts w:eastAsia="Calibri" w:cs="Times New Roman"/>
          <w:kern w:val="0"/>
          <w14:ligatures w14:val="none"/>
        </w:rPr>
        <w:t xml:space="preserve">, a także diagnozowanie obszarów koniecznych zmian dla dalszego wdrażania Strategii oraz wprowadzania nowych technologii cyfrowych. </w:t>
      </w:r>
    </w:p>
    <w:p w14:paraId="415597FD" w14:textId="263BEBBA"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Realizacja Strategii wymaga spójnych, zharmonizowanych i konsekwentnych działań, niejednokrotnie jednak przecinających tradycyjny podział obszarów działalności państwa oraz wertykalnych względem działów administracji rządowej. Służyć ma temu bieżące współdziałanie powołanych pełnomocników d</w:t>
      </w:r>
      <w:r w:rsidR="001B462E">
        <w:rPr>
          <w:rFonts w:eastAsia="Calibri" w:cs="Times New Roman"/>
          <w:kern w:val="0"/>
          <w:szCs w:val="22"/>
          <w14:ligatures w14:val="none"/>
        </w:rPr>
        <w:t>o spraw</w:t>
      </w:r>
      <w:r w:rsidRPr="00FE1CB9">
        <w:rPr>
          <w:rFonts w:eastAsia="Calibri" w:cs="Times New Roman"/>
          <w:kern w:val="0"/>
          <w:szCs w:val="22"/>
          <w14:ligatures w14:val="none"/>
        </w:rPr>
        <w:t xml:space="preserve"> informatyzacji, a w wymiarze instytucjonalnym możliwe będzie dzięki roli Komitetu do spraw Cyfryzacji. </w:t>
      </w:r>
    </w:p>
    <w:p w14:paraId="0BB49529" w14:textId="63CF00BB"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Zadaniem Komitetu do spraw Cyfryzacji będzie zapewnienie koordynacji działań państwa związanych z informatyzacją oraz wsparcie rozwoju cyfrowego państwa, co ma kluczowe znaczenie dla wdrażania Strategii. Działalność Komitetu d</w:t>
      </w:r>
      <w:r w:rsidR="00F9238D">
        <w:rPr>
          <w:rFonts w:eastAsia="Calibri" w:cs="Times New Roman"/>
          <w:kern w:val="0"/>
          <w:szCs w:val="22"/>
          <w14:ligatures w14:val="none"/>
        </w:rPr>
        <w:t>o spraw</w:t>
      </w:r>
      <w:r w:rsidRPr="00FE1CB9">
        <w:rPr>
          <w:rFonts w:eastAsia="Calibri" w:cs="Times New Roman"/>
          <w:kern w:val="0"/>
          <w:szCs w:val="22"/>
          <w14:ligatures w14:val="none"/>
        </w:rPr>
        <w:t xml:space="preserve"> Cyfryzacji polegająca na opiniowaniu i monitorowaniu przedsięwzięć informatycznych o publicznym zastosowaniu wpłynie na wzmocnienie ich koordynacji przez zapewnienie ich spójności z działaniami strategicznymi państwa, w tym zgodności ze Strategią oraz z założeniami AIP. Natomiast </w:t>
      </w:r>
      <w:r w:rsidRPr="00FE1CB9">
        <w:rPr>
          <w:rFonts w:eastAsia="Calibri" w:cs="Times New Roman"/>
          <w:kern w:val="0"/>
          <w:szCs w:val="22"/>
          <w14:ligatures w14:val="none"/>
        </w:rPr>
        <w:lastRenderedPageBreak/>
        <w:t xml:space="preserve">uzależnienie możliwości finansowania ze środków publicznych przedsięwzięć informatycznych o publicznym zastosowaniu od pozytywnej oceny Komitetu do spraw Cyfryzacji wpłynie pozytywnie na zwiększenie interoperacyjności i komplementarności rozwiązań informatycznych funkcjonujących w państwie, a także na zwiększenie efektywności gospodarowania środkami publicznymi. </w:t>
      </w:r>
    </w:p>
    <w:p w14:paraId="29CB0DFA" w14:textId="5893DBFF" w:rsidR="007B64ED" w:rsidRPr="00FE1CB9" w:rsidRDefault="007B64ED" w:rsidP="007B64ED">
      <w:pPr>
        <w:spacing w:line="257" w:lineRule="auto"/>
        <w:rPr>
          <w:rFonts w:eastAsia="Calibri" w:cs="Times New Roman"/>
          <w:kern w:val="0"/>
          <w14:ligatures w14:val="none"/>
        </w:rPr>
      </w:pPr>
      <w:r w:rsidRPr="2E04B4CE">
        <w:rPr>
          <w:rFonts w:eastAsia="Calibri" w:cs="Times New Roman"/>
          <w:kern w:val="0"/>
          <w14:ligatures w14:val="none"/>
        </w:rPr>
        <w:t xml:space="preserve">Realizacja głównego celu Strategii wymaga, aby to zaangażowanie wielu jednostek sektora publicznego, o którym mowa powyżej, odbywało się wielokierunkowo i na wielu płaszczyznach. Działania, służące realizacji celu, będą realizowane bowiem w formie programów, projektów, aktów prawnych i przepisów technicznych. </w:t>
      </w:r>
    </w:p>
    <w:p w14:paraId="6DE3FF9E" w14:textId="77777777" w:rsidR="007B64ED" w:rsidRPr="00FE1CB9" w:rsidRDefault="007B64ED" w:rsidP="007B64ED">
      <w:pPr>
        <w:spacing w:line="257" w:lineRule="auto"/>
        <w:rPr>
          <w:rFonts w:eastAsia="Calibri" w:cs="Calibri"/>
          <w:kern w:val="0"/>
          <w14:ligatures w14:val="none"/>
        </w:rPr>
      </w:pPr>
    </w:p>
    <w:p w14:paraId="5ED23B65" w14:textId="77777777" w:rsidR="007B64ED" w:rsidRPr="00FE1CB9" w:rsidRDefault="007B64ED" w:rsidP="007B64ED">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E1CB9">
        <w:rPr>
          <w:rFonts w:eastAsia="Yu Gothic Light" w:cs="Times New Roman (Nagłówki CS)"/>
          <w:color w:val="002060"/>
          <w:spacing w:val="15"/>
          <w:kern w:val="0"/>
          <w:sz w:val="40"/>
          <w:szCs w:val="28"/>
          <w14:ligatures w14:val="none"/>
        </w:rPr>
        <w:t>Przegląd</w:t>
      </w:r>
    </w:p>
    <w:p w14:paraId="423D7A37" w14:textId="175BEEB0" w:rsidR="007B64ED" w:rsidRPr="00FE1CB9" w:rsidRDefault="007B64ED" w:rsidP="007B64ED">
      <w:pPr>
        <w:spacing w:line="257" w:lineRule="auto"/>
        <w:rPr>
          <w:rFonts w:eastAsia="Calibri" w:cs="Calibri"/>
          <w:kern w:val="0"/>
          <w14:ligatures w14:val="none"/>
        </w:rPr>
      </w:pPr>
      <w:r w:rsidRPr="00FE1CB9">
        <w:rPr>
          <w:rFonts w:eastAsia="Calibri" w:cs="Times New Roman"/>
          <w:kern w:val="0"/>
          <w:szCs w:val="22"/>
          <w14:ligatures w14:val="none"/>
        </w:rPr>
        <w:t>Z uwagi na potrzebę dobrego planowania, spójności i ciągłości procesów cyfryzacji państwa, Strategia obejmuje wieloletnią perspektywę. Jednak tempo rozwoju technologicznego i trudność w przewidzeniu jego długofalowych kierunków sprawia, że niezbędny jest jej regularny przegląd i ewentualna aktualizacja. Minister właściwy do spraw informatyzacji we współpracy z członkami Rady Ministrów, będzie dokonywał przeglądu Strategii co 2 lata. Sprawozdanie z przeprowadzonego przeglądu będzie poddawane konsultacjom społecznym, a następnie przedkładane Radzie Ministrów w terminie 2 miesięcy od zakończenia przeglądu. Do opracowywania informacji z realizacji strategii w celu dokonania przeglądu zobowiązani będą pełnomocnicy d</w:t>
      </w:r>
      <w:r w:rsidR="001B462E">
        <w:rPr>
          <w:rFonts w:eastAsia="Calibri" w:cs="Times New Roman"/>
          <w:kern w:val="0"/>
          <w:szCs w:val="22"/>
          <w14:ligatures w14:val="none"/>
        </w:rPr>
        <w:t>o spraw</w:t>
      </w:r>
      <w:r w:rsidRPr="00FE1CB9">
        <w:rPr>
          <w:rFonts w:eastAsia="Calibri" w:cs="Times New Roman"/>
          <w:kern w:val="0"/>
          <w:szCs w:val="22"/>
          <w14:ligatures w14:val="none"/>
        </w:rPr>
        <w:t xml:space="preserve"> informatyzacji</w:t>
      </w:r>
      <w:r w:rsidRPr="00FE1CB9">
        <w:rPr>
          <w:rFonts w:eastAsia="Calibri" w:cs="Calibri"/>
          <w:kern w:val="0"/>
          <w14:ligatures w14:val="none"/>
        </w:rPr>
        <w:t xml:space="preserve">. </w:t>
      </w:r>
    </w:p>
    <w:p w14:paraId="4B8678BB" w14:textId="77777777" w:rsidR="007B64ED" w:rsidRPr="00FE1CB9" w:rsidRDefault="007B64ED" w:rsidP="007B64ED">
      <w:pPr>
        <w:spacing w:line="257" w:lineRule="auto"/>
        <w:rPr>
          <w:rFonts w:eastAsia="Calibri" w:cs="Calibri"/>
          <w:b/>
          <w:kern w:val="0"/>
          <w:szCs w:val="22"/>
          <w14:ligatures w14:val="none"/>
        </w:rPr>
      </w:pPr>
    </w:p>
    <w:p w14:paraId="00D2753B" w14:textId="77777777" w:rsidR="007B64ED" w:rsidRPr="00FE1CB9" w:rsidRDefault="007B64ED" w:rsidP="007B64ED">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E1CB9">
        <w:rPr>
          <w:rFonts w:eastAsia="Yu Gothic Light" w:cs="Times New Roman (Nagłówki CS)"/>
          <w:color w:val="002060"/>
          <w:spacing w:val="15"/>
          <w:kern w:val="0"/>
          <w:sz w:val="40"/>
          <w:szCs w:val="28"/>
          <w14:ligatures w14:val="none"/>
        </w:rPr>
        <w:t xml:space="preserve">Monitorowanie </w:t>
      </w:r>
    </w:p>
    <w:p w14:paraId="24E7FD00" w14:textId="3CE086DE"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Minister właściwy do spraw informatyzacji monitoruje realizację Strategii raz w roku. System monitorowania obejmuje badanie postępu zaplanowanych działań w ramach celów horyzontalnych i kierunkowych oraz badanie ilościowe dotyczące stopnia realizacji przyjętych wskaźników efektywności ujętych w tabeli nr 1. Wyniki z przeprowadzonego monitoringu realizacji Strategii będą przedstawiane Komitetowi do spraw Cyfryzacji w formie </w:t>
      </w:r>
      <w:r w:rsidR="009942D4">
        <w:rPr>
          <w:rFonts w:eastAsia="Calibri" w:cs="Times New Roman"/>
          <w:kern w:val="0"/>
          <w:szCs w:val="22"/>
          <w14:ligatures w14:val="none"/>
        </w:rPr>
        <w:t>raportu</w:t>
      </w:r>
      <w:r w:rsidR="009942D4" w:rsidRPr="00FE1CB9">
        <w:rPr>
          <w:rFonts w:eastAsia="Calibri" w:cs="Times New Roman"/>
          <w:kern w:val="0"/>
          <w:szCs w:val="22"/>
          <w14:ligatures w14:val="none"/>
        </w:rPr>
        <w:t xml:space="preserve"> </w:t>
      </w:r>
      <w:r w:rsidRPr="00FE1CB9">
        <w:rPr>
          <w:rFonts w:eastAsia="Calibri" w:cs="Times New Roman"/>
          <w:kern w:val="0"/>
          <w:szCs w:val="22"/>
          <w14:ligatures w14:val="none"/>
        </w:rPr>
        <w:t>oraz publikowane na stronie internetowej Ministerstwa Cyfryzacji, w terminie 3 miesięcy od zakończenia roku kalendarzowego.</w:t>
      </w:r>
      <w:r w:rsidR="00085E3E">
        <w:rPr>
          <w:rFonts w:eastAsia="Calibri" w:cs="Times New Roman"/>
          <w:kern w:val="0"/>
          <w:szCs w:val="22"/>
          <w14:ligatures w14:val="none"/>
        </w:rPr>
        <w:t xml:space="preserve"> </w:t>
      </w:r>
      <w:r w:rsidR="0058390C">
        <w:rPr>
          <w:rFonts w:eastAsia="Calibri" w:cs="Times New Roman"/>
          <w:kern w:val="0"/>
          <w:szCs w:val="22"/>
          <w14:ligatures w14:val="none"/>
        </w:rPr>
        <w:t xml:space="preserve">Komitet do spraw Cyfryzacji </w:t>
      </w:r>
      <w:r w:rsidR="00686D44">
        <w:rPr>
          <w:rFonts w:eastAsia="Calibri" w:cs="Times New Roman"/>
          <w:kern w:val="0"/>
          <w:szCs w:val="22"/>
          <w14:ligatures w14:val="none"/>
        </w:rPr>
        <w:t>jest uprawnion</w:t>
      </w:r>
      <w:r w:rsidR="008E14A5">
        <w:rPr>
          <w:rFonts w:eastAsia="Calibri" w:cs="Times New Roman"/>
          <w:kern w:val="0"/>
          <w:szCs w:val="22"/>
          <w14:ligatures w14:val="none"/>
        </w:rPr>
        <w:t>y do koordynacji działań w zakresie monitorowan</w:t>
      </w:r>
      <w:r w:rsidR="00A871E5">
        <w:rPr>
          <w:rFonts w:eastAsia="Calibri" w:cs="Times New Roman"/>
          <w:kern w:val="0"/>
          <w:szCs w:val="22"/>
          <w14:ligatures w14:val="none"/>
        </w:rPr>
        <w:t>ia</w:t>
      </w:r>
      <w:r w:rsidR="0004636A">
        <w:rPr>
          <w:rFonts w:eastAsia="Calibri" w:cs="Times New Roman"/>
          <w:kern w:val="0"/>
          <w:szCs w:val="22"/>
          <w14:ligatures w14:val="none"/>
        </w:rPr>
        <w:t xml:space="preserve"> realizacji Strategii</w:t>
      </w:r>
      <w:r w:rsidR="009B5C2A">
        <w:rPr>
          <w:rFonts w:eastAsia="Calibri" w:cs="Times New Roman"/>
          <w:kern w:val="0"/>
          <w:szCs w:val="22"/>
          <w14:ligatures w14:val="none"/>
        </w:rPr>
        <w:t xml:space="preserve">, w </w:t>
      </w:r>
      <w:r w:rsidR="006F04F5">
        <w:rPr>
          <w:rFonts w:eastAsia="Calibri" w:cs="Times New Roman"/>
          <w:kern w:val="0"/>
          <w:szCs w:val="22"/>
          <w14:ligatures w14:val="none"/>
        </w:rPr>
        <w:t>zakresie której</w:t>
      </w:r>
      <w:r w:rsidR="00935366">
        <w:rPr>
          <w:rFonts w:eastAsia="Calibri" w:cs="Times New Roman"/>
          <w:kern w:val="0"/>
          <w:szCs w:val="22"/>
          <w14:ligatures w14:val="none"/>
        </w:rPr>
        <w:t xml:space="preserve"> </w:t>
      </w:r>
      <w:r w:rsidR="006F04F5">
        <w:rPr>
          <w:rFonts w:eastAsia="Calibri" w:cs="Times New Roman"/>
          <w:kern w:val="0"/>
          <w:szCs w:val="22"/>
          <w14:ligatures w14:val="none"/>
        </w:rPr>
        <w:t>przyjmie</w:t>
      </w:r>
      <w:r w:rsidR="007A783B">
        <w:rPr>
          <w:rFonts w:eastAsia="Calibri" w:cs="Times New Roman"/>
          <w:kern w:val="0"/>
          <w:szCs w:val="22"/>
          <w14:ligatures w14:val="none"/>
        </w:rPr>
        <w:t xml:space="preserve"> plan </w:t>
      </w:r>
      <w:r w:rsidR="00852D74">
        <w:rPr>
          <w:rFonts w:eastAsia="Calibri" w:cs="Times New Roman"/>
          <w:kern w:val="0"/>
          <w:szCs w:val="22"/>
          <w14:ligatures w14:val="none"/>
        </w:rPr>
        <w:t>operacyjn</w:t>
      </w:r>
      <w:r w:rsidR="006F04F5">
        <w:rPr>
          <w:rFonts w:eastAsia="Calibri" w:cs="Times New Roman"/>
          <w:kern w:val="0"/>
          <w:szCs w:val="22"/>
          <w14:ligatures w14:val="none"/>
        </w:rPr>
        <w:t>y</w:t>
      </w:r>
      <w:r w:rsidR="00A44647">
        <w:rPr>
          <w:rFonts w:eastAsia="Calibri" w:cs="Times New Roman"/>
          <w:kern w:val="0"/>
          <w:szCs w:val="22"/>
          <w14:ligatures w14:val="none"/>
        </w:rPr>
        <w:t>, stanowiąc</w:t>
      </w:r>
      <w:r w:rsidR="006F04F5">
        <w:rPr>
          <w:rFonts w:eastAsia="Calibri" w:cs="Times New Roman"/>
          <w:kern w:val="0"/>
          <w:szCs w:val="22"/>
          <w14:ligatures w14:val="none"/>
        </w:rPr>
        <w:t>y</w:t>
      </w:r>
      <w:r w:rsidR="00A44647">
        <w:rPr>
          <w:rFonts w:eastAsia="Calibri" w:cs="Times New Roman"/>
          <w:kern w:val="0"/>
          <w:szCs w:val="22"/>
          <w14:ligatures w14:val="none"/>
        </w:rPr>
        <w:t xml:space="preserve"> narzędzie </w:t>
      </w:r>
      <w:r w:rsidR="00B04C8A">
        <w:rPr>
          <w:rFonts w:eastAsia="Calibri" w:cs="Times New Roman"/>
          <w:kern w:val="0"/>
          <w:szCs w:val="22"/>
          <w14:ligatures w14:val="none"/>
        </w:rPr>
        <w:t xml:space="preserve">wspierające proces monitorowania </w:t>
      </w:r>
      <w:r w:rsidR="008D1D51">
        <w:rPr>
          <w:rFonts w:eastAsia="Calibri" w:cs="Times New Roman"/>
          <w:kern w:val="0"/>
          <w:szCs w:val="22"/>
          <w14:ligatures w14:val="none"/>
        </w:rPr>
        <w:t xml:space="preserve">oraz </w:t>
      </w:r>
      <w:r w:rsidR="00DB7D72">
        <w:rPr>
          <w:rFonts w:eastAsia="Calibri" w:cs="Times New Roman"/>
          <w:kern w:val="0"/>
          <w:szCs w:val="22"/>
          <w14:ligatures w14:val="none"/>
        </w:rPr>
        <w:t xml:space="preserve">jego </w:t>
      </w:r>
      <w:r w:rsidR="008D1D51">
        <w:rPr>
          <w:rFonts w:eastAsia="Calibri" w:cs="Times New Roman"/>
          <w:kern w:val="0"/>
          <w:szCs w:val="22"/>
          <w14:ligatures w14:val="none"/>
        </w:rPr>
        <w:t>efektywną</w:t>
      </w:r>
      <w:r w:rsidR="001A10A0">
        <w:rPr>
          <w:rFonts w:eastAsia="Calibri" w:cs="Times New Roman"/>
          <w:kern w:val="0"/>
          <w:szCs w:val="22"/>
          <w14:ligatures w14:val="none"/>
        </w:rPr>
        <w:t xml:space="preserve"> </w:t>
      </w:r>
      <w:r w:rsidR="008D1D51">
        <w:rPr>
          <w:rFonts w:eastAsia="Calibri" w:cs="Times New Roman"/>
          <w:kern w:val="0"/>
          <w:szCs w:val="22"/>
          <w14:ligatures w14:val="none"/>
        </w:rPr>
        <w:t>koordynację</w:t>
      </w:r>
      <w:r w:rsidR="0027116D">
        <w:rPr>
          <w:rFonts w:eastAsia="Calibri" w:cs="Times New Roman"/>
          <w:kern w:val="0"/>
          <w:szCs w:val="22"/>
          <w14:ligatures w14:val="none"/>
        </w:rPr>
        <w:t xml:space="preserve">. </w:t>
      </w:r>
    </w:p>
    <w:p w14:paraId="72E1B50D" w14:textId="77777777" w:rsidR="007B64ED" w:rsidRPr="00FE1CB9" w:rsidRDefault="007B64ED" w:rsidP="007B64ED">
      <w:pPr>
        <w:spacing w:line="257" w:lineRule="auto"/>
        <w:rPr>
          <w:rFonts w:eastAsia="Calibri" w:cs="Times New Roman"/>
          <w:kern w:val="0"/>
          <w:szCs w:val="22"/>
          <w14:ligatures w14:val="none"/>
        </w:rPr>
      </w:pPr>
    </w:p>
    <w:p w14:paraId="57EBA713" w14:textId="4EF08FAA" w:rsidR="007B64ED" w:rsidRDefault="0030365F" w:rsidP="007B64ED">
      <w:pPr>
        <w:spacing w:line="257" w:lineRule="auto"/>
        <w:rPr>
          <w:rFonts w:eastAsia="Calibri" w:cs="Times New Roman"/>
          <w:kern w:val="0"/>
          <w:szCs w:val="22"/>
          <w14:ligatures w14:val="none"/>
        </w:rPr>
      </w:pPr>
      <w:r>
        <w:rPr>
          <w:rFonts w:eastAsia="Calibri" w:cs="Times New Roman"/>
          <w:kern w:val="0"/>
          <w:szCs w:val="22"/>
          <w14:ligatures w14:val="none"/>
        </w:rPr>
        <w:t>Raport z monitorowania</w:t>
      </w:r>
      <w:r w:rsidRPr="00FE1CB9">
        <w:rPr>
          <w:rFonts w:eastAsia="Calibri" w:cs="Times New Roman"/>
          <w:kern w:val="0"/>
          <w:szCs w:val="22"/>
          <w14:ligatures w14:val="none"/>
        </w:rPr>
        <w:t xml:space="preserve"> </w:t>
      </w:r>
      <w:r w:rsidR="007B64ED" w:rsidRPr="00FE1CB9">
        <w:rPr>
          <w:rFonts w:eastAsia="Calibri" w:cs="Times New Roman"/>
          <w:kern w:val="0"/>
          <w:szCs w:val="22"/>
          <w14:ligatures w14:val="none"/>
        </w:rPr>
        <w:t>będzie sporządzan</w:t>
      </w:r>
      <w:r>
        <w:rPr>
          <w:rFonts w:eastAsia="Calibri" w:cs="Times New Roman"/>
          <w:kern w:val="0"/>
          <w:szCs w:val="22"/>
          <w14:ligatures w14:val="none"/>
        </w:rPr>
        <w:t>y</w:t>
      </w:r>
      <w:r w:rsidR="007B64ED" w:rsidRPr="00FE1CB9">
        <w:rPr>
          <w:rFonts w:eastAsia="Calibri" w:cs="Times New Roman"/>
          <w:kern w:val="0"/>
          <w:szCs w:val="22"/>
          <w14:ligatures w14:val="none"/>
        </w:rPr>
        <w:t xml:space="preserve"> przez ministra właściwego do spraw informatyzacji w szczególności na podstawie:</w:t>
      </w:r>
    </w:p>
    <w:p w14:paraId="067562FD" w14:textId="0CA2BD95" w:rsidR="007B64ED" w:rsidRPr="00865A39" w:rsidRDefault="007B64ED" w:rsidP="006746F6">
      <w:pPr>
        <w:pStyle w:val="Akapitzlist"/>
        <w:numPr>
          <w:ilvl w:val="0"/>
          <w:numId w:val="157"/>
        </w:numPr>
        <w:spacing w:line="257" w:lineRule="auto"/>
        <w:rPr>
          <w:rFonts w:eastAsia="Calibri" w:cs="Times New Roman"/>
          <w:kern w:val="0"/>
          <w:szCs w:val="22"/>
          <w14:ligatures w14:val="none"/>
        </w:rPr>
      </w:pPr>
      <w:r w:rsidRPr="00865A39">
        <w:rPr>
          <w:rFonts w:eastAsia="Calibri" w:cs="Times New Roman"/>
          <w:color w:val="000000"/>
          <w:kern w:val="0"/>
          <w:szCs w:val="22"/>
          <w14:ligatures w14:val="none"/>
        </w:rPr>
        <w:t>przekazanych przez pełnomocników d</w:t>
      </w:r>
      <w:r w:rsidR="001B462E">
        <w:rPr>
          <w:rFonts w:eastAsia="Calibri" w:cs="Times New Roman"/>
          <w:color w:val="000000"/>
          <w:kern w:val="0"/>
          <w:szCs w:val="22"/>
          <w14:ligatures w14:val="none"/>
        </w:rPr>
        <w:t>o spraw</w:t>
      </w:r>
      <w:r w:rsidRPr="00865A39">
        <w:rPr>
          <w:rFonts w:eastAsia="Calibri" w:cs="Times New Roman"/>
          <w:color w:val="000000"/>
          <w:kern w:val="0"/>
          <w:szCs w:val="22"/>
          <w14:ligatures w14:val="none"/>
        </w:rPr>
        <w:t xml:space="preserve"> informatyzacji informacji na temat każdego z zaplanowanych w Strategii działań i danych statystycznych w odniesieniu do przyjętych wskaźników, zgodnie z właściwością poszczególnych członków Rady Ministrów</w:t>
      </w:r>
      <w:r w:rsidR="00DD6813">
        <w:rPr>
          <w:rFonts w:eastAsia="Calibri" w:cs="Times New Roman"/>
          <w:color w:val="000000"/>
          <w:kern w:val="0"/>
          <w:szCs w:val="22"/>
          <w14:ligatures w14:val="none"/>
        </w:rPr>
        <w:t>,</w:t>
      </w:r>
    </w:p>
    <w:p w14:paraId="60634AA4" w14:textId="77777777" w:rsidR="007B64ED" w:rsidRPr="00865A39" w:rsidRDefault="007B64ED" w:rsidP="006746F6">
      <w:pPr>
        <w:pStyle w:val="Akapitzlist"/>
        <w:numPr>
          <w:ilvl w:val="0"/>
          <w:numId w:val="157"/>
        </w:numPr>
        <w:spacing w:line="257" w:lineRule="auto"/>
        <w:rPr>
          <w:rFonts w:eastAsia="Calibri" w:cs="Times New Roman"/>
          <w:kern w:val="0"/>
          <w:szCs w:val="22"/>
          <w14:ligatures w14:val="none"/>
        </w:rPr>
      </w:pPr>
      <w:r w:rsidRPr="00865A39">
        <w:rPr>
          <w:rFonts w:eastAsia="Calibri" w:cs="Times New Roman"/>
          <w:color w:val="000000"/>
          <w:kern w:val="0"/>
          <w:szCs w:val="22"/>
          <w14:ligatures w14:val="none"/>
        </w:rPr>
        <w:t>analizy źródeł danych dla kluczowych wskaźników efektywności określonych w tabeli nr 1.</w:t>
      </w:r>
    </w:p>
    <w:p w14:paraId="5C336166" w14:textId="3C2613C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lastRenderedPageBreak/>
        <w:t xml:space="preserve">W </w:t>
      </w:r>
      <w:r w:rsidR="009942D4">
        <w:rPr>
          <w:rFonts w:eastAsia="Calibri" w:cs="Times New Roman"/>
          <w:kern w:val="0"/>
          <w:szCs w:val="22"/>
          <w14:ligatures w14:val="none"/>
        </w:rPr>
        <w:t>raporcie</w:t>
      </w:r>
      <w:r w:rsidRPr="00FE1CB9">
        <w:rPr>
          <w:rFonts w:eastAsia="Calibri" w:cs="Times New Roman"/>
          <w:kern w:val="0"/>
          <w:szCs w:val="22"/>
          <w14:ligatures w14:val="none"/>
        </w:rPr>
        <w:t xml:space="preserve"> będą zawarte: opisy podjętych działań zaplanowanych w Strategii wraz z oceną stopnia ich zaawansowania, ewentualne zdiagnozowane problemy z ich wdrażaniem oraz rekomendacje dla poszczególnych członków Komitetu do spraw Cyfryzacji na kolejny okres.</w:t>
      </w:r>
    </w:p>
    <w:p w14:paraId="3A2C6E81" w14:textId="509C2151"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Integralnym elementem monitoringu Strategii będzie zestaw wskaźników efektywności, odnoszących się do celów wyznaczonych w poszczególnych obszarach, ze wskazaniem wartości bazowej oraz docelowej. Źródłem danych dla pomiaru wskaźników będzie przede wszystkim krajowa statystyka publiczna, ale również System Inwentaryzacji Systemów Teleinformatycznych (SIST), </w:t>
      </w:r>
      <w:r w:rsidR="0083087D">
        <w:rPr>
          <w:rFonts w:eastAsia="Calibri" w:cs="Times New Roman"/>
          <w:kern w:val="0"/>
          <w:szCs w:val="22"/>
          <w14:ligatures w14:val="none"/>
        </w:rPr>
        <w:t>informacje</w:t>
      </w:r>
      <w:r w:rsidR="0083087D" w:rsidRPr="00FE1CB9">
        <w:rPr>
          <w:rFonts w:eastAsia="Calibri" w:cs="Times New Roman"/>
          <w:kern w:val="0"/>
          <w:szCs w:val="22"/>
          <w14:ligatures w14:val="none"/>
        </w:rPr>
        <w:t xml:space="preserve"> </w:t>
      </w:r>
      <w:r w:rsidRPr="00FE1CB9">
        <w:rPr>
          <w:rFonts w:eastAsia="Calibri" w:cs="Times New Roman"/>
          <w:kern w:val="0"/>
          <w:szCs w:val="22"/>
          <w14:ligatures w14:val="none"/>
        </w:rPr>
        <w:t xml:space="preserve">z działalności Komitetu do spraw Cyfryzacji, dane własne podmiotów odpowiedzialnych za realizację poszczególnych działań oraz dostępne, cykliczne raporty i badania rynku. </w:t>
      </w:r>
    </w:p>
    <w:p w14:paraId="49F5915B" w14:textId="77777777" w:rsidR="007B64ED" w:rsidRPr="00FE1CB9" w:rsidRDefault="007B64ED" w:rsidP="007B64ED">
      <w:pPr>
        <w:spacing w:line="257" w:lineRule="auto"/>
        <w:rPr>
          <w:rFonts w:eastAsia="Calibri" w:cs="Times New Roman"/>
          <w:kern w:val="0"/>
          <w:szCs w:val="22"/>
          <w14:ligatures w14:val="none"/>
        </w:rPr>
      </w:pPr>
    </w:p>
    <w:p w14:paraId="6CD61A9C" w14:textId="04406D09" w:rsidR="007B64ED" w:rsidRPr="00FE1CB9" w:rsidRDefault="007B64ED" w:rsidP="007B64ED">
      <w:pPr>
        <w:numPr>
          <w:ilvl w:val="1"/>
          <w:numId w:val="0"/>
        </w:numPr>
        <w:spacing w:before="120" w:line="257" w:lineRule="auto"/>
        <w:ind w:left="113"/>
        <w:rPr>
          <w:rFonts w:eastAsia="Yu Gothic Light" w:cs="Times New Roman (Nagłówki CS)"/>
          <w:color w:val="002060"/>
          <w:spacing w:val="15"/>
          <w:kern w:val="0"/>
          <w:sz w:val="40"/>
          <w:szCs w:val="28"/>
          <w14:ligatures w14:val="none"/>
        </w:rPr>
      </w:pPr>
      <w:r w:rsidRPr="00FE1CB9">
        <w:rPr>
          <w:rFonts w:eastAsia="Yu Gothic Light" w:cs="Times New Roman (Nagłówki CS)"/>
          <w:color w:val="002060"/>
          <w:spacing w:val="15"/>
          <w:kern w:val="0"/>
          <w:sz w:val="40"/>
          <w:szCs w:val="28"/>
          <w14:ligatures w14:val="none"/>
        </w:rPr>
        <w:t xml:space="preserve">Poniższe zestawienie prezentuje kluczowe wskaźniki efektywności określone dla Strategii. </w:t>
      </w:r>
    </w:p>
    <w:p w14:paraId="6CC7C89B" w14:textId="77777777" w:rsidR="007B64ED" w:rsidRPr="00DB7869" w:rsidRDefault="007B64ED" w:rsidP="00DB7869">
      <w:pPr>
        <w:spacing w:line="257" w:lineRule="auto"/>
        <w:rPr>
          <w:rFonts w:eastAsia="Calibri" w:cs="Times New Roman"/>
          <w:b/>
          <w:bCs/>
          <w:kern w:val="0"/>
          <w:szCs w:val="22"/>
          <w14:ligatures w14:val="none"/>
        </w:rPr>
      </w:pPr>
      <w:r w:rsidRPr="00DB7869">
        <w:rPr>
          <w:rFonts w:eastAsia="Calibri" w:cs="Times New Roman"/>
          <w:b/>
          <w:bCs/>
          <w:kern w:val="0"/>
          <w:szCs w:val="22"/>
          <w14:ligatures w14:val="none"/>
        </w:rPr>
        <w:t>Obszary horyzontalne</w:t>
      </w:r>
    </w:p>
    <w:p w14:paraId="4767DEEA" w14:textId="77777777" w:rsidR="007B64ED" w:rsidRPr="00FE1CB9" w:rsidRDefault="007B64ED" w:rsidP="006746F6">
      <w:pPr>
        <w:numPr>
          <w:ilvl w:val="1"/>
          <w:numId w:val="156"/>
        </w:numPr>
        <w:spacing w:before="120" w:after="0" w:line="257" w:lineRule="auto"/>
        <w:rPr>
          <w:rFonts w:eastAsia="Calibri" w:cs="Times New Roman"/>
          <w:color w:val="000000"/>
          <w:kern w:val="0"/>
          <w:szCs w:val="22"/>
          <w14:ligatures w14:val="none"/>
        </w:rPr>
      </w:pPr>
      <w:r w:rsidRPr="00FE1CB9">
        <w:rPr>
          <w:rFonts w:eastAsia="Calibri" w:cs="Times New Roman"/>
          <w:color w:val="000000"/>
          <w:kern w:val="0"/>
          <w:szCs w:val="22"/>
          <w14:ligatures w14:val="none"/>
        </w:rPr>
        <w:t>Komunikacja elektroniczna</w:t>
      </w:r>
    </w:p>
    <w:p w14:paraId="76DF938B" w14:textId="0D296325" w:rsidR="007B64ED" w:rsidRPr="00DB7869" w:rsidRDefault="00CB5C99" w:rsidP="006746F6">
      <w:pPr>
        <w:pStyle w:val="Akapitzlist"/>
        <w:numPr>
          <w:ilvl w:val="0"/>
          <w:numId w:val="158"/>
        </w:numPr>
        <w:spacing w:before="120" w:after="0" w:line="257" w:lineRule="auto"/>
        <w:rPr>
          <w:rFonts w:eastAsia="Calibri" w:cs="Times New Roman"/>
          <w:color w:val="000000"/>
          <w:kern w:val="0"/>
          <w:szCs w:val="22"/>
          <w14:ligatures w14:val="none"/>
        </w:rPr>
      </w:pPr>
      <w:r>
        <w:rPr>
          <w:rFonts w:eastAsia="Calibri" w:cs="Times New Roman"/>
          <w:color w:val="000000"/>
          <w:kern w:val="0"/>
          <w:szCs w:val="22"/>
          <w14:ligatures w14:val="none"/>
        </w:rPr>
        <w:t>Odsetek gospodarstw domowych objętych zasięgiem</w:t>
      </w:r>
      <w:r w:rsidR="001373B4">
        <w:rPr>
          <w:rFonts w:eastAsia="Calibri" w:cs="Times New Roman"/>
          <w:color w:val="000000"/>
          <w:kern w:val="0"/>
          <w:szCs w:val="22"/>
          <w14:ligatures w14:val="none"/>
        </w:rPr>
        <w:t xml:space="preserve"> stacjonarnych</w:t>
      </w:r>
      <w:r w:rsidR="007B64ED" w:rsidRPr="00DB7869">
        <w:rPr>
          <w:rFonts w:eastAsia="Calibri" w:cs="Times New Roman"/>
          <w:color w:val="000000"/>
          <w:kern w:val="0"/>
          <w:szCs w:val="22"/>
          <w14:ligatures w14:val="none"/>
        </w:rPr>
        <w:t xml:space="preserve"> sieci o bardzo dużej przepustowości (VHCN)</w:t>
      </w:r>
      <w:r w:rsidR="007B64ED">
        <w:rPr>
          <w:rStyle w:val="Odwoanieprzypisudolnego"/>
          <w:rFonts w:eastAsia="Calibri" w:cs="Times New Roman"/>
          <w:color w:val="000000"/>
          <w:kern w:val="0"/>
          <w:szCs w:val="22"/>
          <w14:ligatures w14:val="none"/>
        </w:rPr>
        <w:footnoteReference w:id="148"/>
      </w:r>
    </w:p>
    <w:p w14:paraId="7A2C21D8" w14:textId="32A58953" w:rsidR="007B64ED" w:rsidRPr="00FE1CB9" w:rsidRDefault="007B64ED" w:rsidP="00DB7869">
      <w:pPr>
        <w:spacing w:line="257" w:lineRule="auto"/>
        <w:ind w:left="644"/>
        <w:rPr>
          <w:rFonts w:eastAsia="Calibri" w:cs="Times New Roman"/>
          <w:kern w:val="0"/>
          <w:szCs w:val="22"/>
          <w14:ligatures w14:val="none"/>
        </w:rPr>
      </w:pPr>
      <w:r w:rsidRPr="00FE1CB9">
        <w:rPr>
          <w:rFonts w:eastAsia="Calibri" w:cs="Times New Roman"/>
          <w:kern w:val="0"/>
          <w:szCs w:val="22"/>
          <w14:ligatures w14:val="none"/>
        </w:rPr>
        <w:t>Wartość bazowa: 8</w:t>
      </w:r>
      <w:r w:rsidR="00AC0F5D">
        <w:rPr>
          <w:rFonts w:eastAsia="Calibri" w:cs="Times New Roman"/>
          <w:kern w:val="0"/>
          <w:szCs w:val="22"/>
          <w14:ligatures w14:val="none"/>
        </w:rPr>
        <w:t>3</w:t>
      </w:r>
      <w:r w:rsidRPr="00FE1CB9">
        <w:rPr>
          <w:rFonts w:eastAsia="Calibri" w:cs="Times New Roman"/>
          <w:kern w:val="0"/>
          <w:szCs w:val="22"/>
          <w14:ligatures w14:val="none"/>
        </w:rPr>
        <w:t>,</w:t>
      </w:r>
      <w:r w:rsidR="00AC0F5D">
        <w:rPr>
          <w:rFonts w:eastAsia="Calibri" w:cs="Times New Roman"/>
          <w:kern w:val="0"/>
          <w:szCs w:val="22"/>
          <w14:ligatures w14:val="none"/>
        </w:rPr>
        <w:t>8</w:t>
      </w:r>
      <w:r>
        <w:rPr>
          <w:rFonts w:eastAsia="Calibri" w:cs="Times New Roman"/>
          <w:kern w:val="0"/>
          <w:szCs w:val="22"/>
          <w14:ligatures w14:val="none"/>
        </w:rPr>
        <w:t>%</w:t>
      </w:r>
      <w:r w:rsidRPr="00FE1CB9">
        <w:rPr>
          <w:rFonts w:eastAsia="Calibri" w:cs="Times New Roman"/>
          <w:kern w:val="0"/>
          <w:szCs w:val="22"/>
          <w14:ligatures w14:val="none"/>
        </w:rPr>
        <w:t xml:space="preserve"> (202</w:t>
      </w:r>
      <w:r w:rsidR="00AC0F5D">
        <w:rPr>
          <w:rFonts w:eastAsia="Calibri" w:cs="Times New Roman"/>
          <w:kern w:val="0"/>
          <w:szCs w:val="22"/>
          <w14:ligatures w14:val="none"/>
        </w:rPr>
        <w:t>4</w:t>
      </w:r>
      <w:r w:rsidRPr="00FE1CB9">
        <w:rPr>
          <w:rFonts w:eastAsia="Calibri" w:cs="Times New Roman"/>
          <w:kern w:val="0"/>
          <w:szCs w:val="22"/>
          <w14:ligatures w14:val="none"/>
        </w:rPr>
        <w:t>)</w:t>
      </w:r>
    </w:p>
    <w:p w14:paraId="0A1B6078" w14:textId="77777777" w:rsidR="007B64ED" w:rsidRPr="00FE1CB9" w:rsidRDefault="007B64ED" w:rsidP="00DB7869">
      <w:pPr>
        <w:spacing w:line="257" w:lineRule="auto"/>
        <w:ind w:left="644"/>
        <w:rPr>
          <w:rFonts w:eastAsia="Calibri" w:cs="Times New Roman"/>
          <w:kern w:val="0"/>
          <w:szCs w:val="22"/>
          <w14:ligatures w14:val="none"/>
        </w:rPr>
      </w:pPr>
      <w:r w:rsidRPr="00FE1CB9">
        <w:rPr>
          <w:rFonts w:eastAsia="Calibri" w:cs="Times New Roman"/>
          <w:kern w:val="0"/>
          <w:szCs w:val="22"/>
          <w14:ligatures w14:val="none"/>
        </w:rPr>
        <w:t>Wartość docelowa: 100%</w:t>
      </w:r>
    </w:p>
    <w:p w14:paraId="57509EF4" w14:textId="10B70E59" w:rsidR="007B64ED" w:rsidRPr="00FE1CB9" w:rsidRDefault="007B64ED" w:rsidP="00DB7869">
      <w:pPr>
        <w:spacing w:line="257" w:lineRule="auto"/>
        <w:ind w:left="644"/>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w:t>
      </w:r>
      <w:r w:rsidR="00467B8A">
        <w:rPr>
          <w:rFonts w:eastAsia="Calibri" w:cs="Times New Roman"/>
          <w:kern w:val="0"/>
          <w:szCs w:val="22"/>
          <w14:ligatures w14:val="none"/>
        </w:rPr>
        <w:t>30</w:t>
      </w:r>
    </w:p>
    <w:p w14:paraId="4AEEDBCB" w14:textId="77777777" w:rsidR="007B64ED" w:rsidRPr="00FE1CB9" w:rsidRDefault="007B64ED" w:rsidP="00DB7869">
      <w:pPr>
        <w:spacing w:line="257" w:lineRule="auto"/>
        <w:ind w:left="644"/>
        <w:rPr>
          <w:rFonts w:eastAsia="Calibri" w:cs="Times New Roman"/>
          <w:kern w:val="0"/>
          <w:szCs w:val="22"/>
          <w14:ligatures w14:val="none"/>
        </w:rPr>
      </w:pPr>
      <w:r w:rsidRPr="00FE1CB9">
        <w:rPr>
          <w:rFonts w:eastAsia="Calibri" w:cs="Times New Roman"/>
          <w:kern w:val="0"/>
          <w:szCs w:val="22"/>
          <w14:ligatures w14:val="none"/>
        </w:rPr>
        <w:t>Źródło danych: raport o stanie cyfrowej dekady</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798E81EF" w14:textId="77777777" w:rsidTr="00DB7869">
        <w:tc>
          <w:tcPr>
            <w:tcW w:w="9214" w:type="dxa"/>
            <w:gridSpan w:val="11"/>
            <w:vAlign w:val="center"/>
          </w:tcPr>
          <w:p w14:paraId="4872DC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4F9C28C3" w14:textId="77777777" w:rsidTr="00DB7869">
        <w:tc>
          <w:tcPr>
            <w:tcW w:w="837" w:type="dxa"/>
            <w:vAlign w:val="center"/>
          </w:tcPr>
          <w:p w14:paraId="6B1BB49E"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20ED08E9"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407BA1B2"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1F6F557"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A2EF5FA"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69F5CD3"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3AB8DECC"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1481146"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24CB8A1D"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F7E52A7"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1C359B86"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3F53A193" w14:textId="77777777" w:rsidTr="00DB7869">
        <w:tc>
          <w:tcPr>
            <w:tcW w:w="837" w:type="dxa"/>
            <w:vAlign w:val="center"/>
          </w:tcPr>
          <w:p w14:paraId="34D4ACD0" w14:textId="2346C0DE"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w:t>
            </w:r>
            <w:r w:rsidR="00B10AA4">
              <w:rPr>
                <w:rFonts w:eastAsia="Calibri" w:cs="Times New Roman"/>
                <w:kern w:val="0"/>
                <w:sz w:val="20"/>
                <w:szCs w:val="20"/>
                <w14:ligatures w14:val="none"/>
              </w:rPr>
              <w:t>0,4</w:t>
            </w:r>
            <w:r w:rsidRPr="00FE1CB9">
              <w:rPr>
                <w:rFonts w:eastAsia="Calibri" w:cs="Times New Roman"/>
                <w:kern w:val="0"/>
                <w:sz w:val="20"/>
                <w:szCs w:val="20"/>
                <w14:ligatures w14:val="none"/>
              </w:rPr>
              <w:t>%</w:t>
            </w:r>
          </w:p>
        </w:tc>
        <w:tc>
          <w:tcPr>
            <w:tcW w:w="838" w:type="dxa"/>
            <w:vAlign w:val="center"/>
          </w:tcPr>
          <w:p w14:paraId="5DF67796" w14:textId="60B63ECD"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w:t>
            </w:r>
            <w:r w:rsidR="00B10AA4">
              <w:rPr>
                <w:rFonts w:eastAsia="Calibri" w:cs="Times New Roman"/>
                <w:kern w:val="0"/>
                <w:sz w:val="20"/>
                <w:szCs w:val="20"/>
                <w14:ligatures w14:val="none"/>
              </w:rPr>
              <w:t>4</w:t>
            </w:r>
            <w:r w:rsidRPr="00FE1CB9">
              <w:rPr>
                <w:rFonts w:eastAsia="Calibri" w:cs="Times New Roman"/>
                <w:kern w:val="0"/>
                <w:sz w:val="20"/>
                <w:szCs w:val="20"/>
                <w14:ligatures w14:val="none"/>
              </w:rPr>
              <w:t>%</w:t>
            </w:r>
          </w:p>
        </w:tc>
        <w:tc>
          <w:tcPr>
            <w:tcW w:w="837" w:type="dxa"/>
            <w:vAlign w:val="center"/>
          </w:tcPr>
          <w:p w14:paraId="53568F08" w14:textId="5EF7608A"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w:t>
            </w:r>
            <w:r w:rsidR="00B10AA4">
              <w:rPr>
                <w:rFonts w:eastAsia="Calibri" w:cs="Times New Roman"/>
                <w:kern w:val="0"/>
                <w:sz w:val="20"/>
                <w:szCs w:val="20"/>
                <w14:ligatures w14:val="none"/>
              </w:rPr>
              <w:t>6</w:t>
            </w:r>
            <w:r w:rsidRPr="00FE1CB9">
              <w:rPr>
                <w:rFonts w:eastAsia="Calibri" w:cs="Times New Roman"/>
                <w:kern w:val="0"/>
                <w:sz w:val="20"/>
                <w:szCs w:val="20"/>
                <w14:ligatures w14:val="none"/>
              </w:rPr>
              <w:t>,6%</w:t>
            </w:r>
          </w:p>
        </w:tc>
        <w:tc>
          <w:tcPr>
            <w:tcW w:w="838" w:type="dxa"/>
            <w:vAlign w:val="center"/>
          </w:tcPr>
          <w:p w14:paraId="3ABA0212" w14:textId="5D9A75FC" w:rsidR="007B64ED" w:rsidRPr="00DB7869" w:rsidRDefault="00B10AA4" w:rsidP="00DB7869">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98,3</w:t>
            </w:r>
            <w:r w:rsidR="007B64ED" w:rsidRPr="00FE1CB9">
              <w:rPr>
                <w:rFonts w:eastAsia="Calibri" w:cs="Times New Roman"/>
                <w:kern w:val="0"/>
                <w:sz w:val="20"/>
                <w:szCs w:val="20"/>
                <w14:ligatures w14:val="none"/>
              </w:rPr>
              <w:t>%</w:t>
            </w:r>
          </w:p>
        </w:tc>
        <w:tc>
          <w:tcPr>
            <w:tcW w:w="838" w:type="dxa"/>
            <w:vAlign w:val="center"/>
          </w:tcPr>
          <w:p w14:paraId="0CEE300E" w14:textId="4B3837EC" w:rsidR="007B64ED" w:rsidRPr="00DB7869" w:rsidRDefault="00B10AA4" w:rsidP="00DB7869">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99,3</w:t>
            </w:r>
            <w:r w:rsidR="007B64ED" w:rsidRPr="00FE1CB9">
              <w:rPr>
                <w:rFonts w:eastAsia="Calibri" w:cs="Times New Roman"/>
                <w:kern w:val="0"/>
                <w:sz w:val="20"/>
                <w:szCs w:val="20"/>
                <w14:ligatures w14:val="none"/>
              </w:rPr>
              <w:t>%</w:t>
            </w:r>
          </w:p>
        </w:tc>
        <w:tc>
          <w:tcPr>
            <w:tcW w:w="837" w:type="dxa"/>
            <w:vAlign w:val="center"/>
          </w:tcPr>
          <w:p w14:paraId="28B62F73"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047289D"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4EE0711"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6A921713"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018C3682"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B13BD57" w14:textId="77777777" w:rsidR="007B64ED" w:rsidRPr="00DB7869" w:rsidRDefault="007B64ED" w:rsidP="00DB7869">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r>
    </w:tbl>
    <w:p w14:paraId="066A6A3C" w14:textId="77777777" w:rsidR="007B64ED" w:rsidRPr="00FE1CB9" w:rsidRDefault="007B64ED" w:rsidP="00DB7869">
      <w:pPr>
        <w:spacing w:line="257" w:lineRule="auto"/>
        <w:rPr>
          <w:rFonts w:eastAsia="Calibri" w:cs="Times New Roman"/>
          <w:kern w:val="0"/>
          <w:szCs w:val="22"/>
          <w14:ligatures w14:val="none"/>
        </w:rPr>
      </w:pPr>
    </w:p>
    <w:p w14:paraId="3B7A2D81" w14:textId="67B899F9"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gospodarstw objętych zasięgiem</w:t>
      </w:r>
      <w:r w:rsidR="001373B4">
        <w:rPr>
          <w:rFonts w:eastAsia="Calibri" w:cs="Times New Roman"/>
          <w:color w:val="000000"/>
          <w:kern w:val="0"/>
          <w:szCs w:val="22"/>
          <w14:ligatures w14:val="none"/>
        </w:rPr>
        <w:t xml:space="preserve"> przynajmniej 1</w:t>
      </w:r>
      <w:r w:rsidRPr="00DB7869">
        <w:rPr>
          <w:rFonts w:eastAsia="Calibri" w:cs="Times New Roman"/>
          <w:color w:val="000000"/>
          <w:kern w:val="0"/>
          <w:szCs w:val="22"/>
          <w14:ligatures w14:val="none"/>
        </w:rPr>
        <w:t xml:space="preserve"> sieci 5G</w:t>
      </w:r>
      <w:r>
        <w:rPr>
          <w:rStyle w:val="Odwoanieprzypisudolnego"/>
          <w:rFonts w:eastAsia="Calibri" w:cs="Times New Roman"/>
          <w:color w:val="000000"/>
          <w:kern w:val="0"/>
          <w:szCs w:val="22"/>
          <w14:ligatures w14:val="none"/>
        </w:rPr>
        <w:footnoteReference w:id="149"/>
      </w:r>
    </w:p>
    <w:p w14:paraId="5930800F" w14:textId="4ACCFF18"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sidR="00C875D0">
        <w:rPr>
          <w:rFonts w:eastAsia="Calibri" w:cs="Times New Roman"/>
          <w:kern w:val="0"/>
          <w:szCs w:val="22"/>
          <w14:ligatures w14:val="none"/>
        </w:rPr>
        <w:t>89</w:t>
      </w:r>
      <w:r w:rsidRPr="00FE1CB9">
        <w:rPr>
          <w:rFonts w:eastAsia="Calibri" w:cs="Times New Roman"/>
          <w:kern w:val="0"/>
          <w:szCs w:val="22"/>
          <w14:ligatures w14:val="none"/>
        </w:rPr>
        <w:t>,</w:t>
      </w:r>
      <w:r w:rsidR="00C875D0">
        <w:rPr>
          <w:rFonts w:eastAsia="Calibri" w:cs="Times New Roman"/>
          <w:kern w:val="0"/>
          <w:szCs w:val="22"/>
          <w14:ligatures w14:val="none"/>
        </w:rPr>
        <w:t>3</w:t>
      </w:r>
      <w:r>
        <w:rPr>
          <w:rFonts w:eastAsia="Calibri" w:cs="Times New Roman"/>
          <w:kern w:val="0"/>
          <w:szCs w:val="22"/>
          <w14:ligatures w14:val="none"/>
        </w:rPr>
        <w:t>%</w:t>
      </w:r>
      <w:r w:rsidRPr="00FE1CB9">
        <w:rPr>
          <w:rFonts w:eastAsia="Calibri" w:cs="Times New Roman"/>
          <w:kern w:val="0"/>
          <w:szCs w:val="22"/>
          <w14:ligatures w14:val="none"/>
        </w:rPr>
        <w:t xml:space="preserve"> (202</w:t>
      </w:r>
      <w:r w:rsidR="003A5975">
        <w:rPr>
          <w:rFonts w:eastAsia="Calibri" w:cs="Times New Roman"/>
          <w:kern w:val="0"/>
          <w:szCs w:val="22"/>
          <w14:ligatures w14:val="none"/>
        </w:rPr>
        <w:t>4</w:t>
      </w:r>
      <w:r w:rsidRPr="00FE1CB9">
        <w:rPr>
          <w:rFonts w:eastAsia="Calibri" w:cs="Times New Roman"/>
          <w:kern w:val="0"/>
          <w:szCs w:val="22"/>
          <w14:ligatures w14:val="none"/>
        </w:rPr>
        <w:t>)</w:t>
      </w:r>
    </w:p>
    <w:p w14:paraId="34ADA341"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100% </w:t>
      </w:r>
    </w:p>
    <w:p w14:paraId="045CCC5C"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2030</w:t>
      </w:r>
    </w:p>
    <w:p w14:paraId="77188D6E"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raport o stanie cyfrowej dekady</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A8B1E44" w14:textId="77777777">
        <w:tc>
          <w:tcPr>
            <w:tcW w:w="9214" w:type="dxa"/>
            <w:gridSpan w:val="11"/>
            <w:vAlign w:val="center"/>
          </w:tcPr>
          <w:p w14:paraId="03F6B50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A41DAA9" w14:textId="77777777">
        <w:tc>
          <w:tcPr>
            <w:tcW w:w="837" w:type="dxa"/>
            <w:vAlign w:val="center"/>
          </w:tcPr>
          <w:p w14:paraId="3614D8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8D35EE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FECBD7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82CD67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6B2B9B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30A662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40FE053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C1BE6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576126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DAD7F4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3F933B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31FCF5DC" w14:textId="77777777">
        <w:tc>
          <w:tcPr>
            <w:tcW w:w="837" w:type="dxa"/>
            <w:vAlign w:val="center"/>
          </w:tcPr>
          <w:p w14:paraId="3B6E3D71" w14:textId="6CC3C203" w:rsidR="007B64ED" w:rsidRPr="00FE1CB9" w:rsidRDefault="004B5AEC">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94,9</w:t>
            </w:r>
            <w:r w:rsidR="007B64ED" w:rsidRPr="00FE1CB9">
              <w:rPr>
                <w:rFonts w:eastAsia="Calibri" w:cs="Times New Roman"/>
                <w:kern w:val="0"/>
                <w:sz w:val="20"/>
                <w:szCs w:val="20"/>
                <w14:ligatures w14:val="none"/>
              </w:rPr>
              <w:t>%</w:t>
            </w:r>
          </w:p>
        </w:tc>
        <w:tc>
          <w:tcPr>
            <w:tcW w:w="838" w:type="dxa"/>
            <w:vAlign w:val="center"/>
          </w:tcPr>
          <w:p w14:paraId="0F37ECCC" w14:textId="2544FBEC"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w:t>
            </w:r>
            <w:r w:rsidR="004B5AEC">
              <w:rPr>
                <w:rFonts w:eastAsia="Calibri" w:cs="Times New Roman"/>
                <w:kern w:val="0"/>
                <w:sz w:val="20"/>
                <w:szCs w:val="20"/>
                <w14:ligatures w14:val="none"/>
              </w:rPr>
              <w:t>8</w:t>
            </w:r>
            <w:r w:rsidR="00FB76DD">
              <w:rPr>
                <w:rFonts w:eastAsia="Calibri" w:cs="Times New Roman"/>
                <w:kern w:val="0"/>
                <w:sz w:val="20"/>
                <w:szCs w:val="20"/>
                <w14:ligatures w14:val="none"/>
              </w:rPr>
              <w:t>,</w:t>
            </w:r>
            <w:r w:rsidR="004B5AEC">
              <w:rPr>
                <w:rFonts w:eastAsia="Calibri" w:cs="Times New Roman"/>
                <w:kern w:val="0"/>
                <w:sz w:val="20"/>
                <w:szCs w:val="20"/>
                <w14:ligatures w14:val="none"/>
              </w:rPr>
              <w:t>1</w:t>
            </w:r>
            <w:r w:rsidRPr="00FE1CB9">
              <w:rPr>
                <w:rFonts w:eastAsia="Calibri" w:cs="Times New Roman"/>
                <w:kern w:val="0"/>
                <w:sz w:val="20"/>
                <w:szCs w:val="20"/>
                <w14:ligatures w14:val="none"/>
              </w:rPr>
              <w:t>%</w:t>
            </w:r>
          </w:p>
        </w:tc>
        <w:tc>
          <w:tcPr>
            <w:tcW w:w="837" w:type="dxa"/>
            <w:vAlign w:val="center"/>
          </w:tcPr>
          <w:p w14:paraId="6F84124B" w14:textId="662ED67C" w:rsidR="007B64ED" w:rsidRPr="00FE1CB9" w:rsidRDefault="004B5AEC">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99,3</w:t>
            </w:r>
            <w:r w:rsidR="007B64ED" w:rsidRPr="00FE1CB9">
              <w:rPr>
                <w:rFonts w:eastAsia="Calibri" w:cs="Times New Roman"/>
                <w:kern w:val="0"/>
                <w:sz w:val="20"/>
                <w:szCs w:val="20"/>
                <w14:ligatures w14:val="none"/>
              </w:rPr>
              <w:t>%</w:t>
            </w:r>
          </w:p>
        </w:tc>
        <w:tc>
          <w:tcPr>
            <w:tcW w:w="838" w:type="dxa"/>
            <w:vAlign w:val="center"/>
          </w:tcPr>
          <w:p w14:paraId="38BEAC53" w14:textId="3BF2092F" w:rsidR="007B64ED" w:rsidRPr="00FE1CB9" w:rsidRDefault="000A7C86">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99,7</w:t>
            </w:r>
            <w:r w:rsidR="007B64ED" w:rsidRPr="00FE1CB9">
              <w:rPr>
                <w:rFonts w:eastAsia="Calibri" w:cs="Times New Roman"/>
                <w:kern w:val="0"/>
                <w:sz w:val="20"/>
                <w:szCs w:val="20"/>
                <w14:ligatures w14:val="none"/>
              </w:rPr>
              <w:t>%</w:t>
            </w:r>
          </w:p>
        </w:tc>
        <w:tc>
          <w:tcPr>
            <w:tcW w:w="838" w:type="dxa"/>
            <w:vAlign w:val="center"/>
          </w:tcPr>
          <w:p w14:paraId="05E5C758" w14:textId="235EABC9" w:rsidR="007B64ED" w:rsidRPr="00FE1CB9" w:rsidRDefault="000A7C86">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99,9</w:t>
            </w:r>
            <w:r w:rsidR="007B64ED" w:rsidRPr="00FE1CB9">
              <w:rPr>
                <w:rFonts w:eastAsia="Calibri" w:cs="Times New Roman"/>
                <w:kern w:val="0"/>
                <w:sz w:val="20"/>
                <w:szCs w:val="20"/>
                <w14:ligatures w14:val="none"/>
              </w:rPr>
              <w:t>%</w:t>
            </w:r>
          </w:p>
        </w:tc>
        <w:tc>
          <w:tcPr>
            <w:tcW w:w="837" w:type="dxa"/>
            <w:vAlign w:val="center"/>
          </w:tcPr>
          <w:p w14:paraId="5B1D309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09DEF95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4A102D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69A349B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384F7D7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5C8D40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r>
    </w:tbl>
    <w:p w14:paraId="5070C187" w14:textId="405CE1B0" w:rsidR="00632D5C" w:rsidRDefault="007B64ED" w:rsidP="00DB7869">
      <w:pPr>
        <w:spacing w:line="257" w:lineRule="auto"/>
        <w:ind w:left="502" w:hanging="360"/>
        <w:rPr>
          <w:rFonts w:eastAsia="Calibri" w:cs="Times New Roman"/>
          <w:kern w:val="0"/>
          <w:szCs w:val="22"/>
          <w14:ligatures w14:val="none"/>
        </w:rPr>
      </w:pPr>
      <w:r w:rsidRPr="00FE1CB9">
        <w:rPr>
          <w:rFonts w:eastAsia="Calibri" w:cs="Times New Roman"/>
          <w:kern w:val="0"/>
          <w:szCs w:val="22"/>
          <w14:ligatures w14:val="none"/>
        </w:rPr>
        <w:t xml:space="preserve"> </w:t>
      </w:r>
    </w:p>
    <w:p w14:paraId="7990BAD8" w14:textId="41D0A5A9" w:rsidR="007B64ED" w:rsidRPr="00FE1CB9" w:rsidRDefault="00632D5C" w:rsidP="00632D5C">
      <w:pPr>
        <w:rPr>
          <w:rFonts w:eastAsia="Calibri" w:cs="Times New Roman"/>
          <w:kern w:val="0"/>
          <w:szCs w:val="22"/>
          <w14:ligatures w14:val="none"/>
        </w:rPr>
      </w:pPr>
      <w:r>
        <w:rPr>
          <w:rFonts w:eastAsia="Calibri" w:cs="Times New Roman"/>
          <w:kern w:val="0"/>
          <w:szCs w:val="22"/>
          <w14:ligatures w14:val="none"/>
        </w:rPr>
        <w:br w:type="page"/>
      </w:r>
    </w:p>
    <w:p w14:paraId="10BD3243" w14:textId="77777777" w:rsidR="007B64ED" w:rsidRPr="00FE1CB9" w:rsidRDefault="007B64ED" w:rsidP="006746F6">
      <w:pPr>
        <w:numPr>
          <w:ilvl w:val="1"/>
          <w:numId w:val="156"/>
        </w:numPr>
        <w:spacing w:before="120" w:after="0" w:line="257" w:lineRule="auto"/>
        <w:rPr>
          <w:rFonts w:eastAsia="Calibri" w:cs="Times New Roman"/>
          <w:color w:val="000000"/>
          <w:kern w:val="0"/>
          <w:szCs w:val="22"/>
          <w14:ligatures w14:val="none"/>
        </w:rPr>
      </w:pPr>
      <w:r w:rsidRPr="00FE1CB9">
        <w:rPr>
          <w:rFonts w:eastAsia="Calibri" w:cs="Times New Roman"/>
          <w:color w:val="000000"/>
          <w:kern w:val="0"/>
          <w:szCs w:val="22"/>
          <w14:ligatures w14:val="none"/>
        </w:rPr>
        <w:lastRenderedPageBreak/>
        <w:t>Kompetencje przyszłości</w:t>
      </w:r>
    </w:p>
    <w:p w14:paraId="453DDC20"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osób, które posiadają co najmniej podstawowe umiejętności cyfrowe</w:t>
      </w:r>
      <w:r>
        <w:rPr>
          <w:rStyle w:val="Odwoanieprzypisudolnego"/>
          <w:rFonts w:eastAsia="Calibri" w:cs="Times New Roman"/>
          <w:color w:val="000000"/>
          <w:kern w:val="0"/>
          <w:szCs w:val="22"/>
          <w14:ligatures w14:val="none"/>
        </w:rPr>
        <w:footnoteReference w:id="150"/>
      </w:r>
    </w:p>
    <w:p w14:paraId="7132A2C5"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bazowa: 48,8% (2024)</w:t>
      </w:r>
    </w:p>
    <w:p w14:paraId="3E9B5607" w14:textId="0AB61AF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 85% osób w wieku 1</w:t>
      </w:r>
      <w:r w:rsidR="00DE556A">
        <w:rPr>
          <w:rFonts w:eastAsia="Calibri" w:cs="Times New Roman"/>
          <w:kern w:val="0"/>
          <w:szCs w:val="22"/>
          <w14:ligatures w14:val="none"/>
        </w:rPr>
        <w:t>6</w:t>
      </w:r>
      <w:r w:rsidRPr="00FE1CB9">
        <w:rPr>
          <w:rFonts w:eastAsia="Calibri" w:cs="Times New Roman"/>
          <w:kern w:val="0"/>
          <w:szCs w:val="22"/>
          <w14:ligatures w14:val="none"/>
        </w:rPr>
        <w:t>74 lata</w:t>
      </w:r>
    </w:p>
    <w:p w14:paraId="68402B20"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2035</w:t>
      </w:r>
    </w:p>
    <w:p w14:paraId="00C349A3"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974B3C4" w14:textId="77777777">
        <w:tc>
          <w:tcPr>
            <w:tcW w:w="9214" w:type="dxa"/>
            <w:gridSpan w:val="11"/>
            <w:vAlign w:val="center"/>
          </w:tcPr>
          <w:p w14:paraId="5EECB1F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39CC45D9" w14:textId="77777777">
        <w:tc>
          <w:tcPr>
            <w:tcW w:w="837" w:type="dxa"/>
            <w:vAlign w:val="center"/>
          </w:tcPr>
          <w:p w14:paraId="4D21336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DBCED8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23F10CF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18C218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7EFD75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724282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01251EF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8217F1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8153FE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3241DF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439004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44A2FC40" w14:textId="77777777">
        <w:tc>
          <w:tcPr>
            <w:tcW w:w="837" w:type="dxa"/>
            <w:vAlign w:val="center"/>
          </w:tcPr>
          <w:p w14:paraId="6CA071C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54,5%</w:t>
            </w:r>
          </w:p>
        </w:tc>
        <w:tc>
          <w:tcPr>
            <w:tcW w:w="838" w:type="dxa"/>
            <w:vAlign w:val="center"/>
          </w:tcPr>
          <w:p w14:paraId="623AD76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59,6%</w:t>
            </w:r>
          </w:p>
        </w:tc>
        <w:tc>
          <w:tcPr>
            <w:tcW w:w="837" w:type="dxa"/>
            <w:vAlign w:val="center"/>
          </w:tcPr>
          <w:p w14:paraId="066790E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64,7%</w:t>
            </w:r>
          </w:p>
        </w:tc>
        <w:tc>
          <w:tcPr>
            <w:tcW w:w="838" w:type="dxa"/>
            <w:vAlign w:val="center"/>
          </w:tcPr>
          <w:p w14:paraId="4E2D82C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69,8%</w:t>
            </w:r>
          </w:p>
        </w:tc>
        <w:tc>
          <w:tcPr>
            <w:tcW w:w="838" w:type="dxa"/>
            <w:vAlign w:val="center"/>
          </w:tcPr>
          <w:p w14:paraId="42FF800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74,9%</w:t>
            </w:r>
          </w:p>
        </w:tc>
        <w:tc>
          <w:tcPr>
            <w:tcW w:w="837" w:type="dxa"/>
            <w:vAlign w:val="center"/>
          </w:tcPr>
          <w:p w14:paraId="5EDFAE6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80%</w:t>
            </w:r>
          </w:p>
        </w:tc>
        <w:tc>
          <w:tcPr>
            <w:tcW w:w="838" w:type="dxa"/>
            <w:vAlign w:val="center"/>
          </w:tcPr>
          <w:p w14:paraId="4631F2F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82%</w:t>
            </w:r>
          </w:p>
        </w:tc>
        <w:tc>
          <w:tcPr>
            <w:tcW w:w="838" w:type="dxa"/>
            <w:vAlign w:val="center"/>
          </w:tcPr>
          <w:p w14:paraId="0543CAC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83%</w:t>
            </w:r>
          </w:p>
        </w:tc>
        <w:tc>
          <w:tcPr>
            <w:tcW w:w="837" w:type="dxa"/>
            <w:vAlign w:val="center"/>
          </w:tcPr>
          <w:p w14:paraId="14C5DE6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84%</w:t>
            </w:r>
          </w:p>
        </w:tc>
        <w:tc>
          <w:tcPr>
            <w:tcW w:w="838" w:type="dxa"/>
            <w:vAlign w:val="center"/>
          </w:tcPr>
          <w:p w14:paraId="05F0CC5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84,5%</w:t>
            </w:r>
          </w:p>
        </w:tc>
        <w:tc>
          <w:tcPr>
            <w:tcW w:w="838" w:type="dxa"/>
            <w:vAlign w:val="center"/>
          </w:tcPr>
          <w:p w14:paraId="01DADED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85%</w:t>
            </w:r>
          </w:p>
        </w:tc>
      </w:tr>
    </w:tbl>
    <w:p w14:paraId="3BB3F48D" w14:textId="77777777" w:rsidR="007B64ED" w:rsidRPr="00FE1CB9" w:rsidRDefault="007B64ED" w:rsidP="00DB7869">
      <w:pPr>
        <w:spacing w:line="257" w:lineRule="auto"/>
        <w:ind w:left="284"/>
        <w:rPr>
          <w:rFonts w:eastAsia="Calibri" w:cs="Times New Roman"/>
          <w:kern w:val="0"/>
          <w:szCs w:val="22"/>
          <w14:ligatures w14:val="none"/>
        </w:rPr>
      </w:pPr>
    </w:p>
    <w:p w14:paraId="01B992C7"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osób, które posiadają ponadpodstawowe umiejętności cyfrowe</w:t>
      </w:r>
    </w:p>
    <w:p w14:paraId="47408FB2"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bazowa: 22,3% (2024)</w:t>
      </w:r>
    </w:p>
    <w:p w14:paraId="12D56A5F"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 50%</w:t>
      </w:r>
      <w:r>
        <w:rPr>
          <w:rFonts w:eastAsia="Calibri" w:cs="Times New Roman"/>
          <w:kern w:val="0"/>
          <w:szCs w:val="22"/>
          <w14:ligatures w14:val="none"/>
        </w:rPr>
        <w:t xml:space="preserve"> osób w wieku 16-74 lata</w:t>
      </w:r>
    </w:p>
    <w:p w14:paraId="205E8CA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2035</w:t>
      </w:r>
    </w:p>
    <w:p w14:paraId="66471A8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6B9A5BA" w14:textId="77777777">
        <w:tc>
          <w:tcPr>
            <w:tcW w:w="9214" w:type="dxa"/>
            <w:gridSpan w:val="11"/>
            <w:vAlign w:val="center"/>
          </w:tcPr>
          <w:p w14:paraId="50D2169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5D6879CD" w14:textId="77777777">
        <w:tc>
          <w:tcPr>
            <w:tcW w:w="837" w:type="dxa"/>
            <w:vAlign w:val="center"/>
          </w:tcPr>
          <w:p w14:paraId="3B17A89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5AC52E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EF5F0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0C2912C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EC27C9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26318E7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632F8C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C7F58D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3C80FD5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3B82B69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0A462A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01A5C0BB" w14:textId="77777777">
        <w:tc>
          <w:tcPr>
            <w:tcW w:w="837" w:type="dxa"/>
            <w:vAlign w:val="center"/>
          </w:tcPr>
          <w:p w14:paraId="0C1599F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24,8%</w:t>
            </w:r>
          </w:p>
        </w:tc>
        <w:tc>
          <w:tcPr>
            <w:tcW w:w="838" w:type="dxa"/>
            <w:vAlign w:val="center"/>
          </w:tcPr>
          <w:p w14:paraId="33C0998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27,3%</w:t>
            </w:r>
          </w:p>
        </w:tc>
        <w:tc>
          <w:tcPr>
            <w:tcW w:w="837" w:type="dxa"/>
            <w:vAlign w:val="center"/>
          </w:tcPr>
          <w:p w14:paraId="7ECED97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29,8%</w:t>
            </w:r>
          </w:p>
        </w:tc>
        <w:tc>
          <w:tcPr>
            <w:tcW w:w="838" w:type="dxa"/>
            <w:vAlign w:val="center"/>
          </w:tcPr>
          <w:p w14:paraId="607962A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32,3%</w:t>
            </w:r>
          </w:p>
        </w:tc>
        <w:tc>
          <w:tcPr>
            <w:tcW w:w="838" w:type="dxa"/>
            <w:vAlign w:val="center"/>
          </w:tcPr>
          <w:p w14:paraId="2BCA71F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34,9%</w:t>
            </w:r>
          </w:p>
        </w:tc>
        <w:tc>
          <w:tcPr>
            <w:tcW w:w="837" w:type="dxa"/>
            <w:vAlign w:val="center"/>
          </w:tcPr>
          <w:p w14:paraId="1082EDA5" w14:textId="10410D03" w:rsidR="007B64ED" w:rsidRPr="00FE1CB9" w:rsidRDefault="001F5E82">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w:t>
            </w:r>
            <w:r w:rsidR="007B64ED" w:rsidRPr="00FE1CB9">
              <w:rPr>
                <w:rFonts w:eastAsia="Calibri" w:cs="Times New Roman"/>
                <w:kern w:val="0"/>
                <w:sz w:val="20"/>
                <w:szCs w:val="20"/>
                <w14:ligatures w14:val="none"/>
              </w:rPr>
              <w:t>%</w:t>
            </w:r>
          </w:p>
        </w:tc>
        <w:tc>
          <w:tcPr>
            <w:tcW w:w="838" w:type="dxa"/>
            <w:vAlign w:val="center"/>
          </w:tcPr>
          <w:p w14:paraId="09E38F6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42,3%</w:t>
            </w:r>
          </w:p>
        </w:tc>
        <w:tc>
          <w:tcPr>
            <w:tcW w:w="838" w:type="dxa"/>
            <w:vAlign w:val="center"/>
          </w:tcPr>
          <w:p w14:paraId="7A01790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45,1%</w:t>
            </w:r>
          </w:p>
        </w:tc>
        <w:tc>
          <w:tcPr>
            <w:tcW w:w="837" w:type="dxa"/>
            <w:vAlign w:val="center"/>
          </w:tcPr>
          <w:p w14:paraId="258CB8C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47,1%</w:t>
            </w:r>
          </w:p>
        </w:tc>
        <w:tc>
          <w:tcPr>
            <w:tcW w:w="838" w:type="dxa"/>
            <w:vAlign w:val="center"/>
          </w:tcPr>
          <w:p w14:paraId="22990C1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48,7%</w:t>
            </w:r>
          </w:p>
        </w:tc>
        <w:tc>
          <w:tcPr>
            <w:tcW w:w="838" w:type="dxa"/>
            <w:vAlign w:val="center"/>
          </w:tcPr>
          <w:p w14:paraId="6471ED3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50%</w:t>
            </w:r>
          </w:p>
        </w:tc>
      </w:tr>
    </w:tbl>
    <w:p w14:paraId="4EDF7B6F" w14:textId="77777777" w:rsidR="007B64ED" w:rsidRPr="00FE1CB9" w:rsidRDefault="007B64ED" w:rsidP="00DB7869">
      <w:pPr>
        <w:spacing w:line="257" w:lineRule="auto"/>
        <w:ind w:left="284"/>
        <w:rPr>
          <w:rFonts w:eastAsia="Calibri" w:cs="Times New Roman"/>
          <w:kern w:val="0"/>
          <w:szCs w:val="22"/>
          <w14:ligatures w14:val="none"/>
        </w:rPr>
      </w:pPr>
    </w:p>
    <w:p w14:paraId="6E8F1F53"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Udział specjalistów ICT wśród pracujących</w:t>
      </w:r>
      <w:r>
        <w:rPr>
          <w:rStyle w:val="Odwoanieprzypisudolnego"/>
          <w:rFonts w:eastAsia="Calibri" w:cs="Times New Roman"/>
          <w:color w:val="000000"/>
          <w:kern w:val="0"/>
          <w:szCs w:val="22"/>
          <w14:ligatures w14:val="none"/>
        </w:rPr>
        <w:footnoteReference w:id="151"/>
      </w:r>
    </w:p>
    <w:p w14:paraId="03B19BD5"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4,5% (2024)</w:t>
      </w:r>
    </w:p>
    <w:p w14:paraId="4FB3E46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 pracujących</w:t>
      </w:r>
    </w:p>
    <w:p w14:paraId="434E8C87"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3771DE9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Eurostat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4A29B00" w14:textId="77777777">
        <w:tc>
          <w:tcPr>
            <w:tcW w:w="9214" w:type="dxa"/>
            <w:gridSpan w:val="11"/>
            <w:vAlign w:val="center"/>
          </w:tcPr>
          <w:p w14:paraId="26757F5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1E6F2763" w14:textId="77777777">
        <w:tc>
          <w:tcPr>
            <w:tcW w:w="837" w:type="dxa"/>
            <w:vAlign w:val="center"/>
          </w:tcPr>
          <w:p w14:paraId="6D210E8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28379F2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78E2292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750E88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5F446C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74AFB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2ABEA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843AB5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6711377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A8AC58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8C87CF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43446ABF" w14:textId="77777777">
        <w:tc>
          <w:tcPr>
            <w:tcW w:w="837" w:type="dxa"/>
            <w:vAlign w:val="center"/>
          </w:tcPr>
          <w:p w14:paraId="2946CD0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4,8%</w:t>
            </w:r>
          </w:p>
        </w:tc>
        <w:tc>
          <w:tcPr>
            <w:tcW w:w="838" w:type="dxa"/>
            <w:vAlign w:val="center"/>
          </w:tcPr>
          <w:p w14:paraId="1C33FA4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5,0%</w:t>
            </w:r>
          </w:p>
        </w:tc>
        <w:tc>
          <w:tcPr>
            <w:tcW w:w="837" w:type="dxa"/>
            <w:vAlign w:val="center"/>
          </w:tcPr>
          <w:p w14:paraId="111652B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5,3%</w:t>
            </w:r>
          </w:p>
        </w:tc>
        <w:tc>
          <w:tcPr>
            <w:tcW w:w="838" w:type="dxa"/>
            <w:vAlign w:val="center"/>
          </w:tcPr>
          <w:p w14:paraId="2070CC5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5,5%</w:t>
            </w:r>
          </w:p>
        </w:tc>
        <w:tc>
          <w:tcPr>
            <w:tcW w:w="838" w:type="dxa"/>
            <w:vAlign w:val="center"/>
          </w:tcPr>
          <w:p w14:paraId="225B06F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5,8%</w:t>
            </w:r>
          </w:p>
        </w:tc>
        <w:tc>
          <w:tcPr>
            <w:tcW w:w="837" w:type="dxa"/>
            <w:vAlign w:val="center"/>
          </w:tcPr>
          <w:p w14:paraId="1927B6E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6,0%</w:t>
            </w:r>
          </w:p>
        </w:tc>
        <w:tc>
          <w:tcPr>
            <w:tcW w:w="838" w:type="dxa"/>
            <w:vAlign w:val="center"/>
          </w:tcPr>
          <w:p w14:paraId="23A1A9F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7,6%</w:t>
            </w:r>
          </w:p>
        </w:tc>
        <w:tc>
          <w:tcPr>
            <w:tcW w:w="838" w:type="dxa"/>
            <w:vAlign w:val="center"/>
          </w:tcPr>
          <w:p w14:paraId="0C01687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8,6%</w:t>
            </w:r>
          </w:p>
        </w:tc>
        <w:tc>
          <w:tcPr>
            <w:tcW w:w="837" w:type="dxa"/>
            <w:vAlign w:val="center"/>
          </w:tcPr>
          <w:p w14:paraId="2D11052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9,2%</w:t>
            </w:r>
          </w:p>
        </w:tc>
        <w:tc>
          <w:tcPr>
            <w:tcW w:w="838" w:type="dxa"/>
            <w:vAlign w:val="center"/>
          </w:tcPr>
          <w:p w14:paraId="010083C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9,8%</w:t>
            </w:r>
          </w:p>
        </w:tc>
        <w:tc>
          <w:tcPr>
            <w:tcW w:w="838" w:type="dxa"/>
            <w:vAlign w:val="center"/>
          </w:tcPr>
          <w:p w14:paraId="0BCC9A3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32C00D06" w14:textId="77777777" w:rsidR="007B64ED" w:rsidRDefault="007B64ED" w:rsidP="007B64ED">
      <w:pPr>
        <w:spacing w:line="257" w:lineRule="auto"/>
        <w:ind w:left="644"/>
        <w:rPr>
          <w:rFonts w:eastAsia="Calibri" w:cs="Times New Roman"/>
          <w:kern w:val="0"/>
          <w:szCs w:val="22"/>
          <w14:ligatures w14:val="none"/>
        </w:rPr>
      </w:pPr>
    </w:p>
    <w:p w14:paraId="0CC06311" w14:textId="77777777" w:rsidR="007B64ED" w:rsidRDefault="007B64ED" w:rsidP="006746F6">
      <w:pPr>
        <w:pStyle w:val="Akapitzlist"/>
        <w:numPr>
          <w:ilvl w:val="0"/>
          <w:numId w:val="158"/>
        </w:numPr>
        <w:spacing w:line="257" w:lineRule="auto"/>
        <w:rPr>
          <w:rFonts w:eastAsia="Calibri" w:cs="Times New Roman"/>
          <w:kern w:val="0"/>
          <w:szCs w:val="22"/>
          <w14:ligatures w14:val="none"/>
        </w:rPr>
      </w:pPr>
      <w:r>
        <w:rPr>
          <w:rFonts w:eastAsia="Calibri" w:cs="Times New Roman"/>
          <w:kern w:val="0"/>
          <w:szCs w:val="22"/>
          <w14:ligatures w14:val="none"/>
        </w:rPr>
        <w:t>Udział kobiet wśród specjalistów ICT</w:t>
      </w:r>
      <w:r>
        <w:rPr>
          <w:rStyle w:val="Odwoanieprzypisudolnego"/>
          <w:rFonts w:eastAsia="Calibri" w:cs="Times New Roman"/>
          <w:kern w:val="0"/>
          <w:szCs w:val="22"/>
          <w14:ligatures w14:val="none"/>
        </w:rPr>
        <w:footnoteReference w:id="152"/>
      </w:r>
    </w:p>
    <w:p w14:paraId="4BA54C61" w14:textId="5B41B3B1" w:rsidR="007B64ED" w:rsidRPr="00DB7869" w:rsidRDefault="007B64ED" w:rsidP="00DB7869">
      <w:pPr>
        <w:pStyle w:val="Akapitzlist"/>
        <w:spacing w:line="257" w:lineRule="auto"/>
        <w:ind w:left="644"/>
        <w:rPr>
          <w:rFonts w:eastAsia="Calibri" w:cs="Times New Roman"/>
          <w:kern w:val="0"/>
          <w:szCs w:val="22"/>
          <w14:ligatures w14:val="none"/>
        </w:rPr>
      </w:pPr>
      <w:r w:rsidRPr="00DB7869">
        <w:rPr>
          <w:rFonts w:eastAsia="Calibri" w:cs="Times New Roman"/>
          <w:kern w:val="0"/>
          <w:szCs w:val="22"/>
          <w14:ligatures w14:val="none"/>
        </w:rPr>
        <w:t xml:space="preserve">Wartość bazowa: </w:t>
      </w:r>
      <w:r>
        <w:rPr>
          <w:rFonts w:eastAsia="Calibri" w:cs="Times New Roman"/>
          <w:kern w:val="0"/>
          <w:szCs w:val="22"/>
          <w14:ligatures w14:val="none"/>
        </w:rPr>
        <w:t>1</w:t>
      </w:r>
      <w:r w:rsidR="00D22BBD">
        <w:rPr>
          <w:rFonts w:eastAsia="Calibri" w:cs="Times New Roman"/>
          <w:kern w:val="0"/>
          <w:szCs w:val="22"/>
          <w14:ligatures w14:val="none"/>
        </w:rPr>
        <w:t>7</w:t>
      </w:r>
      <w:r>
        <w:rPr>
          <w:rFonts w:eastAsia="Calibri" w:cs="Times New Roman"/>
          <w:kern w:val="0"/>
          <w:szCs w:val="22"/>
          <w14:ligatures w14:val="none"/>
        </w:rPr>
        <w:t>,</w:t>
      </w:r>
      <w:r w:rsidR="00D22BBD">
        <w:rPr>
          <w:rFonts w:eastAsia="Calibri" w:cs="Times New Roman"/>
          <w:kern w:val="0"/>
          <w:szCs w:val="22"/>
          <w14:ligatures w14:val="none"/>
        </w:rPr>
        <w:t>5</w:t>
      </w:r>
      <w:r>
        <w:rPr>
          <w:rFonts w:eastAsia="Calibri" w:cs="Times New Roman"/>
          <w:kern w:val="0"/>
          <w:szCs w:val="22"/>
          <w14:ligatures w14:val="none"/>
        </w:rPr>
        <w:t>% (202</w:t>
      </w:r>
      <w:r w:rsidR="00BE01B5">
        <w:rPr>
          <w:rFonts w:eastAsia="Calibri" w:cs="Times New Roman"/>
          <w:kern w:val="0"/>
          <w:szCs w:val="22"/>
          <w14:ligatures w14:val="none"/>
        </w:rPr>
        <w:t>4</w:t>
      </w:r>
      <w:r>
        <w:rPr>
          <w:rFonts w:eastAsia="Calibri" w:cs="Times New Roman"/>
          <w:kern w:val="0"/>
          <w:szCs w:val="22"/>
          <w14:ligatures w14:val="none"/>
        </w:rPr>
        <w:t>)</w:t>
      </w:r>
    </w:p>
    <w:p w14:paraId="1F7010D6" w14:textId="77777777" w:rsidR="007B64ED" w:rsidRPr="00DB7869" w:rsidRDefault="007B64ED" w:rsidP="00DB7869">
      <w:pPr>
        <w:pStyle w:val="Akapitzlist"/>
        <w:spacing w:before="240" w:line="257" w:lineRule="auto"/>
        <w:ind w:left="644"/>
        <w:rPr>
          <w:rFonts w:eastAsia="Calibri" w:cs="Times New Roman"/>
          <w:kern w:val="0"/>
          <w:szCs w:val="22"/>
          <w14:ligatures w14:val="none"/>
        </w:rPr>
      </w:pPr>
      <w:r w:rsidRPr="00DB7869">
        <w:rPr>
          <w:rFonts w:eastAsia="Calibri" w:cs="Times New Roman"/>
          <w:kern w:val="0"/>
          <w:szCs w:val="22"/>
          <w14:ligatures w14:val="none"/>
        </w:rPr>
        <w:t xml:space="preserve">Wartość docelowa: </w:t>
      </w:r>
      <w:r>
        <w:rPr>
          <w:rFonts w:eastAsia="Calibri" w:cs="Times New Roman"/>
          <w:kern w:val="0"/>
          <w:szCs w:val="22"/>
          <w14:ligatures w14:val="none"/>
        </w:rPr>
        <w:t>36%</w:t>
      </w:r>
    </w:p>
    <w:p w14:paraId="2942B54A" w14:textId="77777777" w:rsidR="007B64ED" w:rsidRPr="003B46CA" w:rsidRDefault="007B64ED" w:rsidP="00DB7869">
      <w:pPr>
        <w:pStyle w:val="Akapitzlist"/>
        <w:spacing w:before="240" w:line="257" w:lineRule="auto"/>
        <w:ind w:left="644"/>
        <w:rPr>
          <w:rFonts w:eastAsia="Calibri" w:cs="Times New Roman"/>
          <w:kern w:val="0"/>
          <w:szCs w:val="22"/>
          <w14:ligatures w14:val="none"/>
        </w:rPr>
      </w:pPr>
      <w:r w:rsidRPr="003B46CA">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7F319FA9" w14:textId="77777777" w:rsidR="007B64ED" w:rsidRPr="003B46CA" w:rsidRDefault="007B64ED" w:rsidP="00DB7869">
      <w:pPr>
        <w:pStyle w:val="Akapitzlist"/>
        <w:spacing w:before="240" w:line="257" w:lineRule="auto"/>
        <w:ind w:left="644"/>
        <w:rPr>
          <w:rFonts w:eastAsia="Calibri" w:cs="Times New Roman"/>
          <w:kern w:val="0"/>
          <w:szCs w:val="22"/>
          <w14:ligatures w14:val="none"/>
        </w:rPr>
      </w:pPr>
      <w:r w:rsidRPr="003B46CA">
        <w:rPr>
          <w:rFonts w:eastAsia="Calibri" w:cs="Times New Roman"/>
          <w:kern w:val="0"/>
          <w:szCs w:val="22"/>
          <w14:ligatures w14:val="none"/>
        </w:rPr>
        <w:t xml:space="preserve">Źródło danych: </w:t>
      </w:r>
      <w:r>
        <w:rPr>
          <w:rFonts w:eastAsia="Calibri" w:cs="Times New Roman"/>
          <w:kern w:val="0"/>
          <w:szCs w:val="22"/>
          <w14:ligatures w14:val="none"/>
        </w:rPr>
        <w:t>Eurostat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49CBFC8D" w14:textId="77777777">
        <w:tc>
          <w:tcPr>
            <w:tcW w:w="9214" w:type="dxa"/>
            <w:gridSpan w:val="11"/>
            <w:vAlign w:val="center"/>
          </w:tcPr>
          <w:p w14:paraId="2DC7170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7B158B48" w14:textId="77777777">
        <w:tc>
          <w:tcPr>
            <w:tcW w:w="837" w:type="dxa"/>
            <w:vAlign w:val="center"/>
          </w:tcPr>
          <w:p w14:paraId="31A49B3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2E37FB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CA6AD0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148A57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3B00510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16310CA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2BF225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2995E60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6A6AD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34E833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60DD0F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0816EFFE" w14:textId="77777777">
        <w:tc>
          <w:tcPr>
            <w:tcW w:w="837" w:type="dxa"/>
            <w:vAlign w:val="center"/>
          </w:tcPr>
          <w:p w14:paraId="048D524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21,4%</w:t>
            </w:r>
          </w:p>
        </w:tc>
        <w:tc>
          <w:tcPr>
            <w:tcW w:w="838" w:type="dxa"/>
            <w:vAlign w:val="center"/>
          </w:tcPr>
          <w:p w14:paraId="3C9A30D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22,9%</w:t>
            </w:r>
          </w:p>
        </w:tc>
        <w:tc>
          <w:tcPr>
            <w:tcW w:w="837" w:type="dxa"/>
            <w:vAlign w:val="center"/>
          </w:tcPr>
          <w:p w14:paraId="02510AD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24,5%</w:t>
            </w:r>
          </w:p>
        </w:tc>
        <w:tc>
          <w:tcPr>
            <w:tcW w:w="838" w:type="dxa"/>
            <w:vAlign w:val="center"/>
          </w:tcPr>
          <w:p w14:paraId="7A19A64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26,0%</w:t>
            </w:r>
          </w:p>
        </w:tc>
        <w:tc>
          <w:tcPr>
            <w:tcW w:w="838" w:type="dxa"/>
            <w:vAlign w:val="center"/>
          </w:tcPr>
          <w:p w14:paraId="450DF42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27,6%</w:t>
            </w:r>
          </w:p>
        </w:tc>
        <w:tc>
          <w:tcPr>
            <w:tcW w:w="837" w:type="dxa"/>
            <w:vAlign w:val="center"/>
          </w:tcPr>
          <w:p w14:paraId="435B4ED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29,0%</w:t>
            </w:r>
          </w:p>
        </w:tc>
        <w:tc>
          <w:tcPr>
            <w:tcW w:w="838" w:type="dxa"/>
            <w:vAlign w:val="center"/>
          </w:tcPr>
          <w:p w14:paraId="20ED229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30,4%</w:t>
            </w:r>
          </w:p>
        </w:tc>
        <w:tc>
          <w:tcPr>
            <w:tcW w:w="838" w:type="dxa"/>
            <w:vAlign w:val="center"/>
          </w:tcPr>
          <w:p w14:paraId="4454DE6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31,8%</w:t>
            </w:r>
          </w:p>
        </w:tc>
        <w:tc>
          <w:tcPr>
            <w:tcW w:w="837" w:type="dxa"/>
            <w:vAlign w:val="center"/>
          </w:tcPr>
          <w:p w14:paraId="06E6318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33,2%</w:t>
            </w:r>
          </w:p>
        </w:tc>
        <w:tc>
          <w:tcPr>
            <w:tcW w:w="838" w:type="dxa"/>
            <w:vAlign w:val="center"/>
          </w:tcPr>
          <w:p w14:paraId="4806BC6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34,6%</w:t>
            </w:r>
          </w:p>
        </w:tc>
        <w:tc>
          <w:tcPr>
            <w:tcW w:w="838" w:type="dxa"/>
            <w:vAlign w:val="center"/>
          </w:tcPr>
          <w:p w14:paraId="45772D7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36%</w:t>
            </w:r>
          </w:p>
        </w:tc>
      </w:tr>
    </w:tbl>
    <w:p w14:paraId="73018FA1" w14:textId="77777777" w:rsidR="007B64ED" w:rsidRPr="00DB7869" w:rsidRDefault="007B64ED" w:rsidP="00DB7869">
      <w:pPr>
        <w:spacing w:line="257" w:lineRule="auto"/>
        <w:rPr>
          <w:rFonts w:eastAsia="Calibri" w:cs="Times New Roman"/>
          <w:kern w:val="0"/>
          <w:szCs w:val="22"/>
          <w14:ligatures w14:val="none"/>
        </w:rPr>
      </w:pPr>
    </w:p>
    <w:p w14:paraId="1DF001B6" w14:textId="77777777" w:rsidR="007B64ED" w:rsidRPr="00FE1CB9" w:rsidRDefault="007B64ED" w:rsidP="006746F6">
      <w:pPr>
        <w:numPr>
          <w:ilvl w:val="1"/>
          <w:numId w:val="156"/>
        </w:numPr>
        <w:spacing w:before="120" w:after="0" w:line="257" w:lineRule="auto"/>
        <w:rPr>
          <w:rFonts w:eastAsia="Calibri" w:cs="Times New Roman"/>
          <w:color w:val="000000"/>
          <w:kern w:val="0"/>
          <w:szCs w:val="22"/>
          <w14:ligatures w14:val="none"/>
        </w:rPr>
      </w:pPr>
      <w:proofErr w:type="spellStart"/>
      <w:r w:rsidRPr="00FE1CB9">
        <w:rPr>
          <w:rFonts w:eastAsia="Calibri" w:cs="Times New Roman"/>
          <w:color w:val="000000"/>
          <w:kern w:val="0"/>
          <w:szCs w:val="22"/>
          <w14:ligatures w14:val="none"/>
        </w:rPr>
        <w:t>Cyberbezpieczeństwo</w:t>
      </w:r>
      <w:proofErr w:type="spellEnd"/>
    </w:p>
    <w:p w14:paraId="1B7E5E17"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 xml:space="preserve">Powołanie centralnej instytucji odpowiedzialnej za </w:t>
      </w:r>
      <w:proofErr w:type="spellStart"/>
      <w:r w:rsidRPr="00DB7869">
        <w:rPr>
          <w:rFonts w:eastAsia="Calibri" w:cs="Times New Roman"/>
          <w:color w:val="000000"/>
          <w:kern w:val="0"/>
          <w:szCs w:val="22"/>
          <w14:ligatures w14:val="none"/>
        </w:rPr>
        <w:t>cyberbezpieczeństwo</w:t>
      </w:r>
      <w:proofErr w:type="spellEnd"/>
      <w:r w:rsidRPr="00DB7869">
        <w:rPr>
          <w:rFonts w:eastAsia="Calibri" w:cs="Times New Roman"/>
          <w:color w:val="000000"/>
          <w:kern w:val="0"/>
          <w:szCs w:val="22"/>
          <w14:ligatures w14:val="none"/>
        </w:rPr>
        <w:t xml:space="preserve"> na poziomie krajowym</w:t>
      </w:r>
    </w:p>
    <w:p w14:paraId="59EC49F5"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p>
    <w:p w14:paraId="58DE1F48"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5C6300D8"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5D2449B1"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w:t>
      </w:r>
      <w:r>
        <w:rPr>
          <w:rFonts w:eastAsia="Calibri" w:cs="Times New Roman"/>
          <w:kern w:val="0"/>
          <w:szCs w:val="22"/>
          <w14:ligatures w14:val="none"/>
        </w:rPr>
        <w:t xml:space="preserve"> 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2980C89" w14:textId="77777777">
        <w:tc>
          <w:tcPr>
            <w:tcW w:w="9214" w:type="dxa"/>
            <w:gridSpan w:val="11"/>
            <w:vAlign w:val="center"/>
          </w:tcPr>
          <w:p w14:paraId="542BE25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5E9488D9" w14:textId="77777777">
        <w:tc>
          <w:tcPr>
            <w:tcW w:w="837" w:type="dxa"/>
            <w:vAlign w:val="center"/>
          </w:tcPr>
          <w:p w14:paraId="0E25BC3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8B13DC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229CBC7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1F5DBC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7FFDE30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9FC173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6713099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064E98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A5FFF4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FD0AD0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338A601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144D81" w:rsidRPr="00FE1CB9" w14:paraId="150F6114" w14:textId="77777777">
        <w:tc>
          <w:tcPr>
            <w:tcW w:w="837" w:type="dxa"/>
            <w:vAlign w:val="center"/>
          </w:tcPr>
          <w:p w14:paraId="0352E5C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1E45707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68F92E8C"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A7B981C"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2874F8D"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0C03A4D9"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2D7DD65"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2E5526E3"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13C198F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5167661"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49C82C9F" w14:textId="77777777" w:rsidR="007B64ED" w:rsidRPr="00FE1CB9" w:rsidRDefault="007B64ED">
            <w:pPr>
              <w:spacing w:line="257" w:lineRule="auto"/>
              <w:jc w:val="center"/>
              <w:rPr>
                <w:rFonts w:eastAsia="Calibri" w:cs="Times New Roman"/>
                <w:kern w:val="0"/>
                <w:sz w:val="20"/>
                <w:szCs w:val="20"/>
                <w14:ligatures w14:val="none"/>
              </w:rPr>
            </w:pPr>
          </w:p>
        </w:tc>
      </w:tr>
    </w:tbl>
    <w:p w14:paraId="74F07D6C" w14:textId="77777777" w:rsidR="007B64ED" w:rsidRPr="00FE1CB9" w:rsidRDefault="007B64ED" w:rsidP="00DB7869">
      <w:pPr>
        <w:spacing w:line="257" w:lineRule="auto"/>
        <w:rPr>
          <w:rFonts w:eastAsia="Calibri" w:cs="Times New Roman"/>
          <w:kern w:val="0"/>
          <w:szCs w:val="22"/>
          <w14:ligatures w14:val="none"/>
        </w:rPr>
      </w:pPr>
    </w:p>
    <w:p w14:paraId="490899A3"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Stworzenie chmury niejawnej – osiągnięcie pełnej zdolności operacyjnej</w:t>
      </w:r>
    </w:p>
    <w:p w14:paraId="69FAD05D"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p>
    <w:p w14:paraId="56186AEE"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01CB22ED"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2029</w:t>
      </w:r>
    </w:p>
    <w:p w14:paraId="6907983D"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5674791" w14:textId="77777777">
        <w:tc>
          <w:tcPr>
            <w:tcW w:w="9214" w:type="dxa"/>
            <w:gridSpan w:val="11"/>
            <w:vAlign w:val="center"/>
          </w:tcPr>
          <w:p w14:paraId="63685A9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1DA6799C" w14:textId="77777777">
        <w:tc>
          <w:tcPr>
            <w:tcW w:w="837" w:type="dxa"/>
            <w:vAlign w:val="center"/>
          </w:tcPr>
          <w:p w14:paraId="563145D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3B5028F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D411F0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64FC3A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0D10D5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9EAAD4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B07272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C760E9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81B51C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B1D611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12182D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EB9E8DB" w14:textId="77777777">
        <w:tc>
          <w:tcPr>
            <w:tcW w:w="837" w:type="dxa"/>
            <w:vAlign w:val="center"/>
          </w:tcPr>
          <w:p w14:paraId="16940BE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89A23B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5C5817A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3A90B0D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5BDD315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4FBC00B9"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7A7492A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52BA5AD"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567FCBE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7FBEC9B0"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54C648A" w14:textId="77777777" w:rsidR="007B64ED" w:rsidRPr="00FE1CB9" w:rsidRDefault="007B64ED">
            <w:pPr>
              <w:spacing w:line="257" w:lineRule="auto"/>
              <w:jc w:val="center"/>
              <w:rPr>
                <w:rFonts w:eastAsia="Calibri" w:cs="Times New Roman"/>
                <w:kern w:val="0"/>
                <w:sz w:val="20"/>
                <w:szCs w:val="20"/>
                <w14:ligatures w14:val="none"/>
              </w:rPr>
            </w:pPr>
          </w:p>
        </w:tc>
      </w:tr>
    </w:tbl>
    <w:p w14:paraId="6D271AE2" w14:textId="77777777" w:rsidR="007B64ED" w:rsidRPr="00FE1CB9" w:rsidRDefault="007B64ED" w:rsidP="00DB7869">
      <w:pPr>
        <w:spacing w:line="257" w:lineRule="auto"/>
        <w:ind w:left="644"/>
        <w:rPr>
          <w:rFonts w:eastAsia="Calibri" w:cs="Times New Roman"/>
          <w:kern w:val="0"/>
          <w:szCs w:val="22"/>
          <w14:ligatures w14:val="none"/>
        </w:rPr>
      </w:pPr>
    </w:p>
    <w:p w14:paraId="103F3DBA"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 xml:space="preserve">Odsetek terminowo zgłoszonych incydentów poważnych do zespołów CSIRT przez zobowiązane ustawowo podmioty Krajowego Systemy </w:t>
      </w:r>
      <w:proofErr w:type="spellStart"/>
      <w:r w:rsidRPr="00DB7869">
        <w:rPr>
          <w:rFonts w:eastAsia="Calibri" w:cs="Times New Roman"/>
          <w:color w:val="000000"/>
          <w:kern w:val="0"/>
          <w:szCs w:val="22"/>
          <w14:ligatures w14:val="none"/>
        </w:rPr>
        <w:t>Cyberbezpieczeństwa</w:t>
      </w:r>
      <w:proofErr w:type="spellEnd"/>
    </w:p>
    <w:p w14:paraId="652FB227"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76% (2024)</w:t>
      </w:r>
    </w:p>
    <w:p w14:paraId="71D27B19"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100%</w:t>
      </w:r>
    </w:p>
    <w:p w14:paraId="32C974BB"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758FED24"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zespoły CSIRT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E59C65C" w14:textId="77777777">
        <w:tc>
          <w:tcPr>
            <w:tcW w:w="9214" w:type="dxa"/>
            <w:gridSpan w:val="11"/>
            <w:vAlign w:val="center"/>
          </w:tcPr>
          <w:p w14:paraId="2D897BA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9FED918" w14:textId="77777777">
        <w:tc>
          <w:tcPr>
            <w:tcW w:w="837" w:type="dxa"/>
            <w:vAlign w:val="center"/>
          </w:tcPr>
          <w:p w14:paraId="251B613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266DFBE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465ED9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355797F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7C6C97D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6D0B1D0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E6484D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5149A92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1EA8CE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E2CC7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6F7C2F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0FB4E9A" w14:textId="77777777">
        <w:tc>
          <w:tcPr>
            <w:tcW w:w="837" w:type="dxa"/>
            <w:vAlign w:val="center"/>
          </w:tcPr>
          <w:p w14:paraId="30DB280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77,5%</w:t>
            </w:r>
          </w:p>
        </w:tc>
        <w:tc>
          <w:tcPr>
            <w:tcW w:w="838" w:type="dxa"/>
            <w:vAlign w:val="center"/>
          </w:tcPr>
          <w:p w14:paraId="629AE11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79,0%</w:t>
            </w:r>
          </w:p>
        </w:tc>
        <w:tc>
          <w:tcPr>
            <w:tcW w:w="837" w:type="dxa"/>
            <w:vAlign w:val="center"/>
          </w:tcPr>
          <w:p w14:paraId="6AB92B2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80,5%</w:t>
            </w:r>
          </w:p>
        </w:tc>
        <w:tc>
          <w:tcPr>
            <w:tcW w:w="838" w:type="dxa"/>
            <w:vAlign w:val="center"/>
          </w:tcPr>
          <w:p w14:paraId="5CBA740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82,0%</w:t>
            </w:r>
          </w:p>
        </w:tc>
        <w:tc>
          <w:tcPr>
            <w:tcW w:w="838" w:type="dxa"/>
            <w:vAlign w:val="center"/>
          </w:tcPr>
          <w:p w14:paraId="7802151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83,5%</w:t>
            </w:r>
          </w:p>
        </w:tc>
        <w:tc>
          <w:tcPr>
            <w:tcW w:w="837" w:type="dxa"/>
            <w:vAlign w:val="center"/>
          </w:tcPr>
          <w:p w14:paraId="02F030C9" w14:textId="77777777" w:rsidR="007B64ED" w:rsidRPr="00FE1CB9" w:rsidRDefault="007B64ED" w:rsidP="00DB7869">
            <w:pPr>
              <w:spacing w:line="257" w:lineRule="auto"/>
              <w:rPr>
                <w:rFonts w:eastAsia="Calibri" w:cs="Times New Roman"/>
                <w:kern w:val="0"/>
                <w:sz w:val="20"/>
                <w:szCs w:val="20"/>
                <w14:ligatures w14:val="none"/>
              </w:rPr>
            </w:pPr>
            <w:r>
              <w:rPr>
                <w:rFonts w:eastAsia="Calibri" w:cs="Times New Roman"/>
                <w:kern w:val="0"/>
                <w:sz w:val="20"/>
                <w:szCs w:val="20"/>
                <w14:ligatures w14:val="none"/>
              </w:rPr>
              <w:t>85,0%</w:t>
            </w:r>
          </w:p>
        </w:tc>
        <w:tc>
          <w:tcPr>
            <w:tcW w:w="838" w:type="dxa"/>
            <w:vAlign w:val="center"/>
          </w:tcPr>
          <w:p w14:paraId="538C344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88,0%</w:t>
            </w:r>
          </w:p>
        </w:tc>
        <w:tc>
          <w:tcPr>
            <w:tcW w:w="838" w:type="dxa"/>
            <w:vAlign w:val="center"/>
          </w:tcPr>
          <w:p w14:paraId="44BDAC6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91,0%</w:t>
            </w:r>
          </w:p>
        </w:tc>
        <w:tc>
          <w:tcPr>
            <w:tcW w:w="837" w:type="dxa"/>
            <w:vAlign w:val="center"/>
          </w:tcPr>
          <w:p w14:paraId="3B8B055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94,0%</w:t>
            </w:r>
          </w:p>
        </w:tc>
        <w:tc>
          <w:tcPr>
            <w:tcW w:w="838" w:type="dxa"/>
            <w:vAlign w:val="center"/>
          </w:tcPr>
          <w:p w14:paraId="5F59B1D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97,0%</w:t>
            </w:r>
          </w:p>
        </w:tc>
        <w:tc>
          <w:tcPr>
            <w:tcW w:w="838" w:type="dxa"/>
            <w:vAlign w:val="center"/>
          </w:tcPr>
          <w:p w14:paraId="0F08D5B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24035F96" w14:textId="11DAB3EB" w:rsidR="00632D5C" w:rsidRDefault="00632D5C" w:rsidP="00DB7869">
      <w:pPr>
        <w:spacing w:line="257" w:lineRule="auto"/>
        <w:ind w:left="284"/>
        <w:rPr>
          <w:rFonts w:eastAsia="Calibri" w:cs="Times New Roman"/>
          <w:kern w:val="0"/>
          <w:szCs w:val="22"/>
          <w14:ligatures w14:val="none"/>
        </w:rPr>
      </w:pPr>
    </w:p>
    <w:p w14:paraId="0E350136" w14:textId="77777777" w:rsidR="00632D5C" w:rsidRDefault="00632D5C">
      <w:pPr>
        <w:rPr>
          <w:rFonts w:eastAsia="Calibri" w:cs="Times New Roman"/>
          <w:kern w:val="0"/>
          <w:szCs w:val="22"/>
          <w14:ligatures w14:val="none"/>
        </w:rPr>
      </w:pPr>
      <w:r>
        <w:rPr>
          <w:rFonts w:eastAsia="Calibri" w:cs="Times New Roman"/>
          <w:kern w:val="0"/>
          <w:szCs w:val="22"/>
          <w14:ligatures w14:val="none"/>
        </w:rPr>
        <w:br w:type="page"/>
      </w:r>
    </w:p>
    <w:p w14:paraId="5D68A04E" w14:textId="77777777" w:rsidR="007B64ED" w:rsidRPr="00FE1CB9" w:rsidRDefault="007B64ED" w:rsidP="00DB7869">
      <w:pPr>
        <w:spacing w:line="257" w:lineRule="auto"/>
        <w:ind w:left="284"/>
        <w:rPr>
          <w:rFonts w:eastAsia="Calibri" w:cs="Times New Roman"/>
          <w:kern w:val="0"/>
          <w:szCs w:val="22"/>
          <w14:ligatures w14:val="none"/>
        </w:rPr>
      </w:pPr>
    </w:p>
    <w:p w14:paraId="3076B7B6" w14:textId="77777777" w:rsidR="007B64ED" w:rsidRPr="00FE1CB9" w:rsidRDefault="007B64ED" w:rsidP="006746F6">
      <w:pPr>
        <w:numPr>
          <w:ilvl w:val="1"/>
          <w:numId w:val="156"/>
        </w:numPr>
        <w:spacing w:before="120" w:after="0" w:line="257" w:lineRule="auto"/>
        <w:rPr>
          <w:rFonts w:eastAsia="Calibri" w:cs="Times New Roman"/>
          <w:color w:val="000000"/>
          <w:kern w:val="0"/>
          <w:szCs w:val="22"/>
          <w14:ligatures w14:val="none"/>
        </w:rPr>
      </w:pPr>
      <w:r w:rsidRPr="00FE1CB9">
        <w:rPr>
          <w:rFonts w:eastAsia="Calibri" w:cs="Times New Roman"/>
          <w:color w:val="000000"/>
          <w:kern w:val="0"/>
          <w:szCs w:val="22"/>
          <w14:ligatures w14:val="none"/>
        </w:rPr>
        <w:t>Koordynacja cyfrowej transformacji kraju</w:t>
      </w:r>
    </w:p>
    <w:p w14:paraId="5572A020"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Udział urzędów obsługujących ministrów kierujących działami administracji rządowej, w których powołany został pełnomocnik ds. informatyzacji w ogólnej liczbie urzędów obsługujących ministrów kierujących działami administracji publicznej i KPRM</w:t>
      </w:r>
    </w:p>
    <w:p w14:paraId="2975D1C1"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bazowa: 0</w:t>
      </w:r>
    </w:p>
    <w:p w14:paraId="27FCA2B2"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 100%</w:t>
      </w:r>
    </w:p>
    <w:p w14:paraId="21FA4861"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2026</w:t>
      </w:r>
    </w:p>
    <w:p w14:paraId="19B7702E"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dane własne MC/</w:t>
      </w:r>
      <w:proofErr w:type="spellStart"/>
      <w:r w:rsidRPr="00FE1CB9">
        <w:rPr>
          <w:rFonts w:eastAsia="Calibri" w:cs="Times New Roman"/>
          <w:kern w:val="0"/>
          <w:szCs w:val="22"/>
          <w14:ligatures w14:val="none"/>
        </w:rPr>
        <w:t>KdsC</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BCC04D5" w14:textId="77777777">
        <w:tc>
          <w:tcPr>
            <w:tcW w:w="9214" w:type="dxa"/>
            <w:gridSpan w:val="11"/>
            <w:vAlign w:val="center"/>
          </w:tcPr>
          <w:p w14:paraId="2D575E5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1A58D325" w14:textId="77777777">
        <w:tc>
          <w:tcPr>
            <w:tcW w:w="837" w:type="dxa"/>
            <w:vAlign w:val="center"/>
          </w:tcPr>
          <w:p w14:paraId="2CE21A3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7913E08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A9A931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70A65D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4F1228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1C6447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E3DAEF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F6E58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73ABA4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430810A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773A39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424BD422" w14:textId="77777777">
        <w:tc>
          <w:tcPr>
            <w:tcW w:w="837" w:type="dxa"/>
            <w:vAlign w:val="center"/>
          </w:tcPr>
          <w:p w14:paraId="5CA8F7C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0</w:t>
            </w:r>
          </w:p>
        </w:tc>
        <w:tc>
          <w:tcPr>
            <w:tcW w:w="838" w:type="dxa"/>
            <w:vAlign w:val="center"/>
          </w:tcPr>
          <w:p w14:paraId="59355B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6EFB035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2EBCE17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1F21CA8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6E63570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40EE4B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7A69F2D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7" w:type="dxa"/>
            <w:vAlign w:val="center"/>
          </w:tcPr>
          <w:p w14:paraId="4D96D7C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2EE1093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c>
          <w:tcPr>
            <w:tcW w:w="838" w:type="dxa"/>
            <w:vAlign w:val="center"/>
          </w:tcPr>
          <w:p w14:paraId="0A2B82F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100%</w:t>
            </w:r>
          </w:p>
        </w:tc>
      </w:tr>
    </w:tbl>
    <w:p w14:paraId="7216021A"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Udział przedsięwzięć informatycznych o publicznym zastosowaniu, których założenia są zgodne z pryncypiami, standardami, wytycznymi i rekomendacjami</w:t>
      </w:r>
      <w:r>
        <w:rPr>
          <w:rFonts w:eastAsia="Calibri" w:cs="Times New Roman"/>
          <w:color w:val="000000"/>
          <w:kern w:val="0"/>
          <w:szCs w:val="22"/>
          <w14:ligatures w14:val="none"/>
        </w:rPr>
        <w:t xml:space="preserve"> </w:t>
      </w:r>
      <w:r w:rsidRPr="00DB7869">
        <w:rPr>
          <w:rFonts w:eastAsia="Calibri" w:cs="Times New Roman"/>
          <w:color w:val="000000"/>
          <w:kern w:val="0"/>
          <w:szCs w:val="22"/>
          <w14:ligatures w14:val="none"/>
        </w:rPr>
        <w:t>architektonicznymi AIP w ogólnej liczbie przedsięwzięć informatycznych o publicznym zastosowaniu, których założenia są opiniowane przez Komitet do spraw Cyfryzacji</w:t>
      </w:r>
    </w:p>
    <w:p w14:paraId="515B92E9" w14:textId="07353546"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sidR="002E34DF">
        <w:rPr>
          <w:rFonts w:eastAsia="Calibri" w:cs="Times New Roman"/>
          <w:kern w:val="0"/>
          <w:szCs w:val="22"/>
          <w14:ligatures w14:val="none"/>
        </w:rPr>
        <w:t>33%</w:t>
      </w:r>
    </w:p>
    <w:p w14:paraId="411FCB0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95% </w:t>
      </w:r>
    </w:p>
    <w:p w14:paraId="7BBD02AA"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 2030</w:t>
      </w:r>
    </w:p>
    <w:p w14:paraId="1D1C3144" w14:textId="77777777" w:rsidR="007B64ED" w:rsidRPr="00FE1CB9" w:rsidRDefault="007B64ED" w:rsidP="00DB7869">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Źródło danych: dane własne MC/</w:t>
      </w:r>
      <w:proofErr w:type="spellStart"/>
      <w:r w:rsidRPr="00FE1CB9">
        <w:rPr>
          <w:rFonts w:eastAsia="Calibri" w:cs="Times New Roman"/>
          <w:kern w:val="0"/>
          <w:szCs w:val="22"/>
          <w14:ligatures w14:val="none"/>
        </w:rPr>
        <w:t>KdsC</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13FBF2D5" w14:textId="77777777">
        <w:tc>
          <w:tcPr>
            <w:tcW w:w="9214" w:type="dxa"/>
            <w:gridSpan w:val="11"/>
            <w:vAlign w:val="center"/>
          </w:tcPr>
          <w:p w14:paraId="5D9ABAC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4B162CDD" w14:textId="77777777">
        <w:tc>
          <w:tcPr>
            <w:tcW w:w="837" w:type="dxa"/>
            <w:vAlign w:val="center"/>
          </w:tcPr>
          <w:p w14:paraId="439F91F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BB0BB7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2614267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E15389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3F29C98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1245E6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B46C85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5580CEE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498D71B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524F78F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DE0FB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05E4E00" w14:textId="77777777">
        <w:tc>
          <w:tcPr>
            <w:tcW w:w="837" w:type="dxa"/>
            <w:vAlign w:val="center"/>
          </w:tcPr>
          <w:p w14:paraId="2CC3FD58" w14:textId="1F49731B" w:rsidR="007B64ED" w:rsidRPr="00FE1CB9" w:rsidRDefault="0022226C">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33%</w:t>
            </w:r>
            <w:r w:rsidR="007B64ED" w:rsidRPr="00FE1CB9">
              <w:rPr>
                <w:rFonts w:eastAsia="Calibri" w:cs="Times New Roman"/>
                <w:kern w:val="0"/>
                <w:sz w:val="20"/>
                <w:szCs w:val="20"/>
                <w14:ligatures w14:val="none"/>
              </w:rPr>
              <w:t>*</w:t>
            </w:r>
          </w:p>
        </w:tc>
        <w:tc>
          <w:tcPr>
            <w:tcW w:w="838" w:type="dxa"/>
            <w:vAlign w:val="center"/>
          </w:tcPr>
          <w:p w14:paraId="75DAD16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50%</w:t>
            </w:r>
          </w:p>
        </w:tc>
        <w:tc>
          <w:tcPr>
            <w:tcW w:w="837" w:type="dxa"/>
            <w:vAlign w:val="center"/>
          </w:tcPr>
          <w:p w14:paraId="669FBA8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61%</w:t>
            </w:r>
          </w:p>
        </w:tc>
        <w:tc>
          <w:tcPr>
            <w:tcW w:w="838" w:type="dxa"/>
            <w:vAlign w:val="center"/>
          </w:tcPr>
          <w:p w14:paraId="18C4892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73%</w:t>
            </w:r>
          </w:p>
        </w:tc>
        <w:tc>
          <w:tcPr>
            <w:tcW w:w="838" w:type="dxa"/>
            <w:vAlign w:val="center"/>
          </w:tcPr>
          <w:p w14:paraId="46CEF7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84%</w:t>
            </w:r>
          </w:p>
        </w:tc>
        <w:tc>
          <w:tcPr>
            <w:tcW w:w="837" w:type="dxa"/>
            <w:vAlign w:val="center"/>
          </w:tcPr>
          <w:p w14:paraId="0CEE9C2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8" w:type="dxa"/>
            <w:vAlign w:val="center"/>
          </w:tcPr>
          <w:p w14:paraId="38E8325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8" w:type="dxa"/>
            <w:vAlign w:val="center"/>
          </w:tcPr>
          <w:p w14:paraId="3EE1299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7" w:type="dxa"/>
            <w:vAlign w:val="center"/>
          </w:tcPr>
          <w:p w14:paraId="5F04B5A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8" w:type="dxa"/>
            <w:vAlign w:val="center"/>
          </w:tcPr>
          <w:p w14:paraId="52BAC6C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c>
          <w:tcPr>
            <w:tcW w:w="838" w:type="dxa"/>
            <w:vAlign w:val="center"/>
          </w:tcPr>
          <w:p w14:paraId="62688FB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95%</w:t>
            </w:r>
          </w:p>
        </w:tc>
      </w:tr>
    </w:tbl>
    <w:p w14:paraId="52394214" w14:textId="77777777" w:rsidR="007B64ED" w:rsidRPr="00DB7869" w:rsidRDefault="007B64ED" w:rsidP="007B64ED">
      <w:pPr>
        <w:spacing w:line="257" w:lineRule="auto"/>
        <w:rPr>
          <w:rFonts w:eastAsia="Calibri" w:cs="Times New Roman"/>
          <w:b/>
          <w:bCs/>
          <w:kern w:val="0"/>
          <w:szCs w:val="22"/>
          <w14:ligatures w14:val="none"/>
        </w:rPr>
      </w:pPr>
      <w:r w:rsidRPr="00DB7869">
        <w:rPr>
          <w:rFonts w:eastAsia="Calibri" w:cs="Times New Roman"/>
          <w:b/>
          <w:bCs/>
          <w:kern w:val="0"/>
          <w:szCs w:val="22"/>
          <w14:ligatures w14:val="none"/>
        </w:rPr>
        <w:t>Państwo</w:t>
      </w:r>
    </w:p>
    <w:p w14:paraId="79A8E229"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2.1 E-usługi publiczne</w:t>
      </w:r>
    </w:p>
    <w:p w14:paraId="182F9C28"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usług publicznych dla obywateli, zgodnych z listą kluczowych usług</w:t>
      </w:r>
      <w:r>
        <w:rPr>
          <w:rFonts w:eastAsia="Calibri" w:cs="Times New Roman"/>
          <w:color w:val="000000"/>
          <w:kern w:val="0"/>
          <w:szCs w:val="22"/>
          <w14:ligatures w14:val="none"/>
        </w:rPr>
        <w:t xml:space="preserve"> </w:t>
      </w:r>
      <w:r w:rsidRPr="00DB7869">
        <w:rPr>
          <w:rFonts w:eastAsia="Calibri" w:cs="Times New Roman"/>
          <w:color w:val="000000"/>
          <w:kern w:val="0"/>
          <w:szCs w:val="22"/>
          <w14:ligatures w14:val="none"/>
        </w:rPr>
        <w:t xml:space="preserve">publicznych </w:t>
      </w:r>
      <w:proofErr w:type="spellStart"/>
      <w:r w:rsidRPr="00DB7869">
        <w:rPr>
          <w:rFonts w:eastAsia="Calibri" w:cs="Times New Roman"/>
          <w:color w:val="000000"/>
          <w:kern w:val="0"/>
          <w:szCs w:val="22"/>
          <w14:ligatures w14:val="none"/>
        </w:rPr>
        <w:t>eGovernment</w:t>
      </w:r>
      <w:proofErr w:type="spellEnd"/>
      <w:r w:rsidRPr="00DB7869">
        <w:rPr>
          <w:rFonts w:eastAsia="Calibri" w:cs="Times New Roman"/>
          <w:color w:val="000000"/>
          <w:kern w:val="0"/>
          <w:szCs w:val="22"/>
          <w14:ligatures w14:val="none"/>
        </w:rPr>
        <w:t xml:space="preserve"> Benchmark, które są w pełni cyfrowe</w:t>
      </w:r>
      <w:r>
        <w:rPr>
          <w:rStyle w:val="Odwoanieprzypisudolnego"/>
          <w:rFonts w:eastAsia="Calibri" w:cs="Times New Roman"/>
          <w:color w:val="000000"/>
          <w:kern w:val="0"/>
          <w:szCs w:val="22"/>
          <w14:ligatures w14:val="none"/>
        </w:rPr>
        <w:footnoteReference w:id="153"/>
      </w:r>
    </w:p>
    <w:p w14:paraId="7586795A" w14:textId="09589A89"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sidR="00B044CB">
        <w:rPr>
          <w:rFonts w:eastAsia="Calibri" w:cs="Times New Roman"/>
          <w:kern w:val="0"/>
          <w:szCs w:val="22"/>
          <w14:ligatures w14:val="none"/>
        </w:rPr>
        <w:t>70</w:t>
      </w:r>
      <w:r>
        <w:rPr>
          <w:rFonts w:eastAsia="Calibri" w:cs="Times New Roman"/>
          <w:kern w:val="0"/>
          <w:szCs w:val="22"/>
          <w14:ligatures w14:val="none"/>
        </w:rPr>
        <w:t>,7% (202</w:t>
      </w:r>
      <w:r w:rsidR="00603F14">
        <w:rPr>
          <w:rFonts w:eastAsia="Calibri" w:cs="Times New Roman"/>
          <w:kern w:val="0"/>
          <w:szCs w:val="22"/>
          <w14:ligatures w14:val="none"/>
        </w:rPr>
        <w:t>4</w:t>
      </w:r>
      <w:r>
        <w:rPr>
          <w:rFonts w:eastAsia="Calibri" w:cs="Times New Roman"/>
          <w:kern w:val="0"/>
          <w:szCs w:val="22"/>
          <w14:ligatures w14:val="none"/>
        </w:rPr>
        <w:t>)</w:t>
      </w:r>
    </w:p>
    <w:p w14:paraId="42EA753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100%</w:t>
      </w:r>
    </w:p>
    <w:p w14:paraId="379ED09D"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2030</w:t>
      </w:r>
    </w:p>
    <w:p w14:paraId="62B5DB85"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raport o stanie cyfrowej dekady</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7C4029E8" w14:textId="77777777">
        <w:tc>
          <w:tcPr>
            <w:tcW w:w="9214" w:type="dxa"/>
            <w:gridSpan w:val="11"/>
            <w:vAlign w:val="center"/>
          </w:tcPr>
          <w:p w14:paraId="75B357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184A2552" w14:textId="77777777">
        <w:tc>
          <w:tcPr>
            <w:tcW w:w="837" w:type="dxa"/>
            <w:vAlign w:val="center"/>
          </w:tcPr>
          <w:p w14:paraId="4494A63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5B851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5B1AD7E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FDA0BF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B0ADCE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AC9444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64D917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8D2601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9BE293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5F40771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72602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04448F03" w14:textId="77777777">
        <w:tc>
          <w:tcPr>
            <w:tcW w:w="837" w:type="dxa"/>
            <w:vAlign w:val="center"/>
          </w:tcPr>
          <w:p w14:paraId="6F86869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88,5%</w:t>
            </w:r>
          </w:p>
        </w:tc>
        <w:tc>
          <w:tcPr>
            <w:tcW w:w="838" w:type="dxa"/>
            <w:vAlign w:val="center"/>
          </w:tcPr>
          <w:p w14:paraId="16E72E5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93,2%</w:t>
            </w:r>
          </w:p>
        </w:tc>
        <w:tc>
          <w:tcPr>
            <w:tcW w:w="837" w:type="dxa"/>
            <w:vAlign w:val="center"/>
          </w:tcPr>
          <w:p w14:paraId="3DE9C2C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96,3%</w:t>
            </w:r>
          </w:p>
        </w:tc>
        <w:tc>
          <w:tcPr>
            <w:tcW w:w="838" w:type="dxa"/>
            <w:vAlign w:val="center"/>
          </w:tcPr>
          <w:p w14:paraId="4BE334B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98,2%</w:t>
            </w:r>
          </w:p>
        </w:tc>
        <w:tc>
          <w:tcPr>
            <w:tcW w:w="838" w:type="dxa"/>
            <w:vAlign w:val="center"/>
          </w:tcPr>
          <w:p w14:paraId="6669850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99,3%</w:t>
            </w:r>
          </w:p>
        </w:tc>
        <w:tc>
          <w:tcPr>
            <w:tcW w:w="837" w:type="dxa"/>
            <w:vAlign w:val="center"/>
          </w:tcPr>
          <w:p w14:paraId="79213AC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0AD7D67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154AFFF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7" w:type="dxa"/>
            <w:vAlign w:val="center"/>
          </w:tcPr>
          <w:p w14:paraId="794AD98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4787393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29AA45C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552F08C8" w14:textId="77777777" w:rsidR="007B64ED" w:rsidRPr="00FE1CB9" w:rsidRDefault="007B64ED" w:rsidP="007B64ED">
      <w:pPr>
        <w:spacing w:line="257" w:lineRule="auto"/>
        <w:rPr>
          <w:rFonts w:eastAsia="Calibri" w:cs="Times New Roman"/>
          <w:kern w:val="0"/>
          <w:szCs w:val="22"/>
          <w14:ligatures w14:val="none"/>
        </w:rPr>
      </w:pPr>
    </w:p>
    <w:p w14:paraId="0870BE52" w14:textId="272D31F8"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 xml:space="preserve"> Integracja z usługą </w:t>
      </w:r>
      <w:proofErr w:type="spellStart"/>
      <w:r w:rsidRPr="00DB7869">
        <w:rPr>
          <w:rFonts w:eastAsia="Calibri" w:cs="Times New Roman"/>
          <w:color w:val="000000"/>
          <w:kern w:val="0"/>
          <w:szCs w:val="22"/>
          <w14:ligatures w14:val="none"/>
        </w:rPr>
        <w:t>ePłatności</w:t>
      </w:r>
      <w:proofErr w:type="spellEnd"/>
      <w:r w:rsidRPr="00DB7869">
        <w:rPr>
          <w:rFonts w:eastAsia="Calibri" w:cs="Times New Roman"/>
          <w:color w:val="000000"/>
          <w:kern w:val="0"/>
          <w:szCs w:val="22"/>
          <w14:ligatures w14:val="none"/>
        </w:rPr>
        <w:t xml:space="preserve"> minimum jednej instytucji/urzędu w </w:t>
      </w:r>
      <w:r w:rsidR="00DC4907">
        <w:rPr>
          <w:rFonts w:eastAsia="Calibri" w:cs="Times New Roman"/>
          <w:color w:val="000000"/>
          <w:kern w:val="0"/>
          <w:szCs w:val="22"/>
          <w14:ligatures w14:val="none"/>
        </w:rPr>
        <w:t xml:space="preserve">ramach </w:t>
      </w:r>
      <w:r w:rsidRPr="00DB7869">
        <w:rPr>
          <w:rFonts w:eastAsia="Calibri" w:cs="Times New Roman"/>
          <w:color w:val="000000"/>
          <w:kern w:val="0"/>
          <w:szCs w:val="22"/>
          <w14:ligatures w14:val="none"/>
        </w:rPr>
        <w:t>JST w Polsce</w:t>
      </w:r>
    </w:p>
    <w:p w14:paraId="68420536"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2% (2024)</w:t>
      </w:r>
    </w:p>
    <w:p w14:paraId="47CED603"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lastRenderedPageBreak/>
        <w:t xml:space="preserve">Wartość docelowa: </w:t>
      </w:r>
      <w:r>
        <w:rPr>
          <w:rFonts w:eastAsia="Calibri" w:cs="Times New Roman"/>
          <w:kern w:val="0"/>
          <w:szCs w:val="22"/>
          <w14:ligatures w14:val="none"/>
        </w:rPr>
        <w:t>100%</w:t>
      </w:r>
    </w:p>
    <w:p w14:paraId="64F5126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28D0913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COI</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379B687" w14:textId="77777777">
        <w:tc>
          <w:tcPr>
            <w:tcW w:w="9214" w:type="dxa"/>
            <w:gridSpan w:val="11"/>
            <w:vAlign w:val="center"/>
          </w:tcPr>
          <w:p w14:paraId="645F34C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4F90C8FA" w14:textId="77777777">
        <w:tc>
          <w:tcPr>
            <w:tcW w:w="837" w:type="dxa"/>
            <w:vAlign w:val="center"/>
          </w:tcPr>
          <w:p w14:paraId="5F5C1DE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BF3FDF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A6388F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78911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06A17C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111E445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12FC54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30AFCCD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6352601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A3C781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CD702B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9336B2C" w14:textId="77777777">
        <w:tc>
          <w:tcPr>
            <w:tcW w:w="837" w:type="dxa"/>
            <w:vAlign w:val="center"/>
          </w:tcPr>
          <w:p w14:paraId="007B012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3,5%</w:t>
            </w:r>
          </w:p>
        </w:tc>
        <w:tc>
          <w:tcPr>
            <w:tcW w:w="838" w:type="dxa"/>
            <w:vAlign w:val="center"/>
          </w:tcPr>
          <w:p w14:paraId="09E70E7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8,1%</w:t>
            </w:r>
          </w:p>
        </w:tc>
        <w:tc>
          <w:tcPr>
            <w:tcW w:w="837" w:type="dxa"/>
            <w:vAlign w:val="center"/>
          </w:tcPr>
          <w:p w14:paraId="00224C3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12,1%</w:t>
            </w:r>
          </w:p>
        </w:tc>
        <w:tc>
          <w:tcPr>
            <w:tcW w:w="838" w:type="dxa"/>
            <w:vAlign w:val="center"/>
          </w:tcPr>
          <w:p w14:paraId="3ED2915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22,2%</w:t>
            </w:r>
          </w:p>
        </w:tc>
        <w:tc>
          <w:tcPr>
            <w:tcW w:w="838" w:type="dxa"/>
            <w:vAlign w:val="center"/>
          </w:tcPr>
          <w:p w14:paraId="2F1D9C8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32,3%</w:t>
            </w:r>
          </w:p>
        </w:tc>
        <w:tc>
          <w:tcPr>
            <w:tcW w:w="837" w:type="dxa"/>
            <w:vAlign w:val="center"/>
          </w:tcPr>
          <w:p w14:paraId="1E0A5A7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40,3%</w:t>
            </w:r>
          </w:p>
        </w:tc>
        <w:tc>
          <w:tcPr>
            <w:tcW w:w="838" w:type="dxa"/>
            <w:vAlign w:val="center"/>
          </w:tcPr>
          <w:p w14:paraId="0E3D009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52,4%</w:t>
            </w:r>
          </w:p>
        </w:tc>
        <w:tc>
          <w:tcPr>
            <w:tcW w:w="838" w:type="dxa"/>
            <w:vAlign w:val="center"/>
          </w:tcPr>
          <w:p w14:paraId="554B67C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68,6%</w:t>
            </w:r>
          </w:p>
        </w:tc>
        <w:tc>
          <w:tcPr>
            <w:tcW w:w="837" w:type="dxa"/>
            <w:vAlign w:val="center"/>
          </w:tcPr>
          <w:p w14:paraId="48D94AD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80,7%</w:t>
            </w:r>
          </w:p>
        </w:tc>
        <w:tc>
          <w:tcPr>
            <w:tcW w:w="838" w:type="dxa"/>
            <w:vAlign w:val="center"/>
          </w:tcPr>
          <w:p w14:paraId="5318ABC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88,7%</w:t>
            </w:r>
          </w:p>
        </w:tc>
        <w:tc>
          <w:tcPr>
            <w:tcW w:w="838" w:type="dxa"/>
            <w:vAlign w:val="center"/>
          </w:tcPr>
          <w:p w14:paraId="7483392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74A35C36" w14:textId="77777777" w:rsidR="007B64ED" w:rsidRPr="00FE1CB9" w:rsidRDefault="007B64ED" w:rsidP="007B64ED">
      <w:pPr>
        <w:spacing w:line="257" w:lineRule="auto"/>
        <w:rPr>
          <w:rFonts w:eastAsia="Calibri" w:cs="Times New Roman"/>
          <w:kern w:val="0"/>
          <w:szCs w:val="22"/>
          <w14:ligatures w14:val="none"/>
        </w:rPr>
      </w:pPr>
    </w:p>
    <w:p w14:paraId="3A156CAB"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2.2 Cyfryzacja procesów administracyjnych i postępowań sądowych</w:t>
      </w:r>
    </w:p>
    <w:p w14:paraId="62F6A912"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jednostek administracji publicznej korzystających z EZD w stosunku do ogólnej liczby jednostek administracji</w:t>
      </w:r>
    </w:p>
    <w:p w14:paraId="2BC10649" w14:textId="583C84F3"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8</w:t>
      </w:r>
      <w:r w:rsidR="00292940">
        <w:rPr>
          <w:rFonts w:eastAsia="Calibri" w:cs="Times New Roman"/>
          <w:kern w:val="0"/>
          <w:szCs w:val="22"/>
          <w14:ligatures w14:val="none"/>
        </w:rPr>
        <w:t>4</w:t>
      </w:r>
      <w:r>
        <w:rPr>
          <w:rFonts w:eastAsia="Calibri" w:cs="Times New Roman"/>
          <w:kern w:val="0"/>
          <w:szCs w:val="22"/>
          <w14:ligatures w14:val="none"/>
        </w:rPr>
        <w:t>,</w:t>
      </w:r>
      <w:r w:rsidR="00292940">
        <w:rPr>
          <w:rFonts w:eastAsia="Calibri" w:cs="Times New Roman"/>
          <w:kern w:val="0"/>
          <w:szCs w:val="22"/>
          <w14:ligatures w14:val="none"/>
        </w:rPr>
        <w:t>7</w:t>
      </w:r>
      <w:r>
        <w:rPr>
          <w:rFonts w:eastAsia="Calibri" w:cs="Times New Roman"/>
          <w:kern w:val="0"/>
          <w:szCs w:val="22"/>
          <w14:ligatures w14:val="none"/>
        </w:rPr>
        <w:t>% (202</w:t>
      </w:r>
      <w:r w:rsidR="00292940">
        <w:rPr>
          <w:rFonts w:eastAsia="Calibri" w:cs="Times New Roman"/>
          <w:kern w:val="0"/>
          <w:szCs w:val="22"/>
          <w14:ligatures w14:val="none"/>
        </w:rPr>
        <w:t>4</w:t>
      </w:r>
      <w:r>
        <w:rPr>
          <w:rFonts w:eastAsia="Calibri" w:cs="Times New Roman"/>
          <w:kern w:val="0"/>
          <w:szCs w:val="22"/>
          <w14:ligatures w14:val="none"/>
        </w:rPr>
        <w:t>)</w:t>
      </w:r>
    </w:p>
    <w:p w14:paraId="271AE3D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100%</w:t>
      </w:r>
    </w:p>
    <w:p w14:paraId="4DA3168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2028</w:t>
      </w:r>
    </w:p>
    <w:p w14:paraId="04A4231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89F92B4" w14:textId="77777777">
        <w:tc>
          <w:tcPr>
            <w:tcW w:w="9214" w:type="dxa"/>
            <w:gridSpan w:val="11"/>
            <w:vAlign w:val="center"/>
          </w:tcPr>
          <w:p w14:paraId="27E21DD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BACAAF0" w14:textId="77777777">
        <w:tc>
          <w:tcPr>
            <w:tcW w:w="837" w:type="dxa"/>
            <w:vAlign w:val="center"/>
          </w:tcPr>
          <w:p w14:paraId="0CCBD5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2D65EE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7503DC0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301CA1A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573765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98FB12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88D402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DE2D71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26316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E6F8BB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184F0CD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5D45272C" w14:textId="77777777">
        <w:tc>
          <w:tcPr>
            <w:tcW w:w="837" w:type="dxa"/>
            <w:vAlign w:val="center"/>
          </w:tcPr>
          <w:p w14:paraId="1A26855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91,9%</w:t>
            </w:r>
          </w:p>
        </w:tc>
        <w:tc>
          <w:tcPr>
            <w:tcW w:w="838" w:type="dxa"/>
            <w:vAlign w:val="center"/>
          </w:tcPr>
          <w:p w14:paraId="52D53CE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93,5%</w:t>
            </w:r>
          </w:p>
        </w:tc>
        <w:tc>
          <w:tcPr>
            <w:tcW w:w="837" w:type="dxa"/>
            <w:vAlign w:val="center"/>
          </w:tcPr>
          <w:p w14:paraId="598D766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94,7%</w:t>
            </w:r>
          </w:p>
        </w:tc>
        <w:tc>
          <w:tcPr>
            <w:tcW w:w="838" w:type="dxa"/>
            <w:vAlign w:val="center"/>
          </w:tcPr>
          <w:p w14:paraId="23033DA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4E6033E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7" w:type="dxa"/>
            <w:vAlign w:val="center"/>
          </w:tcPr>
          <w:p w14:paraId="5BB3629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0BDAB7A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60C4C90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7" w:type="dxa"/>
            <w:vAlign w:val="center"/>
          </w:tcPr>
          <w:p w14:paraId="7861DED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5DAE1C1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7B789DA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40FCA79D" w14:textId="201EB668" w:rsidR="00632D5C" w:rsidRDefault="00632D5C" w:rsidP="007B64ED">
      <w:pPr>
        <w:spacing w:line="257" w:lineRule="auto"/>
        <w:rPr>
          <w:rFonts w:eastAsia="Calibri" w:cs="Times New Roman"/>
          <w:kern w:val="0"/>
          <w:szCs w:val="22"/>
          <w14:ligatures w14:val="none"/>
        </w:rPr>
      </w:pPr>
    </w:p>
    <w:p w14:paraId="103D70D8" w14:textId="08F53B32" w:rsidR="007B64ED" w:rsidRPr="00FE1CB9" w:rsidRDefault="00632D5C" w:rsidP="00632D5C">
      <w:pPr>
        <w:rPr>
          <w:rFonts w:eastAsia="Calibri" w:cs="Times New Roman"/>
          <w:kern w:val="0"/>
          <w:szCs w:val="22"/>
          <w14:ligatures w14:val="none"/>
        </w:rPr>
      </w:pPr>
      <w:r>
        <w:rPr>
          <w:rFonts w:eastAsia="Calibri" w:cs="Times New Roman"/>
          <w:kern w:val="0"/>
          <w:szCs w:val="22"/>
          <w14:ligatures w14:val="none"/>
        </w:rPr>
        <w:br w:type="page"/>
      </w:r>
    </w:p>
    <w:p w14:paraId="37B709B4"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lastRenderedPageBreak/>
        <w:t>Odsetek urzędów administracji publicznej wykorzystujących technologie sztucznej inteligencji</w:t>
      </w:r>
    </w:p>
    <w:p w14:paraId="03FC05CD" w14:textId="07096A7C"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sidR="00437D05">
        <w:rPr>
          <w:rFonts w:eastAsia="Calibri" w:cs="Times New Roman"/>
          <w:kern w:val="0"/>
          <w:szCs w:val="22"/>
          <w14:ligatures w14:val="none"/>
        </w:rPr>
        <w:t>6,8%</w:t>
      </w:r>
      <w:r w:rsidR="007F7974">
        <w:rPr>
          <w:rFonts w:eastAsia="Calibri" w:cs="Times New Roman"/>
          <w:kern w:val="0"/>
          <w:szCs w:val="22"/>
          <w14:ligatures w14:val="none"/>
        </w:rPr>
        <w:t xml:space="preserve"> (2024)</w:t>
      </w:r>
    </w:p>
    <w:p w14:paraId="767740E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80%</w:t>
      </w:r>
    </w:p>
    <w:p w14:paraId="5802611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6E53BAF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7EA5D6AE" w14:textId="77777777">
        <w:tc>
          <w:tcPr>
            <w:tcW w:w="9214" w:type="dxa"/>
            <w:gridSpan w:val="11"/>
            <w:vAlign w:val="center"/>
          </w:tcPr>
          <w:p w14:paraId="1D37BEF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A6EA4A2" w14:textId="77777777">
        <w:tc>
          <w:tcPr>
            <w:tcW w:w="837" w:type="dxa"/>
            <w:vAlign w:val="center"/>
          </w:tcPr>
          <w:p w14:paraId="3B29BFF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4BB5DF7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B4A9A5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80EF7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12E87A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11775A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3C0A3D6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FE32E5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9751B0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C9B36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097D63E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3B26C650" w14:textId="77777777">
        <w:tc>
          <w:tcPr>
            <w:tcW w:w="837" w:type="dxa"/>
            <w:vAlign w:val="center"/>
          </w:tcPr>
          <w:p w14:paraId="71AE9D29" w14:textId="7732FF9D" w:rsidR="007B64ED" w:rsidRPr="00FE1CB9" w:rsidRDefault="00650FD0">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w:t>
            </w:r>
          </w:p>
        </w:tc>
        <w:tc>
          <w:tcPr>
            <w:tcW w:w="838" w:type="dxa"/>
            <w:vAlign w:val="center"/>
          </w:tcPr>
          <w:p w14:paraId="52D02495" w14:textId="3A823FE1" w:rsidR="007B64ED" w:rsidRPr="00FE1CB9" w:rsidRDefault="00C4134A">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w:t>
            </w:r>
          </w:p>
        </w:tc>
        <w:tc>
          <w:tcPr>
            <w:tcW w:w="837" w:type="dxa"/>
            <w:vAlign w:val="center"/>
          </w:tcPr>
          <w:p w14:paraId="1618372E" w14:textId="0F312660" w:rsidR="007B64ED" w:rsidRPr="00FE1CB9" w:rsidRDefault="00C4134A">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w:t>
            </w:r>
          </w:p>
        </w:tc>
        <w:tc>
          <w:tcPr>
            <w:tcW w:w="838" w:type="dxa"/>
            <w:vAlign w:val="center"/>
          </w:tcPr>
          <w:p w14:paraId="3A09AB64" w14:textId="0F8E391F" w:rsidR="007B64ED" w:rsidRPr="00FE1CB9" w:rsidRDefault="00C4134A">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50</w:t>
            </w:r>
            <w:r w:rsidR="00245C8B">
              <w:rPr>
                <w:rFonts w:eastAsia="Calibri" w:cs="Times New Roman"/>
                <w:kern w:val="0"/>
                <w:sz w:val="20"/>
                <w:szCs w:val="20"/>
                <w14:ligatures w14:val="none"/>
              </w:rPr>
              <w:t>%</w:t>
            </w:r>
          </w:p>
        </w:tc>
        <w:tc>
          <w:tcPr>
            <w:tcW w:w="838" w:type="dxa"/>
            <w:vAlign w:val="center"/>
          </w:tcPr>
          <w:p w14:paraId="2000E057" w14:textId="2E6A3486" w:rsidR="007B64ED" w:rsidRPr="00FE1CB9" w:rsidRDefault="00245C8B">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65%</w:t>
            </w:r>
          </w:p>
        </w:tc>
        <w:tc>
          <w:tcPr>
            <w:tcW w:w="837" w:type="dxa"/>
            <w:vAlign w:val="center"/>
          </w:tcPr>
          <w:p w14:paraId="5CAB283E" w14:textId="24783634" w:rsidR="007B64ED" w:rsidRPr="00FE1CB9" w:rsidRDefault="00A92FCF">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w:t>
            </w:r>
            <w:r w:rsidR="00245C8B">
              <w:rPr>
                <w:rFonts w:eastAsia="Calibri" w:cs="Times New Roman"/>
                <w:kern w:val="0"/>
                <w:sz w:val="20"/>
                <w:szCs w:val="20"/>
                <w14:ligatures w14:val="none"/>
              </w:rPr>
              <w:t>5</w:t>
            </w:r>
            <w:r>
              <w:rPr>
                <w:rFonts w:eastAsia="Calibri" w:cs="Times New Roman"/>
                <w:kern w:val="0"/>
                <w:sz w:val="20"/>
                <w:szCs w:val="20"/>
                <w14:ligatures w14:val="none"/>
              </w:rPr>
              <w:t>%</w:t>
            </w:r>
          </w:p>
        </w:tc>
        <w:tc>
          <w:tcPr>
            <w:tcW w:w="838" w:type="dxa"/>
            <w:vAlign w:val="center"/>
          </w:tcPr>
          <w:p w14:paraId="2D33CD08" w14:textId="0D11AFC7" w:rsidR="007B64ED" w:rsidRPr="00FE1CB9" w:rsidRDefault="00A92FCF">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77%</w:t>
            </w:r>
          </w:p>
        </w:tc>
        <w:tc>
          <w:tcPr>
            <w:tcW w:w="838" w:type="dxa"/>
            <w:vAlign w:val="center"/>
          </w:tcPr>
          <w:p w14:paraId="374D8512" w14:textId="3A8E488D" w:rsidR="007B64ED" w:rsidRPr="00FE1CB9" w:rsidRDefault="00A92FCF">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77,5%</w:t>
            </w:r>
          </w:p>
        </w:tc>
        <w:tc>
          <w:tcPr>
            <w:tcW w:w="837" w:type="dxa"/>
            <w:vAlign w:val="center"/>
          </w:tcPr>
          <w:p w14:paraId="33F6E339" w14:textId="6E1866CB" w:rsidR="007B64ED" w:rsidRPr="00FE1CB9" w:rsidRDefault="006F3031">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79%</w:t>
            </w:r>
          </w:p>
        </w:tc>
        <w:tc>
          <w:tcPr>
            <w:tcW w:w="838" w:type="dxa"/>
            <w:vAlign w:val="center"/>
          </w:tcPr>
          <w:p w14:paraId="2177D9D3" w14:textId="0AE80837" w:rsidR="007B64ED" w:rsidRPr="00FE1CB9" w:rsidRDefault="006F3031">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79,5%</w:t>
            </w:r>
          </w:p>
        </w:tc>
        <w:tc>
          <w:tcPr>
            <w:tcW w:w="838" w:type="dxa"/>
            <w:vAlign w:val="center"/>
          </w:tcPr>
          <w:p w14:paraId="0DEC3E8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r>
    </w:tbl>
    <w:p w14:paraId="5992B0AB" w14:textId="77777777" w:rsidR="007B64ED" w:rsidRPr="00FE1CB9" w:rsidRDefault="007B64ED" w:rsidP="007B64ED">
      <w:pPr>
        <w:spacing w:line="257" w:lineRule="auto"/>
        <w:rPr>
          <w:rFonts w:eastAsia="Calibri" w:cs="Times New Roman"/>
          <w:kern w:val="0"/>
          <w:szCs w:val="22"/>
          <w14:ligatures w14:val="none"/>
        </w:rPr>
      </w:pPr>
    </w:p>
    <w:p w14:paraId="6B908681" w14:textId="36A3A9B8"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2.3 </w:t>
      </w:r>
      <w:r w:rsidR="00983B61">
        <w:rPr>
          <w:rFonts w:eastAsia="Calibri" w:cs="Times New Roman"/>
          <w:kern w:val="0"/>
          <w:szCs w:val="22"/>
          <w14:ligatures w14:val="none"/>
        </w:rPr>
        <w:t>Publiczne s</w:t>
      </w:r>
      <w:r w:rsidRPr="00FE1CB9">
        <w:rPr>
          <w:rFonts w:eastAsia="Calibri" w:cs="Times New Roman"/>
          <w:kern w:val="0"/>
          <w:szCs w:val="22"/>
          <w14:ligatures w14:val="none"/>
        </w:rPr>
        <w:t xml:space="preserve">ystemy </w:t>
      </w:r>
      <w:r w:rsidR="00983B61">
        <w:rPr>
          <w:rFonts w:eastAsia="Calibri" w:cs="Times New Roman"/>
          <w:kern w:val="0"/>
          <w:szCs w:val="22"/>
          <w14:ligatures w14:val="none"/>
        </w:rPr>
        <w:t xml:space="preserve">teleinformatyczne </w:t>
      </w:r>
      <w:r w:rsidRPr="00FE1CB9">
        <w:rPr>
          <w:rFonts w:eastAsia="Calibri" w:cs="Times New Roman"/>
          <w:kern w:val="0"/>
          <w:szCs w:val="22"/>
          <w14:ligatures w14:val="none"/>
        </w:rPr>
        <w:t>i rejestry</w:t>
      </w:r>
      <w:r w:rsidR="00983B61">
        <w:rPr>
          <w:rFonts w:eastAsia="Calibri" w:cs="Times New Roman"/>
          <w:kern w:val="0"/>
          <w:szCs w:val="22"/>
          <w14:ligatures w14:val="none"/>
        </w:rPr>
        <w:t xml:space="preserve"> publiczne</w:t>
      </w:r>
    </w:p>
    <w:p w14:paraId="228502C5" w14:textId="4B842FB0"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Udział liczby publicznych systemów teleinformatycznych, dla których w repozytorium interoperacyjności udostępniono opisy API, w stosunku do liczby publicznych systemów teleinformatycznych monitorowanych w SIST</w:t>
      </w:r>
      <w:r w:rsidR="002D781D">
        <w:rPr>
          <w:rFonts w:eastAsia="Calibri" w:cs="Times New Roman"/>
          <w:color w:val="000000"/>
          <w:kern w:val="0"/>
          <w:szCs w:val="22"/>
          <w14:ligatures w14:val="none"/>
        </w:rPr>
        <w:t>.</w:t>
      </w:r>
    </w:p>
    <w:p w14:paraId="63C7F570" w14:textId="775363A8"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r w:rsidR="00A64CC0">
        <w:rPr>
          <w:rFonts w:eastAsia="Calibri" w:cs="Times New Roman"/>
          <w:kern w:val="0"/>
          <w:szCs w:val="22"/>
          <w14:ligatures w14:val="none"/>
        </w:rPr>
        <w:t xml:space="preserve"> (2025)</w:t>
      </w:r>
    </w:p>
    <w:p w14:paraId="091FBA8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100%</w:t>
      </w:r>
      <w:r w:rsidRPr="00FE1CB9">
        <w:rPr>
          <w:rFonts w:eastAsia="Calibri" w:cs="Times New Roman"/>
          <w:kern w:val="0"/>
          <w:szCs w:val="22"/>
          <w14:ligatures w14:val="none"/>
        </w:rPr>
        <w:t xml:space="preserve"> </w:t>
      </w:r>
    </w:p>
    <w:p w14:paraId="2143BC0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2031</w:t>
      </w:r>
    </w:p>
    <w:p w14:paraId="3E90994E"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 (SIST)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1D366732" w14:textId="77777777">
        <w:tc>
          <w:tcPr>
            <w:tcW w:w="9214" w:type="dxa"/>
            <w:gridSpan w:val="11"/>
            <w:vAlign w:val="center"/>
          </w:tcPr>
          <w:p w14:paraId="4C56137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0319A425" w14:textId="77777777">
        <w:tc>
          <w:tcPr>
            <w:tcW w:w="837" w:type="dxa"/>
            <w:vAlign w:val="center"/>
          </w:tcPr>
          <w:p w14:paraId="4B21B9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7CD1FD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434B9FD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74118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74C8B8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E923F1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0B8B4F4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A6CAB7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35FB8E5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0E904E7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11DE6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547AA781" w14:textId="77777777">
        <w:tc>
          <w:tcPr>
            <w:tcW w:w="837" w:type="dxa"/>
            <w:vAlign w:val="center"/>
          </w:tcPr>
          <w:p w14:paraId="09BAD67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5FC16CF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1A7E2E3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75C0C80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w:t>
            </w:r>
          </w:p>
        </w:tc>
        <w:tc>
          <w:tcPr>
            <w:tcW w:w="838" w:type="dxa"/>
            <w:vAlign w:val="center"/>
          </w:tcPr>
          <w:p w14:paraId="7FC5B32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60%</w:t>
            </w:r>
          </w:p>
        </w:tc>
        <w:tc>
          <w:tcPr>
            <w:tcW w:w="837" w:type="dxa"/>
            <w:vAlign w:val="center"/>
          </w:tcPr>
          <w:p w14:paraId="5E7651C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w:t>
            </w:r>
          </w:p>
        </w:tc>
        <w:tc>
          <w:tcPr>
            <w:tcW w:w="838" w:type="dxa"/>
            <w:vAlign w:val="center"/>
          </w:tcPr>
          <w:p w14:paraId="7C2B45A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231D2BF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7" w:type="dxa"/>
            <w:vAlign w:val="center"/>
          </w:tcPr>
          <w:p w14:paraId="312D1B1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2A762D0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c>
          <w:tcPr>
            <w:tcW w:w="838" w:type="dxa"/>
            <w:vAlign w:val="center"/>
          </w:tcPr>
          <w:p w14:paraId="12AB662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0078E8B1"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 xml:space="preserve"> </w:t>
      </w:r>
    </w:p>
    <w:p w14:paraId="39838633"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Umocowanie prawne referencyjnych rejestrów publicznych</w:t>
      </w:r>
    </w:p>
    <w:p w14:paraId="05C01957" w14:textId="6340C766"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r w:rsidR="00A64CC0">
        <w:rPr>
          <w:rFonts w:eastAsia="Calibri" w:cs="Times New Roman"/>
          <w:kern w:val="0"/>
          <w:szCs w:val="22"/>
          <w14:ligatures w14:val="none"/>
        </w:rPr>
        <w:t xml:space="preserve"> (2025)</w:t>
      </w:r>
    </w:p>
    <w:p w14:paraId="3598D02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427584A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2028</w:t>
      </w:r>
    </w:p>
    <w:p w14:paraId="316F3F35"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7768653F" w14:textId="77777777">
        <w:tc>
          <w:tcPr>
            <w:tcW w:w="9214" w:type="dxa"/>
            <w:gridSpan w:val="11"/>
            <w:vAlign w:val="center"/>
          </w:tcPr>
          <w:p w14:paraId="13D898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408F7C8B" w14:textId="77777777">
        <w:tc>
          <w:tcPr>
            <w:tcW w:w="837" w:type="dxa"/>
            <w:vAlign w:val="center"/>
          </w:tcPr>
          <w:p w14:paraId="7B0112E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733E184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036543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F4924D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416E65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1D8F146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50DD4B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EA60D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35466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7FFEA7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FD319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D45140" w:rsidRPr="00FE1CB9" w14:paraId="30817DC6" w14:textId="77777777">
        <w:tc>
          <w:tcPr>
            <w:tcW w:w="837" w:type="dxa"/>
            <w:vAlign w:val="center"/>
          </w:tcPr>
          <w:p w14:paraId="5BA9B74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18E86C3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278C62E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FBA36F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8" w:type="dxa"/>
            <w:shd w:val="clear" w:color="auto" w:fill="D1D1D1" w:themeFill="background2" w:themeFillShade="E6"/>
            <w:vAlign w:val="center"/>
          </w:tcPr>
          <w:p w14:paraId="35DB8AC8"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4267E775"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27275450"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2ADA4E9D"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1406B6C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09FA12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6F718DB" w14:textId="77777777" w:rsidR="007B64ED" w:rsidRPr="00FE1CB9" w:rsidRDefault="007B64ED">
            <w:pPr>
              <w:spacing w:line="257" w:lineRule="auto"/>
              <w:jc w:val="center"/>
              <w:rPr>
                <w:rFonts w:eastAsia="Calibri" w:cs="Times New Roman"/>
                <w:kern w:val="0"/>
                <w:sz w:val="20"/>
                <w:szCs w:val="20"/>
                <w14:ligatures w14:val="none"/>
              </w:rPr>
            </w:pPr>
          </w:p>
        </w:tc>
      </w:tr>
    </w:tbl>
    <w:p w14:paraId="72C2E433" w14:textId="23F77472" w:rsidR="00632D5C" w:rsidRDefault="00632D5C" w:rsidP="007B64ED">
      <w:pPr>
        <w:spacing w:line="257" w:lineRule="auto"/>
        <w:rPr>
          <w:rFonts w:eastAsia="Calibri" w:cs="Times New Roman"/>
          <w:kern w:val="0"/>
          <w:szCs w:val="22"/>
          <w14:ligatures w14:val="none"/>
        </w:rPr>
      </w:pPr>
    </w:p>
    <w:p w14:paraId="34D9D61A" w14:textId="692D4677" w:rsidR="007B64ED" w:rsidRPr="00FE1CB9" w:rsidRDefault="00632D5C" w:rsidP="00632D5C">
      <w:pPr>
        <w:rPr>
          <w:rFonts w:eastAsia="Calibri" w:cs="Times New Roman"/>
          <w:kern w:val="0"/>
          <w:szCs w:val="22"/>
          <w14:ligatures w14:val="none"/>
        </w:rPr>
      </w:pPr>
      <w:r>
        <w:rPr>
          <w:rFonts w:eastAsia="Calibri" w:cs="Times New Roman"/>
          <w:kern w:val="0"/>
          <w:szCs w:val="22"/>
          <w14:ligatures w14:val="none"/>
        </w:rPr>
        <w:br w:type="page"/>
      </w:r>
    </w:p>
    <w:p w14:paraId="39B97F79"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lastRenderedPageBreak/>
        <w:t>2.4 Cyfrowa tożsamość</w:t>
      </w:r>
    </w:p>
    <w:p w14:paraId="1C5C240B"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Liczba wyda</w:t>
      </w:r>
      <w:r>
        <w:rPr>
          <w:rFonts w:eastAsia="Calibri" w:cs="Times New Roman"/>
          <w:color w:val="000000"/>
          <w:kern w:val="0"/>
          <w:szCs w:val="22"/>
          <w14:ligatures w14:val="none"/>
        </w:rPr>
        <w:t>nych</w:t>
      </w:r>
      <w:r w:rsidRPr="00DB7869">
        <w:rPr>
          <w:rFonts w:eastAsia="Calibri" w:cs="Times New Roman"/>
          <w:color w:val="000000"/>
          <w:kern w:val="0"/>
          <w:szCs w:val="22"/>
          <w14:ligatures w14:val="none"/>
        </w:rPr>
        <w:t xml:space="preserve"> środków identyfikacji elektronicznej dla osób prawnych</w:t>
      </w:r>
    </w:p>
    <w:p w14:paraId="15DF80BB" w14:textId="0EDD394E"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r w:rsidR="00F82987">
        <w:rPr>
          <w:rFonts w:eastAsia="Calibri" w:cs="Times New Roman"/>
          <w:kern w:val="0"/>
          <w:szCs w:val="22"/>
          <w14:ligatures w14:val="none"/>
        </w:rPr>
        <w:t xml:space="preserve"> (2025)</w:t>
      </w:r>
    </w:p>
    <w:p w14:paraId="3A5A4B65"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180000</w:t>
      </w:r>
      <w:r w:rsidRPr="00FE1CB9">
        <w:rPr>
          <w:rFonts w:eastAsia="Calibri" w:cs="Times New Roman"/>
          <w:kern w:val="0"/>
          <w:szCs w:val="22"/>
          <w14:ligatures w14:val="none"/>
        </w:rPr>
        <w:t xml:space="preserve"> </w:t>
      </w:r>
    </w:p>
    <w:p w14:paraId="350B23C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07686B1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COI</w:t>
      </w:r>
    </w:p>
    <w:tbl>
      <w:tblPr>
        <w:tblStyle w:val="Tabela-Siatka"/>
        <w:tblW w:w="9214" w:type="dxa"/>
        <w:tblInd w:w="-5" w:type="dxa"/>
        <w:tblLook w:val="04A0" w:firstRow="1" w:lastRow="0" w:firstColumn="1" w:lastColumn="0" w:noHBand="0" w:noVBand="1"/>
      </w:tblPr>
      <w:tblGrid>
        <w:gridCol w:w="795"/>
        <w:gridCol w:w="796"/>
        <w:gridCol w:w="796"/>
        <w:gridCol w:w="823"/>
        <w:gridCol w:w="823"/>
        <w:gridCol w:w="822"/>
        <w:gridCol w:w="823"/>
        <w:gridCol w:w="884"/>
        <w:gridCol w:w="884"/>
        <w:gridCol w:w="884"/>
        <w:gridCol w:w="884"/>
      </w:tblGrid>
      <w:tr w:rsidR="007B64ED" w:rsidRPr="00FE1CB9" w14:paraId="018054FC" w14:textId="77777777">
        <w:tc>
          <w:tcPr>
            <w:tcW w:w="9214" w:type="dxa"/>
            <w:gridSpan w:val="11"/>
            <w:vAlign w:val="center"/>
          </w:tcPr>
          <w:p w14:paraId="4BE093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28B0AA65" w14:textId="77777777">
        <w:tc>
          <w:tcPr>
            <w:tcW w:w="837" w:type="dxa"/>
            <w:vAlign w:val="center"/>
          </w:tcPr>
          <w:p w14:paraId="3348F0C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049189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5F40731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68B231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62CDE54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FE27A7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E7FEEC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CF75AA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85E5C5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70A3A7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E72E46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0BFEC16" w14:textId="77777777">
        <w:tc>
          <w:tcPr>
            <w:tcW w:w="837" w:type="dxa"/>
            <w:vAlign w:val="center"/>
          </w:tcPr>
          <w:p w14:paraId="1C85A4E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E14254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75E8170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4787</w:t>
            </w:r>
          </w:p>
        </w:tc>
        <w:tc>
          <w:tcPr>
            <w:tcW w:w="838" w:type="dxa"/>
            <w:vAlign w:val="center"/>
          </w:tcPr>
          <w:p w14:paraId="63C90EE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11335</w:t>
            </w:r>
          </w:p>
        </w:tc>
        <w:tc>
          <w:tcPr>
            <w:tcW w:w="838" w:type="dxa"/>
            <w:vAlign w:val="center"/>
          </w:tcPr>
          <w:p w14:paraId="334DDBA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25533</w:t>
            </w:r>
          </w:p>
        </w:tc>
        <w:tc>
          <w:tcPr>
            <w:tcW w:w="837" w:type="dxa"/>
            <w:vAlign w:val="center"/>
          </w:tcPr>
          <w:p w14:paraId="4CF196A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52029</w:t>
            </w:r>
          </w:p>
        </w:tc>
        <w:tc>
          <w:tcPr>
            <w:tcW w:w="838" w:type="dxa"/>
            <w:vAlign w:val="center"/>
          </w:tcPr>
          <w:p w14:paraId="6B2D427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90000</w:t>
            </w:r>
          </w:p>
        </w:tc>
        <w:tc>
          <w:tcPr>
            <w:tcW w:w="838" w:type="dxa"/>
            <w:vAlign w:val="center"/>
          </w:tcPr>
          <w:p w14:paraId="425C634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127971</w:t>
            </w:r>
          </w:p>
        </w:tc>
        <w:tc>
          <w:tcPr>
            <w:tcW w:w="837" w:type="dxa"/>
            <w:vAlign w:val="center"/>
          </w:tcPr>
          <w:p w14:paraId="6D5907D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154467</w:t>
            </w:r>
          </w:p>
        </w:tc>
        <w:tc>
          <w:tcPr>
            <w:tcW w:w="838" w:type="dxa"/>
            <w:vAlign w:val="center"/>
          </w:tcPr>
          <w:p w14:paraId="0B8E784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168665</w:t>
            </w:r>
          </w:p>
        </w:tc>
        <w:tc>
          <w:tcPr>
            <w:tcW w:w="838" w:type="dxa"/>
            <w:vAlign w:val="center"/>
          </w:tcPr>
          <w:p w14:paraId="73AA20F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180000</w:t>
            </w:r>
          </w:p>
        </w:tc>
      </w:tr>
    </w:tbl>
    <w:p w14:paraId="3DD0FD1B" w14:textId="77777777" w:rsidR="007B64ED" w:rsidRPr="00FE1CB9" w:rsidRDefault="007B64ED" w:rsidP="007B64ED">
      <w:pPr>
        <w:spacing w:line="257" w:lineRule="auto"/>
        <w:rPr>
          <w:rFonts w:eastAsia="Calibri" w:cs="Times New Roman"/>
          <w:kern w:val="0"/>
          <w:szCs w:val="22"/>
          <w14:ligatures w14:val="none"/>
        </w:rPr>
      </w:pPr>
    </w:p>
    <w:p w14:paraId="158ACAFB"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Liczba aktywowanych portfeli tożsamości cyfrowej</w:t>
      </w:r>
    </w:p>
    <w:p w14:paraId="0899AE51" w14:textId="188B3699"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bazowa: </w:t>
      </w:r>
      <w:r>
        <w:rPr>
          <w:rFonts w:eastAsia="Calibri" w:cs="Times New Roman"/>
          <w:kern w:val="0"/>
          <w:szCs w:val="22"/>
          <w14:ligatures w14:val="none"/>
        </w:rPr>
        <w:t>0</w:t>
      </w:r>
      <w:r w:rsidR="00B63736">
        <w:rPr>
          <w:rFonts w:eastAsia="Calibri" w:cs="Times New Roman"/>
          <w:kern w:val="0"/>
          <w:szCs w:val="22"/>
          <w14:ligatures w14:val="none"/>
        </w:rPr>
        <w:t xml:space="preserve"> (2025)</w:t>
      </w:r>
      <w:r>
        <w:rPr>
          <w:rFonts w:eastAsia="Calibri" w:cs="Times New Roman"/>
          <w:kern w:val="0"/>
          <w:szCs w:val="22"/>
          <w14:ligatures w14:val="none"/>
        </w:rPr>
        <w:t>*</w:t>
      </w:r>
    </w:p>
    <w:p w14:paraId="0AC1169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20 mln użytkowników</w:t>
      </w:r>
      <w:r w:rsidRPr="00FE1CB9">
        <w:rPr>
          <w:rFonts w:eastAsia="Calibri" w:cs="Times New Roman"/>
          <w:kern w:val="0"/>
          <w:szCs w:val="22"/>
          <w14:ligatures w14:val="none"/>
        </w:rPr>
        <w:t xml:space="preserve"> </w:t>
      </w:r>
    </w:p>
    <w:p w14:paraId="2C8B9AE9"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02C29525"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COI</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38D4EE4" w14:textId="77777777">
        <w:tc>
          <w:tcPr>
            <w:tcW w:w="9214" w:type="dxa"/>
            <w:gridSpan w:val="11"/>
            <w:vAlign w:val="center"/>
          </w:tcPr>
          <w:p w14:paraId="7DE05E4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(mln)</w:t>
            </w:r>
          </w:p>
        </w:tc>
      </w:tr>
      <w:tr w:rsidR="007B64ED" w:rsidRPr="00FE1CB9" w14:paraId="66E7E866" w14:textId="77777777">
        <w:tc>
          <w:tcPr>
            <w:tcW w:w="837" w:type="dxa"/>
            <w:vAlign w:val="center"/>
          </w:tcPr>
          <w:p w14:paraId="7F1858D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41626E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40DF0EE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84BD3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009C43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1B9D3F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41057DF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ABEB21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0C3072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4F5509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32223F6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40F0C7B6" w14:textId="77777777">
        <w:tc>
          <w:tcPr>
            <w:tcW w:w="837" w:type="dxa"/>
            <w:vAlign w:val="center"/>
          </w:tcPr>
          <w:p w14:paraId="69CB8CE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0E9AA2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5F31560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14,7</w:t>
            </w:r>
          </w:p>
        </w:tc>
        <w:tc>
          <w:tcPr>
            <w:tcW w:w="838" w:type="dxa"/>
            <w:vAlign w:val="center"/>
          </w:tcPr>
          <w:p w14:paraId="02BE762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15,9</w:t>
            </w:r>
          </w:p>
        </w:tc>
        <w:tc>
          <w:tcPr>
            <w:tcW w:w="838" w:type="dxa"/>
            <w:vAlign w:val="center"/>
          </w:tcPr>
          <w:p w14:paraId="5FC6A82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16,7</w:t>
            </w:r>
          </w:p>
        </w:tc>
        <w:tc>
          <w:tcPr>
            <w:tcW w:w="837" w:type="dxa"/>
            <w:vAlign w:val="center"/>
          </w:tcPr>
          <w:p w14:paraId="632EBE8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17,4</w:t>
            </w:r>
          </w:p>
        </w:tc>
        <w:tc>
          <w:tcPr>
            <w:tcW w:w="838" w:type="dxa"/>
            <w:vAlign w:val="center"/>
          </w:tcPr>
          <w:p w14:paraId="135065B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17,8</w:t>
            </w:r>
          </w:p>
        </w:tc>
        <w:tc>
          <w:tcPr>
            <w:tcW w:w="838" w:type="dxa"/>
            <w:vAlign w:val="center"/>
          </w:tcPr>
          <w:p w14:paraId="0E5BC09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18,2</w:t>
            </w:r>
          </w:p>
        </w:tc>
        <w:tc>
          <w:tcPr>
            <w:tcW w:w="837" w:type="dxa"/>
            <w:vAlign w:val="center"/>
          </w:tcPr>
          <w:p w14:paraId="70F7BB1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18,5</w:t>
            </w:r>
          </w:p>
        </w:tc>
        <w:tc>
          <w:tcPr>
            <w:tcW w:w="838" w:type="dxa"/>
            <w:vAlign w:val="center"/>
          </w:tcPr>
          <w:p w14:paraId="6AD14C9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18,7</w:t>
            </w:r>
          </w:p>
        </w:tc>
        <w:tc>
          <w:tcPr>
            <w:tcW w:w="838" w:type="dxa"/>
            <w:vAlign w:val="center"/>
          </w:tcPr>
          <w:p w14:paraId="7A73A0E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w:t>
            </w:r>
          </w:p>
        </w:tc>
      </w:tr>
    </w:tbl>
    <w:p w14:paraId="702A6C74" w14:textId="77777777" w:rsidR="007B64ED" w:rsidRPr="00FE1CB9" w:rsidRDefault="007B64ED" w:rsidP="007B64ED">
      <w:pPr>
        <w:spacing w:line="257" w:lineRule="auto"/>
        <w:rPr>
          <w:rFonts w:eastAsia="Calibri" w:cs="Times New Roman"/>
          <w:kern w:val="0"/>
          <w:szCs w:val="22"/>
          <w14:ligatures w14:val="none"/>
        </w:rPr>
      </w:pPr>
      <w:r>
        <w:rPr>
          <w:rFonts w:eastAsia="Calibri" w:cs="Times New Roman"/>
          <w:kern w:val="0"/>
          <w:szCs w:val="22"/>
          <w14:ligatures w14:val="none"/>
        </w:rPr>
        <w:t>*planowane uruchomienie narzędzia w roku 2027</w:t>
      </w:r>
    </w:p>
    <w:p w14:paraId="268F8817"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2.5 Chmura obliczeniowa</w:t>
      </w:r>
    </w:p>
    <w:p w14:paraId="6B64AE33"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Minimum 70% systemów wykorzystywanych do realizacji cyfrowych usług</w:t>
      </w:r>
      <w:r>
        <w:rPr>
          <w:rFonts w:eastAsia="Calibri" w:cs="Times New Roman"/>
          <w:color w:val="000000"/>
          <w:kern w:val="0"/>
          <w:szCs w:val="22"/>
          <w14:ligatures w14:val="none"/>
        </w:rPr>
        <w:t xml:space="preserve"> </w:t>
      </w:r>
      <w:r w:rsidRPr="00DB7869">
        <w:rPr>
          <w:rFonts w:eastAsia="Calibri" w:cs="Times New Roman"/>
          <w:kern w:val="0"/>
          <w:szCs w:val="22"/>
          <w14:ligatures w14:val="none"/>
        </w:rPr>
        <w:t>publicznych korzysta ze współdzielonej infrastruktury obliczeniowej (chmury obliczeniowej)</w:t>
      </w:r>
    </w:p>
    <w:p w14:paraId="107BBE2F"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w:t>
      </w:r>
      <w:r w:rsidRPr="00EA4317">
        <w:rPr>
          <w:rFonts w:eastAsia="Calibri" w:cs="Times New Roman"/>
          <w:kern w:val="0"/>
          <w:szCs w:val="22"/>
          <w14:ligatures w14:val="none"/>
        </w:rPr>
        <w:t xml:space="preserve"> </w:t>
      </w:r>
      <w:r>
        <w:rPr>
          <w:rFonts w:eastAsia="Calibri" w:cs="Times New Roman"/>
          <w:kern w:val="0"/>
          <w:szCs w:val="22"/>
          <w14:ligatures w14:val="none"/>
        </w:rPr>
        <w:t>brak danych* - wartość bazowa do określenia na późniejszym etapie</w:t>
      </w:r>
    </w:p>
    <w:p w14:paraId="763BDB0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70%</w:t>
      </w:r>
    </w:p>
    <w:p w14:paraId="714E801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6B950FED"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 (SIST)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6460973C" w14:textId="77777777">
        <w:tc>
          <w:tcPr>
            <w:tcW w:w="9214" w:type="dxa"/>
            <w:gridSpan w:val="11"/>
            <w:vAlign w:val="center"/>
          </w:tcPr>
          <w:p w14:paraId="5090F70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39CECDFF" w14:textId="77777777">
        <w:tc>
          <w:tcPr>
            <w:tcW w:w="837" w:type="dxa"/>
            <w:vAlign w:val="center"/>
          </w:tcPr>
          <w:p w14:paraId="6896C9A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7BC2612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B17224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18B3F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05FE012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7C7E262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0E89A35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514C3B6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490202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582F7A4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3072A91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8FBE922" w14:textId="77777777">
        <w:tc>
          <w:tcPr>
            <w:tcW w:w="837" w:type="dxa"/>
            <w:vAlign w:val="center"/>
          </w:tcPr>
          <w:p w14:paraId="4DC19145" w14:textId="3FB2BB34" w:rsidR="007B64ED" w:rsidRPr="00FE1CB9" w:rsidRDefault="003B2CE2">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Bb</w:t>
            </w:r>
            <w:proofErr w:type="spellEnd"/>
            <w:r>
              <w:rPr>
                <w:rFonts w:eastAsia="Calibri" w:cs="Times New Roman"/>
                <w:kern w:val="0"/>
                <w:sz w:val="20"/>
                <w:szCs w:val="20"/>
                <w14:ligatures w14:val="none"/>
              </w:rPr>
              <w:t>*</w:t>
            </w:r>
          </w:p>
        </w:tc>
        <w:tc>
          <w:tcPr>
            <w:tcW w:w="838" w:type="dxa"/>
            <w:vAlign w:val="center"/>
          </w:tcPr>
          <w:p w14:paraId="15EED18C"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05E9944C"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6CEAD011"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073D1FAE"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4EF5014B"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283F8518"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27E1C44F"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1B34D555"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54E8CE0F"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0235E76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70%</w:t>
            </w:r>
          </w:p>
        </w:tc>
      </w:tr>
    </w:tbl>
    <w:p w14:paraId="232BA176" w14:textId="0BE2B36A" w:rsidR="00632D5C" w:rsidRDefault="007B64ED" w:rsidP="007B64ED">
      <w:pPr>
        <w:spacing w:line="257" w:lineRule="auto"/>
        <w:rPr>
          <w:rFonts w:eastAsia="Calibri" w:cs="Times New Roman"/>
          <w:kern w:val="0"/>
          <w:szCs w:val="22"/>
          <w14:ligatures w14:val="none"/>
        </w:rPr>
      </w:pPr>
      <w:r>
        <w:rPr>
          <w:rFonts w:eastAsia="Calibri" w:cs="Times New Roman"/>
          <w:kern w:val="0"/>
          <w:szCs w:val="22"/>
          <w14:ligatures w14:val="none"/>
        </w:rPr>
        <w:t xml:space="preserve">*wartość bazowa i wartości pośrednie zostaną oszacowane po inwentaryzacji SIST </w:t>
      </w:r>
      <w:r w:rsidR="00B0587C">
        <w:rPr>
          <w:rFonts w:eastAsia="Calibri" w:cs="Times New Roman"/>
          <w:kern w:val="0"/>
          <w:szCs w:val="22"/>
          <w14:ligatures w14:val="none"/>
        </w:rPr>
        <w:t xml:space="preserve">w połowie </w:t>
      </w:r>
      <w:r>
        <w:rPr>
          <w:rFonts w:eastAsia="Calibri" w:cs="Times New Roman"/>
          <w:kern w:val="0"/>
          <w:szCs w:val="22"/>
          <w14:ligatures w14:val="none"/>
        </w:rPr>
        <w:t>2026</w:t>
      </w:r>
      <w:r w:rsidR="00B0587C">
        <w:rPr>
          <w:rFonts w:eastAsia="Calibri" w:cs="Times New Roman"/>
          <w:kern w:val="0"/>
          <w:szCs w:val="22"/>
          <w14:ligatures w14:val="none"/>
        </w:rPr>
        <w:t xml:space="preserve"> r.</w:t>
      </w:r>
    </w:p>
    <w:p w14:paraId="0DE1BE1A" w14:textId="4C260226" w:rsidR="007B64ED" w:rsidRPr="00FE1CB9" w:rsidRDefault="00632D5C" w:rsidP="00632D5C">
      <w:pPr>
        <w:rPr>
          <w:rFonts w:eastAsia="Calibri" w:cs="Times New Roman"/>
          <w:kern w:val="0"/>
          <w:szCs w:val="22"/>
          <w14:ligatures w14:val="none"/>
        </w:rPr>
      </w:pPr>
      <w:r>
        <w:rPr>
          <w:rFonts w:eastAsia="Calibri" w:cs="Times New Roman"/>
          <w:kern w:val="0"/>
          <w:szCs w:val="22"/>
          <w14:ligatures w14:val="none"/>
        </w:rPr>
        <w:br w:type="page"/>
      </w:r>
    </w:p>
    <w:p w14:paraId="5BDDE9C2"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lastRenderedPageBreak/>
        <w:t>2.6 Otwarte dane i wymiana danych</w:t>
      </w:r>
    </w:p>
    <w:p w14:paraId="6B5D92A9"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Liczba udostępnionych danych w portalu</w:t>
      </w:r>
      <w:r>
        <w:rPr>
          <w:rFonts w:eastAsia="Calibri" w:cs="Times New Roman"/>
          <w:color w:val="000000"/>
          <w:kern w:val="0"/>
          <w:szCs w:val="22"/>
          <w14:ligatures w14:val="none"/>
        </w:rPr>
        <w:t xml:space="preserve"> dane.gov.pl</w:t>
      </w:r>
    </w:p>
    <w:p w14:paraId="7FD05FC4"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41500 (2024)</w:t>
      </w:r>
    </w:p>
    <w:p w14:paraId="77F6E48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100000</w:t>
      </w:r>
    </w:p>
    <w:p w14:paraId="55A8FDE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4F218D6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dane.gov.pl</w:t>
      </w:r>
    </w:p>
    <w:tbl>
      <w:tblPr>
        <w:tblStyle w:val="Tabela-Siatka"/>
        <w:tblW w:w="9214" w:type="dxa"/>
        <w:tblInd w:w="-5" w:type="dxa"/>
        <w:tblLook w:val="04A0" w:firstRow="1" w:lastRow="0" w:firstColumn="1" w:lastColumn="0" w:noHBand="0" w:noVBand="1"/>
      </w:tblPr>
      <w:tblGrid>
        <w:gridCol w:w="833"/>
        <w:gridCol w:w="834"/>
        <w:gridCol w:w="833"/>
        <w:gridCol w:w="834"/>
        <w:gridCol w:w="833"/>
        <w:gridCol w:w="832"/>
        <w:gridCol w:w="833"/>
        <w:gridCol w:w="833"/>
        <w:gridCol w:w="832"/>
        <w:gridCol w:w="833"/>
        <w:gridCol w:w="884"/>
      </w:tblGrid>
      <w:tr w:rsidR="007B64ED" w:rsidRPr="00FE1CB9" w14:paraId="52254607" w14:textId="77777777">
        <w:tc>
          <w:tcPr>
            <w:tcW w:w="9214" w:type="dxa"/>
            <w:gridSpan w:val="11"/>
            <w:vAlign w:val="center"/>
          </w:tcPr>
          <w:p w14:paraId="553AF71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33602539" w14:textId="77777777">
        <w:tc>
          <w:tcPr>
            <w:tcW w:w="837" w:type="dxa"/>
            <w:vAlign w:val="center"/>
          </w:tcPr>
          <w:p w14:paraId="7AFC683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4037C30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640C4E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DCF571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464DFB6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8B19E3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10F85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1B9404D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88B76D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395AE6C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6F55385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5FDD0860" w14:textId="77777777">
        <w:tc>
          <w:tcPr>
            <w:tcW w:w="837" w:type="dxa"/>
            <w:vAlign w:val="center"/>
          </w:tcPr>
          <w:p w14:paraId="0A80C2A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46375</w:t>
            </w:r>
          </w:p>
        </w:tc>
        <w:tc>
          <w:tcPr>
            <w:tcW w:w="838" w:type="dxa"/>
            <w:vAlign w:val="center"/>
          </w:tcPr>
          <w:p w14:paraId="08B8CE2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51250</w:t>
            </w:r>
          </w:p>
        </w:tc>
        <w:tc>
          <w:tcPr>
            <w:tcW w:w="837" w:type="dxa"/>
            <w:vAlign w:val="center"/>
          </w:tcPr>
          <w:p w14:paraId="34C8575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56125</w:t>
            </w:r>
          </w:p>
        </w:tc>
        <w:tc>
          <w:tcPr>
            <w:tcW w:w="838" w:type="dxa"/>
            <w:vAlign w:val="center"/>
          </w:tcPr>
          <w:p w14:paraId="04CBD43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61000</w:t>
            </w:r>
          </w:p>
        </w:tc>
        <w:tc>
          <w:tcPr>
            <w:tcW w:w="838" w:type="dxa"/>
            <w:vAlign w:val="center"/>
          </w:tcPr>
          <w:p w14:paraId="1A99F90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65875</w:t>
            </w:r>
          </w:p>
        </w:tc>
        <w:tc>
          <w:tcPr>
            <w:tcW w:w="837" w:type="dxa"/>
            <w:vAlign w:val="center"/>
          </w:tcPr>
          <w:p w14:paraId="1FF29B3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70750</w:t>
            </w:r>
          </w:p>
        </w:tc>
        <w:tc>
          <w:tcPr>
            <w:tcW w:w="838" w:type="dxa"/>
            <w:vAlign w:val="center"/>
          </w:tcPr>
          <w:p w14:paraId="39387BF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75625</w:t>
            </w:r>
          </w:p>
        </w:tc>
        <w:tc>
          <w:tcPr>
            <w:tcW w:w="838" w:type="dxa"/>
            <w:vAlign w:val="center"/>
          </w:tcPr>
          <w:p w14:paraId="46F9AD4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80500</w:t>
            </w:r>
          </w:p>
        </w:tc>
        <w:tc>
          <w:tcPr>
            <w:tcW w:w="837" w:type="dxa"/>
            <w:vAlign w:val="center"/>
          </w:tcPr>
          <w:p w14:paraId="7378FC6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85375</w:t>
            </w:r>
          </w:p>
        </w:tc>
        <w:tc>
          <w:tcPr>
            <w:tcW w:w="838" w:type="dxa"/>
            <w:vAlign w:val="center"/>
          </w:tcPr>
          <w:p w14:paraId="0378723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90250</w:t>
            </w:r>
          </w:p>
        </w:tc>
        <w:tc>
          <w:tcPr>
            <w:tcW w:w="838" w:type="dxa"/>
            <w:vAlign w:val="center"/>
          </w:tcPr>
          <w:p w14:paraId="3EC327D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100000</w:t>
            </w:r>
          </w:p>
        </w:tc>
      </w:tr>
    </w:tbl>
    <w:p w14:paraId="3D972277" w14:textId="77777777" w:rsidR="007B64ED" w:rsidRPr="00FE1CB9" w:rsidRDefault="007B64ED" w:rsidP="00DB7869">
      <w:pPr>
        <w:numPr>
          <w:ilvl w:val="3"/>
          <w:numId w:val="0"/>
        </w:numPr>
        <w:spacing w:before="120" w:after="0" w:line="257" w:lineRule="auto"/>
        <w:ind w:left="644" w:hanging="360"/>
        <w:rPr>
          <w:rFonts w:eastAsia="Calibri" w:cs="Times New Roman"/>
          <w:color w:val="000000"/>
          <w:kern w:val="0"/>
          <w:szCs w:val="22"/>
          <w14:ligatures w14:val="none"/>
        </w:rPr>
      </w:pPr>
    </w:p>
    <w:p w14:paraId="6A121608" w14:textId="77777777" w:rsidR="007B64ED" w:rsidRPr="00DB7869" w:rsidRDefault="007B64ED" w:rsidP="007B64ED">
      <w:pPr>
        <w:spacing w:line="257" w:lineRule="auto"/>
        <w:rPr>
          <w:rFonts w:eastAsia="Calibri" w:cs="Times New Roman"/>
          <w:b/>
          <w:bCs/>
          <w:kern w:val="0"/>
          <w:szCs w:val="22"/>
          <w14:ligatures w14:val="none"/>
        </w:rPr>
      </w:pPr>
      <w:r w:rsidRPr="00DB7869">
        <w:rPr>
          <w:rFonts w:eastAsia="Calibri" w:cs="Times New Roman"/>
          <w:b/>
          <w:bCs/>
          <w:kern w:val="0"/>
          <w:szCs w:val="22"/>
          <w14:ligatures w14:val="none"/>
        </w:rPr>
        <w:t>Ludzie</w:t>
      </w:r>
    </w:p>
    <w:p w14:paraId="52E412D6"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3.1 Bezpieczna przestrzeń cyfrowa</w:t>
      </w:r>
    </w:p>
    <w:p w14:paraId="12B38518" w14:textId="77777777"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Stworzenie i wprowadzenie systemu oceny wymiaru etycznego narzędzi SI stosowanych</w:t>
      </w:r>
      <w:r>
        <w:rPr>
          <w:rFonts w:eastAsia="Calibri" w:cs="Times New Roman"/>
          <w:color w:val="000000"/>
          <w:kern w:val="0"/>
          <w:szCs w:val="22"/>
          <w14:ligatures w14:val="none"/>
        </w:rPr>
        <w:t xml:space="preserve"> przez państwo</w:t>
      </w:r>
    </w:p>
    <w:p w14:paraId="0C05AC09" w14:textId="2695996F"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D86070">
        <w:rPr>
          <w:rFonts w:eastAsia="Calibri" w:cs="Times New Roman"/>
          <w:kern w:val="0"/>
          <w:szCs w:val="22"/>
          <w14:ligatures w14:val="none"/>
        </w:rPr>
        <w:t xml:space="preserve"> (2025)</w:t>
      </w:r>
    </w:p>
    <w:p w14:paraId="50A57F3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w:t>
      </w:r>
    </w:p>
    <w:p w14:paraId="780EC97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6A5465B9"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718B383" w14:textId="77777777">
        <w:tc>
          <w:tcPr>
            <w:tcW w:w="9214" w:type="dxa"/>
            <w:gridSpan w:val="11"/>
            <w:vAlign w:val="center"/>
          </w:tcPr>
          <w:p w14:paraId="42CF55B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6D683CAA" w14:textId="77777777">
        <w:tc>
          <w:tcPr>
            <w:tcW w:w="837" w:type="dxa"/>
            <w:vAlign w:val="center"/>
          </w:tcPr>
          <w:p w14:paraId="79AB74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41A0DFB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53B23B9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77A472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7AB791D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6F63E0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65A1683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C27789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1493F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4209556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7B1EF34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1363B185" w14:textId="77777777">
        <w:tc>
          <w:tcPr>
            <w:tcW w:w="837" w:type="dxa"/>
            <w:vAlign w:val="center"/>
          </w:tcPr>
          <w:p w14:paraId="52EC3D6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BFD0ED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462FD15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37F7C2E"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CCBCEAC"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71C46DC7"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7B46E92"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0029383"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7DE1AC1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5946565"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902B65F" w14:textId="77777777" w:rsidR="007B64ED" w:rsidRPr="00FE1CB9" w:rsidRDefault="007B64ED">
            <w:pPr>
              <w:spacing w:line="257" w:lineRule="auto"/>
              <w:jc w:val="center"/>
              <w:rPr>
                <w:rFonts w:eastAsia="Calibri" w:cs="Times New Roman"/>
                <w:kern w:val="0"/>
                <w:sz w:val="20"/>
                <w:szCs w:val="20"/>
                <w14:ligatures w14:val="none"/>
              </w:rPr>
            </w:pPr>
          </w:p>
        </w:tc>
      </w:tr>
    </w:tbl>
    <w:p w14:paraId="07F903C2" w14:textId="77777777" w:rsidR="007B64ED" w:rsidRPr="00FE1CB9" w:rsidRDefault="007B64ED" w:rsidP="00632D5C">
      <w:pPr>
        <w:numPr>
          <w:ilvl w:val="3"/>
          <w:numId w:val="0"/>
        </w:numPr>
        <w:spacing w:before="120" w:after="0" w:line="257" w:lineRule="auto"/>
        <w:rPr>
          <w:rFonts w:eastAsia="Calibri" w:cs="Times New Roman"/>
          <w:color w:val="000000"/>
          <w:kern w:val="0"/>
          <w:szCs w:val="22"/>
          <w14:ligatures w14:val="none"/>
        </w:rPr>
      </w:pPr>
    </w:p>
    <w:p w14:paraId="7711D72E" w14:textId="46C49F0B"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 xml:space="preserve">Odsetek referencyjnych </w:t>
      </w:r>
      <w:r w:rsidR="00155962">
        <w:rPr>
          <w:rFonts w:eastAsia="Calibri" w:cs="Times New Roman"/>
          <w:color w:val="000000"/>
          <w:kern w:val="0"/>
          <w:szCs w:val="22"/>
          <w14:ligatures w14:val="none"/>
        </w:rPr>
        <w:t xml:space="preserve">rejestrów publicznych </w:t>
      </w:r>
      <w:r w:rsidRPr="00DB7869">
        <w:rPr>
          <w:rFonts w:eastAsia="Calibri" w:cs="Times New Roman"/>
          <w:color w:val="000000"/>
          <w:kern w:val="0"/>
          <w:szCs w:val="22"/>
          <w14:ligatures w14:val="none"/>
        </w:rPr>
        <w:t>w zakresie danych osobowych, umożliwiających obywatelom weryfikację, jaka instytucja miała dostęp do ich danych</w:t>
      </w:r>
    </w:p>
    <w:p w14:paraId="0278F846" w14:textId="30BB8BED"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D86070">
        <w:rPr>
          <w:rFonts w:eastAsia="Calibri" w:cs="Times New Roman"/>
          <w:kern w:val="0"/>
          <w:szCs w:val="22"/>
          <w14:ligatures w14:val="none"/>
        </w:rPr>
        <w:t xml:space="preserve"> (2025)</w:t>
      </w:r>
    </w:p>
    <w:p w14:paraId="75D952F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100%</w:t>
      </w:r>
      <w:r w:rsidRPr="00FE1CB9">
        <w:rPr>
          <w:rFonts w:eastAsia="Calibri" w:cs="Times New Roman"/>
          <w:kern w:val="0"/>
          <w:szCs w:val="22"/>
          <w14:ligatures w14:val="none"/>
        </w:rPr>
        <w:t xml:space="preserve"> </w:t>
      </w:r>
    </w:p>
    <w:p w14:paraId="2D4FECA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6E359774"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8F64E06" w14:textId="77777777">
        <w:tc>
          <w:tcPr>
            <w:tcW w:w="9214" w:type="dxa"/>
            <w:gridSpan w:val="11"/>
            <w:vAlign w:val="center"/>
          </w:tcPr>
          <w:p w14:paraId="19003B7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3244ADE2" w14:textId="77777777">
        <w:tc>
          <w:tcPr>
            <w:tcW w:w="837" w:type="dxa"/>
            <w:vAlign w:val="center"/>
          </w:tcPr>
          <w:p w14:paraId="5C1C177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3CBC2D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A1863B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34B6858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92E47C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F84FAD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0B9881A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4B35C5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FEAE3B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12F3A4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BDC6C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AB09FF5" w14:textId="77777777">
        <w:tc>
          <w:tcPr>
            <w:tcW w:w="837" w:type="dxa"/>
            <w:vAlign w:val="center"/>
          </w:tcPr>
          <w:p w14:paraId="0FCF906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28E4202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52B161D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7A0426E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0C54B6D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7" w:type="dxa"/>
            <w:vAlign w:val="center"/>
          </w:tcPr>
          <w:p w14:paraId="28F84BC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w:t>
            </w:r>
          </w:p>
        </w:tc>
        <w:tc>
          <w:tcPr>
            <w:tcW w:w="838" w:type="dxa"/>
            <w:vAlign w:val="center"/>
          </w:tcPr>
          <w:p w14:paraId="587FBEB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w:t>
            </w:r>
          </w:p>
        </w:tc>
        <w:tc>
          <w:tcPr>
            <w:tcW w:w="838" w:type="dxa"/>
            <w:vAlign w:val="center"/>
          </w:tcPr>
          <w:p w14:paraId="37C3B5B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50%</w:t>
            </w:r>
          </w:p>
        </w:tc>
        <w:tc>
          <w:tcPr>
            <w:tcW w:w="837" w:type="dxa"/>
            <w:vAlign w:val="center"/>
          </w:tcPr>
          <w:p w14:paraId="6A1EFB6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60%</w:t>
            </w:r>
          </w:p>
        </w:tc>
        <w:tc>
          <w:tcPr>
            <w:tcW w:w="838" w:type="dxa"/>
            <w:vAlign w:val="center"/>
          </w:tcPr>
          <w:p w14:paraId="419F9B0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230B11A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38F235C6" w14:textId="054966DC" w:rsidR="000C7959" w:rsidRDefault="000C7959" w:rsidP="000C7959">
      <w:pPr>
        <w:spacing w:before="120" w:after="0" w:line="257" w:lineRule="auto"/>
        <w:rPr>
          <w:rFonts w:eastAsia="Calibri" w:cs="Times New Roman"/>
          <w:color w:val="000000"/>
          <w:kern w:val="0"/>
          <w:szCs w:val="22"/>
          <w14:ligatures w14:val="none"/>
        </w:rPr>
      </w:pPr>
    </w:p>
    <w:p w14:paraId="5E1C788B" w14:textId="30D3C8F2" w:rsidR="00632D5C" w:rsidRPr="000C7959" w:rsidRDefault="000C7959" w:rsidP="000C7959">
      <w:pPr>
        <w:rPr>
          <w:rFonts w:eastAsia="Calibri" w:cs="Times New Roman"/>
          <w:color w:val="000000"/>
          <w:kern w:val="0"/>
          <w:szCs w:val="22"/>
          <w14:ligatures w14:val="none"/>
        </w:rPr>
      </w:pPr>
      <w:r>
        <w:rPr>
          <w:rFonts w:eastAsia="Calibri" w:cs="Times New Roman"/>
          <w:color w:val="000000"/>
          <w:kern w:val="0"/>
          <w:szCs w:val="22"/>
          <w14:ligatures w14:val="none"/>
        </w:rPr>
        <w:br w:type="page"/>
      </w:r>
    </w:p>
    <w:p w14:paraId="64F582F9" w14:textId="7222B7CD" w:rsidR="007B64ED" w:rsidRPr="00DB7869"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lastRenderedPageBreak/>
        <w:t>Ustalenie organu odpowiedzialnego za nadzorowanie i integrowanie działań różnych podmiotów zajmujących się przeciwdziałaniem dezinformacji</w:t>
      </w:r>
    </w:p>
    <w:p w14:paraId="39AE65CC" w14:textId="72715E2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D86070">
        <w:rPr>
          <w:rFonts w:eastAsia="Calibri" w:cs="Times New Roman"/>
          <w:kern w:val="0"/>
          <w:szCs w:val="22"/>
          <w14:ligatures w14:val="none"/>
        </w:rPr>
        <w:t xml:space="preserve"> (2025)</w:t>
      </w:r>
    </w:p>
    <w:p w14:paraId="728406B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4E01AE5C"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318AD53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63624362" w14:textId="77777777">
        <w:tc>
          <w:tcPr>
            <w:tcW w:w="9214" w:type="dxa"/>
            <w:gridSpan w:val="11"/>
            <w:vAlign w:val="center"/>
          </w:tcPr>
          <w:p w14:paraId="362277F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5908093A" w14:textId="77777777">
        <w:tc>
          <w:tcPr>
            <w:tcW w:w="837" w:type="dxa"/>
            <w:vAlign w:val="center"/>
          </w:tcPr>
          <w:p w14:paraId="4BBFE6F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1C0C357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B6C2F1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057277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4A91330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F60767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2AE10B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1AC439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4F15BF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A62611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B3345C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317CC34B" w14:textId="77777777">
        <w:tc>
          <w:tcPr>
            <w:tcW w:w="837" w:type="dxa"/>
            <w:vAlign w:val="center"/>
          </w:tcPr>
          <w:p w14:paraId="2456E98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354A031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7365466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F4B7880"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D5A8344"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746AAD74"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B8D2E9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241C6B4"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2070AB6E"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D6D4BBE"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4FF7505" w14:textId="77777777" w:rsidR="007B64ED" w:rsidRPr="00FE1CB9" w:rsidRDefault="007B64ED">
            <w:pPr>
              <w:spacing w:line="257" w:lineRule="auto"/>
              <w:jc w:val="center"/>
              <w:rPr>
                <w:rFonts w:eastAsia="Calibri" w:cs="Times New Roman"/>
                <w:kern w:val="0"/>
                <w:sz w:val="20"/>
                <w:szCs w:val="20"/>
                <w14:ligatures w14:val="none"/>
              </w:rPr>
            </w:pPr>
          </w:p>
        </w:tc>
      </w:tr>
    </w:tbl>
    <w:p w14:paraId="3E2BFC7D" w14:textId="77777777" w:rsidR="007B64ED" w:rsidRPr="00FE1CB9" w:rsidRDefault="007B64ED" w:rsidP="00DB7869">
      <w:pPr>
        <w:numPr>
          <w:ilvl w:val="3"/>
          <w:numId w:val="0"/>
        </w:numPr>
        <w:spacing w:before="120" w:after="0" w:line="257" w:lineRule="auto"/>
        <w:ind w:left="644" w:hanging="360"/>
        <w:rPr>
          <w:rFonts w:eastAsia="Calibri" w:cs="Times New Roman"/>
          <w:color w:val="000000"/>
          <w:kern w:val="0"/>
          <w:szCs w:val="22"/>
          <w14:ligatures w14:val="none"/>
        </w:rPr>
      </w:pPr>
    </w:p>
    <w:p w14:paraId="38821EDA"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3.2 Cyfrowe zdrowie</w:t>
      </w:r>
    </w:p>
    <w:p w14:paraId="72E66A0F" w14:textId="77777777" w:rsidR="007B64ED" w:rsidRDefault="007B64ED" w:rsidP="006746F6">
      <w:pPr>
        <w:pStyle w:val="Akapitzlist"/>
        <w:numPr>
          <w:ilvl w:val="0"/>
          <w:numId w:val="158"/>
        </w:numPr>
        <w:spacing w:before="120" w:after="0" w:line="257" w:lineRule="auto"/>
        <w:rPr>
          <w:rFonts w:eastAsia="Calibri" w:cs="Times New Roman"/>
          <w:color w:val="000000"/>
          <w:kern w:val="0"/>
          <w:szCs w:val="22"/>
          <w14:ligatures w14:val="none"/>
        </w:rPr>
      </w:pPr>
      <w:r w:rsidRPr="00DB7869">
        <w:rPr>
          <w:rFonts w:eastAsia="Calibri" w:cs="Times New Roman"/>
          <w:color w:val="000000"/>
          <w:kern w:val="0"/>
          <w:szCs w:val="22"/>
          <w14:ligatures w14:val="none"/>
        </w:rPr>
        <w:t>Odsetek PWDL podłączonych do systemu P1 i raportujących Zdarzenia Medyczne</w:t>
      </w:r>
    </w:p>
    <w:p w14:paraId="0C7FABA0" w14:textId="77777777" w:rsidR="007B64ED" w:rsidRDefault="007B64ED" w:rsidP="007B64ED">
      <w:pPr>
        <w:pStyle w:val="Akapitzlist"/>
        <w:spacing w:line="257" w:lineRule="auto"/>
        <w:ind w:left="644"/>
        <w:rPr>
          <w:rFonts w:eastAsia="Calibri" w:cs="Times New Roman"/>
          <w:kern w:val="0"/>
          <w:szCs w:val="22"/>
          <w14:ligatures w14:val="none"/>
        </w:rPr>
      </w:pPr>
      <w:r>
        <w:rPr>
          <w:rFonts w:eastAsia="Calibri" w:cs="Times New Roman"/>
          <w:kern w:val="0"/>
          <w:szCs w:val="22"/>
          <w14:ligatures w14:val="none"/>
        </w:rPr>
        <w:t>Wartość bazowa: 16% (2024)</w:t>
      </w:r>
    </w:p>
    <w:p w14:paraId="18E7DB70" w14:textId="77777777" w:rsidR="007B64ED" w:rsidRPr="00865A39" w:rsidRDefault="007B64ED" w:rsidP="00DB7869">
      <w:pPr>
        <w:pStyle w:val="Akapitzlist"/>
        <w:spacing w:line="257" w:lineRule="auto"/>
        <w:ind w:left="644"/>
        <w:rPr>
          <w:rFonts w:eastAsia="Calibri" w:cs="Times New Roman"/>
          <w:kern w:val="0"/>
          <w:szCs w:val="22"/>
          <w14:ligatures w14:val="none"/>
        </w:rPr>
      </w:pPr>
      <w:r w:rsidRPr="00865A39">
        <w:rPr>
          <w:rFonts w:eastAsia="Calibri" w:cs="Times New Roman"/>
          <w:kern w:val="0"/>
          <w:szCs w:val="22"/>
          <w14:ligatures w14:val="none"/>
        </w:rPr>
        <w:t xml:space="preserve">Wartość docelowa: </w:t>
      </w:r>
      <w:r>
        <w:rPr>
          <w:rFonts w:eastAsia="Calibri" w:cs="Times New Roman"/>
          <w:kern w:val="0"/>
          <w:szCs w:val="22"/>
          <w14:ligatures w14:val="none"/>
        </w:rPr>
        <w:t>100%</w:t>
      </w:r>
    </w:p>
    <w:p w14:paraId="11DA2804" w14:textId="77777777" w:rsidR="007B64ED" w:rsidRPr="00865A39" w:rsidRDefault="007B64ED" w:rsidP="00DB7869">
      <w:pPr>
        <w:pStyle w:val="Akapitzlist"/>
        <w:spacing w:line="257" w:lineRule="auto"/>
        <w:ind w:left="644"/>
        <w:rPr>
          <w:rFonts w:eastAsia="Calibri" w:cs="Times New Roman"/>
          <w:kern w:val="0"/>
          <w:szCs w:val="22"/>
          <w14:ligatures w14:val="none"/>
        </w:rPr>
      </w:pPr>
      <w:r w:rsidRPr="00865A3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793DCA23" w14:textId="77777777" w:rsidR="007B64ED" w:rsidRPr="00865A39" w:rsidRDefault="007B64ED" w:rsidP="00DB7869">
      <w:pPr>
        <w:pStyle w:val="Akapitzlist"/>
        <w:spacing w:line="257" w:lineRule="auto"/>
        <w:ind w:left="644"/>
        <w:rPr>
          <w:rFonts w:eastAsia="Calibri" w:cs="Times New Roman"/>
          <w:kern w:val="0"/>
          <w:szCs w:val="22"/>
          <w14:ligatures w14:val="none"/>
        </w:rPr>
      </w:pPr>
      <w:r w:rsidRPr="00865A39">
        <w:rPr>
          <w:rFonts w:eastAsia="Calibri" w:cs="Times New Roman"/>
          <w:kern w:val="0"/>
          <w:szCs w:val="22"/>
          <w14:ligatures w14:val="none"/>
        </w:rPr>
        <w:t xml:space="preserve">Źródło danych: </w:t>
      </w:r>
      <w:proofErr w:type="spellStart"/>
      <w:r>
        <w:rPr>
          <w:rFonts w:eastAsia="Calibri" w:cs="Times New Roman"/>
          <w:kern w:val="0"/>
          <w:szCs w:val="22"/>
          <w14:ligatures w14:val="none"/>
        </w:rPr>
        <w:t>CeZ</w:t>
      </w:r>
      <w:proofErr w:type="spellEnd"/>
      <w:r>
        <w:rPr>
          <w:rFonts w:eastAsia="Calibri" w:cs="Times New Roman"/>
          <w:kern w:val="0"/>
          <w:szCs w:val="22"/>
          <w14:ligatures w14:val="none"/>
        </w:rPr>
        <w:t xml:space="preserve"> (Centrum e-Zdrowia)</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98AE1A3" w14:textId="77777777">
        <w:tc>
          <w:tcPr>
            <w:tcW w:w="9214" w:type="dxa"/>
            <w:gridSpan w:val="11"/>
            <w:vAlign w:val="center"/>
          </w:tcPr>
          <w:p w14:paraId="528092C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(proc.)</w:t>
            </w:r>
          </w:p>
        </w:tc>
      </w:tr>
      <w:tr w:rsidR="007B64ED" w:rsidRPr="00FE1CB9" w14:paraId="23E724EA" w14:textId="77777777">
        <w:tc>
          <w:tcPr>
            <w:tcW w:w="837" w:type="dxa"/>
            <w:vAlign w:val="center"/>
          </w:tcPr>
          <w:p w14:paraId="4FFEF6C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34E95A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78CFDB3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5919CBF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4DB36E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77AF33D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763EEB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6FC973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E60652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315E5A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2A1933D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232D333C" w14:textId="77777777">
        <w:tc>
          <w:tcPr>
            <w:tcW w:w="837" w:type="dxa"/>
            <w:vAlign w:val="center"/>
          </w:tcPr>
          <w:p w14:paraId="757FDC0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24%</w:t>
            </w:r>
          </w:p>
        </w:tc>
        <w:tc>
          <w:tcPr>
            <w:tcW w:w="838" w:type="dxa"/>
            <w:vAlign w:val="center"/>
          </w:tcPr>
          <w:p w14:paraId="4527F8A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31%</w:t>
            </w:r>
          </w:p>
        </w:tc>
        <w:tc>
          <w:tcPr>
            <w:tcW w:w="837" w:type="dxa"/>
            <w:vAlign w:val="center"/>
          </w:tcPr>
          <w:p w14:paraId="297A832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39%</w:t>
            </w:r>
          </w:p>
        </w:tc>
        <w:tc>
          <w:tcPr>
            <w:tcW w:w="838" w:type="dxa"/>
            <w:vAlign w:val="center"/>
          </w:tcPr>
          <w:p w14:paraId="5C06EF6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47%</w:t>
            </w:r>
          </w:p>
        </w:tc>
        <w:tc>
          <w:tcPr>
            <w:tcW w:w="838" w:type="dxa"/>
            <w:vAlign w:val="center"/>
          </w:tcPr>
          <w:p w14:paraId="111BE42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54%</w:t>
            </w:r>
          </w:p>
        </w:tc>
        <w:tc>
          <w:tcPr>
            <w:tcW w:w="837" w:type="dxa"/>
            <w:vAlign w:val="center"/>
          </w:tcPr>
          <w:p w14:paraId="760D089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62%</w:t>
            </w:r>
          </w:p>
        </w:tc>
        <w:tc>
          <w:tcPr>
            <w:tcW w:w="838" w:type="dxa"/>
            <w:vAlign w:val="center"/>
          </w:tcPr>
          <w:p w14:paraId="6D100AF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69%</w:t>
            </w:r>
          </w:p>
        </w:tc>
        <w:tc>
          <w:tcPr>
            <w:tcW w:w="838" w:type="dxa"/>
            <w:vAlign w:val="center"/>
          </w:tcPr>
          <w:p w14:paraId="1B8235F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77%</w:t>
            </w:r>
          </w:p>
        </w:tc>
        <w:tc>
          <w:tcPr>
            <w:tcW w:w="837" w:type="dxa"/>
            <w:vAlign w:val="center"/>
          </w:tcPr>
          <w:p w14:paraId="6D5C5B0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85%</w:t>
            </w:r>
          </w:p>
        </w:tc>
        <w:tc>
          <w:tcPr>
            <w:tcW w:w="838" w:type="dxa"/>
            <w:vAlign w:val="center"/>
          </w:tcPr>
          <w:p w14:paraId="0B1C2A4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92%</w:t>
            </w:r>
          </w:p>
        </w:tc>
        <w:tc>
          <w:tcPr>
            <w:tcW w:w="838" w:type="dxa"/>
            <w:vAlign w:val="center"/>
          </w:tcPr>
          <w:p w14:paraId="528DC0E0"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063250CD" w14:textId="77777777" w:rsidR="007B64ED" w:rsidRPr="00FE1CB9" w:rsidRDefault="007B64ED" w:rsidP="007B64ED">
      <w:pPr>
        <w:spacing w:line="257" w:lineRule="auto"/>
        <w:rPr>
          <w:rFonts w:eastAsia="Calibri" w:cs="Times New Roman"/>
          <w:kern w:val="0"/>
          <w:szCs w:val="22"/>
          <w14:ligatures w14:val="none"/>
        </w:rPr>
      </w:pPr>
    </w:p>
    <w:p w14:paraId="535282FE"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Wprowadzenie narzędzi predykcyjnych w systemie centralnym</w:t>
      </w:r>
    </w:p>
    <w:p w14:paraId="1F781ECB" w14:textId="77777777" w:rsidR="007B64ED"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w:t>
      </w:r>
      <w:r>
        <w:rPr>
          <w:rFonts w:eastAsia="Calibri" w:cs="Times New Roman"/>
          <w:kern w:val="0"/>
          <w:szCs w:val="22"/>
          <w14:ligatures w14:val="none"/>
        </w:rPr>
        <w:t>bazowa</w:t>
      </w:r>
      <w:r w:rsidRPr="00FE1CB9">
        <w:rPr>
          <w:rFonts w:eastAsia="Calibri" w:cs="Times New Roman"/>
          <w:kern w:val="0"/>
          <w:szCs w:val="22"/>
          <w14:ligatures w14:val="none"/>
        </w:rPr>
        <w:t xml:space="preserve">: </w:t>
      </w:r>
      <w:r>
        <w:rPr>
          <w:rFonts w:eastAsia="Calibri" w:cs="Times New Roman"/>
          <w:kern w:val="0"/>
          <w:szCs w:val="22"/>
          <w14:ligatures w14:val="none"/>
        </w:rPr>
        <w:t>brak danych* - wartość bazowa i wartości pośrednie do określenia na późniejszym etapie</w:t>
      </w:r>
    </w:p>
    <w:p w14:paraId="5E422763"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100 jednostek chorobowych</w:t>
      </w:r>
    </w:p>
    <w:p w14:paraId="2AEDF26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057959C6"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proofErr w:type="spellStart"/>
      <w:r>
        <w:rPr>
          <w:rFonts w:eastAsia="Calibri" w:cs="Times New Roman"/>
          <w:kern w:val="0"/>
          <w:szCs w:val="22"/>
          <w14:ligatures w14:val="none"/>
        </w:rPr>
        <w:t>CeZ</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E742180" w14:textId="77777777">
        <w:tc>
          <w:tcPr>
            <w:tcW w:w="9214" w:type="dxa"/>
            <w:gridSpan w:val="11"/>
            <w:vAlign w:val="center"/>
          </w:tcPr>
          <w:p w14:paraId="1B75BA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09C28044" w14:textId="77777777">
        <w:tc>
          <w:tcPr>
            <w:tcW w:w="837" w:type="dxa"/>
            <w:vAlign w:val="center"/>
          </w:tcPr>
          <w:p w14:paraId="1835D41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417213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663370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0742791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1C2BF24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CFB150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762184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949AC0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A5AC6F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78FD3F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53C3633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AF66840" w14:textId="77777777">
        <w:tc>
          <w:tcPr>
            <w:tcW w:w="837" w:type="dxa"/>
            <w:vAlign w:val="center"/>
          </w:tcPr>
          <w:p w14:paraId="05BF5C2A" w14:textId="42C5142E"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r w:rsidR="0050432F">
              <w:rPr>
                <w:rFonts w:eastAsia="Calibri" w:cs="Times New Roman"/>
                <w:kern w:val="0"/>
                <w:sz w:val="20"/>
                <w:szCs w:val="20"/>
                <w14:ligatures w14:val="none"/>
              </w:rPr>
              <w:t>*</w:t>
            </w:r>
          </w:p>
        </w:tc>
        <w:tc>
          <w:tcPr>
            <w:tcW w:w="838" w:type="dxa"/>
            <w:vAlign w:val="center"/>
          </w:tcPr>
          <w:p w14:paraId="193F7839"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32F3E8B1"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52329ACD"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7A6995C4"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3FA3849A"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7F22E048"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78033046"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7" w:type="dxa"/>
            <w:vAlign w:val="center"/>
          </w:tcPr>
          <w:p w14:paraId="2D5FF307"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54FB2849" w14:textId="77777777" w:rsidR="007B64ED" w:rsidRPr="00FE1CB9" w:rsidRDefault="007B64ED">
            <w:pPr>
              <w:spacing w:line="257" w:lineRule="auto"/>
              <w:jc w:val="center"/>
              <w:rPr>
                <w:rFonts w:eastAsia="Calibri" w:cs="Times New Roman"/>
                <w:kern w:val="0"/>
                <w:sz w:val="20"/>
                <w:szCs w:val="20"/>
                <w14:ligatures w14:val="none"/>
              </w:rPr>
            </w:pPr>
            <w:proofErr w:type="spellStart"/>
            <w:r>
              <w:rPr>
                <w:rFonts w:eastAsia="Calibri" w:cs="Times New Roman"/>
                <w:kern w:val="0"/>
                <w:sz w:val="20"/>
                <w:szCs w:val="20"/>
                <w14:ligatures w14:val="none"/>
              </w:rPr>
              <w:t>bd</w:t>
            </w:r>
            <w:proofErr w:type="spellEnd"/>
          </w:p>
        </w:tc>
        <w:tc>
          <w:tcPr>
            <w:tcW w:w="838" w:type="dxa"/>
            <w:vAlign w:val="center"/>
          </w:tcPr>
          <w:p w14:paraId="4245631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w:t>
            </w:r>
          </w:p>
        </w:tc>
      </w:tr>
    </w:tbl>
    <w:p w14:paraId="5A0A60BA" w14:textId="77777777" w:rsidR="007B64ED" w:rsidRPr="00FE1CB9" w:rsidRDefault="007B64ED" w:rsidP="007B64ED">
      <w:pPr>
        <w:spacing w:line="257" w:lineRule="auto"/>
        <w:rPr>
          <w:rFonts w:eastAsia="Calibri" w:cs="Times New Roman"/>
          <w:kern w:val="0"/>
          <w:szCs w:val="22"/>
          <w14:ligatures w14:val="none"/>
        </w:rPr>
      </w:pPr>
      <w:r>
        <w:rPr>
          <w:rFonts w:eastAsia="Calibri" w:cs="Times New Roman"/>
          <w:kern w:val="0"/>
          <w:szCs w:val="22"/>
          <w14:ligatures w14:val="none"/>
        </w:rPr>
        <w:t>*określenie wartości bazowej oraz wartości pośrednich będzie możliwe po udostępnieniu Platformy Usług Inteligentnych (PUI) MZ; planowany pierwszy odczyt 2026/2027</w:t>
      </w:r>
    </w:p>
    <w:p w14:paraId="5B2D949D" w14:textId="77777777"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t>3.3 Branże kreatywne</w:t>
      </w:r>
    </w:p>
    <w:p w14:paraId="7EAB2B17"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Przychody polskiego sektora producentów gier wideo</w:t>
      </w:r>
    </w:p>
    <w:p w14:paraId="07A10C51" w14:textId="2B297B12"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 xml:space="preserve">Wartość bazowa: 1286 mln </w:t>
      </w:r>
      <w:r w:rsidR="00DC1BD7">
        <w:rPr>
          <w:rFonts w:eastAsia="Calibri" w:cs="Times New Roman"/>
          <w:kern w:val="0"/>
          <w:szCs w:val="22"/>
          <w14:ligatures w14:val="none"/>
        </w:rPr>
        <w:t>EUR</w:t>
      </w:r>
      <w:r>
        <w:rPr>
          <w:rFonts w:eastAsia="Calibri" w:cs="Times New Roman"/>
          <w:kern w:val="0"/>
          <w:szCs w:val="22"/>
          <w14:ligatures w14:val="none"/>
        </w:rPr>
        <w:t xml:space="preserve"> (2022)</w:t>
      </w:r>
    </w:p>
    <w:p w14:paraId="486235C0" w14:textId="39B0C351"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 xml:space="preserve">4440 mln </w:t>
      </w:r>
      <w:r w:rsidR="00DC1BD7">
        <w:rPr>
          <w:rFonts w:eastAsia="Calibri" w:cs="Times New Roman"/>
          <w:kern w:val="0"/>
          <w:szCs w:val="22"/>
          <w14:ligatures w14:val="none"/>
        </w:rPr>
        <w:t>EUR</w:t>
      </w:r>
    </w:p>
    <w:p w14:paraId="7AB4D4AC"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064FC71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PARP/GIC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2F3DA62E" w14:textId="77777777">
        <w:tc>
          <w:tcPr>
            <w:tcW w:w="9214" w:type="dxa"/>
            <w:gridSpan w:val="11"/>
            <w:vAlign w:val="center"/>
          </w:tcPr>
          <w:p w14:paraId="3D9599E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(mln euro)</w:t>
            </w:r>
          </w:p>
        </w:tc>
      </w:tr>
      <w:tr w:rsidR="007B64ED" w:rsidRPr="00FE1CB9" w14:paraId="3E1F1CCE" w14:textId="77777777">
        <w:tc>
          <w:tcPr>
            <w:tcW w:w="837" w:type="dxa"/>
            <w:vAlign w:val="center"/>
          </w:tcPr>
          <w:p w14:paraId="6B1D113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52986E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352825C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603F0EE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6E2C71B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A1253B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6C235B9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237D993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246B48B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42D172B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782BA9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62DF5FC5" w14:textId="77777777">
        <w:tc>
          <w:tcPr>
            <w:tcW w:w="837" w:type="dxa"/>
            <w:vAlign w:val="center"/>
          </w:tcPr>
          <w:p w14:paraId="4AA0EF2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1712</w:t>
            </w:r>
          </w:p>
        </w:tc>
        <w:tc>
          <w:tcPr>
            <w:tcW w:w="838" w:type="dxa"/>
            <w:vAlign w:val="center"/>
          </w:tcPr>
          <w:p w14:paraId="1B04006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1883</w:t>
            </w:r>
          </w:p>
        </w:tc>
        <w:tc>
          <w:tcPr>
            <w:tcW w:w="837" w:type="dxa"/>
            <w:vAlign w:val="center"/>
          </w:tcPr>
          <w:p w14:paraId="0390BA6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2071</w:t>
            </w:r>
          </w:p>
        </w:tc>
        <w:tc>
          <w:tcPr>
            <w:tcW w:w="838" w:type="dxa"/>
            <w:vAlign w:val="center"/>
          </w:tcPr>
          <w:p w14:paraId="624BB75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2278</w:t>
            </w:r>
          </w:p>
        </w:tc>
        <w:tc>
          <w:tcPr>
            <w:tcW w:w="838" w:type="dxa"/>
            <w:vAlign w:val="center"/>
          </w:tcPr>
          <w:p w14:paraId="0DC6629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2506</w:t>
            </w:r>
          </w:p>
        </w:tc>
        <w:tc>
          <w:tcPr>
            <w:tcW w:w="837" w:type="dxa"/>
            <w:vAlign w:val="center"/>
          </w:tcPr>
          <w:p w14:paraId="0EC14C1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2757</w:t>
            </w:r>
          </w:p>
        </w:tc>
        <w:tc>
          <w:tcPr>
            <w:tcW w:w="838" w:type="dxa"/>
            <w:vAlign w:val="center"/>
          </w:tcPr>
          <w:p w14:paraId="289002C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3032</w:t>
            </w:r>
          </w:p>
        </w:tc>
        <w:tc>
          <w:tcPr>
            <w:tcW w:w="838" w:type="dxa"/>
            <w:vAlign w:val="center"/>
          </w:tcPr>
          <w:p w14:paraId="37C6E3D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3336</w:t>
            </w:r>
          </w:p>
        </w:tc>
        <w:tc>
          <w:tcPr>
            <w:tcW w:w="837" w:type="dxa"/>
            <w:vAlign w:val="center"/>
          </w:tcPr>
          <w:p w14:paraId="641F38E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3669</w:t>
            </w:r>
          </w:p>
        </w:tc>
        <w:tc>
          <w:tcPr>
            <w:tcW w:w="838" w:type="dxa"/>
            <w:vAlign w:val="center"/>
          </w:tcPr>
          <w:p w14:paraId="1CD787B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4036</w:t>
            </w:r>
          </w:p>
        </w:tc>
        <w:tc>
          <w:tcPr>
            <w:tcW w:w="838" w:type="dxa"/>
            <w:vAlign w:val="center"/>
          </w:tcPr>
          <w:p w14:paraId="137DF9A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4440</w:t>
            </w:r>
          </w:p>
        </w:tc>
      </w:tr>
    </w:tbl>
    <w:p w14:paraId="32FC54F7" w14:textId="4CAB5918" w:rsidR="007B64ED" w:rsidRPr="00FE1CB9" w:rsidRDefault="007B64ED" w:rsidP="007B64ED">
      <w:pPr>
        <w:spacing w:line="257" w:lineRule="auto"/>
        <w:rPr>
          <w:rFonts w:eastAsia="Calibri" w:cs="Times New Roman"/>
          <w:kern w:val="0"/>
          <w:szCs w:val="22"/>
          <w14:ligatures w14:val="none"/>
        </w:rPr>
      </w:pPr>
      <w:r w:rsidRPr="00FE1CB9">
        <w:rPr>
          <w:rFonts w:eastAsia="Calibri" w:cs="Times New Roman"/>
          <w:kern w:val="0"/>
          <w:szCs w:val="22"/>
          <w14:ligatures w14:val="none"/>
        </w:rPr>
        <w:lastRenderedPageBreak/>
        <w:t>3.</w:t>
      </w:r>
      <w:r w:rsidR="001D5C2B">
        <w:rPr>
          <w:rFonts w:eastAsia="Calibri" w:cs="Times New Roman"/>
          <w:kern w:val="0"/>
          <w:szCs w:val="22"/>
          <w14:ligatures w14:val="none"/>
        </w:rPr>
        <w:t>5</w:t>
      </w:r>
      <w:r w:rsidRPr="00FE1CB9">
        <w:rPr>
          <w:rFonts w:eastAsia="Calibri" w:cs="Times New Roman"/>
          <w:kern w:val="0"/>
          <w:szCs w:val="22"/>
          <w14:ligatures w14:val="none"/>
        </w:rPr>
        <w:t xml:space="preserve"> Cyfrowa akademia</w:t>
      </w:r>
    </w:p>
    <w:p w14:paraId="155462EC"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Liczba absolwentów kierunków kształcących w obszarze ICT (dyscypliny wg klasyfikacji ISCED 0610, 0611, 0612, 0613, 0618, 0619, 0688)</w:t>
      </w:r>
    </w:p>
    <w:p w14:paraId="6163AD62"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16199 (2024)</w:t>
      </w:r>
    </w:p>
    <w:p w14:paraId="47FF648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20000</w:t>
      </w:r>
    </w:p>
    <w:p w14:paraId="2BC0D71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2008D98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 xml:space="preserve">system </w:t>
      </w:r>
      <w:proofErr w:type="spellStart"/>
      <w:r>
        <w:rPr>
          <w:rFonts w:eastAsia="Calibri" w:cs="Times New Roman"/>
          <w:kern w:val="0"/>
          <w:szCs w:val="22"/>
          <w14:ligatures w14:val="none"/>
        </w:rPr>
        <w:t>POL_on</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0A6B24A" w14:textId="77777777">
        <w:tc>
          <w:tcPr>
            <w:tcW w:w="9214" w:type="dxa"/>
            <w:gridSpan w:val="11"/>
            <w:vAlign w:val="center"/>
          </w:tcPr>
          <w:p w14:paraId="0E8E35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4E2A02C2" w14:textId="77777777">
        <w:tc>
          <w:tcPr>
            <w:tcW w:w="837" w:type="dxa"/>
            <w:vAlign w:val="center"/>
          </w:tcPr>
          <w:p w14:paraId="1612650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AB9799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87B150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4E263F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3C20E97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5A88C8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3E24409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FCF56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2029A3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884D7C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1B5605D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ECFA6F9" w14:textId="77777777">
        <w:tc>
          <w:tcPr>
            <w:tcW w:w="837" w:type="dxa"/>
            <w:vAlign w:val="center"/>
          </w:tcPr>
          <w:p w14:paraId="3CB8B28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16545</w:t>
            </w:r>
          </w:p>
        </w:tc>
        <w:tc>
          <w:tcPr>
            <w:tcW w:w="838" w:type="dxa"/>
            <w:vAlign w:val="center"/>
          </w:tcPr>
          <w:p w14:paraId="14A5CE0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16890</w:t>
            </w:r>
          </w:p>
        </w:tc>
        <w:tc>
          <w:tcPr>
            <w:tcW w:w="837" w:type="dxa"/>
            <w:vAlign w:val="center"/>
          </w:tcPr>
          <w:p w14:paraId="37DD5BA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17236</w:t>
            </w:r>
          </w:p>
        </w:tc>
        <w:tc>
          <w:tcPr>
            <w:tcW w:w="838" w:type="dxa"/>
            <w:vAlign w:val="center"/>
          </w:tcPr>
          <w:p w14:paraId="4211D43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17581</w:t>
            </w:r>
          </w:p>
        </w:tc>
        <w:tc>
          <w:tcPr>
            <w:tcW w:w="838" w:type="dxa"/>
            <w:vAlign w:val="center"/>
          </w:tcPr>
          <w:p w14:paraId="4107CEF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17927</w:t>
            </w:r>
          </w:p>
        </w:tc>
        <w:tc>
          <w:tcPr>
            <w:tcW w:w="837" w:type="dxa"/>
            <w:vAlign w:val="center"/>
          </w:tcPr>
          <w:p w14:paraId="639C03B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18272</w:t>
            </w:r>
          </w:p>
        </w:tc>
        <w:tc>
          <w:tcPr>
            <w:tcW w:w="838" w:type="dxa"/>
            <w:vAlign w:val="center"/>
          </w:tcPr>
          <w:p w14:paraId="73486F5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18618</w:t>
            </w:r>
          </w:p>
        </w:tc>
        <w:tc>
          <w:tcPr>
            <w:tcW w:w="838" w:type="dxa"/>
            <w:vAlign w:val="center"/>
          </w:tcPr>
          <w:p w14:paraId="3CE3EB8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18963</w:t>
            </w:r>
          </w:p>
        </w:tc>
        <w:tc>
          <w:tcPr>
            <w:tcW w:w="837" w:type="dxa"/>
            <w:vAlign w:val="center"/>
          </w:tcPr>
          <w:p w14:paraId="0ECF067D"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19309</w:t>
            </w:r>
          </w:p>
        </w:tc>
        <w:tc>
          <w:tcPr>
            <w:tcW w:w="838" w:type="dxa"/>
            <w:vAlign w:val="center"/>
          </w:tcPr>
          <w:p w14:paraId="3738B39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19654</w:t>
            </w:r>
          </w:p>
        </w:tc>
        <w:tc>
          <w:tcPr>
            <w:tcW w:w="838" w:type="dxa"/>
            <w:vAlign w:val="center"/>
          </w:tcPr>
          <w:p w14:paraId="154E7AF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20000</w:t>
            </w:r>
          </w:p>
        </w:tc>
      </w:tr>
    </w:tbl>
    <w:p w14:paraId="7F459178" w14:textId="77777777" w:rsidR="007B64ED" w:rsidRPr="00FE1CB9" w:rsidRDefault="007B64ED" w:rsidP="007B64ED">
      <w:pPr>
        <w:spacing w:line="257" w:lineRule="auto"/>
        <w:rPr>
          <w:rFonts w:eastAsia="Calibri" w:cs="Times New Roman"/>
          <w:kern w:val="0"/>
          <w:szCs w:val="22"/>
          <w14:ligatures w14:val="none"/>
        </w:rPr>
      </w:pPr>
    </w:p>
    <w:p w14:paraId="2AEAA1E7"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 xml:space="preserve">Ilość mocy obliczeniowej dla obliczeń HPC dostępnej w </w:t>
      </w:r>
      <w:proofErr w:type="spellStart"/>
      <w:r w:rsidRPr="00DB7869">
        <w:rPr>
          <w:rFonts w:eastAsia="Calibri" w:cs="Times New Roman"/>
          <w:kern w:val="0"/>
          <w:szCs w:val="22"/>
          <w14:ligatures w14:val="none"/>
        </w:rPr>
        <w:t>PLGrid</w:t>
      </w:r>
      <w:proofErr w:type="spellEnd"/>
    </w:p>
    <w:p w14:paraId="0651F7C2"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 xml:space="preserve">Wartość bazowa: 70 </w:t>
      </w:r>
      <w:proofErr w:type="spellStart"/>
      <w:r>
        <w:rPr>
          <w:rFonts w:eastAsia="Calibri" w:cs="Times New Roman"/>
          <w:kern w:val="0"/>
          <w:szCs w:val="22"/>
          <w14:ligatures w14:val="none"/>
        </w:rPr>
        <w:t>petaflopsów</w:t>
      </w:r>
      <w:proofErr w:type="spellEnd"/>
      <w:r>
        <w:rPr>
          <w:rFonts w:eastAsia="Calibri" w:cs="Times New Roman"/>
          <w:kern w:val="0"/>
          <w:szCs w:val="22"/>
          <w14:ligatures w14:val="none"/>
        </w:rPr>
        <w:t xml:space="preserve"> (2024)</w:t>
      </w:r>
    </w:p>
    <w:p w14:paraId="119A82FB"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 xml:space="preserve">1 </w:t>
      </w:r>
      <w:proofErr w:type="spellStart"/>
      <w:r>
        <w:rPr>
          <w:rFonts w:eastAsia="Calibri" w:cs="Times New Roman"/>
          <w:kern w:val="0"/>
          <w:szCs w:val="22"/>
          <w14:ligatures w14:val="none"/>
        </w:rPr>
        <w:t>eksaflops</w:t>
      </w:r>
      <w:proofErr w:type="spellEnd"/>
    </w:p>
    <w:p w14:paraId="6F9F7ED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54D11B8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proofErr w:type="spellStart"/>
      <w:r>
        <w:rPr>
          <w:rFonts w:eastAsia="Calibri" w:cs="Times New Roman"/>
          <w:kern w:val="0"/>
          <w:szCs w:val="22"/>
          <w14:ligatures w14:val="none"/>
        </w:rPr>
        <w:t>PLGrid</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54D078DD" w14:textId="77777777">
        <w:tc>
          <w:tcPr>
            <w:tcW w:w="9214" w:type="dxa"/>
            <w:gridSpan w:val="11"/>
            <w:vAlign w:val="center"/>
          </w:tcPr>
          <w:p w14:paraId="7518D5D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(PFLOPS)</w:t>
            </w:r>
          </w:p>
        </w:tc>
      </w:tr>
      <w:tr w:rsidR="007B64ED" w:rsidRPr="00FE1CB9" w14:paraId="4247AB35" w14:textId="77777777">
        <w:tc>
          <w:tcPr>
            <w:tcW w:w="837" w:type="dxa"/>
            <w:vAlign w:val="center"/>
          </w:tcPr>
          <w:p w14:paraId="5CB9958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6A9E3F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4E9C1E2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563C9AD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6E0C6B6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6D80B3E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7D8226A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0511425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0229BDB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66020B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00D3393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5EED927" w14:textId="77777777">
        <w:tc>
          <w:tcPr>
            <w:tcW w:w="837" w:type="dxa"/>
            <w:vAlign w:val="center"/>
          </w:tcPr>
          <w:p w14:paraId="527FE61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87</w:t>
            </w:r>
          </w:p>
        </w:tc>
        <w:tc>
          <w:tcPr>
            <w:tcW w:w="838" w:type="dxa"/>
            <w:vAlign w:val="center"/>
          </w:tcPr>
          <w:p w14:paraId="0FAC1EB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108</w:t>
            </w:r>
          </w:p>
        </w:tc>
        <w:tc>
          <w:tcPr>
            <w:tcW w:w="837" w:type="dxa"/>
            <w:vAlign w:val="center"/>
          </w:tcPr>
          <w:p w14:paraId="5922F1B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134</w:t>
            </w:r>
          </w:p>
        </w:tc>
        <w:tc>
          <w:tcPr>
            <w:tcW w:w="838" w:type="dxa"/>
            <w:vAlign w:val="center"/>
          </w:tcPr>
          <w:p w14:paraId="2CA03C9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167</w:t>
            </w:r>
          </w:p>
        </w:tc>
        <w:tc>
          <w:tcPr>
            <w:tcW w:w="838" w:type="dxa"/>
            <w:vAlign w:val="center"/>
          </w:tcPr>
          <w:p w14:paraId="1A416CC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250</w:t>
            </w:r>
          </w:p>
        </w:tc>
        <w:tc>
          <w:tcPr>
            <w:tcW w:w="837" w:type="dxa"/>
            <w:vAlign w:val="center"/>
          </w:tcPr>
          <w:p w14:paraId="5AF62AA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312</w:t>
            </w:r>
          </w:p>
        </w:tc>
        <w:tc>
          <w:tcPr>
            <w:tcW w:w="838" w:type="dxa"/>
            <w:vAlign w:val="center"/>
          </w:tcPr>
          <w:p w14:paraId="30CE991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390</w:t>
            </w:r>
          </w:p>
        </w:tc>
        <w:tc>
          <w:tcPr>
            <w:tcW w:w="838" w:type="dxa"/>
            <w:vAlign w:val="center"/>
          </w:tcPr>
          <w:p w14:paraId="00D3D41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486</w:t>
            </w:r>
          </w:p>
        </w:tc>
        <w:tc>
          <w:tcPr>
            <w:tcW w:w="837" w:type="dxa"/>
            <w:vAlign w:val="center"/>
          </w:tcPr>
          <w:p w14:paraId="597C037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606</w:t>
            </w:r>
          </w:p>
        </w:tc>
        <w:tc>
          <w:tcPr>
            <w:tcW w:w="838" w:type="dxa"/>
            <w:vAlign w:val="center"/>
          </w:tcPr>
          <w:p w14:paraId="059DE44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757</w:t>
            </w:r>
          </w:p>
        </w:tc>
        <w:tc>
          <w:tcPr>
            <w:tcW w:w="838" w:type="dxa"/>
            <w:vAlign w:val="center"/>
          </w:tcPr>
          <w:p w14:paraId="154AE98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1000</w:t>
            </w:r>
          </w:p>
        </w:tc>
      </w:tr>
    </w:tbl>
    <w:p w14:paraId="670DB4F0" w14:textId="77777777" w:rsidR="007B64ED" w:rsidRPr="00FE1CB9" w:rsidRDefault="007B64ED" w:rsidP="007B64ED">
      <w:pPr>
        <w:spacing w:line="257" w:lineRule="auto"/>
        <w:rPr>
          <w:rFonts w:eastAsia="Calibri" w:cs="Times New Roman"/>
          <w:kern w:val="0"/>
          <w:szCs w:val="22"/>
          <w14:ligatures w14:val="none"/>
        </w:rPr>
      </w:pPr>
    </w:p>
    <w:p w14:paraId="13E33A20" w14:textId="77777777" w:rsidR="007B64ED" w:rsidRPr="00DB7869" w:rsidRDefault="007B64ED" w:rsidP="006746F6">
      <w:pPr>
        <w:pStyle w:val="Akapitzlist"/>
        <w:numPr>
          <w:ilvl w:val="0"/>
          <w:numId w:val="158"/>
        </w:numPr>
        <w:spacing w:line="257" w:lineRule="auto"/>
        <w:rPr>
          <w:rFonts w:eastAsia="Calibri" w:cs="Times New Roman"/>
          <w:kern w:val="0"/>
          <w:szCs w:val="22"/>
          <w14:ligatures w14:val="none"/>
        </w:rPr>
      </w:pPr>
      <w:r w:rsidRPr="00DB7869">
        <w:rPr>
          <w:rFonts w:eastAsia="Calibri" w:cs="Times New Roman"/>
          <w:kern w:val="0"/>
          <w:szCs w:val="22"/>
          <w14:ligatures w14:val="none"/>
        </w:rPr>
        <w:t xml:space="preserve">Ilość mocy obliczeniowej dla obliczeń AI dostępnej w </w:t>
      </w:r>
      <w:proofErr w:type="spellStart"/>
      <w:r w:rsidRPr="00DB7869">
        <w:rPr>
          <w:rFonts w:eastAsia="Calibri" w:cs="Times New Roman"/>
          <w:kern w:val="0"/>
          <w:szCs w:val="22"/>
          <w14:ligatures w14:val="none"/>
        </w:rPr>
        <w:t>PLGrid</w:t>
      </w:r>
      <w:proofErr w:type="spellEnd"/>
    </w:p>
    <w:p w14:paraId="0F39966D"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 xml:space="preserve">Wartość bazowa: 3 </w:t>
      </w:r>
      <w:proofErr w:type="spellStart"/>
      <w:r>
        <w:rPr>
          <w:rFonts w:eastAsia="Calibri" w:cs="Times New Roman"/>
          <w:kern w:val="0"/>
          <w:szCs w:val="22"/>
          <w14:ligatures w14:val="none"/>
        </w:rPr>
        <w:t>eksaflopsy</w:t>
      </w:r>
      <w:proofErr w:type="spellEnd"/>
      <w:r>
        <w:rPr>
          <w:rFonts w:eastAsia="Calibri" w:cs="Times New Roman"/>
          <w:kern w:val="0"/>
          <w:szCs w:val="22"/>
          <w14:ligatures w14:val="none"/>
        </w:rPr>
        <w:t xml:space="preserve"> (2024)</w:t>
      </w:r>
    </w:p>
    <w:p w14:paraId="2F4C7AF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 xml:space="preserve">40 </w:t>
      </w:r>
      <w:proofErr w:type="spellStart"/>
      <w:r>
        <w:rPr>
          <w:rFonts w:eastAsia="Calibri" w:cs="Times New Roman"/>
          <w:kern w:val="0"/>
          <w:szCs w:val="22"/>
          <w14:ligatures w14:val="none"/>
        </w:rPr>
        <w:t>eksaflopsów</w:t>
      </w:r>
      <w:proofErr w:type="spellEnd"/>
    </w:p>
    <w:p w14:paraId="24150A8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56419F8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proofErr w:type="spellStart"/>
      <w:r>
        <w:rPr>
          <w:rFonts w:eastAsia="Calibri" w:cs="Times New Roman"/>
          <w:kern w:val="0"/>
          <w:szCs w:val="22"/>
          <w14:ligatures w14:val="none"/>
        </w:rPr>
        <w:t>PLGrid</w:t>
      </w:r>
      <w:proofErr w:type="spellEnd"/>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A3EF070" w14:textId="77777777">
        <w:tc>
          <w:tcPr>
            <w:tcW w:w="9214" w:type="dxa"/>
            <w:gridSpan w:val="11"/>
            <w:vAlign w:val="center"/>
          </w:tcPr>
          <w:p w14:paraId="2E90F62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r>
              <w:rPr>
                <w:rFonts w:eastAsia="Calibri" w:cs="Times New Roman"/>
                <w:kern w:val="0"/>
                <w:sz w:val="20"/>
                <w:szCs w:val="20"/>
                <w14:ligatures w14:val="none"/>
              </w:rPr>
              <w:t xml:space="preserve"> (EFLOPS)</w:t>
            </w:r>
          </w:p>
        </w:tc>
      </w:tr>
      <w:tr w:rsidR="007B64ED" w:rsidRPr="00FE1CB9" w14:paraId="5877AE71" w14:textId="77777777">
        <w:tc>
          <w:tcPr>
            <w:tcW w:w="837" w:type="dxa"/>
            <w:vAlign w:val="center"/>
          </w:tcPr>
          <w:p w14:paraId="2B9A9EC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5C9101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D7AB16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6F5542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5CA92C0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610A478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6266069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F17A9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49DAA46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3E19F1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61A029F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726730F1" w14:textId="77777777">
        <w:tc>
          <w:tcPr>
            <w:tcW w:w="837" w:type="dxa"/>
            <w:vAlign w:val="center"/>
          </w:tcPr>
          <w:p w14:paraId="026C159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w:t>
            </w:r>
          </w:p>
        </w:tc>
        <w:tc>
          <w:tcPr>
            <w:tcW w:w="838" w:type="dxa"/>
            <w:vAlign w:val="center"/>
          </w:tcPr>
          <w:p w14:paraId="07853B51"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w:t>
            </w:r>
          </w:p>
        </w:tc>
        <w:tc>
          <w:tcPr>
            <w:tcW w:w="837" w:type="dxa"/>
            <w:vAlign w:val="center"/>
          </w:tcPr>
          <w:p w14:paraId="1D4156C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w:t>
            </w:r>
          </w:p>
        </w:tc>
        <w:tc>
          <w:tcPr>
            <w:tcW w:w="838" w:type="dxa"/>
            <w:vAlign w:val="center"/>
          </w:tcPr>
          <w:p w14:paraId="6EAA5A7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w:t>
            </w:r>
          </w:p>
        </w:tc>
        <w:tc>
          <w:tcPr>
            <w:tcW w:w="838" w:type="dxa"/>
            <w:vAlign w:val="center"/>
          </w:tcPr>
          <w:p w14:paraId="185E27F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12</w:t>
            </w:r>
          </w:p>
        </w:tc>
        <w:tc>
          <w:tcPr>
            <w:tcW w:w="837" w:type="dxa"/>
            <w:vAlign w:val="center"/>
          </w:tcPr>
          <w:p w14:paraId="6F3019F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18</w:t>
            </w:r>
          </w:p>
        </w:tc>
        <w:tc>
          <w:tcPr>
            <w:tcW w:w="838" w:type="dxa"/>
            <w:vAlign w:val="center"/>
          </w:tcPr>
          <w:p w14:paraId="23607CB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22</w:t>
            </w:r>
          </w:p>
        </w:tc>
        <w:tc>
          <w:tcPr>
            <w:tcW w:w="838" w:type="dxa"/>
            <w:vAlign w:val="center"/>
          </w:tcPr>
          <w:p w14:paraId="479D084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24</w:t>
            </w:r>
          </w:p>
        </w:tc>
        <w:tc>
          <w:tcPr>
            <w:tcW w:w="837" w:type="dxa"/>
            <w:vAlign w:val="center"/>
          </w:tcPr>
          <w:p w14:paraId="6E53E53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27</w:t>
            </w:r>
          </w:p>
        </w:tc>
        <w:tc>
          <w:tcPr>
            <w:tcW w:w="838" w:type="dxa"/>
            <w:vAlign w:val="center"/>
          </w:tcPr>
          <w:p w14:paraId="238E0D4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32</w:t>
            </w:r>
          </w:p>
        </w:tc>
        <w:tc>
          <w:tcPr>
            <w:tcW w:w="838" w:type="dxa"/>
            <w:vAlign w:val="center"/>
          </w:tcPr>
          <w:p w14:paraId="1BA05EF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40</w:t>
            </w:r>
          </w:p>
        </w:tc>
      </w:tr>
    </w:tbl>
    <w:p w14:paraId="7BCD953E" w14:textId="77777777" w:rsidR="007B64ED" w:rsidRPr="00FE1CB9" w:rsidRDefault="007B64ED" w:rsidP="00DB7869">
      <w:pPr>
        <w:spacing w:line="257" w:lineRule="auto"/>
        <w:rPr>
          <w:rFonts w:eastAsia="Calibri" w:cs="Times New Roman"/>
          <w:kern w:val="0"/>
          <w:szCs w:val="22"/>
          <w14:ligatures w14:val="none"/>
        </w:rPr>
      </w:pPr>
    </w:p>
    <w:p w14:paraId="18E369EE" w14:textId="77777777" w:rsidR="007B64ED" w:rsidRPr="00DB7869" w:rsidRDefault="007B64ED" w:rsidP="007B64ED">
      <w:pPr>
        <w:spacing w:line="257" w:lineRule="auto"/>
        <w:rPr>
          <w:rFonts w:eastAsia="Calibri" w:cs="Times New Roman"/>
          <w:b/>
          <w:bCs/>
          <w:kern w:val="0"/>
          <w:szCs w:val="22"/>
          <w14:ligatures w14:val="none"/>
        </w:rPr>
      </w:pPr>
      <w:r w:rsidRPr="00DB7869">
        <w:rPr>
          <w:rFonts w:eastAsia="Calibri" w:cs="Times New Roman"/>
          <w:b/>
          <w:bCs/>
          <w:kern w:val="0"/>
          <w:szCs w:val="22"/>
          <w14:ligatures w14:val="none"/>
        </w:rPr>
        <w:t>Gospodarka i technologie</w:t>
      </w:r>
    </w:p>
    <w:p w14:paraId="721B6668" w14:textId="57321382" w:rsidR="007B64ED" w:rsidRPr="00FE1CB9" w:rsidRDefault="007B64ED" w:rsidP="007B64ED">
      <w:pPr>
        <w:spacing w:line="257" w:lineRule="auto"/>
        <w:rPr>
          <w:rFonts w:eastAsia="Calibri" w:cs="Calibri"/>
          <w:kern w:val="0"/>
          <w14:ligatures w14:val="none"/>
        </w:rPr>
      </w:pPr>
      <w:r w:rsidRPr="00FE1CB9">
        <w:rPr>
          <w:rFonts w:eastAsia="Calibri" w:cs="Times New Roman"/>
          <w:kern w:val="0"/>
          <w:szCs w:val="22"/>
          <w14:ligatures w14:val="none"/>
        </w:rPr>
        <w:t>4.1 Cyfrowa transformacja przedsiębiorstw</w:t>
      </w:r>
    </w:p>
    <w:p w14:paraId="20348B42"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 xml:space="preserve"> Udział przedsiębiorstw sektora MŚP wykorzystujących na co najmniej podstawowym poziomie technologie cyfrowe</w:t>
      </w:r>
    </w:p>
    <w:p w14:paraId="1ACF36F9"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69% (2024)</w:t>
      </w:r>
    </w:p>
    <w:p w14:paraId="1A7CB9B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92%</w:t>
      </w:r>
    </w:p>
    <w:p w14:paraId="3DEC5680"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2EBF43DE"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Eurostat</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7C65BCB" w14:textId="77777777">
        <w:tc>
          <w:tcPr>
            <w:tcW w:w="9214" w:type="dxa"/>
            <w:gridSpan w:val="11"/>
            <w:vAlign w:val="center"/>
          </w:tcPr>
          <w:p w14:paraId="7A9B6D8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lastRenderedPageBreak/>
              <w:t>Wartość pośrednia</w:t>
            </w:r>
          </w:p>
        </w:tc>
      </w:tr>
      <w:tr w:rsidR="007B64ED" w:rsidRPr="00FE1CB9" w14:paraId="284D9366" w14:textId="77777777">
        <w:tc>
          <w:tcPr>
            <w:tcW w:w="837" w:type="dxa"/>
            <w:vAlign w:val="center"/>
          </w:tcPr>
          <w:p w14:paraId="4FBC3C9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36DF98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2D0B57A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272DD1A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3D0811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10F4C9D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9EEF97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7FE5405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18E1477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157F19D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480FFC4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5BAC7771" w14:textId="77777777">
        <w:tc>
          <w:tcPr>
            <w:tcW w:w="837" w:type="dxa"/>
            <w:vAlign w:val="center"/>
          </w:tcPr>
          <w:p w14:paraId="431C699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71,9%</w:t>
            </w:r>
          </w:p>
        </w:tc>
        <w:tc>
          <w:tcPr>
            <w:tcW w:w="838" w:type="dxa"/>
            <w:vAlign w:val="center"/>
          </w:tcPr>
          <w:p w14:paraId="340BFF9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75,5%</w:t>
            </w:r>
          </w:p>
        </w:tc>
        <w:tc>
          <w:tcPr>
            <w:tcW w:w="837" w:type="dxa"/>
            <w:vAlign w:val="center"/>
          </w:tcPr>
          <w:p w14:paraId="4B599BC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79,1%</w:t>
            </w:r>
          </w:p>
        </w:tc>
        <w:tc>
          <w:tcPr>
            <w:tcW w:w="838" w:type="dxa"/>
            <w:vAlign w:val="center"/>
          </w:tcPr>
          <w:p w14:paraId="47BACDA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82,2%</w:t>
            </w:r>
          </w:p>
        </w:tc>
        <w:tc>
          <w:tcPr>
            <w:tcW w:w="838" w:type="dxa"/>
            <w:vAlign w:val="center"/>
          </w:tcPr>
          <w:p w14:paraId="64716D9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86,4%</w:t>
            </w:r>
          </w:p>
        </w:tc>
        <w:tc>
          <w:tcPr>
            <w:tcW w:w="837" w:type="dxa"/>
            <w:vAlign w:val="center"/>
          </w:tcPr>
          <w:p w14:paraId="6E87255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90,0%</w:t>
            </w:r>
          </w:p>
        </w:tc>
        <w:tc>
          <w:tcPr>
            <w:tcW w:w="838" w:type="dxa"/>
            <w:vAlign w:val="center"/>
          </w:tcPr>
          <w:p w14:paraId="51B00D0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90,6%</w:t>
            </w:r>
          </w:p>
        </w:tc>
        <w:tc>
          <w:tcPr>
            <w:tcW w:w="838" w:type="dxa"/>
            <w:vAlign w:val="center"/>
          </w:tcPr>
          <w:p w14:paraId="69F1067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90,8%</w:t>
            </w:r>
          </w:p>
        </w:tc>
        <w:tc>
          <w:tcPr>
            <w:tcW w:w="837" w:type="dxa"/>
            <w:vAlign w:val="center"/>
          </w:tcPr>
          <w:p w14:paraId="5E92925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91,4%</w:t>
            </w:r>
          </w:p>
        </w:tc>
        <w:tc>
          <w:tcPr>
            <w:tcW w:w="838" w:type="dxa"/>
            <w:vAlign w:val="center"/>
          </w:tcPr>
          <w:p w14:paraId="3804345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91,8%</w:t>
            </w:r>
          </w:p>
        </w:tc>
        <w:tc>
          <w:tcPr>
            <w:tcW w:w="838" w:type="dxa"/>
            <w:vAlign w:val="center"/>
          </w:tcPr>
          <w:p w14:paraId="1459FF8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92%</w:t>
            </w:r>
          </w:p>
        </w:tc>
      </w:tr>
    </w:tbl>
    <w:p w14:paraId="026F19FF" w14:textId="77777777" w:rsidR="007B64ED" w:rsidRPr="00FE1CB9" w:rsidRDefault="007B64ED" w:rsidP="007B64ED">
      <w:pPr>
        <w:spacing w:line="257" w:lineRule="auto"/>
        <w:rPr>
          <w:rFonts w:eastAsia="Calibri" w:cs="Calibri"/>
          <w:kern w:val="0"/>
          <w:szCs w:val="22"/>
          <w14:ligatures w14:val="none"/>
        </w:rPr>
      </w:pPr>
    </w:p>
    <w:p w14:paraId="7B450D58" w14:textId="748358D0"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 xml:space="preserve"> Odsetek przedsiębiorstw </w:t>
      </w:r>
      <w:r w:rsidR="00C87F33">
        <w:rPr>
          <w:rFonts w:eastAsia="Calibri" w:cs="Calibri"/>
          <w:kern w:val="0"/>
          <w:szCs w:val="22"/>
          <w14:ligatures w14:val="none"/>
        </w:rPr>
        <w:t>korzystających z</w:t>
      </w:r>
      <w:r w:rsidRPr="00DB7869">
        <w:rPr>
          <w:rFonts w:eastAsia="Calibri" w:cs="Calibri"/>
          <w:kern w:val="0"/>
          <w:szCs w:val="22"/>
          <w14:ligatures w14:val="none"/>
        </w:rPr>
        <w:t xml:space="preserve"> technologi</w:t>
      </w:r>
      <w:r w:rsidR="00C87F33">
        <w:rPr>
          <w:rFonts w:eastAsia="Calibri" w:cs="Calibri"/>
          <w:kern w:val="0"/>
          <w:szCs w:val="22"/>
          <w14:ligatures w14:val="none"/>
        </w:rPr>
        <w:t>i</w:t>
      </w:r>
      <w:r w:rsidRPr="00DB7869">
        <w:rPr>
          <w:rFonts w:eastAsia="Calibri" w:cs="Calibri"/>
          <w:kern w:val="0"/>
          <w:szCs w:val="22"/>
          <w14:ligatures w14:val="none"/>
        </w:rPr>
        <w:t xml:space="preserve"> sztucznej inteligencji</w:t>
      </w:r>
    </w:p>
    <w:p w14:paraId="231DF4A4" w14:textId="77777777"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5,9% (2024)</w:t>
      </w:r>
    </w:p>
    <w:p w14:paraId="4F3EF1F2"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50%</w:t>
      </w:r>
    </w:p>
    <w:p w14:paraId="3CD4BDDC"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2035</w:t>
      </w:r>
    </w:p>
    <w:p w14:paraId="48847ECF"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GUS</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3DD23D13" w14:textId="77777777">
        <w:tc>
          <w:tcPr>
            <w:tcW w:w="9214" w:type="dxa"/>
            <w:gridSpan w:val="11"/>
            <w:vAlign w:val="center"/>
          </w:tcPr>
          <w:p w14:paraId="1E01958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2A1F4B61" w14:textId="77777777">
        <w:tc>
          <w:tcPr>
            <w:tcW w:w="837" w:type="dxa"/>
            <w:vAlign w:val="center"/>
          </w:tcPr>
          <w:p w14:paraId="457DE45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09AE6A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344EC7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0630FDA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07EE64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3F54112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17224BE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19C60F4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E45833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2BC6CB9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047C283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2FC7BCBE" w14:textId="77777777">
        <w:tc>
          <w:tcPr>
            <w:tcW w:w="837" w:type="dxa"/>
            <w:vAlign w:val="center"/>
          </w:tcPr>
          <w:p w14:paraId="0D9B7EB7"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11,7%</w:t>
            </w:r>
          </w:p>
        </w:tc>
        <w:tc>
          <w:tcPr>
            <w:tcW w:w="838" w:type="dxa"/>
            <w:vAlign w:val="center"/>
          </w:tcPr>
          <w:p w14:paraId="2158E7F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16,9%</w:t>
            </w:r>
          </w:p>
        </w:tc>
        <w:tc>
          <w:tcPr>
            <w:tcW w:w="837" w:type="dxa"/>
            <w:vAlign w:val="center"/>
          </w:tcPr>
          <w:p w14:paraId="6AC8562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21,7%</w:t>
            </w:r>
          </w:p>
        </w:tc>
        <w:tc>
          <w:tcPr>
            <w:tcW w:w="838" w:type="dxa"/>
            <w:vAlign w:val="center"/>
          </w:tcPr>
          <w:p w14:paraId="229F264A"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26,2%</w:t>
            </w:r>
          </w:p>
        </w:tc>
        <w:tc>
          <w:tcPr>
            <w:tcW w:w="838" w:type="dxa"/>
            <w:vAlign w:val="center"/>
          </w:tcPr>
          <w:p w14:paraId="4E8C96D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30,0%</w:t>
            </w:r>
          </w:p>
        </w:tc>
        <w:tc>
          <w:tcPr>
            <w:tcW w:w="837" w:type="dxa"/>
            <w:vAlign w:val="center"/>
          </w:tcPr>
          <w:p w14:paraId="028455A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34,0%</w:t>
            </w:r>
          </w:p>
        </w:tc>
        <w:tc>
          <w:tcPr>
            <w:tcW w:w="838" w:type="dxa"/>
            <w:vAlign w:val="center"/>
          </w:tcPr>
          <w:p w14:paraId="29D7D34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37,6%</w:t>
            </w:r>
          </w:p>
        </w:tc>
        <w:tc>
          <w:tcPr>
            <w:tcW w:w="838" w:type="dxa"/>
            <w:vAlign w:val="center"/>
          </w:tcPr>
          <w:p w14:paraId="57D1D158"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41,0%</w:t>
            </w:r>
          </w:p>
        </w:tc>
        <w:tc>
          <w:tcPr>
            <w:tcW w:w="837" w:type="dxa"/>
            <w:vAlign w:val="center"/>
          </w:tcPr>
          <w:p w14:paraId="2758F96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44,0%</w:t>
            </w:r>
          </w:p>
        </w:tc>
        <w:tc>
          <w:tcPr>
            <w:tcW w:w="838" w:type="dxa"/>
            <w:vAlign w:val="center"/>
          </w:tcPr>
          <w:p w14:paraId="1B65D059"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47,0%</w:t>
            </w:r>
          </w:p>
        </w:tc>
        <w:tc>
          <w:tcPr>
            <w:tcW w:w="838" w:type="dxa"/>
            <w:vAlign w:val="center"/>
          </w:tcPr>
          <w:p w14:paraId="2BF6A29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50%</w:t>
            </w:r>
          </w:p>
        </w:tc>
      </w:tr>
    </w:tbl>
    <w:p w14:paraId="1CA0889C" w14:textId="77777777" w:rsidR="007B64ED" w:rsidRPr="00DB7869" w:rsidRDefault="007B64ED" w:rsidP="007B64ED">
      <w:pPr>
        <w:spacing w:line="257" w:lineRule="auto"/>
        <w:rPr>
          <w:rFonts w:eastAsia="Calibri" w:cs="Calibri"/>
          <w:kern w:val="0"/>
          <w:szCs w:val="22"/>
          <w14:ligatures w14:val="none"/>
        </w:rPr>
      </w:pPr>
    </w:p>
    <w:p w14:paraId="55A59C5E" w14:textId="77777777" w:rsidR="007B64ED" w:rsidRPr="00FE1CB9" w:rsidRDefault="007B64ED" w:rsidP="007B64ED">
      <w:pPr>
        <w:spacing w:line="257" w:lineRule="auto"/>
        <w:rPr>
          <w:rFonts w:eastAsia="Calibri" w:cs="Calibri"/>
          <w:kern w:val="0"/>
          <w:szCs w:val="22"/>
          <w14:ligatures w14:val="none"/>
        </w:rPr>
      </w:pPr>
      <w:r w:rsidRPr="00DB7869">
        <w:rPr>
          <w:rFonts w:eastAsia="Calibri" w:cs="Calibri"/>
          <w:kern w:val="0"/>
          <w:szCs w:val="22"/>
          <w14:ligatures w14:val="none"/>
        </w:rPr>
        <w:t>4.2 S</w:t>
      </w:r>
      <w:r w:rsidRPr="00FE1CB9">
        <w:rPr>
          <w:rFonts w:eastAsia="Calibri" w:cs="Calibri"/>
          <w:kern w:val="0"/>
          <w:szCs w:val="22"/>
          <w14:ligatures w14:val="none"/>
        </w:rPr>
        <w:t>ztuczna inteligencja</w:t>
      </w:r>
    </w:p>
    <w:p w14:paraId="4D6C97DE"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Stworzenie mechanizmu koordynacji wdrożenia i finansowania projektów AI w administracji publicznej</w:t>
      </w:r>
    </w:p>
    <w:p w14:paraId="5A0AF1B2" w14:textId="5EA0E344"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657717">
        <w:rPr>
          <w:rFonts w:eastAsia="Calibri" w:cs="Times New Roman"/>
          <w:kern w:val="0"/>
          <w:szCs w:val="22"/>
          <w14:ligatures w14:val="none"/>
        </w:rPr>
        <w:t xml:space="preserve"> (2025)</w:t>
      </w:r>
    </w:p>
    <w:p w14:paraId="70E70F8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6B4BB463"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Rok, do kiedy wskaźnik ma zostać osiągnięty:</w:t>
      </w:r>
      <w:r>
        <w:rPr>
          <w:rFonts w:eastAsia="Calibri" w:cs="Times New Roman"/>
          <w:kern w:val="0"/>
          <w:szCs w:val="22"/>
          <w14:ligatures w14:val="none"/>
        </w:rPr>
        <w:t xml:space="preserve"> 2026</w:t>
      </w:r>
      <w:r w:rsidRPr="00FE1CB9">
        <w:rPr>
          <w:rFonts w:eastAsia="Calibri" w:cs="Times New Roman"/>
          <w:kern w:val="0"/>
          <w:szCs w:val="22"/>
          <w14:ligatures w14:val="none"/>
        </w:rPr>
        <w:t xml:space="preserve"> </w:t>
      </w:r>
    </w:p>
    <w:p w14:paraId="52542E0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1D70D539" w14:textId="77777777">
        <w:tc>
          <w:tcPr>
            <w:tcW w:w="9214" w:type="dxa"/>
            <w:gridSpan w:val="11"/>
            <w:vAlign w:val="center"/>
          </w:tcPr>
          <w:p w14:paraId="0276AA5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00AEAF8B" w14:textId="77777777">
        <w:tc>
          <w:tcPr>
            <w:tcW w:w="837" w:type="dxa"/>
            <w:vAlign w:val="center"/>
          </w:tcPr>
          <w:p w14:paraId="0CB09F7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6EE3363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DA45BA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455C4CC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00F9B8C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733296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0C900B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A2DEBE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5EBEBBC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5635AA9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63DF182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6856A5C4" w14:textId="77777777">
        <w:tc>
          <w:tcPr>
            <w:tcW w:w="837" w:type="dxa"/>
            <w:vAlign w:val="center"/>
          </w:tcPr>
          <w:p w14:paraId="48912862"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03C71CF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08AFA546"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5642AF9"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7ED1634D"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41DB80C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CE90DD2"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3C3E07F"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7C882C3E"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F164B00"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547F7DE" w14:textId="77777777" w:rsidR="007B64ED" w:rsidRPr="00FE1CB9" w:rsidRDefault="007B64ED">
            <w:pPr>
              <w:spacing w:line="257" w:lineRule="auto"/>
              <w:jc w:val="center"/>
              <w:rPr>
                <w:rFonts w:eastAsia="Calibri" w:cs="Times New Roman"/>
                <w:kern w:val="0"/>
                <w:sz w:val="20"/>
                <w:szCs w:val="20"/>
                <w14:ligatures w14:val="none"/>
              </w:rPr>
            </w:pPr>
          </w:p>
        </w:tc>
      </w:tr>
    </w:tbl>
    <w:p w14:paraId="4829C8CA" w14:textId="77777777" w:rsidR="007B64ED" w:rsidRPr="00FE1CB9" w:rsidRDefault="007B64ED" w:rsidP="007B64ED">
      <w:pPr>
        <w:spacing w:line="257" w:lineRule="auto"/>
        <w:rPr>
          <w:rFonts w:eastAsia="Calibri" w:cs="Calibri"/>
          <w:kern w:val="0"/>
          <w:szCs w:val="22"/>
          <w14:ligatures w14:val="none"/>
        </w:rPr>
      </w:pPr>
    </w:p>
    <w:p w14:paraId="0608D696" w14:textId="77777777" w:rsidR="007B64ED" w:rsidRPr="00FE1CB9" w:rsidRDefault="007B64ED" w:rsidP="007B64ED">
      <w:pPr>
        <w:spacing w:line="257" w:lineRule="auto"/>
        <w:rPr>
          <w:rFonts w:eastAsia="Calibri" w:cs="Calibri"/>
          <w:kern w:val="0"/>
          <w:szCs w:val="22"/>
          <w14:ligatures w14:val="none"/>
        </w:rPr>
      </w:pPr>
      <w:r w:rsidRPr="00FE1CB9">
        <w:rPr>
          <w:rFonts w:eastAsia="Calibri" w:cs="Calibri"/>
          <w:kern w:val="0"/>
          <w:szCs w:val="22"/>
          <w14:ligatures w14:val="none"/>
        </w:rPr>
        <w:t>4.3 Inne technologie przełomowe</w:t>
      </w:r>
    </w:p>
    <w:p w14:paraId="1C1CECDF"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Stworzenie programu wieloletniego wspierania rozwoju technologii przełomowych</w:t>
      </w:r>
    </w:p>
    <w:p w14:paraId="1CB7D937" w14:textId="236E0063"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657717">
        <w:rPr>
          <w:rFonts w:eastAsia="Calibri" w:cs="Times New Roman"/>
          <w:kern w:val="0"/>
          <w:szCs w:val="22"/>
          <w14:ligatures w14:val="none"/>
        </w:rPr>
        <w:t xml:space="preserve"> (2025)</w:t>
      </w:r>
    </w:p>
    <w:p w14:paraId="5414E14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1</w:t>
      </w:r>
    </w:p>
    <w:p w14:paraId="401359E1"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416BD498"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67309551" w14:textId="77777777">
        <w:tc>
          <w:tcPr>
            <w:tcW w:w="9214" w:type="dxa"/>
            <w:gridSpan w:val="11"/>
            <w:vAlign w:val="center"/>
          </w:tcPr>
          <w:p w14:paraId="60C7AC7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23BD9D8D" w14:textId="77777777">
        <w:tc>
          <w:tcPr>
            <w:tcW w:w="837" w:type="dxa"/>
            <w:vAlign w:val="center"/>
          </w:tcPr>
          <w:p w14:paraId="4DDD2BD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38E730F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184E627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1224A7A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233FA60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5BD0380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5E0218D7"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117FE812"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72F6A69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B620DE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7BBD2EE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3CFE7A1A" w14:textId="77777777">
        <w:tc>
          <w:tcPr>
            <w:tcW w:w="837" w:type="dxa"/>
            <w:vAlign w:val="center"/>
          </w:tcPr>
          <w:p w14:paraId="3C51FC4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3047B8E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4A8E88CF"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59233AD3"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7949163"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599A498C"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F045DBF"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358D32B7"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04DF7784"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0BF8BF0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0C5FCC2" w14:textId="77777777" w:rsidR="007B64ED" w:rsidRPr="00FE1CB9" w:rsidRDefault="007B64ED">
            <w:pPr>
              <w:spacing w:line="257" w:lineRule="auto"/>
              <w:jc w:val="center"/>
              <w:rPr>
                <w:rFonts w:eastAsia="Calibri" w:cs="Times New Roman"/>
                <w:kern w:val="0"/>
                <w:sz w:val="20"/>
                <w:szCs w:val="20"/>
                <w14:ligatures w14:val="none"/>
              </w:rPr>
            </w:pPr>
          </w:p>
        </w:tc>
      </w:tr>
    </w:tbl>
    <w:p w14:paraId="6080C311" w14:textId="1FB86EA0" w:rsidR="000C7959" w:rsidRDefault="000C7959" w:rsidP="007B64ED">
      <w:pPr>
        <w:spacing w:line="257" w:lineRule="auto"/>
        <w:rPr>
          <w:rFonts w:eastAsia="Calibri" w:cs="Calibri"/>
          <w:kern w:val="0"/>
          <w:szCs w:val="22"/>
          <w14:ligatures w14:val="none"/>
        </w:rPr>
      </w:pPr>
    </w:p>
    <w:p w14:paraId="20B6CBE2" w14:textId="0FC0F33C" w:rsidR="007B64ED" w:rsidRPr="00FE1CB9" w:rsidRDefault="000C7959" w:rsidP="000C7959">
      <w:pPr>
        <w:rPr>
          <w:rFonts w:eastAsia="Calibri" w:cs="Calibri"/>
          <w:kern w:val="0"/>
          <w:szCs w:val="22"/>
          <w14:ligatures w14:val="none"/>
        </w:rPr>
      </w:pPr>
      <w:r>
        <w:rPr>
          <w:rFonts w:eastAsia="Calibri" w:cs="Calibri"/>
          <w:kern w:val="0"/>
          <w:szCs w:val="22"/>
          <w14:ligatures w14:val="none"/>
        </w:rPr>
        <w:br w:type="page"/>
      </w:r>
    </w:p>
    <w:p w14:paraId="46C83FF0" w14:textId="77777777" w:rsidR="007B64ED" w:rsidRPr="00FE1CB9" w:rsidRDefault="007B64ED" w:rsidP="007B64ED">
      <w:pPr>
        <w:spacing w:line="257" w:lineRule="auto"/>
        <w:rPr>
          <w:rFonts w:eastAsia="Calibri" w:cs="Calibri"/>
          <w:kern w:val="0"/>
          <w:szCs w:val="22"/>
          <w14:ligatures w14:val="none"/>
        </w:rPr>
      </w:pPr>
      <w:r w:rsidRPr="00FE1CB9">
        <w:rPr>
          <w:rFonts w:eastAsia="Calibri" w:cs="Calibri"/>
          <w:kern w:val="0"/>
          <w:szCs w:val="22"/>
          <w14:ligatures w14:val="none"/>
        </w:rPr>
        <w:lastRenderedPageBreak/>
        <w:t xml:space="preserve">4.6 Open </w:t>
      </w:r>
      <w:proofErr w:type="spellStart"/>
      <w:r w:rsidRPr="00FE1CB9">
        <w:rPr>
          <w:rFonts w:eastAsia="Calibri" w:cs="Calibri"/>
          <w:kern w:val="0"/>
          <w:szCs w:val="22"/>
          <w14:ligatures w14:val="none"/>
        </w:rPr>
        <w:t>source</w:t>
      </w:r>
      <w:proofErr w:type="spellEnd"/>
    </w:p>
    <w:p w14:paraId="0B49AF16"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Utworzenie Biura Programów Otwartego Oprogramowania</w:t>
      </w:r>
    </w:p>
    <w:p w14:paraId="24CE8AC1" w14:textId="17DCBE91"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0</w:t>
      </w:r>
      <w:r w:rsidR="00657717">
        <w:rPr>
          <w:rFonts w:eastAsia="Calibri" w:cs="Times New Roman"/>
          <w:kern w:val="0"/>
          <w:szCs w:val="22"/>
          <w14:ligatures w14:val="none"/>
        </w:rPr>
        <w:t xml:space="preserve"> (2025)</w:t>
      </w:r>
    </w:p>
    <w:p w14:paraId="22ADC497"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Wartość docelowa:</w:t>
      </w:r>
      <w:r>
        <w:rPr>
          <w:rFonts w:eastAsia="Calibri" w:cs="Times New Roman"/>
          <w:kern w:val="0"/>
          <w:szCs w:val="22"/>
          <w14:ligatures w14:val="none"/>
        </w:rPr>
        <w:t xml:space="preserve"> 1</w:t>
      </w:r>
      <w:r w:rsidRPr="00FE1CB9">
        <w:rPr>
          <w:rFonts w:eastAsia="Calibri" w:cs="Times New Roman"/>
          <w:kern w:val="0"/>
          <w:szCs w:val="22"/>
          <w14:ligatures w14:val="none"/>
        </w:rPr>
        <w:t xml:space="preserve"> </w:t>
      </w:r>
    </w:p>
    <w:p w14:paraId="7F5B8A5A"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2026</w:t>
      </w:r>
    </w:p>
    <w:p w14:paraId="75D7930E"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dane własne MC</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0897A2AF" w14:textId="77777777">
        <w:tc>
          <w:tcPr>
            <w:tcW w:w="9214" w:type="dxa"/>
            <w:gridSpan w:val="11"/>
            <w:vAlign w:val="center"/>
          </w:tcPr>
          <w:p w14:paraId="6A3183B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16A22981" w14:textId="77777777">
        <w:tc>
          <w:tcPr>
            <w:tcW w:w="837" w:type="dxa"/>
            <w:vAlign w:val="center"/>
          </w:tcPr>
          <w:p w14:paraId="3C48CF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505960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0FCED44B"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0CB2EE9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4777797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4D7C5C1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36E5DA96"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2AFF8C7A"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28BCF1F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739AB1A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109DF3E4"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C0710" w:rsidRPr="00FE1CB9" w14:paraId="250F8F88" w14:textId="77777777">
        <w:tc>
          <w:tcPr>
            <w:tcW w:w="837" w:type="dxa"/>
            <w:vAlign w:val="center"/>
          </w:tcPr>
          <w:p w14:paraId="661EEBC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0</w:t>
            </w:r>
          </w:p>
        </w:tc>
        <w:tc>
          <w:tcPr>
            <w:tcW w:w="838" w:type="dxa"/>
            <w:vAlign w:val="center"/>
          </w:tcPr>
          <w:p w14:paraId="4B4796F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1</w:t>
            </w:r>
          </w:p>
        </w:tc>
        <w:tc>
          <w:tcPr>
            <w:tcW w:w="837" w:type="dxa"/>
            <w:shd w:val="clear" w:color="auto" w:fill="D1D1D1" w:themeFill="background2" w:themeFillShade="E6"/>
            <w:vAlign w:val="center"/>
          </w:tcPr>
          <w:p w14:paraId="1478717B"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BA6420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644068F9"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160815A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4F33E23D"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47B22F1" w14:textId="77777777" w:rsidR="007B64ED" w:rsidRPr="00FE1CB9" w:rsidRDefault="007B64ED">
            <w:pPr>
              <w:spacing w:line="257" w:lineRule="auto"/>
              <w:jc w:val="center"/>
              <w:rPr>
                <w:rFonts w:eastAsia="Calibri" w:cs="Times New Roman"/>
                <w:kern w:val="0"/>
                <w:sz w:val="20"/>
                <w:szCs w:val="20"/>
                <w14:ligatures w14:val="none"/>
              </w:rPr>
            </w:pPr>
          </w:p>
        </w:tc>
        <w:tc>
          <w:tcPr>
            <w:tcW w:w="837" w:type="dxa"/>
            <w:shd w:val="clear" w:color="auto" w:fill="D1D1D1" w:themeFill="background2" w:themeFillShade="E6"/>
            <w:vAlign w:val="center"/>
          </w:tcPr>
          <w:p w14:paraId="52F836C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75AC8EA" w14:textId="77777777" w:rsidR="007B64ED" w:rsidRPr="00FE1CB9" w:rsidRDefault="007B64ED">
            <w:pPr>
              <w:spacing w:line="257" w:lineRule="auto"/>
              <w:jc w:val="center"/>
              <w:rPr>
                <w:rFonts w:eastAsia="Calibri" w:cs="Times New Roman"/>
                <w:kern w:val="0"/>
                <w:sz w:val="20"/>
                <w:szCs w:val="20"/>
                <w14:ligatures w14:val="none"/>
              </w:rPr>
            </w:pPr>
          </w:p>
        </w:tc>
        <w:tc>
          <w:tcPr>
            <w:tcW w:w="838" w:type="dxa"/>
            <w:shd w:val="clear" w:color="auto" w:fill="D1D1D1" w:themeFill="background2" w:themeFillShade="E6"/>
            <w:vAlign w:val="center"/>
          </w:tcPr>
          <w:p w14:paraId="10DA7135" w14:textId="77777777" w:rsidR="007B64ED" w:rsidRPr="00FE1CB9" w:rsidRDefault="007B64ED">
            <w:pPr>
              <w:spacing w:line="257" w:lineRule="auto"/>
              <w:jc w:val="center"/>
              <w:rPr>
                <w:rFonts w:eastAsia="Calibri" w:cs="Times New Roman"/>
                <w:kern w:val="0"/>
                <w:sz w:val="20"/>
                <w:szCs w:val="20"/>
                <w14:ligatures w14:val="none"/>
              </w:rPr>
            </w:pPr>
          </w:p>
        </w:tc>
      </w:tr>
    </w:tbl>
    <w:p w14:paraId="53435558" w14:textId="77777777" w:rsidR="007B64ED" w:rsidRPr="00FE1CB9" w:rsidRDefault="007B64ED" w:rsidP="007B64ED">
      <w:pPr>
        <w:spacing w:line="257" w:lineRule="auto"/>
        <w:rPr>
          <w:rFonts w:eastAsia="Calibri" w:cs="Calibri"/>
          <w:kern w:val="0"/>
          <w:szCs w:val="22"/>
          <w14:ligatures w14:val="none"/>
        </w:rPr>
      </w:pPr>
    </w:p>
    <w:p w14:paraId="592DF6CC" w14:textId="77777777" w:rsidR="007B64ED" w:rsidRPr="00FE1CB9" w:rsidRDefault="007B64ED" w:rsidP="007B64ED">
      <w:pPr>
        <w:spacing w:line="257" w:lineRule="auto"/>
        <w:rPr>
          <w:rFonts w:eastAsia="Calibri" w:cs="Calibri"/>
          <w:kern w:val="0"/>
          <w:szCs w:val="22"/>
          <w14:ligatures w14:val="none"/>
        </w:rPr>
      </w:pPr>
      <w:r w:rsidRPr="00FE1CB9">
        <w:rPr>
          <w:rFonts w:eastAsia="Calibri" w:cs="Calibri"/>
          <w:kern w:val="0"/>
          <w:szCs w:val="22"/>
          <w14:ligatures w14:val="none"/>
        </w:rPr>
        <w:t>4.7 Cyfrowa i zielona transformacja</w:t>
      </w:r>
    </w:p>
    <w:p w14:paraId="5361C42E" w14:textId="77777777" w:rsidR="007B64ED" w:rsidRPr="00DB7869" w:rsidRDefault="007B64ED" w:rsidP="006746F6">
      <w:pPr>
        <w:pStyle w:val="Akapitzlist"/>
        <w:numPr>
          <w:ilvl w:val="0"/>
          <w:numId w:val="158"/>
        </w:numPr>
        <w:spacing w:line="257" w:lineRule="auto"/>
        <w:rPr>
          <w:rFonts w:eastAsia="Calibri" w:cs="Calibri"/>
          <w:kern w:val="0"/>
          <w:szCs w:val="22"/>
          <w14:ligatures w14:val="none"/>
        </w:rPr>
      </w:pPr>
      <w:r w:rsidRPr="00DB7869">
        <w:rPr>
          <w:rFonts w:eastAsia="Calibri" w:cs="Calibri"/>
          <w:kern w:val="0"/>
          <w:szCs w:val="22"/>
          <w14:ligatures w14:val="none"/>
        </w:rPr>
        <w:t>Odsetek gospodarstw domowych wyposażonych w inteligentne liczniki</w:t>
      </w:r>
    </w:p>
    <w:p w14:paraId="68AFEAE8" w14:textId="50F45401" w:rsidR="007B64ED" w:rsidRDefault="007B64ED" w:rsidP="007B64ED">
      <w:pPr>
        <w:spacing w:line="257" w:lineRule="auto"/>
        <w:ind w:left="720"/>
        <w:rPr>
          <w:rFonts w:eastAsia="Calibri" w:cs="Times New Roman"/>
          <w:kern w:val="0"/>
          <w:szCs w:val="22"/>
          <w14:ligatures w14:val="none"/>
        </w:rPr>
      </w:pPr>
      <w:r>
        <w:rPr>
          <w:rFonts w:eastAsia="Calibri" w:cs="Times New Roman"/>
          <w:kern w:val="0"/>
          <w:szCs w:val="22"/>
          <w14:ligatures w14:val="none"/>
        </w:rPr>
        <w:t>Wartość bazowa: 33%</w:t>
      </w:r>
      <w:r w:rsidR="009B5DF1">
        <w:rPr>
          <w:rFonts w:eastAsia="Calibri" w:cs="Times New Roman"/>
          <w:kern w:val="0"/>
          <w:szCs w:val="22"/>
          <w14:ligatures w14:val="none"/>
        </w:rPr>
        <w:t xml:space="preserve"> (2024)</w:t>
      </w:r>
    </w:p>
    <w:p w14:paraId="3FD3AA16"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Wartość docelowa: </w:t>
      </w:r>
      <w:r>
        <w:rPr>
          <w:rFonts w:eastAsia="Calibri" w:cs="Times New Roman"/>
          <w:kern w:val="0"/>
          <w:szCs w:val="22"/>
          <w14:ligatures w14:val="none"/>
        </w:rPr>
        <w:t>80%</w:t>
      </w:r>
    </w:p>
    <w:p w14:paraId="3630E5BC"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Rok, do kiedy wskaźnik ma zostać osiągnięty: </w:t>
      </w:r>
      <w:r>
        <w:rPr>
          <w:rFonts w:eastAsia="Calibri" w:cs="Times New Roman"/>
          <w:kern w:val="0"/>
          <w:szCs w:val="22"/>
          <w14:ligatures w14:val="none"/>
        </w:rPr>
        <w:t>2028</w:t>
      </w:r>
    </w:p>
    <w:p w14:paraId="0CEA2BAD" w14:textId="77777777" w:rsidR="007B64ED" w:rsidRPr="00FE1CB9" w:rsidRDefault="007B64ED" w:rsidP="007B64ED">
      <w:pPr>
        <w:spacing w:line="257" w:lineRule="auto"/>
        <w:ind w:left="720"/>
        <w:rPr>
          <w:rFonts w:eastAsia="Calibri" w:cs="Times New Roman"/>
          <w:kern w:val="0"/>
          <w:szCs w:val="22"/>
          <w14:ligatures w14:val="none"/>
        </w:rPr>
      </w:pPr>
      <w:r w:rsidRPr="00FE1CB9">
        <w:rPr>
          <w:rFonts w:eastAsia="Calibri" w:cs="Times New Roman"/>
          <w:kern w:val="0"/>
          <w:szCs w:val="22"/>
          <w14:ligatures w14:val="none"/>
        </w:rPr>
        <w:t xml:space="preserve">Źródło danych: </w:t>
      </w:r>
      <w:r>
        <w:rPr>
          <w:rFonts w:eastAsia="Calibri" w:cs="Times New Roman"/>
          <w:kern w:val="0"/>
          <w:szCs w:val="22"/>
          <w14:ligatures w14:val="none"/>
        </w:rPr>
        <w:t>monitoring realizacji PEP</w:t>
      </w:r>
    </w:p>
    <w:tbl>
      <w:tblPr>
        <w:tblStyle w:val="Tabela-Siatka"/>
        <w:tblW w:w="9214" w:type="dxa"/>
        <w:tblInd w:w="-5" w:type="dxa"/>
        <w:tblLook w:val="04A0" w:firstRow="1" w:lastRow="0" w:firstColumn="1" w:lastColumn="0" w:noHBand="0" w:noVBand="1"/>
      </w:tblPr>
      <w:tblGrid>
        <w:gridCol w:w="837"/>
        <w:gridCol w:w="838"/>
        <w:gridCol w:w="837"/>
        <w:gridCol w:w="838"/>
        <w:gridCol w:w="838"/>
        <w:gridCol w:w="837"/>
        <w:gridCol w:w="838"/>
        <w:gridCol w:w="838"/>
        <w:gridCol w:w="837"/>
        <w:gridCol w:w="838"/>
        <w:gridCol w:w="838"/>
      </w:tblGrid>
      <w:tr w:rsidR="007B64ED" w:rsidRPr="00FE1CB9" w14:paraId="4E766515" w14:textId="77777777">
        <w:tc>
          <w:tcPr>
            <w:tcW w:w="9214" w:type="dxa"/>
            <w:gridSpan w:val="11"/>
            <w:vAlign w:val="center"/>
          </w:tcPr>
          <w:p w14:paraId="0E9A3F2D"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Wartość pośrednia</w:t>
            </w:r>
          </w:p>
        </w:tc>
      </w:tr>
      <w:tr w:rsidR="007B64ED" w:rsidRPr="00FE1CB9" w14:paraId="04742A34" w14:textId="77777777">
        <w:tc>
          <w:tcPr>
            <w:tcW w:w="837" w:type="dxa"/>
            <w:vAlign w:val="center"/>
          </w:tcPr>
          <w:p w14:paraId="2F10B843"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2025</w:t>
            </w:r>
          </w:p>
        </w:tc>
        <w:tc>
          <w:tcPr>
            <w:tcW w:w="838" w:type="dxa"/>
            <w:vAlign w:val="center"/>
          </w:tcPr>
          <w:p w14:paraId="2F79AFD1"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2026</w:t>
            </w:r>
          </w:p>
        </w:tc>
        <w:tc>
          <w:tcPr>
            <w:tcW w:w="837" w:type="dxa"/>
            <w:vAlign w:val="center"/>
          </w:tcPr>
          <w:p w14:paraId="6A5AB7B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2027</w:t>
            </w:r>
          </w:p>
        </w:tc>
        <w:tc>
          <w:tcPr>
            <w:tcW w:w="838" w:type="dxa"/>
            <w:vAlign w:val="center"/>
          </w:tcPr>
          <w:p w14:paraId="354703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2028</w:t>
            </w:r>
          </w:p>
        </w:tc>
        <w:tc>
          <w:tcPr>
            <w:tcW w:w="838" w:type="dxa"/>
            <w:vAlign w:val="center"/>
          </w:tcPr>
          <w:p w14:paraId="004C270C"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2029</w:t>
            </w:r>
          </w:p>
        </w:tc>
        <w:tc>
          <w:tcPr>
            <w:tcW w:w="837" w:type="dxa"/>
            <w:vAlign w:val="center"/>
          </w:tcPr>
          <w:p w14:paraId="0482A25F"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2030</w:t>
            </w:r>
          </w:p>
        </w:tc>
        <w:tc>
          <w:tcPr>
            <w:tcW w:w="838" w:type="dxa"/>
            <w:vAlign w:val="center"/>
          </w:tcPr>
          <w:p w14:paraId="229BD408"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2031</w:t>
            </w:r>
          </w:p>
        </w:tc>
        <w:tc>
          <w:tcPr>
            <w:tcW w:w="838" w:type="dxa"/>
            <w:vAlign w:val="center"/>
          </w:tcPr>
          <w:p w14:paraId="4F21FDA0"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2032</w:t>
            </w:r>
          </w:p>
        </w:tc>
        <w:tc>
          <w:tcPr>
            <w:tcW w:w="837" w:type="dxa"/>
            <w:vAlign w:val="center"/>
          </w:tcPr>
          <w:p w14:paraId="660BB80E"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2033</w:t>
            </w:r>
          </w:p>
        </w:tc>
        <w:tc>
          <w:tcPr>
            <w:tcW w:w="838" w:type="dxa"/>
            <w:vAlign w:val="center"/>
          </w:tcPr>
          <w:p w14:paraId="6AA0D9D5"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2034</w:t>
            </w:r>
          </w:p>
        </w:tc>
        <w:tc>
          <w:tcPr>
            <w:tcW w:w="838" w:type="dxa"/>
            <w:vAlign w:val="center"/>
          </w:tcPr>
          <w:p w14:paraId="37D1BE09" w14:textId="77777777" w:rsidR="007B64ED" w:rsidRPr="00FE1CB9" w:rsidRDefault="007B64ED">
            <w:pPr>
              <w:spacing w:line="257" w:lineRule="auto"/>
              <w:jc w:val="center"/>
              <w:rPr>
                <w:rFonts w:eastAsia="Calibri" w:cs="Times New Roman"/>
                <w:kern w:val="0"/>
                <w:sz w:val="20"/>
                <w:szCs w:val="20"/>
                <w14:ligatures w14:val="none"/>
              </w:rPr>
            </w:pPr>
            <w:r w:rsidRPr="00FE1CB9">
              <w:rPr>
                <w:rFonts w:eastAsia="Calibri" w:cs="Times New Roman"/>
                <w:kern w:val="0"/>
                <w:sz w:val="20"/>
                <w:szCs w:val="20"/>
                <w14:ligatures w14:val="none"/>
              </w:rPr>
              <w:t>2035</w:t>
            </w:r>
          </w:p>
        </w:tc>
      </w:tr>
      <w:tr w:rsidR="007B64ED" w:rsidRPr="00FE1CB9" w14:paraId="0E99E183" w14:textId="77777777">
        <w:tc>
          <w:tcPr>
            <w:tcW w:w="837" w:type="dxa"/>
            <w:vAlign w:val="center"/>
          </w:tcPr>
          <w:p w14:paraId="7783B294"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35%</w:t>
            </w:r>
          </w:p>
        </w:tc>
        <w:tc>
          <w:tcPr>
            <w:tcW w:w="838" w:type="dxa"/>
            <w:vAlign w:val="center"/>
          </w:tcPr>
          <w:p w14:paraId="1266BF9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55%</w:t>
            </w:r>
          </w:p>
        </w:tc>
        <w:tc>
          <w:tcPr>
            <w:tcW w:w="837" w:type="dxa"/>
            <w:vAlign w:val="center"/>
          </w:tcPr>
          <w:p w14:paraId="0AD1E0F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65%</w:t>
            </w:r>
          </w:p>
        </w:tc>
        <w:tc>
          <w:tcPr>
            <w:tcW w:w="838" w:type="dxa"/>
            <w:vAlign w:val="center"/>
          </w:tcPr>
          <w:p w14:paraId="30AF87DF"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58FC355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7" w:type="dxa"/>
            <w:vAlign w:val="center"/>
          </w:tcPr>
          <w:p w14:paraId="5E969DA6"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532AC3BE"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2AA43315"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7" w:type="dxa"/>
            <w:vAlign w:val="center"/>
          </w:tcPr>
          <w:p w14:paraId="7848650C"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0C5974F3"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c>
          <w:tcPr>
            <w:tcW w:w="838" w:type="dxa"/>
            <w:vAlign w:val="center"/>
          </w:tcPr>
          <w:p w14:paraId="5EE83DDB" w14:textId="77777777" w:rsidR="007B64ED" w:rsidRPr="00FE1CB9" w:rsidRDefault="007B64ED">
            <w:pPr>
              <w:spacing w:line="257" w:lineRule="auto"/>
              <w:jc w:val="center"/>
              <w:rPr>
                <w:rFonts w:eastAsia="Calibri" w:cs="Times New Roman"/>
                <w:kern w:val="0"/>
                <w:sz w:val="20"/>
                <w:szCs w:val="20"/>
                <w14:ligatures w14:val="none"/>
              </w:rPr>
            </w:pPr>
            <w:r>
              <w:rPr>
                <w:rFonts w:eastAsia="Calibri" w:cs="Times New Roman"/>
                <w:kern w:val="0"/>
                <w:sz w:val="20"/>
                <w:szCs w:val="20"/>
                <w14:ligatures w14:val="none"/>
              </w:rPr>
              <w:t>80%</w:t>
            </w:r>
          </w:p>
        </w:tc>
      </w:tr>
    </w:tbl>
    <w:p w14:paraId="406D2818" w14:textId="77777777" w:rsidR="007B64ED" w:rsidRPr="00FE1CB9" w:rsidRDefault="007B64ED" w:rsidP="00DB7869">
      <w:pPr>
        <w:spacing w:line="257" w:lineRule="auto"/>
        <w:rPr>
          <w:rFonts w:eastAsia="Calibri" w:cs="Calibri"/>
          <w:kern w:val="0"/>
          <w:szCs w:val="22"/>
          <w14:ligatures w14:val="none"/>
        </w:rPr>
        <w:sectPr w:rsidR="007B64ED" w:rsidRPr="00FE1CB9" w:rsidSect="007B64ED">
          <w:pgSz w:w="11906" w:h="16838"/>
          <w:pgMar w:top="1418" w:right="1985" w:bottom="1418" w:left="851" w:header="709" w:footer="709" w:gutter="0"/>
          <w:cols w:space="708"/>
          <w:docGrid w:linePitch="360"/>
        </w:sectPr>
      </w:pPr>
    </w:p>
    <w:p w14:paraId="13EC85F6" w14:textId="77777777" w:rsidR="007B64ED" w:rsidRPr="00DB7869" w:rsidRDefault="007B64ED" w:rsidP="007B64ED">
      <w:pPr>
        <w:rPr>
          <w:rFonts w:eastAsia="Calibri" w:cs="Times New Roman"/>
          <w:b/>
          <w:color w:val="0A2F41" w:themeColor="accent1" w:themeShade="80"/>
          <w:kern w:val="0"/>
          <w:sz w:val="40"/>
          <w:szCs w:val="40"/>
          <w14:ligatures w14:val="none"/>
        </w:rPr>
      </w:pPr>
      <w:r w:rsidRPr="00DB7869">
        <w:rPr>
          <w:rFonts w:eastAsia="Calibri" w:cs="Times New Roman"/>
          <w:color w:val="0A2F41" w:themeColor="accent1" w:themeShade="80"/>
          <w:kern w:val="0"/>
          <w:sz w:val="40"/>
          <w:szCs w:val="40"/>
          <w14:ligatures w14:val="none"/>
        </w:rPr>
        <w:lastRenderedPageBreak/>
        <w:t xml:space="preserve">Działania </w:t>
      </w:r>
      <w:r w:rsidRPr="00CA5CF7">
        <w:rPr>
          <w:rFonts w:eastAsia="Calibri" w:cs="Times New Roman"/>
          <w:color w:val="0A2F41" w:themeColor="accent1" w:themeShade="80"/>
          <w:kern w:val="0"/>
          <w:sz w:val="40"/>
          <w:szCs w:val="40"/>
          <w14:ligatures w14:val="none"/>
        </w:rPr>
        <w:t>zaplanowane</w:t>
      </w:r>
      <w:r w:rsidRPr="00DB7869">
        <w:rPr>
          <w:rFonts w:eastAsia="Calibri" w:cs="Times New Roman"/>
          <w:color w:val="0A2F41" w:themeColor="accent1" w:themeShade="80"/>
          <w:kern w:val="0"/>
          <w:sz w:val="40"/>
          <w:szCs w:val="40"/>
          <w14:ligatures w14:val="none"/>
        </w:rPr>
        <w:t xml:space="preserve"> w każdym z obszarów będą koordynowane przez wyszczególnione w poniższym zestawieniu resorty wiodące, a wspierane przez inne urzędy, ze szczególnym naciskiem na resorty oznaczone poniżej</w:t>
      </w:r>
    </w:p>
    <w:p w14:paraId="73DBE0F1" w14:textId="77777777" w:rsidR="007B64ED" w:rsidRPr="0000414C" w:rsidDel="00F660C4" w:rsidRDefault="007B64ED" w:rsidP="007B64ED">
      <w:pPr>
        <w:rPr>
          <w:rFonts w:eastAsia="Calibri" w:cs="Times New Roman"/>
          <w:kern w:val="0"/>
          <w:szCs w:val="22"/>
          <w14:ligatures w14:val="none"/>
        </w:rPr>
      </w:pPr>
      <w:r>
        <w:rPr>
          <w:rFonts w:eastAsia="Calibri" w:cs="Times New Roman"/>
          <w:kern w:val="0"/>
          <w:sz w:val="40"/>
          <w:szCs w:val="40"/>
          <w14:ligatures w14:val="none"/>
        </w:rPr>
        <w:t xml:space="preserve"> </w:t>
      </w:r>
    </w:p>
    <w:tbl>
      <w:tblPr>
        <w:tblStyle w:val="Tabela-Siatka"/>
        <w:tblW w:w="0" w:type="auto"/>
        <w:tblInd w:w="-572" w:type="dxa"/>
        <w:tblLook w:val="04A0" w:firstRow="1" w:lastRow="0" w:firstColumn="1" w:lastColumn="0" w:noHBand="0" w:noVBand="1"/>
      </w:tblPr>
      <w:tblGrid>
        <w:gridCol w:w="1362"/>
        <w:gridCol w:w="2487"/>
        <w:gridCol w:w="2317"/>
        <w:gridCol w:w="3466"/>
      </w:tblGrid>
      <w:tr w:rsidR="007B64ED" w:rsidRPr="00A0381A" w14:paraId="14642794" w14:textId="77777777" w:rsidTr="00DB7869">
        <w:trPr>
          <w:cantSplit/>
          <w:trHeight w:val="648"/>
        </w:trPr>
        <w:tc>
          <w:tcPr>
            <w:tcW w:w="3293" w:type="dxa"/>
            <w:gridSpan w:val="2"/>
            <w:vAlign w:val="center"/>
          </w:tcPr>
          <w:p w14:paraId="301060EE" w14:textId="77777777" w:rsidR="007B64ED" w:rsidRPr="00DB7869" w:rsidRDefault="007B64ED" w:rsidP="00DB7869">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Obszar</w:t>
            </w:r>
          </w:p>
        </w:tc>
        <w:tc>
          <w:tcPr>
            <w:tcW w:w="2436" w:type="dxa"/>
            <w:vAlign w:val="center"/>
          </w:tcPr>
          <w:p w14:paraId="7F636220" w14:textId="507F627D" w:rsidR="007B64ED" w:rsidRPr="00DB7869" w:rsidRDefault="009C4F00" w:rsidP="00DB7869">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Organ </w:t>
            </w:r>
            <w:r w:rsidR="007B64ED" w:rsidRPr="00DB7869">
              <w:rPr>
                <w:rFonts w:eastAsia="Calibri" w:cs="Arial"/>
                <w:kern w:val="0"/>
                <w:sz w:val="20"/>
                <w:szCs w:val="20"/>
                <w14:ligatures w14:val="none"/>
              </w:rPr>
              <w:t>wiodący</w:t>
            </w:r>
          </w:p>
        </w:tc>
        <w:tc>
          <w:tcPr>
            <w:tcW w:w="3903" w:type="dxa"/>
            <w:vAlign w:val="center"/>
          </w:tcPr>
          <w:p w14:paraId="22B85366" w14:textId="41F22775" w:rsidR="007B64ED" w:rsidRPr="00DB7869" w:rsidRDefault="009C4F00" w:rsidP="00DB7869">
            <w:pPr>
              <w:spacing w:line="259" w:lineRule="auto"/>
              <w:jc w:val="center"/>
              <w:rPr>
                <w:rFonts w:eastAsia="Calibri" w:cs="Arial"/>
                <w:kern w:val="0"/>
                <w:sz w:val="20"/>
                <w:szCs w:val="20"/>
                <w14:ligatures w14:val="none"/>
              </w:rPr>
            </w:pPr>
            <w:r>
              <w:rPr>
                <w:rFonts w:eastAsia="Calibri" w:cs="Arial"/>
                <w:kern w:val="0"/>
                <w:sz w:val="20"/>
                <w:szCs w:val="20"/>
                <w14:ligatures w14:val="none"/>
              </w:rPr>
              <w:t>Organy</w:t>
            </w:r>
            <w:r w:rsidR="007B64ED" w:rsidRPr="00DB7869">
              <w:rPr>
                <w:rFonts w:eastAsia="Calibri" w:cs="Arial"/>
                <w:kern w:val="0"/>
                <w:sz w:val="20"/>
                <w:szCs w:val="20"/>
                <w14:ligatures w14:val="none"/>
              </w:rPr>
              <w:t xml:space="preserve"> współpracujące</w:t>
            </w:r>
          </w:p>
        </w:tc>
      </w:tr>
      <w:tr w:rsidR="007B64ED" w:rsidRPr="00A0381A" w14:paraId="34E0560A" w14:textId="77777777" w:rsidTr="00AD6934">
        <w:trPr>
          <w:cantSplit/>
          <w:trHeight w:val="919"/>
        </w:trPr>
        <w:tc>
          <w:tcPr>
            <w:tcW w:w="676" w:type="dxa"/>
            <w:vMerge w:val="restart"/>
            <w:vAlign w:val="center"/>
          </w:tcPr>
          <w:p w14:paraId="614F2318" w14:textId="77777777" w:rsidR="007B64ED" w:rsidRPr="00DB7869" w:rsidRDefault="007B64ED" w:rsidP="00AD693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Obszary horyzontalne</w:t>
            </w:r>
          </w:p>
        </w:tc>
        <w:tc>
          <w:tcPr>
            <w:tcW w:w="2617" w:type="dxa"/>
            <w:vAlign w:val="center"/>
          </w:tcPr>
          <w:p w14:paraId="340230C0" w14:textId="77777777" w:rsidR="007B64ED" w:rsidRPr="00DB7869" w:rsidRDefault="007B64ED" w:rsidP="00DB7869">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Komunikacja elektroniczna</w:t>
            </w:r>
          </w:p>
        </w:tc>
        <w:tc>
          <w:tcPr>
            <w:tcW w:w="2436" w:type="dxa"/>
            <w:vAlign w:val="center"/>
          </w:tcPr>
          <w:p w14:paraId="53151834" w14:textId="3E39C63A" w:rsidR="007B64ED" w:rsidRPr="00DB7869" w:rsidRDefault="007B64ED" w:rsidP="00DB7869">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w:t>
            </w:r>
            <w:r w:rsidRPr="00DB7869">
              <w:rPr>
                <w:rFonts w:eastAsia="Calibri" w:cs="Arial"/>
                <w:kern w:val="0"/>
                <w:sz w:val="20"/>
                <w:szCs w:val="20"/>
                <w14:ligatures w14:val="none"/>
              </w:rPr>
              <w:t>informatyzacji</w:t>
            </w:r>
          </w:p>
        </w:tc>
        <w:tc>
          <w:tcPr>
            <w:tcW w:w="3903" w:type="dxa"/>
            <w:vAlign w:val="center"/>
          </w:tcPr>
          <w:p w14:paraId="6B4E76A7" w14:textId="0F0D8D6C" w:rsidR="007B64ED" w:rsidRPr="00DB7869" w:rsidRDefault="007B64ED">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 xml:space="preserve">Minister właściwy </w:t>
            </w:r>
            <w:r w:rsidR="00CA630C">
              <w:rPr>
                <w:rFonts w:eastAsia="Calibri" w:cs="Arial"/>
                <w:kern w:val="0"/>
                <w:sz w:val="20"/>
                <w:szCs w:val="20"/>
                <w14:ligatures w14:val="none"/>
              </w:rPr>
              <w:t>d</w:t>
            </w:r>
            <w:r w:rsidR="00615EA2">
              <w:rPr>
                <w:rFonts w:eastAsia="Calibri" w:cs="Arial"/>
                <w:kern w:val="0"/>
                <w:sz w:val="20"/>
                <w:szCs w:val="20"/>
                <w14:ligatures w14:val="none"/>
              </w:rPr>
              <w:t>o</w:t>
            </w:r>
            <w:r w:rsidR="008F3F2F">
              <w:rPr>
                <w:rFonts w:eastAsia="Calibri" w:cs="Arial"/>
                <w:kern w:val="0"/>
                <w:sz w:val="20"/>
                <w:szCs w:val="20"/>
                <w14:ligatures w14:val="none"/>
              </w:rPr>
              <w:t> </w:t>
            </w:r>
            <w:r w:rsidR="00615EA2">
              <w:rPr>
                <w:rFonts w:eastAsia="Calibri" w:cs="Arial"/>
                <w:kern w:val="0"/>
                <w:sz w:val="20"/>
                <w:szCs w:val="20"/>
                <w14:ligatures w14:val="none"/>
              </w:rPr>
              <w:t>spraw</w:t>
            </w:r>
            <w:r w:rsidRPr="00A0381A">
              <w:rPr>
                <w:rFonts w:eastAsia="Calibri" w:cs="Arial"/>
                <w:kern w:val="0"/>
                <w:sz w:val="20"/>
                <w:szCs w:val="20"/>
                <w14:ligatures w14:val="none"/>
              </w:rPr>
              <w:t> </w:t>
            </w:r>
            <w:r w:rsidRPr="00DB7869">
              <w:rPr>
                <w:rFonts w:eastAsia="Calibri" w:cs="Arial"/>
                <w:kern w:val="0"/>
                <w:sz w:val="20"/>
                <w:szCs w:val="20"/>
                <w14:ligatures w14:val="none"/>
              </w:rPr>
              <w:t>wewnętrznych</w:t>
            </w:r>
            <w:r>
              <w:rPr>
                <w:rFonts w:eastAsia="Calibri" w:cs="Arial"/>
                <w:kern w:val="0"/>
                <w:sz w:val="20"/>
                <w:szCs w:val="20"/>
                <w14:ligatures w14:val="none"/>
              </w:rPr>
              <w:t>,</w:t>
            </w:r>
          </w:p>
          <w:p w14:paraId="3C2AD6DC" w14:textId="77777777" w:rsidR="007B64ED" w:rsidRPr="00A0381A" w:rsidRDefault="007B64ED">
            <w:pPr>
              <w:spacing w:line="259" w:lineRule="auto"/>
              <w:jc w:val="center"/>
              <w:rPr>
                <w:rFonts w:eastAsia="Calibri" w:cs="Arial"/>
                <w:kern w:val="0"/>
                <w:sz w:val="20"/>
                <w:szCs w:val="20"/>
                <w14:ligatures w14:val="none"/>
              </w:rPr>
            </w:pPr>
            <w:r w:rsidRPr="00DB7869">
              <w:rPr>
                <w:rFonts w:eastAsia="Calibri" w:cs="Arial"/>
                <w:kern w:val="0"/>
                <w:sz w:val="20"/>
                <w:szCs w:val="20"/>
                <w14:ligatures w14:val="none"/>
              </w:rPr>
              <w:t xml:space="preserve">Prezes </w:t>
            </w:r>
            <w:r w:rsidRPr="00A0381A">
              <w:rPr>
                <w:rFonts w:eastAsia="Calibri" w:cs="Arial"/>
                <w:kern w:val="0"/>
                <w:sz w:val="20"/>
                <w:szCs w:val="20"/>
                <w14:ligatures w14:val="none"/>
              </w:rPr>
              <w:t>U</w:t>
            </w:r>
            <w:r w:rsidRPr="00DB7869">
              <w:rPr>
                <w:rFonts w:eastAsia="Calibri" w:cs="Arial"/>
                <w:kern w:val="0"/>
                <w:sz w:val="20"/>
                <w:szCs w:val="20"/>
                <w14:ligatures w14:val="none"/>
              </w:rPr>
              <w:t xml:space="preserve">rzędu </w:t>
            </w:r>
            <w:r w:rsidRPr="00A0381A">
              <w:rPr>
                <w:rFonts w:eastAsia="Calibri" w:cs="Arial"/>
                <w:kern w:val="0"/>
                <w:sz w:val="20"/>
                <w:szCs w:val="20"/>
                <w14:ligatures w14:val="none"/>
              </w:rPr>
              <w:t>K</w:t>
            </w:r>
            <w:r w:rsidRPr="00DB7869">
              <w:rPr>
                <w:rFonts w:eastAsia="Calibri" w:cs="Arial"/>
                <w:kern w:val="0"/>
                <w:sz w:val="20"/>
                <w:szCs w:val="20"/>
                <w14:ligatures w14:val="none"/>
              </w:rPr>
              <w:t xml:space="preserve">omunikacji </w:t>
            </w:r>
            <w:r w:rsidRPr="00A0381A">
              <w:rPr>
                <w:rFonts w:eastAsia="Calibri" w:cs="Arial"/>
                <w:kern w:val="0"/>
                <w:sz w:val="20"/>
                <w:szCs w:val="20"/>
                <w14:ligatures w14:val="none"/>
              </w:rPr>
              <w:t>E</w:t>
            </w:r>
            <w:r w:rsidRPr="00DB7869">
              <w:rPr>
                <w:rFonts w:eastAsia="Calibri" w:cs="Arial"/>
                <w:kern w:val="0"/>
                <w:sz w:val="20"/>
                <w:szCs w:val="20"/>
                <w14:ligatures w14:val="none"/>
              </w:rPr>
              <w:t>lektronicznej</w:t>
            </w:r>
            <w:r w:rsidRPr="00A0381A">
              <w:rPr>
                <w:rFonts w:eastAsia="Calibri" w:cs="Arial"/>
                <w:kern w:val="0"/>
                <w:sz w:val="20"/>
                <w:szCs w:val="20"/>
                <w14:ligatures w14:val="none"/>
              </w:rPr>
              <w:t>,</w:t>
            </w:r>
          </w:p>
          <w:p w14:paraId="528188DE" w14:textId="3EB83A93"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sidR="00613C21">
              <w:rPr>
                <w:rFonts w:eastAsia="Calibri" w:cs="Arial"/>
                <w:kern w:val="0"/>
                <w:sz w:val="20"/>
                <w:szCs w:val="20"/>
                <w14:ligatures w14:val="none"/>
              </w:rPr>
              <w:t>O</w:t>
            </w:r>
            <w:r>
              <w:rPr>
                <w:rFonts w:eastAsia="Calibri" w:cs="Arial"/>
                <w:kern w:val="0"/>
                <w:sz w:val="20"/>
                <w:szCs w:val="20"/>
                <w14:ligatures w14:val="none"/>
              </w:rPr>
              <w:t xml:space="preserve">brony </w:t>
            </w:r>
            <w:r w:rsidR="00613C21">
              <w:rPr>
                <w:rFonts w:eastAsia="Calibri" w:cs="Arial"/>
                <w:kern w:val="0"/>
                <w:sz w:val="20"/>
                <w:szCs w:val="20"/>
                <w14:ligatures w14:val="none"/>
              </w:rPr>
              <w:t>N</w:t>
            </w:r>
            <w:r>
              <w:rPr>
                <w:rFonts w:eastAsia="Calibri" w:cs="Arial"/>
                <w:kern w:val="0"/>
                <w:sz w:val="20"/>
                <w:szCs w:val="20"/>
                <w14:ligatures w14:val="none"/>
              </w:rPr>
              <w:t>arodowej,</w:t>
            </w:r>
          </w:p>
          <w:p w14:paraId="4E6C8969" w14:textId="3CABFD6F" w:rsidR="007B64ED" w:rsidRPr="00DB7869" w:rsidRDefault="007B64ED" w:rsidP="00DB7869">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615EA2">
              <w:rPr>
                <w:rFonts w:eastAsia="Calibri" w:cs="Arial"/>
                <w:kern w:val="0"/>
                <w:sz w:val="20"/>
                <w:szCs w:val="20"/>
                <w14:ligatures w14:val="none"/>
              </w:rPr>
              <w:t>o spraw</w:t>
            </w:r>
            <w:r>
              <w:rPr>
                <w:rFonts w:eastAsia="Calibri" w:cs="Arial"/>
                <w:kern w:val="0"/>
                <w:sz w:val="20"/>
                <w:szCs w:val="20"/>
                <w14:ligatures w14:val="none"/>
              </w:rPr>
              <w:t xml:space="preserve"> gospodarki</w:t>
            </w:r>
          </w:p>
        </w:tc>
      </w:tr>
      <w:tr w:rsidR="007B64ED" w:rsidRPr="00A0381A" w14:paraId="3CCC007A" w14:textId="77777777" w:rsidTr="00DB7869">
        <w:trPr>
          <w:cantSplit/>
          <w:trHeight w:val="1134"/>
        </w:trPr>
        <w:tc>
          <w:tcPr>
            <w:tcW w:w="676" w:type="dxa"/>
            <w:vMerge/>
            <w:vAlign w:val="center"/>
          </w:tcPr>
          <w:p w14:paraId="1D518FC2" w14:textId="77777777" w:rsidR="007B64ED" w:rsidRPr="00DB7869" w:rsidRDefault="007B64ED" w:rsidP="00DB7869">
            <w:pPr>
              <w:spacing w:line="259" w:lineRule="auto"/>
              <w:jc w:val="center"/>
              <w:rPr>
                <w:rFonts w:eastAsia="Calibri" w:cs="Arial"/>
                <w:kern w:val="0"/>
                <w:sz w:val="20"/>
                <w:szCs w:val="20"/>
                <w14:ligatures w14:val="none"/>
              </w:rPr>
            </w:pPr>
          </w:p>
        </w:tc>
        <w:tc>
          <w:tcPr>
            <w:tcW w:w="2617" w:type="dxa"/>
            <w:vAlign w:val="center"/>
          </w:tcPr>
          <w:p w14:paraId="5D04BBF3" w14:textId="77777777"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Kompetencje przyszłości</w:t>
            </w:r>
          </w:p>
        </w:tc>
        <w:tc>
          <w:tcPr>
            <w:tcW w:w="2436" w:type="dxa"/>
            <w:vAlign w:val="center"/>
          </w:tcPr>
          <w:p w14:paraId="19AB3524" w14:textId="7A786344"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58227414" w14:textId="10FD8EB8" w:rsidR="007B64ED" w:rsidRPr="00DB7869" w:rsidRDefault="007B64ED" w:rsidP="00DB7869">
            <w:pPr>
              <w:jc w:val="center"/>
              <w:rPr>
                <w:rFonts w:cs="Arial"/>
                <w:color w:val="000000"/>
                <w:sz w:val="20"/>
                <w:szCs w:val="20"/>
              </w:rPr>
            </w:pPr>
            <w:r w:rsidRPr="00DB7869">
              <w:rPr>
                <w:rFonts w:cs="Arial"/>
                <w:color w:val="000000"/>
                <w:sz w:val="20"/>
                <w:szCs w:val="20"/>
              </w:rPr>
              <w:t>Minister właściwy d</w:t>
            </w:r>
            <w:r w:rsidR="00615EA2">
              <w:rPr>
                <w:rFonts w:cs="Arial"/>
                <w:color w:val="000000"/>
                <w:sz w:val="20"/>
                <w:szCs w:val="20"/>
              </w:rPr>
              <w:t>o spraw</w:t>
            </w:r>
            <w:r w:rsidRPr="00DB7869">
              <w:rPr>
                <w:rFonts w:cs="Arial"/>
                <w:color w:val="000000"/>
                <w:sz w:val="20"/>
                <w:szCs w:val="20"/>
              </w:rPr>
              <w:t xml:space="preserve"> </w:t>
            </w:r>
            <w:r w:rsidR="000639B6" w:rsidRPr="000639B6">
              <w:rPr>
                <w:rFonts w:cs="Arial"/>
                <w:color w:val="000000"/>
                <w:sz w:val="20"/>
                <w:szCs w:val="20"/>
              </w:rPr>
              <w:t>oświaty i wychowania</w:t>
            </w:r>
            <w:r w:rsidRPr="00DB7869">
              <w:rPr>
                <w:rFonts w:cs="Arial"/>
                <w:color w:val="000000"/>
                <w:sz w:val="20"/>
                <w:szCs w:val="20"/>
              </w:rPr>
              <w:t xml:space="preserve">, </w:t>
            </w:r>
            <w:r w:rsidRPr="00DB7869">
              <w:rPr>
                <w:rFonts w:cs="Arial"/>
                <w:color w:val="000000"/>
                <w:sz w:val="20"/>
                <w:szCs w:val="20"/>
              </w:rPr>
              <w:br/>
              <w:t>Minister właściwy d</w:t>
            </w:r>
            <w:r w:rsidR="00615EA2">
              <w:rPr>
                <w:rFonts w:cs="Arial"/>
                <w:color w:val="000000"/>
                <w:sz w:val="20"/>
                <w:szCs w:val="20"/>
              </w:rPr>
              <w:t>o spraw</w:t>
            </w:r>
            <w:r w:rsidRPr="00DB7869">
              <w:rPr>
                <w:rFonts w:cs="Arial"/>
                <w:color w:val="000000"/>
                <w:sz w:val="20"/>
                <w:szCs w:val="20"/>
              </w:rPr>
              <w:t xml:space="preserve"> nauki i</w:t>
            </w:r>
            <w:r>
              <w:rPr>
                <w:rFonts w:cs="Arial"/>
                <w:color w:val="000000"/>
                <w:sz w:val="20"/>
                <w:szCs w:val="20"/>
              </w:rPr>
              <w:t> </w:t>
            </w:r>
            <w:r w:rsidRPr="00DB7869">
              <w:rPr>
                <w:rFonts w:cs="Arial"/>
                <w:color w:val="000000"/>
                <w:sz w:val="20"/>
                <w:szCs w:val="20"/>
              </w:rPr>
              <w:t>szkolnictwa wyższego, , Szef Służby Cywilnej, Minister właściwy d</w:t>
            </w:r>
            <w:r w:rsidR="00615EA2">
              <w:rPr>
                <w:rFonts w:cs="Arial"/>
                <w:color w:val="000000"/>
                <w:sz w:val="20"/>
                <w:szCs w:val="20"/>
              </w:rPr>
              <w:t>o spraw</w:t>
            </w:r>
            <w:r w:rsidRPr="00DB7869">
              <w:rPr>
                <w:rFonts w:cs="Arial"/>
                <w:color w:val="000000"/>
                <w:sz w:val="20"/>
                <w:szCs w:val="20"/>
              </w:rPr>
              <w:t xml:space="preserve"> gospodarki </w:t>
            </w:r>
          </w:p>
        </w:tc>
      </w:tr>
      <w:tr w:rsidR="007B64ED" w:rsidRPr="00A0381A" w14:paraId="73F08120" w14:textId="77777777" w:rsidTr="00DB7869">
        <w:trPr>
          <w:cantSplit/>
          <w:trHeight w:val="1134"/>
        </w:trPr>
        <w:tc>
          <w:tcPr>
            <w:tcW w:w="676" w:type="dxa"/>
            <w:vMerge/>
            <w:vAlign w:val="center"/>
          </w:tcPr>
          <w:p w14:paraId="793B20A8" w14:textId="77777777" w:rsidR="007B64ED" w:rsidRPr="00DB7869" w:rsidRDefault="007B64ED" w:rsidP="00DB7869">
            <w:pPr>
              <w:spacing w:line="259" w:lineRule="auto"/>
              <w:jc w:val="center"/>
              <w:rPr>
                <w:rFonts w:eastAsia="Calibri" w:cs="Arial"/>
                <w:kern w:val="0"/>
                <w:sz w:val="20"/>
                <w:szCs w:val="20"/>
                <w14:ligatures w14:val="none"/>
              </w:rPr>
            </w:pPr>
          </w:p>
        </w:tc>
        <w:tc>
          <w:tcPr>
            <w:tcW w:w="2617" w:type="dxa"/>
            <w:vAlign w:val="center"/>
          </w:tcPr>
          <w:p w14:paraId="6C60D327" w14:textId="77777777" w:rsidR="007B64ED" w:rsidRPr="00DB7869" w:rsidRDefault="007B64ED" w:rsidP="00DB7869">
            <w:pPr>
              <w:spacing w:line="259" w:lineRule="auto"/>
              <w:jc w:val="center"/>
              <w:rPr>
                <w:rFonts w:eastAsia="Calibri" w:cs="Arial"/>
                <w:kern w:val="0"/>
                <w:sz w:val="20"/>
                <w:szCs w:val="20"/>
                <w14:ligatures w14:val="none"/>
              </w:rPr>
            </w:pPr>
            <w:proofErr w:type="spellStart"/>
            <w:r w:rsidRPr="00A0381A">
              <w:rPr>
                <w:rFonts w:eastAsia="Calibri" w:cs="Arial"/>
                <w:kern w:val="0"/>
                <w:sz w:val="20"/>
                <w:szCs w:val="20"/>
                <w14:ligatures w14:val="none"/>
              </w:rPr>
              <w:t>Cyberbezpieczeństwo</w:t>
            </w:r>
            <w:proofErr w:type="spellEnd"/>
          </w:p>
        </w:tc>
        <w:tc>
          <w:tcPr>
            <w:tcW w:w="2436" w:type="dxa"/>
            <w:vAlign w:val="center"/>
          </w:tcPr>
          <w:p w14:paraId="59915E67" w14:textId="778512EC"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3DC24017" w14:textId="77777777" w:rsidR="006E60E4" w:rsidRDefault="007B64ED" w:rsidP="006E60E4">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Prezes Rady Ministrów, </w:t>
            </w:r>
            <w:r w:rsidR="006E60E4" w:rsidRPr="00A0381A">
              <w:rPr>
                <w:rFonts w:eastAsia="Calibri" w:cs="Arial"/>
                <w:kern w:val="0"/>
                <w:sz w:val="20"/>
                <w:szCs w:val="20"/>
                <w14:ligatures w14:val="none"/>
              </w:rPr>
              <w:t xml:space="preserve">Minister </w:t>
            </w:r>
            <w:r w:rsidR="006E60E4">
              <w:rPr>
                <w:rFonts w:eastAsia="Calibri" w:cs="Arial"/>
                <w:kern w:val="0"/>
                <w:sz w:val="20"/>
                <w:szCs w:val="20"/>
                <w14:ligatures w14:val="none"/>
              </w:rPr>
              <w:t>Obrony Narodowej,</w:t>
            </w:r>
          </w:p>
          <w:p w14:paraId="6DF89171" w14:textId="4733E53D"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615EA2">
              <w:rPr>
                <w:rFonts w:eastAsia="Calibri" w:cs="Arial"/>
                <w:kern w:val="0"/>
                <w:sz w:val="20"/>
                <w:szCs w:val="20"/>
                <w14:ligatures w14:val="none"/>
              </w:rPr>
              <w:t>o</w:t>
            </w:r>
            <w:r w:rsidR="008F3F2F">
              <w:rPr>
                <w:rFonts w:eastAsia="Calibri" w:cs="Arial"/>
                <w:kern w:val="0"/>
                <w:sz w:val="20"/>
                <w:szCs w:val="20"/>
                <w14:ligatures w14:val="none"/>
              </w:rPr>
              <w:t> </w:t>
            </w:r>
            <w:r w:rsidR="00615EA2">
              <w:rPr>
                <w:rFonts w:eastAsia="Calibri" w:cs="Arial"/>
                <w:kern w:val="0"/>
                <w:sz w:val="20"/>
                <w:szCs w:val="20"/>
                <w14:ligatures w14:val="none"/>
              </w:rPr>
              <w:t>spraw</w:t>
            </w:r>
            <w:r w:rsidRPr="00A0381A">
              <w:rPr>
                <w:rFonts w:eastAsia="Calibri" w:cs="Arial"/>
                <w:kern w:val="0"/>
                <w:sz w:val="20"/>
                <w:szCs w:val="20"/>
                <w14:ligatures w14:val="none"/>
              </w:rPr>
              <w:t> wewnętrznych</w:t>
            </w:r>
          </w:p>
        </w:tc>
      </w:tr>
      <w:tr w:rsidR="007B64ED" w:rsidRPr="00A0381A" w14:paraId="2C4E370D" w14:textId="77777777" w:rsidTr="00DB7869">
        <w:trPr>
          <w:cantSplit/>
          <w:trHeight w:val="1134"/>
        </w:trPr>
        <w:tc>
          <w:tcPr>
            <w:tcW w:w="676" w:type="dxa"/>
            <w:vMerge/>
            <w:vAlign w:val="center"/>
          </w:tcPr>
          <w:p w14:paraId="6C96AA2C" w14:textId="77777777" w:rsidR="007B64ED" w:rsidRPr="00DB7869" w:rsidRDefault="007B64ED" w:rsidP="00DB7869">
            <w:pPr>
              <w:spacing w:line="259" w:lineRule="auto"/>
              <w:jc w:val="center"/>
              <w:rPr>
                <w:rFonts w:eastAsia="Calibri" w:cs="Arial"/>
                <w:kern w:val="0"/>
                <w:sz w:val="20"/>
                <w:szCs w:val="20"/>
                <w14:ligatures w14:val="none"/>
              </w:rPr>
            </w:pPr>
          </w:p>
        </w:tc>
        <w:tc>
          <w:tcPr>
            <w:tcW w:w="2617" w:type="dxa"/>
            <w:vAlign w:val="center"/>
          </w:tcPr>
          <w:p w14:paraId="6B0B5C6F" w14:textId="77777777"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Koordynacja cyfrowej transformacji kraju</w:t>
            </w:r>
          </w:p>
        </w:tc>
        <w:tc>
          <w:tcPr>
            <w:tcW w:w="2436" w:type="dxa"/>
            <w:vAlign w:val="center"/>
          </w:tcPr>
          <w:p w14:paraId="2DE5F14E" w14:textId="2CEE3897"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6967153A" w14:textId="3FB2167F"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615EA2">
              <w:rPr>
                <w:rFonts w:eastAsia="Calibri" w:cs="Arial"/>
                <w:kern w:val="0"/>
                <w:sz w:val="20"/>
                <w:szCs w:val="20"/>
                <w14:ligatures w14:val="none"/>
              </w:rPr>
              <w:t xml:space="preserve">o </w:t>
            </w:r>
            <w:r w:rsidRPr="00A0381A">
              <w:rPr>
                <w:rFonts w:eastAsia="Calibri" w:cs="Arial"/>
                <w:kern w:val="0"/>
                <w:sz w:val="20"/>
                <w:szCs w:val="20"/>
                <w14:ligatures w14:val="none"/>
              </w:rPr>
              <w:t>s</w:t>
            </w:r>
            <w:r w:rsidR="00615EA2">
              <w:rPr>
                <w:rFonts w:eastAsia="Calibri" w:cs="Arial"/>
                <w:kern w:val="0"/>
                <w:sz w:val="20"/>
                <w:szCs w:val="20"/>
                <w14:ligatures w14:val="none"/>
              </w:rPr>
              <w:t>praw</w:t>
            </w:r>
            <w:r w:rsidRPr="00A0381A">
              <w:rPr>
                <w:rFonts w:eastAsia="Calibri" w:cs="Arial"/>
                <w:kern w:val="0"/>
                <w:sz w:val="20"/>
                <w:szCs w:val="20"/>
                <w14:ligatures w14:val="none"/>
              </w:rPr>
              <w:t> administracji</w:t>
            </w:r>
            <w:r>
              <w:rPr>
                <w:rFonts w:eastAsia="Calibri" w:cs="Arial"/>
                <w:kern w:val="0"/>
                <w:sz w:val="20"/>
                <w:szCs w:val="20"/>
                <w14:ligatures w14:val="none"/>
              </w:rPr>
              <w:t xml:space="preserve"> publicznej</w:t>
            </w:r>
            <w:r w:rsidRPr="00A0381A">
              <w:rPr>
                <w:rFonts w:eastAsia="Calibri" w:cs="Arial"/>
                <w:kern w:val="0"/>
                <w:sz w:val="20"/>
                <w:szCs w:val="20"/>
                <w14:ligatures w14:val="none"/>
              </w:rPr>
              <w:t xml:space="preserve">, </w:t>
            </w:r>
          </w:p>
          <w:p w14:paraId="32A62E62" w14:textId="2E15E646"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właściwy d</w:t>
            </w:r>
            <w:r w:rsidR="00615EA2">
              <w:rPr>
                <w:rFonts w:eastAsia="Calibri" w:cs="Arial"/>
                <w:kern w:val="0"/>
                <w:sz w:val="20"/>
                <w:szCs w:val="20"/>
                <w14:ligatures w14:val="none"/>
              </w:rPr>
              <w:t xml:space="preserve">o </w:t>
            </w:r>
            <w:r>
              <w:rPr>
                <w:rFonts w:eastAsia="Calibri" w:cs="Arial"/>
                <w:kern w:val="0"/>
                <w:sz w:val="20"/>
                <w:szCs w:val="20"/>
                <w14:ligatures w14:val="none"/>
              </w:rPr>
              <w:t>s</w:t>
            </w:r>
            <w:r w:rsidR="00615EA2">
              <w:rPr>
                <w:rFonts w:eastAsia="Calibri" w:cs="Arial"/>
                <w:kern w:val="0"/>
                <w:sz w:val="20"/>
                <w:szCs w:val="20"/>
                <w14:ligatures w14:val="none"/>
              </w:rPr>
              <w:t>praw</w:t>
            </w:r>
            <w:r>
              <w:rPr>
                <w:rFonts w:eastAsia="Calibri" w:cs="Arial"/>
                <w:kern w:val="0"/>
                <w:sz w:val="20"/>
                <w:szCs w:val="20"/>
                <w14:ligatures w14:val="none"/>
              </w:rPr>
              <w:t xml:space="preserve"> zagranicznych</w:t>
            </w:r>
          </w:p>
        </w:tc>
      </w:tr>
      <w:tr w:rsidR="007B64ED" w:rsidRPr="00A0381A" w14:paraId="0ADA0355" w14:textId="77777777" w:rsidTr="00AD6934">
        <w:trPr>
          <w:cantSplit/>
          <w:trHeight w:val="1134"/>
        </w:trPr>
        <w:tc>
          <w:tcPr>
            <w:tcW w:w="676" w:type="dxa"/>
            <w:vMerge w:val="restart"/>
            <w:vAlign w:val="center"/>
          </w:tcPr>
          <w:p w14:paraId="4FA2B235" w14:textId="77777777" w:rsidR="007B64ED" w:rsidRPr="00DB7869" w:rsidRDefault="007B64ED" w:rsidP="00AD693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Państwo</w:t>
            </w:r>
          </w:p>
        </w:tc>
        <w:tc>
          <w:tcPr>
            <w:tcW w:w="2617" w:type="dxa"/>
            <w:vAlign w:val="center"/>
          </w:tcPr>
          <w:p w14:paraId="2F9B75D8" w14:textId="77777777"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E-usługi publiczne</w:t>
            </w:r>
          </w:p>
        </w:tc>
        <w:tc>
          <w:tcPr>
            <w:tcW w:w="2436" w:type="dxa"/>
            <w:vAlign w:val="center"/>
          </w:tcPr>
          <w:p w14:paraId="7A04AA18" w14:textId="49FDD41E" w:rsidR="007B64ED" w:rsidRPr="00DB7869" w:rsidRDefault="007B64ED" w:rsidP="00DB7869">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3BA6D8DA" w14:textId="5BBBDB71" w:rsidR="007B64ED" w:rsidRPr="00DB7869" w:rsidRDefault="00014609" w:rsidP="00DB7869">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 </w:t>
            </w:r>
            <w:r w:rsidR="00457487">
              <w:rPr>
                <w:rFonts w:eastAsia="Calibri" w:cs="Arial"/>
                <w:kern w:val="0"/>
                <w:sz w:val="20"/>
                <w:szCs w:val="20"/>
                <w14:ligatures w14:val="none"/>
              </w:rPr>
              <w:t xml:space="preserve">Członkowie Rady Ministrów </w:t>
            </w:r>
            <w:r w:rsidR="00307568">
              <w:rPr>
                <w:rFonts w:eastAsia="Calibri" w:cs="Arial"/>
                <w:kern w:val="0"/>
                <w:sz w:val="20"/>
                <w:szCs w:val="20"/>
                <w14:ligatures w14:val="none"/>
              </w:rPr>
              <w:t xml:space="preserve">oraz </w:t>
            </w:r>
            <w:r w:rsidR="003110B4">
              <w:rPr>
                <w:rFonts w:eastAsia="Calibri" w:cs="Arial"/>
                <w:kern w:val="0"/>
                <w:sz w:val="20"/>
                <w:szCs w:val="20"/>
                <w14:ligatures w14:val="none"/>
              </w:rPr>
              <w:t>organy</w:t>
            </w:r>
            <w:r w:rsidR="004A18DC">
              <w:rPr>
                <w:rFonts w:eastAsia="Calibri" w:cs="Arial"/>
                <w:kern w:val="0"/>
                <w:sz w:val="20"/>
                <w:szCs w:val="20"/>
                <w14:ligatures w14:val="none"/>
              </w:rPr>
              <w:t xml:space="preserve"> podległe</w:t>
            </w:r>
            <w:r w:rsidR="00072BD3">
              <w:rPr>
                <w:rFonts w:eastAsia="Calibri" w:cs="Arial"/>
                <w:kern w:val="0"/>
                <w:sz w:val="20"/>
                <w:szCs w:val="20"/>
                <w14:ligatures w14:val="none"/>
              </w:rPr>
              <w:t xml:space="preserve"> ministrom</w:t>
            </w:r>
            <w:r w:rsidR="00FD49C4">
              <w:rPr>
                <w:rFonts w:eastAsia="Calibri" w:cs="Arial"/>
                <w:kern w:val="0"/>
                <w:sz w:val="20"/>
                <w:szCs w:val="20"/>
                <w14:ligatures w14:val="none"/>
              </w:rPr>
              <w:t xml:space="preserve"> </w:t>
            </w:r>
            <w:r w:rsidR="0013597D">
              <w:rPr>
                <w:rFonts w:eastAsia="Calibri" w:cs="Arial"/>
                <w:kern w:val="0"/>
                <w:sz w:val="20"/>
                <w:szCs w:val="20"/>
                <w14:ligatures w14:val="none"/>
              </w:rPr>
              <w:t>lub</w:t>
            </w:r>
            <w:r w:rsidR="00AB5D7C">
              <w:rPr>
                <w:rFonts w:eastAsia="Calibri" w:cs="Arial"/>
                <w:kern w:val="0"/>
                <w:sz w:val="20"/>
                <w:szCs w:val="20"/>
                <w14:ligatures w14:val="none"/>
              </w:rPr>
              <w:t xml:space="preserve"> przez nich</w:t>
            </w:r>
            <w:r w:rsidR="0013597D">
              <w:rPr>
                <w:rFonts w:eastAsia="Calibri" w:cs="Arial"/>
                <w:kern w:val="0"/>
                <w:sz w:val="20"/>
                <w:szCs w:val="20"/>
                <w14:ligatures w14:val="none"/>
              </w:rPr>
              <w:t xml:space="preserve"> nadzorowane, a także </w:t>
            </w:r>
            <w:r w:rsidR="00117BF7">
              <w:rPr>
                <w:rFonts w:eastAsia="Calibri" w:cs="Arial"/>
                <w:kern w:val="0"/>
                <w:sz w:val="20"/>
                <w:szCs w:val="20"/>
                <w14:ligatures w14:val="none"/>
              </w:rPr>
              <w:t>centralne organy administracji</w:t>
            </w:r>
            <w:r w:rsidR="004A18DC">
              <w:rPr>
                <w:rFonts w:eastAsia="Calibri" w:cs="Arial"/>
                <w:kern w:val="0"/>
                <w:sz w:val="20"/>
                <w:szCs w:val="20"/>
                <w14:ligatures w14:val="none"/>
              </w:rPr>
              <w:t xml:space="preserve"> </w:t>
            </w:r>
            <w:r>
              <w:rPr>
                <w:rFonts w:eastAsia="Calibri" w:cs="Arial"/>
                <w:kern w:val="0"/>
                <w:sz w:val="20"/>
                <w:szCs w:val="20"/>
                <w14:ligatures w14:val="none"/>
              </w:rPr>
              <w:t>rządowej.</w:t>
            </w:r>
            <w:r w:rsidR="007B64ED" w:rsidRPr="00A0381A">
              <w:rPr>
                <w:rFonts w:eastAsia="Calibri" w:cs="Arial"/>
                <w:kern w:val="0"/>
                <w:sz w:val="20"/>
                <w:szCs w:val="20"/>
                <w14:ligatures w14:val="none"/>
              </w:rPr>
              <w:t xml:space="preserve"> </w:t>
            </w:r>
          </w:p>
        </w:tc>
      </w:tr>
      <w:tr w:rsidR="007B64ED" w:rsidRPr="00A0381A" w14:paraId="198C73B0" w14:textId="77777777" w:rsidTr="00DB7869">
        <w:trPr>
          <w:cantSplit/>
          <w:trHeight w:val="1134"/>
        </w:trPr>
        <w:tc>
          <w:tcPr>
            <w:tcW w:w="676" w:type="dxa"/>
            <w:vMerge/>
            <w:vAlign w:val="center"/>
          </w:tcPr>
          <w:p w14:paraId="68BE8913"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709D9CC1"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Cyfryzacja procesów administracyjnych </w:t>
            </w:r>
            <w:r w:rsidRPr="00DB7869">
              <w:rPr>
                <w:rFonts w:eastAsia="Calibri" w:cs="Arial"/>
                <w:kern w:val="0"/>
                <w:sz w:val="20"/>
                <w:szCs w:val="20"/>
                <w14:ligatures w14:val="none"/>
              </w:rPr>
              <w:t>i </w:t>
            </w:r>
            <w:r w:rsidRPr="00DB7869">
              <w:rPr>
                <w:rFonts w:cs="Arial"/>
                <w:sz w:val="20"/>
                <w:szCs w:val="20"/>
              </w:rPr>
              <w:t>postępowań</w:t>
            </w:r>
            <w:r w:rsidRPr="00A0381A">
              <w:rPr>
                <w:rFonts w:eastAsia="Calibri" w:cs="Arial"/>
                <w:kern w:val="0"/>
                <w:sz w:val="20"/>
                <w:szCs w:val="20"/>
                <w14:ligatures w14:val="none"/>
              </w:rPr>
              <w:t xml:space="preserve"> sądowych</w:t>
            </w:r>
          </w:p>
        </w:tc>
        <w:tc>
          <w:tcPr>
            <w:tcW w:w="2436" w:type="dxa"/>
            <w:vAlign w:val="center"/>
          </w:tcPr>
          <w:p w14:paraId="699385CE" w14:textId="33B32AF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5D301B19" w14:textId="0D59C9B0" w:rsidR="007B64ED" w:rsidRPr="00A0381A" w:rsidRDefault="00014609">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 </w:t>
            </w:r>
            <w:r w:rsidRPr="00014609">
              <w:rPr>
                <w:rFonts w:eastAsia="Calibri" w:cs="Arial"/>
                <w:kern w:val="0"/>
                <w:sz w:val="20"/>
                <w:szCs w:val="20"/>
                <w14:ligatures w14:val="none"/>
              </w:rPr>
              <w:t>Członkowie Rady Ministrów oraz organy podległe ministrom lub przez nich nadzorowane, a także centralne organy administracji rządowej.</w:t>
            </w:r>
          </w:p>
        </w:tc>
      </w:tr>
      <w:tr w:rsidR="007B64ED" w:rsidRPr="00A0381A" w14:paraId="112394B2" w14:textId="77777777" w:rsidTr="00DB7869">
        <w:trPr>
          <w:cantSplit/>
          <w:trHeight w:val="1134"/>
        </w:trPr>
        <w:tc>
          <w:tcPr>
            <w:tcW w:w="676" w:type="dxa"/>
            <w:vMerge/>
            <w:vAlign w:val="center"/>
          </w:tcPr>
          <w:p w14:paraId="3C3EE61A"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540E5201" w14:textId="006DB3A9" w:rsidR="007B64ED" w:rsidRPr="00A0381A" w:rsidRDefault="00CC0DDA">
            <w:pPr>
              <w:spacing w:line="259" w:lineRule="auto"/>
              <w:jc w:val="center"/>
              <w:rPr>
                <w:rFonts w:eastAsia="Calibri" w:cs="Arial"/>
                <w:kern w:val="0"/>
                <w:sz w:val="20"/>
                <w:szCs w:val="20"/>
                <w14:ligatures w14:val="none"/>
              </w:rPr>
            </w:pPr>
            <w:r>
              <w:rPr>
                <w:rFonts w:eastAsia="Calibri" w:cs="Arial"/>
                <w:kern w:val="0"/>
                <w:sz w:val="20"/>
                <w:szCs w:val="20"/>
                <w14:ligatures w14:val="none"/>
              </w:rPr>
              <w:t>Publiczne s</w:t>
            </w:r>
            <w:r w:rsidR="007B64ED" w:rsidRPr="00A0381A">
              <w:rPr>
                <w:rFonts w:eastAsia="Calibri" w:cs="Arial"/>
                <w:kern w:val="0"/>
                <w:sz w:val="20"/>
                <w:szCs w:val="20"/>
                <w14:ligatures w14:val="none"/>
              </w:rPr>
              <w:t>ystemy</w:t>
            </w:r>
            <w:r>
              <w:rPr>
                <w:rFonts w:eastAsia="Calibri" w:cs="Arial"/>
                <w:kern w:val="0"/>
                <w:sz w:val="20"/>
                <w:szCs w:val="20"/>
                <w14:ligatures w14:val="none"/>
              </w:rPr>
              <w:t xml:space="preserve"> teleinformatyczne</w:t>
            </w:r>
            <w:r w:rsidR="007B64ED" w:rsidRPr="00A0381A">
              <w:rPr>
                <w:rFonts w:eastAsia="Calibri" w:cs="Arial"/>
                <w:kern w:val="0"/>
                <w:sz w:val="20"/>
                <w:szCs w:val="20"/>
                <w14:ligatures w14:val="none"/>
              </w:rPr>
              <w:t xml:space="preserve"> i rejestry</w:t>
            </w:r>
            <w:r>
              <w:rPr>
                <w:rFonts w:eastAsia="Calibri" w:cs="Arial"/>
                <w:kern w:val="0"/>
                <w:sz w:val="20"/>
                <w:szCs w:val="20"/>
                <w14:ligatures w14:val="none"/>
              </w:rPr>
              <w:t xml:space="preserve"> publiczne</w:t>
            </w:r>
          </w:p>
        </w:tc>
        <w:tc>
          <w:tcPr>
            <w:tcW w:w="2436" w:type="dxa"/>
            <w:vAlign w:val="center"/>
          </w:tcPr>
          <w:p w14:paraId="446CD30B" w14:textId="7B852EC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484EC68B" w14:textId="578B4571" w:rsidR="007B64ED" w:rsidRPr="00A0381A" w:rsidRDefault="005F51B2">
            <w:pPr>
              <w:spacing w:line="259" w:lineRule="auto"/>
              <w:jc w:val="center"/>
              <w:rPr>
                <w:rFonts w:eastAsia="Calibri" w:cs="Arial"/>
                <w:kern w:val="0"/>
                <w:sz w:val="20"/>
                <w:szCs w:val="20"/>
                <w14:ligatures w14:val="none"/>
              </w:rPr>
            </w:pPr>
            <w:r>
              <w:t xml:space="preserve"> </w:t>
            </w:r>
            <w:r w:rsidRPr="005F51B2">
              <w:rPr>
                <w:rFonts w:eastAsia="Calibri" w:cs="Arial"/>
                <w:kern w:val="0"/>
                <w:sz w:val="20"/>
                <w:szCs w:val="20"/>
                <w14:ligatures w14:val="none"/>
              </w:rPr>
              <w:t xml:space="preserve">Członkowie Rady Ministrów oraz organy podległe ministrom lub przez nich nadzorowane, a także centralne organy administracji rządowej. </w:t>
            </w:r>
            <w:r>
              <w:rPr>
                <w:rFonts w:eastAsia="Calibri" w:cs="Arial"/>
                <w:kern w:val="0"/>
                <w:sz w:val="20"/>
                <w:szCs w:val="20"/>
                <w14:ligatures w14:val="none"/>
              </w:rPr>
              <w:t xml:space="preserve"> </w:t>
            </w:r>
          </w:p>
        </w:tc>
      </w:tr>
      <w:tr w:rsidR="007B64ED" w:rsidRPr="00A0381A" w14:paraId="21DDEFE9" w14:textId="77777777" w:rsidTr="00DB7869">
        <w:trPr>
          <w:cantSplit/>
          <w:trHeight w:val="1134"/>
        </w:trPr>
        <w:tc>
          <w:tcPr>
            <w:tcW w:w="676" w:type="dxa"/>
            <w:vMerge/>
            <w:vAlign w:val="center"/>
          </w:tcPr>
          <w:p w14:paraId="1D0C2E1C"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7751998C"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Cyfrowa tożsamość</w:t>
            </w:r>
          </w:p>
        </w:tc>
        <w:tc>
          <w:tcPr>
            <w:tcW w:w="2436" w:type="dxa"/>
            <w:vAlign w:val="center"/>
          </w:tcPr>
          <w:p w14:paraId="107C849A" w14:textId="3F61A18D"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13F7BB6D" w14:textId="29C676D7"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gospodarki</w:t>
            </w:r>
          </w:p>
        </w:tc>
      </w:tr>
      <w:tr w:rsidR="007B64ED" w:rsidRPr="00A0381A" w14:paraId="30498E01" w14:textId="77777777" w:rsidTr="00DB7869">
        <w:trPr>
          <w:cantSplit/>
          <w:trHeight w:val="1134"/>
        </w:trPr>
        <w:tc>
          <w:tcPr>
            <w:tcW w:w="676" w:type="dxa"/>
            <w:vMerge/>
            <w:vAlign w:val="center"/>
          </w:tcPr>
          <w:p w14:paraId="5A4970AB"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4E7444B5"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Chmura obliczeniowa</w:t>
            </w:r>
          </w:p>
        </w:tc>
        <w:tc>
          <w:tcPr>
            <w:tcW w:w="2436" w:type="dxa"/>
            <w:vAlign w:val="center"/>
          </w:tcPr>
          <w:p w14:paraId="5D7CC5DE" w14:textId="50E2413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16BFC7FE" w14:textId="3DC9E3BB"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administracji</w:t>
            </w:r>
            <w:r>
              <w:rPr>
                <w:rFonts w:eastAsia="Calibri" w:cs="Arial"/>
                <w:kern w:val="0"/>
                <w:sz w:val="20"/>
                <w:szCs w:val="20"/>
                <w14:ligatures w14:val="none"/>
              </w:rPr>
              <w:t xml:space="preserve"> publicznej</w:t>
            </w:r>
            <w:r w:rsidRPr="00A0381A">
              <w:rPr>
                <w:rFonts w:eastAsia="Calibri" w:cs="Arial"/>
                <w:kern w:val="0"/>
                <w:sz w:val="20"/>
                <w:szCs w:val="20"/>
                <w14:ligatures w14:val="none"/>
              </w:rPr>
              <w:t xml:space="preserve">, </w:t>
            </w:r>
          </w:p>
          <w:p w14:paraId="566815CB" w14:textId="05325DAC"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wewnętrznych, </w:t>
            </w:r>
          </w:p>
          <w:p w14:paraId="4B2E99EB"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3F86C359" w14:textId="584A2797"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o spraw</w:t>
            </w:r>
            <w:r w:rsidRPr="00A0381A">
              <w:rPr>
                <w:rFonts w:eastAsia="Calibri" w:cs="Arial"/>
                <w:kern w:val="0"/>
                <w:sz w:val="20"/>
                <w:szCs w:val="20"/>
                <w14:ligatures w14:val="none"/>
              </w:rPr>
              <w:t xml:space="preserve"> </w:t>
            </w:r>
            <w:r>
              <w:rPr>
                <w:rFonts w:eastAsia="Calibri" w:cs="Arial"/>
                <w:kern w:val="0"/>
                <w:sz w:val="20"/>
                <w:szCs w:val="20"/>
                <w14:ligatures w14:val="none"/>
              </w:rPr>
              <w:t>zagranicznych,</w:t>
            </w:r>
          </w:p>
          <w:p w14:paraId="3000F87D" w14:textId="2FDDBFFF"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gospodarki</w:t>
            </w:r>
          </w:p>
        </w:tc>
      </w:tr>
      <w:tr w:rsidR="007B64ED" w:rsidRPr="00A0381A" w14:paraId="39ADDAAE" w14:textId="77777777" w:rsidTr="00DB7869">
        <w:trPr>
          <w:cantSplit/>
          <w:trHeight w:val="1134"/>
        </w:trPr>
        <w:tc>
          <w:tcPr>
            <w:tcW w:w="676" w:type="dxa"/>
            <w:vMerge/>
            <w:vAlign w:val="center"/>
          </w:tcPr>
          <w:p w14:paraId="10D997DB"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06A357B9"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Otwarte dane i wymiana danych</w:t>
            </w:r>
          </w:p>
        </w:tc>
        <w:tc>
          <w:tcPr>
            <w:tcW w:w="2436" w:type="dxa"/>
            <w:vAlign w:val="center"/>
          </w:tcPr>
          <w:p w14:paraId="4368F94C" w14:textId="12ED08B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427C67FB" w14:textId="1A4F7C46" w:rsidR="007B64ED" w:rsidRPr="00A0381A" w:rsidRDefault="002F4C87">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 </w:t>
            </w:r>
            <w:r w:rsidRPr="002F4C87">
              <w:rPr>
                <w:rFonts w:eastAsia="Calibri" w:cs="Arial"/>
                <w:kern w:val="0"/>
                <w:sz w:val="20"/>
                <w:szCs w:val="20"/>
                <w14:ligatures w14:val="none"/>
              </w:rPr>
              <w:t>Członkowie Rady Ministrów</w:t>
            </w:r>
            <w:r w:rsidR="00A522F5">
              <w:rPr>
                <w:rFonts w:eastAsia="Calibri" w:cs="Arial"/>
                <w:kern w:val="0"/>
                <w:sz w:val="20"/>
                <w:szCs w:val="20"/>
                <w14:ligatures w14:val="none"/>
              </w:rPr>
              <w:t xml:space="preserve"> </w:t>
            </w:r>
            <w:r w:rsidR="00A522F5" w:rsidRPr="005F51B2">
              <w:rPr>
                <w:rFonts w:eastAsia="Calibri" w:cs="Arial"/>
                <w:kern w:val="0"/>
                <w:sz w:val="20"/>
                <w:szCs w:val="20"/>
                <w14:ligatures w14:val="none"/>
              </w:rPr>
              <w:t xml:space="preserve">oraz organy podległe ministrom lub przez nich nadzorowane, a także centralne organy administracji rządowej. </w:t>
            </w:r>
            <w:r w:rsidR="00A522F5">
              <w:rPr>
                <w:rFonts w:eastAsia="Calibri" w:cs="Arial"/>
                <w:kern w:val="0"/>
                <w:sz w:val="20"/>
                <w:szCs w:val="20"/>
                <w14:ligatures w14:val="none"/>
              </w:rPr>
              <w:t xml:space="preserve"> </w:t>
            </w:r>
          </w:p>
        </w:tc>
      </w:tr>
      <w:tr w:rsidR="007B64ED" w:rsidRPr="00A0381A" w14:paraId="6CD6FB16" w14:textId="77777777" w:rsidTr="00AD6934">
        <w:trPr>
          <w:cantSplit/>
          <w:trHeight w:val="1134"/>
        </w:trPr>
        <w:tc>
          <w:tcPr>
            <w:tcW w:w="676" w:type="dxa"/>
            <w:vMerge w:val="restart"/>
            <w:vAlign w:val="center"/>
          </w:tcPr>
          <w:p w14:paraId="5DAB1E86" w14:textId="77777777" w:rsidR="007B64ED" w:rsidRPr="00A0381A" w:rsidRDefault="007B64ED" w:rsidP="00AD693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Ludzie</w:t>
            </w:r>
          </w:p>
        </w:tc>
        <w:tc>
          <w:tcPr>
            <w:tcW w:w="2617" w:type="dxa"/>
            <w:vAlign w:val="center"/>
          </w:tcPr>
          <w:p w14:paraId="08BEE84E"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Bezpieczna przestrzeń cyfrowa</w:t>
            </w:r>
          </w:p>
        </w:tc>
        <w:tc>
          <w:tcPr>
            <w:tcW w:w="2436" w:type="dxa"/>
            <w:vAlign w:val="center"/>
          </w:tcPr>
          <w:p w14:paraId="1EE2A1D9" w14:textId="2A751D1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3413D45D"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6440FFBA" w14:textId="583D479C"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wewnętrznych, </w:t>
            </w:r>
          </w:p>
          <w:p w14:paraId="2C9F6BB2" w14:textId="77777777"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Sprawiedliwości</w:t>
            </w:r>
            <w:r>
              <w:rPr>
                <w:rFonts w:eastAsia="Calibri" w:cs="Arial"/>
                <w:kern w:val="0"/>
                <w:sz w:val="20"/>
                <w:szCs w:val="20"/>
                <w14:ligatures w14:val="none"/>
              </w:rPr>
              <w:t>,</w:t>
            </w:r>
          </w:p>
          <w:p w14:paraId="7AF35F6E" w14:textId="41F0FFBE" w:rsidR="007B64ED"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pracy,</w:t>
            </w:r>
          </w:p>
          <w:p w14:paraId="0570EB50" w14:textId="77777777" w:rsidR="007B64ED"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zagranicznych</w:t>
            </w:r>
            <w:r w:rsidR="003B7AC2">
              <w:rPr>
                <w:rFonts w:eastAsia="Calibri" w:cs="Arial"/>
                <w:kern w:val="0"/>
                <w:sz w:val="20"/>
                <w:szCs w:val="20"/>
                <w14:ligatures w14:val="none"/>
              </w:rPr>
              <w:t xml:space="preserve">, </w:t>
            </w:r>
          </w:p>
          <w:p w14:paraId="65A10202" w14:textId="6C195E8F" w:rsidR="007B64ED" w:rsidRPr="00A0381A" w:rsidRDefault="003B7AC2">
            <w:pPr>
              <w:spacing w:line="259" w:lineRule="auto"/>
              <w:jc w:val="center"/>
              <w:rPr>
                <w:rFonts w:eastAsia="Calibri" w:cs="Arial"/>
                <w:kern w:val="0"/>
                <w:sz w:val="20"/>
                <w:szCs w:val="20"/>
                <w14:ligatures w14:val="none"/>
              </w:rPr>
            </w:pPr>
            <w:r w:rsidRPr="003B7AC2">
              <w:rPr>
                <w:rFonts w:eastAsia="Calibri" w:cs="Arial"/>
                <w:kern w:val="0"/>
                <w:sz w:val="20"/>
                <w:szCs w:val="20"/>
                <w14:ligatures w14:val="none"/>
              </w:rPr>
              <w:t>Prezes Urzędu Komunikacji Elektronicznej</w:t>
            </w:r>
          </w:p>
        </w:tc>
      </w:tr>
      <w:tr w:rsidR="007B64ED" w:rsidRPr="00A0381A" w14:paraId="7E2ADC1F" w14:textId="77777777" w:rsidTr="00AD6934">
        <w:trPr>
          <w:cantSplit/>
          <w:trHeight w:val="1134"/>
        </w:trPr>
        <w:tc>
          <w:tcPr>
            <w:tcW w:w="676" w:type="dxa"/>
            <w:vMerge/>
            <w:vAlign w:val="center"/>
          </w:tcPr>
          <w:p w14:paraId="0E6B7E92"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4CE35904"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Cyfrowe zdrowie</w:t>
            </w:r>
          </w:p>
        </w:tc>
        <w:tc>
          <w:tcPr>
            <w:tcW w:w="2436" w:type="dxa"/>
            <w:vAlign w:val="center"/>
          </w:tcPr>
          <w:p w14:paraId="48DACE36" w14:textId="69EAD54C"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zdrowia</w:t>
            </w:r>
          </w:p>
        </w:tc>
        <w:tc>
          <w:tcPr>
            <w:tcW w:w="3903" w:type="dxa"/>
            <w:vAlign w:val="center"/>
          </w:tcPr>
          <w:p w14:paraId="0D25CCB4" w14:textId="7105B6CC"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o</w:t>
            </w:r>
            <w:r w:rsidR="008F3F2F">
              <w:rPr>
                <w:rFonts w:eastAsia="Calibri" w:cs="Arial"/>
                <w:kern w:val="0"/>
                <w:sz w:val="20"/>
                <w:szCs w:val="20"/>
                <w14:ligatures w14:val="none"/>
              </w:rPr>
              <w:t>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informatyzacji</w:t>
            </w:r>
          </w:p>
        </w:tc>
      </w:tr>
      <w:tr w:rsidR="007B64ED" w:rsidRPr="00A0381A" w14:paraId="1B00D075" w14:textId="77777777" w:rsidTr="00AD6934">
        <w:trPr>
          <w:cantSplit/>
          <w:trHeight w:val="1134"/>
        </w:trPr>
        <w:tc>
          <w:tcPr>
            <w:tcW w:w="676" w:type="dxa"/>
            <w:vMerge/>
            <w:vAlign w:val="center"/>
          </w:tcPr>
          <w:p w14:paraId="4D4B7D15"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640A7727"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Branże kreatywne</w:t>
            </w:r>
          </w:p>
        </w:tc>
        <w:tc>
          <w:tcPr>
            <w:tcW w:w="2436" w:type="dxa"/>
            <w:vAlign w:val="center"/>
          </w:tcPr>
          <w:p w14:paraId="0089FBEC" w14:textId="765F49F1"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w:t>
            </w:r>
            <w:r>
              <w:rPr>
                <w:rFonts w:eastAsia="Calibri" w:cs="Arial"/>
                <w:kern w:val="0"/>
                <w:sz w:val="20"/>
                <w:szCs w:val="20"/>
                <w14:ligatures w14:val="none"/>
              </w:rPr>
              <w:t>kultury dziedzictwa narodowego</w:t>
            </w:r>
          </w:p>
        </w:tc>
        <w:tc>
          <w:tcPr>
            <w:tcW w:w="3903" w:type="dxa"/>
            <w:vAlign w:val="center"/>
          </w:tcPr>
          <w:p w14:paraId="48923DAA" w14:textId="387296DA"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informatyzacji</w:t>
            </w:r>
            <w:r w:rsidRPr="00A0381A">
              <w:rPr>
                <w:rFonts w:eastAsia="Calibri" w:cs="Arial"/>
                <w:kern w:val="0"/>
                <w:sz w:val="20"/>
                <w:szCs w:val="20"/>
                <w14:ligatures w14:val="none"/>
              </w:rPr>
              <w:t>,</w:t>
            </w:r>
            <w:r w:rsidR="00976458">
              <w:rPr>
                <w:rFonts w:eastAsia="Calibri" w:cs="Arial"/>
                <w:kern w:val="0"/>
                <w:sz w:val="20"/>
                <w:szCs w:val="20"/>
                <w14:ligatures w14:val="none"/>
              </w:rPr>
              <w:t xml:space="preserve">  </w:t>
            </w:r>
          </w:p>
          <w:p w14:paraId="70933832" w14:textId="77777777"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gospodarki</w:t>
            </w:r>
            <w:r w:rsidR="00B019C5">
              <w:rPr>
                <w:rFonts w:eastAsia="Calibri" w:cs="Arial"/>
                <w:kern w:val="0"/>
                <w:sz w:val="20"/>
                <w:szCs w:val="20"/>
                <w14:ligatures w14:val="none"/>
              </w:rPr>
              <w:t>,</w:t>
            </w:r>
          </w:p>
          <w:p w14:paraId="2D546DB0" w14:textId="0449DA16" w:rsidR="007B64ED" w:rsidRPr="00A0381A" w:rsidRDefault="00B019C5">
            <w:pPr>
              <w:spacing w:line="259" w:lineRule="auto"/>
              <w:jc w:val="center"/>
              <w:rPr>
                <w:rFonts w:eastAsia="Calibri" w:cs="Arial"/>
                <w:kern w:val="0"/>
                <w:sz w:val="20"/>
                <w:szCs w:val="20"/>
                <w14:ligatures w14:val="none"/>
              </w:rPr>
            </w:pPr>
            <w:r w:rsidRPr="00B019C5">
              <w:rPr>
                <w:rFonts w:eastAsia="Calibri" w:cs="Arial"/>
                <w:kern w:val="0"/>
                <w:sz w:val="20"/>
                <w:szCs w:val="20"/>
                <w14:ligatures w14:val="none"/>
              </w:rPr>
              <w:t>Minister właściwy do spraw nauki i szkolnictwa wyższego</w:t>
            </w:r>
          </w:p>
        </w:tc>
      </w:tr>
      <w:tr w:rsidR="007B64ED" w:rsidRPr="00A0381A" w14:paraId="7DCC0101" w14:textId="77777777" w:rsidTr="00AD6934">
        <w:trPr>
          <w:cantSplit/>
          <w:trHeight w:val="1134"/>
        </w:trPr>
        <w:tc>
          <w:tcPr>
            <w:tcW w:w="676" w:type="dxa"/>
            <w:vMerge/>
            <w:vAlign w:val="center"/>
          </w:tcPr>
          <w:p w14:paraId="0949D1FA"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70092382" w14:textId="77777777"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Cyfrowy dostęp do wiedzy i kultury</w:t>
            </w:r>
          </w:p>
        </w:tc>
        <w:tc>
          <w:tcPr>
            <w:tcW w:w="2436" w:type="dxa"/>
            <w:vAlign w:val="center"/>
          </w:tcPr>
          <w:p w14:paraId="29A41B34" w14:textId="40A48B73"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w:t>
            </w:r>
            <w:r>
              <w:rPr>
                <w:rFonts w:eastAsia="Calibri" w:cs="Arial"/>
                <w:kern w:val="0"/>
                <w:sz w:val="20"/>
                <w:szCs w:val="20"/>
                <w14:ligatures w14:val="none"/>
              </w:rPr>
              <w:t>kultury dziedzictwa narodowego</w:t>
            </w:r>
          </w:p>
        </w:tc>
        <w:tc>
          <w:tcPr>
            <w:tcW w:w="3903" w:type="dxa"/>
            <w:vAlign w:val="center"/>
          </w:tcPr>
          <w:p w14:paraId="17B45FCD" w14:textId="1BC0DD9F"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 xml:space="preserve">informatyzacji, </w:t>
            </w:r>
            <w:r w:rsidRPr="00F23059">
              <w:rPr>
                <w:rFonts w:cs="Arial"/>
                <w:color w:val="000000"/>
                <w:sz w:val="20"/>
                <w:szCs w:val="20"/>
              </w:rPr>
              <w:t>Minister właściwy d</w:t>
            </w:r>
            <w:r w:rsidR="00AB46FD">
              <w:rPr>
                <w:rFonts w:cs="Arial"/>
                <w:color w:val="000000"/>
                <w:sz w:val="20"/>
                <w:szCs w:val="20"/>
              </w:rPr>
              <w:t>o</w:t>
            </w:r>
            <w:r w:rsidR="008F3F2F">
              <w:rPr>
                <w:rFonts w:cs="Arial"/>
                <w:color w:val="000000"/>
                <w:sz w:val="20"/>
                <w:szCs w:val="20"/>
              </w:rPr>
              <w:t> </w:t>
            </w:r>
            <w:r w:rsidRPr="00F23059">
              <w:rPr>
                <w:rFonts w:cs="Arial"/>
                <w:color w:val="000000"/>
                <w:sz w:val="20"/>
                <w:szCs w:val="20"/>
              </w:rPr>
              <w:t>s</w:t>
            </w:r>
            <w:r w:rsidR="00AB46FD">
              <w:rPr>
                <w:rFonts w:cs="Arial"/>
                <w:color w:val="000000"/>
                <w:sz w:val="20"/>
                <w:szCs w:val="20"/>
              </w:rPr>
              <w:t>praw</w:t>
            </w:r>
            <w:r w:rsidRPr="00F23059">
              <w:rPr>
                <w:rFonts w:cs="Arial"/>
                <w:color w:val="000000"/>
                <w:sz w:val="20"/>
                <w:szCs w:val="20"/>
              </w:rPr>
              <w:t xml:space="preserve"> nauki i</w:t>
            </w:r>
            <w:r>
              <w:rPr>
                <w:rFonts w:cs="Arial"/>
                <w:color w:val="000000"/>
                <w:sz w:val="20"/>
                <w:szCs w:val="20"/>
              </w:rPr>
              <w:t> </w:t>
            </w:r>
            <w:r w:rsidRPr="00F23059">
              <w:rPr>
                <w:rFonts w:cs="Arial"/>
                <w:color w:val="000000"/>
                <w:sz w:val="20"/>
                <w:szCs w:val="20"/>
              </w:rPr>
              <w:t>szkolnictwa wyższego</w:t>
            </w:r>
          </w:p>
        </w:tc>
      </w:tr>
      <w:tr w:rsidR="007B64ED" w:rsidRPr="00A0381A" w14:paraId="5604C6B7" w14:textId="77777777" w:rsidTr="00AD6934">
        <w:trPr>
          <w:cantSplit/>
          <w:trHeight w:val="1134"/>
        </w:trPr>
        <w:tc>
          <w:tcPr>
            <w:tcW w:w="676" w:type="dxa"/>
            <w:vMerge/>
            <w:vAlign w:val="center"/>
          </w:tcPr>
          <w:p w14:paraId="164F72C9"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00F34065"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Cyfrowa akademia</w:t>
            </w:r>
          </w:p>
        </w:tc>
        <w:tc>
          <w:tcPr>
            <w:tcW w:w="2436" w:type="dxa"/>
            <w:vAlign w:val="center"/>
          </w:tcPr>
          <w:p w14:paraId="0EFA1F16" w14:textId="75A7D28F"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nauki i</w:t>
            </w:r>
            <w:r w:rsidR="0024720B">
              <w:rPr>
                <w:rFonts w:eastAsia="Calibri" w:cs="Arial"/>
                <w:kern w:val="0"/>
                <w:sz w:val="20"/>
                <w:szCs w:val="20"/>
                <w14:ligatures w14:val="none"/>
              </w:rPr>
              <w:t> </w:t>
            </w:r>
            <w:r w:rsidRPr="00A0381A">
              <w:rPr>
                <w:rFonts w:eastAsia="Calibri" w:cs="Arial"/>
                <w:kern w:val="0"/>
                <w:sz w:val="20"/>
                <w:szCs w:val="20"/>
                <w14:ligatures w14:val="none"/>
              </w:rPr>
              <w:t>szkolnictwa wyższego</w:t>
            </w:r>
          </w:p>
        </w:tc>
        <w:tc>
          <w:tcPr>
            <w:tcW w:w="3903" w:type="dxa"/>
            <w:vAlign w:val="center"/>
          </w:tcPr>
          <w:p w14:paraId="2C8751E8" w14:textId="4C320B13"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informatyzacji, </w:t>
            </w:r>
          </w:p>
          <w:p w14:paraId="5E5DF820" w14:textId="36DFA561"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gospodarki</w:t>
            </w:r>
          </w:p>
        </w:tc>
      </w:tr>
      <w:tr w:rsidR="007B64ED" w:rsidRPr="00A0381A" w14:paraId="696A72CD" w14:textId="77777777" w:rsidTr="00AD6934">
        <w:trPr>
          <w:cantSplit/>
          <w:trHeight w:val="1134"/>
        </w:trPr>
        <w:tc>
          <w:tcPr>
            <w:tcW w:w="676" w:type="dxa"/>
            <w:vMerge w:val="restart"/>
            <w:vAlign w:val="center"/>
          </w:tcPr>
          <w:p w14:paraId="10484FF9" w14:textId="3CD84D09" w:rsidR="007B64ED" w:rsidRPr="00A0381A" w:rsidRDefault="007B64ED" w:rsidP="00AD693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Gospodarka i</w:t>
            </w:r>
            <w:r>
              <w:rPr>
                <w:rFonts w:eastAsia="Calibri" w:cs="Arial"/>
                <w:kern w:val="0"/>
                <w:sz w:val="20"/>
                <w:szCs w:val="20"/>
                <w14:ligatures w14:val="none"/>
              </w:rPr>
              <w:t xml:space="preserve"> </w:t>
            </w:r>
            <w:r w:rsidRPr="00A0381A">
              <w:rPr>
                <w:rFonts w:eastAsia="Calibri" w:cs="Arial"/>
                <w:kern w:val="0"/>
                <w:sz w:val="20"/>
                <w:szCs w:val="20"/>
                <w14:ligatures w14:val="none"/>
              </w:rPr>
              <w:t>technologie</w:t>
            </w:r>
          </w:p>
        </w:tc>
        <w:tc>
          <w:tcPr>
            <w:tcW w:w="2617" w:type="dxa"/>
            <w:vAlign w:val="center"/>
          </w:tcPr>
          <w:p w14:paraId="4130AFBD"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Cyfrowa transformacja przedsiębiorstw</w:t>
            </w:r>
          </w:p>
        </w:tc>
        <w:tc>
          <w:tcPr>
            <w:tcW w:w="2436" w:type="dxa"/>
            <w:vAlign w:val="center"/>
          </w:tcPr>
          <w:p w14:paraId="03D2CCEA" w14:textId="4245B77A"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gospodarki</w:t>
            </w:r>
          </w:p>
        </w:tc>
        <w:tc>
          <w:tcPr>
            <w:tcW w:w="3903" w:type="dxa"/>
            <w:vAlign w:val="center"/>
          </w:tcPr>
          <w:p w14:paraId="490BEC06" w14:textId="51102118"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informatyzacji</w:t>
            </w:r>
          </w:p>
        </w:tc>
      </w:tr>
      <w:tr w:rsidR="007B64ED" w:rsidRPr="00A0381A" w14:paraId="439DE1BC" w14:textId="77777777" w:rsidTr="00DB7869">
        <w:trPr>
          <w:cantSplit/>
          <w:trHeight w:val="1134"/>
        </w:trPr>
        <w:tc>
          <w:tcPr>
            <w:tcW w:w="676" w:type="dxa"/>
            <w:vMerge/>
            <w:vAlign w:val="center"/>
          </w:tcPr>
          <w:p w14:paraId="33C30D65"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5CE5BD3F"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Sztuczna inteligencja</w:t>
            </w:r>
          </w:p>
        </w:tc>
        <w:tc>
          <w:tcPr>
            <w:tcW w:w="2436" w:type="dxa"/>
            <w:vAlign w:val="center"/>
          </w:tcPr>
          <w:p w14:paraId="749A06C1" w14:textId="079CA328"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605EAD08"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6F484C24" w14:textId="4E7860A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nauki i szkolnictwa wyższego</w:t>
            </w:r>
          </w:p>
        </w:tc>
      </w:tr>
      <w:tr w:rsidR="007B64ED" w:rsidRPr="00A0381A" w14:paraId="59AD9FFE" w14:textId="77777777" w:rsidTr="00DB7869">
        <w:trPr>
          <w:cantSplit/>
          <w:trHeight w:val="1134"/>
        </w:trPr>
        <w:tc>
          <w:tcPr>
            <w:tcW w:w="676" w:type="dxa"/>
            <w:vMerge/>
            <w:vAlign w:val="center"/>
          </w:tcPr>
          <w:p w14:paraId="1AE9CF6D"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16C7522E"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Inne technologie przełomowe</w:t>
            </w:r>
          </w:p>
        </w:tc>
        <w:tc>
          <w:tcPr>
            <w:tcW w:w="2436" w:type="dxa"/>
            <w:vAlign w:val="center"/>
          </w:tcPr>
          <w:p w14:paraId="77A8706C" w14:textId="1F2BF53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w:t>
            </w:r>
            <w:r>
              <w:rPr>
                <w:rFonts w:eastAsia="Calibri" w:cs="Arial"/>
                <w:kern w:val="0"/>
                <w:sz w:val="20"/>
                <w:szCs w:val="20"/>
                <w14:ligatures w14:val="none"/>
              </w:rPr>
              <w:t>informatyzacji</w:t>
            </w:r>
          </w:p>
        </w:tc>
        <w:tc>
          <w:tcPr>
            <w:tcW w:w="3903" w:type="dxa"/>
            <w:vAlign w:val="center"/>
          </w:tcPr>
          <w:p w14:paraId="13EDC48A" w14:textId="7B21D2BE"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nauki i szkolnictwa wyższego,</w:t>
            </w:r>
          </w:p>
          <w:p w14:paraId="145AD8AE"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59602D10" w14:textId="5F0C9313"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Pr>
                <w:rFonts w:eastAsia="Calibri" w:cs="Arial"/>
                <w:kern w:val="0"/>
                <w:sz w:val="20"/>
                <w:szCs w:val="20"/>
                <w14:ligatures w14:val="none"/>
              </w:rPr>
              <w:t>gospodarki</w:t>
            </w:r>
          </w:p>
        </w:tc>
      </w:tr>
      <w:tr w:rsidR="007B64ED" w:rsidRPr="00A0381A" w14:paraId="7DCF7FE4" w14:textId="77777777" w:rsidTr="00DB7869">
        <w:trPr>
          <w:cantSplit/>
          <w:trHeight w:val="1134"/>
        </w:trPr>
        <w:tc>
          <w:tcPr>
            <w:tcW w:w="676" w:type="dxa"/>
            <w:vMerge/>
            <w:vAlign w:val="center"/>
          </w:tcPr>
          <w:p w14:paraId="74DFC3AA"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47623C48"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Technologie kosmiczne</w:t>
            </w:r>
          </w:p>
        </w:tc>
        <w:tc>
          <w:tcPr>
            <w:tcW w:w="2436" w:type="dxa"/>
            <w:vAlign w:val="center"/>
          </w:tcPr>
          <w:p w14:paraId="1EAF62CF" w14:textId="746B4E51"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gospodarki</w:t>
            </w:r>
          </w:p>
        </w:tc>
        <w:tc>
          <w:tcPr>
            <w:tcW w:w="3903" w:type="dxa"/>
            <w:vAlign w:val="center"/>
          </w:tcPr>
          <w:p w14:paraId="302BC786" w14:textId="77777777" w:rsidR="006E60E4" w:rsidRDefault="006E60E4" w:rsidP="006E60E4">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t>
            </w:r>
            <w:r>
              <w:rPr>
                <w:rFonts w:eastAsia="Calibri" w:cs="Arial"/>
                <w:kern w:val="0"/>
                <w:sz w:val="20"/>
                <w:szCs w:val="20"/>
                <w14:ligatures w14:val="none"/>
              </w:rPr>
              <w:t>Obrony Narodowej,</w:t>
            </w:r>
          </w:p>
          <w:p w14:paraId="7FB5F650" w14:textId="77777777" w:rsidR="007B64ED"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informatyzacji</w:t>
            </w:r>
            <w:r w:rsidR="00B019C5">
              <w:rPr>
                <w:rFonts w:eastAsia="Calibri" w:cs="Arial"/>
                <w:kern w:val="0"/>
                <w:sz w:val="20"/>
                <w:szCs w:val="20"/>
                <w14:ligatures w14:val="none"/>
              </w:rPr>
              <w:t>,</w:t>
            </w:r>
          </w:p>
          <w:p w14:paraId="2D1AF255" w14:textId="46329E9D" w:rsidR="007B64ED" w:rsidRPr="00A0381A" w:rsidRDefault="00B019C5">
            <w:pPr>
              <w:spacing w:line="259" w:lineRule="auto"/>
              <w:jc w:val="center"/>
              <w:rPr>
                <w:rFonts w:eastAsia="Calibri" w:cs="Arial"/>
                <w:kern w:val="0"/>
                <w:sz w:val="20"/>
                <w:szCs w:val="20"/>
                <w14:ligatures w14:val="none"/>
              </w:rPr>
            </w:pPr>
            <w:r w:rsidRPr="00B019C5">
              <w:rPr>
                <w:rFonts w:eastAsia="Calibri" w:cs="Arial"/>
                <w:kern w:val="0"/>
                <w:sz w:val="20"/>
                <w:szCs w:val="20"/>
                <w14:ligatures w14:val="none"/>
              </w:rPr>
              <w:t>Minister właściwy do spraw nauki i szkolnictwa wyższego</w:t>
            </w:r>
          </w:p>
        </w:tc>
      </w:tr>
      <w:tr w:rsidR="007B64ED" w:rsidRPr="00A0381A" w14:paraId="4A038FC1" w14:textId="77777777" w:rsidTr="00DB7869">
        <w:trPr>
          <w:cantSplit/>
          <w:trHeight w:val="1134"/>
        </w:trPr>
        <w:tc>
          <w:tcPr>
            <w:tcW w:w="676" w:type="dxa"/>
            <w:vMerge/>
            <w:vAlign w:val="center"/>
          </w:tcPr>
          <w:p w14:paraId="1C6A45F1"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3409E89F"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Finansowanie i wsparcie innowacji</w:t>
            </w:r>
          </w:p>
        </w:tc>
        <w:tc>
          <w:tcPr>
            <w:tcW w:w="2436" w:type="dxa"/>
            <w:vAlign w:val="center"/>
          </w:tcPr>
          <w:p w14:paraId="7B2DECD5" w14:textId="53A8659F"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gospodarki</w:t>
            </w:r>
          </w:p>
        </w:tc>
        <w:tc>
          <w:tcPr>
            <w:tcW w:w="3903" w:type="dxa"/>
            <w:vAlign w:val="center"/>
          </w:tcPr>
          <w:p w14:paraId="2BE395C0" w14:textId="5A4E8339" w:rsidR="007B64ED"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nauki i szkolnictwa wyższego, </w:t>
            </w:r>
          </w:p>
          <w:p w14:paraId="54F4AFA7" w14:textId="6B380DD8"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w:t>
            </w:r>
            <w:r w:rsidR="003F2C84">
              <w:rPr>
                <w:rFonts w:eastAsia="Calibri" w:cs="Arial"/>
                <w:kern w:val="0"/>
                <w:sz w:val="20"/>
                <w:szCs w:val="20"/>
                <w14:ligatures w14:val="none"/>
              </w:rPr>
              <w:t>f</w:t>
            </w:r>
            <w:r w:rsidRPr="00A0381A">
              <w:rPr>
                <w:rFonts w:eastAsia="Calibri" w:cs="Arial"/>
                <w:kern w:val="0"/>
                <w:sz w:val="20"/>
                <w:szCs w:val="20"/>
                <w14:ligatures w14:val="none"/>
              </w:rPr>
              <w:t>inansów</w:t>
            </w:r>
            <w:r w:rsidR="003F2C84">
              <w:rPr>
                <w:rFonts w:eastAsia="Calibri" w:cs="Arial"/>
                <w:kern w:val="0"/>
                <w:sz w:val="20"/>
                <w:szCs w:val="20"/>
                <w14:ligatures w14:val="none"/>
              </w:rPr>
              <w:t xml:space="preserve"> publicznych</w:t>
            </w:r>
            <w:r>
              <w:rPr>
                <w:rFonts w:eastAsia="Calibri" w:cs="Arial"/>
                <w:kern w:val="0"/>
                <w:sz w:val="20"/>
                <w:szCs w:val="20"/>
                <w14:ligatures w14:val="none"/>
              </w:rPr>
              <w:t>, 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informatyzacji</w:t>
            </w:r>
          </w:p>
        </w:tc>
      </w:tr>
      <w:tr w:rsidR="007B64ED" w:rsidRPr="00A0381A" w14:paraId="101BEA2D" w14:textId="77777777" w:rsidTr="00DB7869">
        <w:trPr>
          <w:cantSplit/>
          <w:trHeight w:val="1134"/>
        </w:trPr>
        <w:tc>
          <w:tcPr>
            <w:tcW w:w="676" w:type="dxa"/>
            <w:vMerge/>
            <w:vAlign w:val="center"/>
          </w:tcPr>
          <w:p w14:paraId="05AEC325"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1C8128BA"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Open </w:t>
            </w:r>
            <w:proofErr w:type="spellStart"/>
            <w:r w:rsidRPr="00A0381A">
              <w:rPr>
                <w:rFonts w:eastAsia="Calibri" w:cs="Arial"/>
                <w:kern w:val="0"/>
                <w:sz w:val="20"/>
                <w:szCs w:val="20"/>
                <w14:ligatures w14:val="none"/>
              </w:rPr>
              <w:t>source</w:t>
            </w:r>
            <w:proofErr w:type="spellEnd"/>
          </w:p>
        </w:tc>
        <w:tc>
          <w:tcPr>
            <w:tcW w:w="2436" w:type="dxa"/>
            <w:vAlign w:val="center"/>
          </w:tcPr>
          <w:p w14:paraId="22042996" w14:textId="7E4F69B0"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informatyzacji</w:t>
            </w:r>
          </w:p>
        </w:tc>
        <w:tc>
          <w:tcPr>
            <w:tcW w:w="3903" w:type="dxa"/>
            <w:vAlign w:val="center"/>
          </w:tcPr>
          <w:p w14:paraId="14BC13F2" w14:textId="607807C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gospodarki, </w:t>
            </w:r>
          </w:p>
          <w:p w14:paraId="0E55E416" w14:textId="4796787A"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nauki i</w:t>
            </w:r>
            <w:r w:rsidR="008F3F2F">
              <w:rPr>
                <w:rFonts w:eastAsia="Calibri" w:cs="Arial"/>
                <w:kern w:val="0"/>
                <w:sz w:val="20"/>
                <w:szCs w:val="20"/>
                <w14:ligatures w14:val="none"/>
              </w:rPr>
              <w:t> </w:t>
            </w:r>
            <w:r w:rsidRPr="00A0381A">
              <w:rPr>
                <w:rFonts w:eastAsia="Calibri" w:cs="Arial"/>
                <w:kern w:val="0"/>
                <w:sz w:val="20"/>
                <w:szCs w:val="20"/>
                <w14:ligatures w14:val="none"/>
              </w:rPr>
              <w:t>szkolnictwa wyższego</w:t>
            </w:r>
          </w:p>
        </w:tc>
      </w:tr>
      <w:tr w:rsidR="007B64ED" w:rsidRPr="00A0381A" w14:paraId="05439DC5" w14:textId="77777777" w:rsidTr="00DB7869">
        <w:trPr>
          <w:cantSplit/>
          <w:trHeight w:val="1134"/>
        </w:trPr>
        <w:tc>
          <w:tcPr>
            <w:tcW w:w="676" w:type="dxa"/>
            <w:vMerge/>
            <w:vAlign w:val="center"/>
          </w:tcPr>
          <w:p w14:paraId="19F36D15"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2AAC82F7" w14:textId="77777777"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Cyfrowa i zielona transformacja</w:t>
            </w:r>
          </w:p>
        </w:tc>
        <w:tc>
          <w:tcPr>
            <w:tcW w:w="2436" w:type="dxa"/>
            <w:vAlign w:val="center"/>
          </w:tcPr>
          <w:p w14:paraId="37290A62" w14:textId="5EB52F6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sidRPr="00A0381A">
              <w:rPr>
                <w:rFonts w:eastAsia="Calibri" w:cs="Arial"/>
                <w:kern w:val="0"/>
                <w:sz w:val="20"/>
                <w:szCs w:val="20"/>
                <w14:ligatures w14:val="none"/>
              </w:rPr>
              <w:t> klimatu</w:t>
            </w:r>
            <w:r w:rsidR="000E56D2">
              <w:rPr>
                <w:rFonts w:eastAsia="Calibri" w:cs="Arial"/>
                <w:kern w:val="0"/>
                <w:sz w:val="20"/>
                <w:szCs w:val="20"/>
                <w14:ligatures w14:val="none"/>
              </w:rPr>
              <w:t xml:space="preserve">, Minister właściwy do spraw </w:t>
            </w:r>
            <w:r w:rsidRPr="00A0381A">
              <w:rPr>
                <w:rFonts w:eastAsia="Calibri" w:cs="Arial"/>
                <w:kern w:val="0"/>
                <w:sz w:val="20"/>
                <w:szCs w:val="20"/>
                <w14:ligatures w14:val="none"/>
              </w:rPr>
              <w:t>środowiska</w:t>
            </w:r>
          </w:p>
        </w:tc>
        <w:tc>
          <w:tcPr>
            <w:tcW w:w="3903" w:type="dxa"/>
            <w:vAlign w:val="center"/>
          </w:tcPr>
          <w:p w14:paraId="3C802479" w14:textId="70A04DF8"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informatyzacji, </w:t>
            </w:r>
          </w:p>
          <w:p w14:paraId="1B040BC1" w14:textId="308EE882"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gospodarki</w:t>
            </w:r>
            <w:r>
              <w:rPr>
                <w:rFonts w:eastAsia="Calibri" w:cs="Arial"/>
                <w:kern w:val="0"/>
                <w:sz w:val="20"/>
                <w:szCs w:val="20"/>
                <w14:ligatures w14:val="none"/>
              </w:rPr>
              <w:t>, Minister właściwy d</w:t>
            </w:r>
            <w:r w:rsidR="00AB46FD">
              <w:rPr>
                <w:rFonts w:eastAsia="Calibri" w:cs="Arial"/>
                <w:kern w:val="0"/>
                <w:sz w:val="20"/>
                <w:szCs w:val="20"/>
                <w14:ligatures w14:val="none"/>
              </w:rPr>
              <w:t xml:space="preserve">o </w:t>
            </w:r>
            <w:r>
              <w:rPr>
                <w:rFonts w:eastAsia="Calibri" w:cs="Arial"/>
                <w:kern w:val="0"/>
                <w:sz w:val="20"/>
                <w:szCs w:val="20"/>
                <w14:ligatures w14:val="none"/>
              </w:rPr>
              <w:t>s</w:t>
            </w:r>
            <w:r w:rsidR="00AB46FD">
              <w:rPr>
                <w:rFonts w:eastAsia="Calibri" w:cs="Arial"/>
                <w:kern w:val="0"/>
                <w:sz w:val="20"/>
                <w:szCs w:val="20"/>
                <w14:ligatures w14:val="none"/>
              </w:rPr>
              <w:t>praw</w:t>
            </w:r>
            <w:r>
              <w:rPr>
                <w:rFonts w:eastAsia="Calibri" w:cs="Arial"/>
                <w:kern w:val="0"/>
                <w:sz w:val="20"/>
                <w:szCs w:val="20"/>
                <w14:ligatures w14:val="none"/>
              </w:rPr>
              <w:t xml:space="preserve"> gospodarki surowcami energetycznymi</w:t>
            </w:r>
            <w:r w:rsidR="008C2601">
              <w:rPr>
                <w:rFonts w:eastAsia="Calibri" w:cs="Arial"/>
                <w:kern w:val="0"/>
                <w:sz w:val="20"/>
                <w:szCs w:val="20"/>
                <w14:ligatures w14:val="none"/>
              </w:rPr>
              <w:t>, Minister właściwy do spraw energii</w:t>
            </w:r>
          </w:p>
        </w:tc>
      </w:tr>
      <w:tr w:rsidR="007B64ED" w:rsidRPr="00A0381A" w14:paraId="6AACAAB2" w14:textId="77777777" w:rsidTr="00DB7869">
        <w:trPr>
          <w:cantSplit/>
          <w:trHeight w:val="1134"/>
        </w:trPr>
        <w:tc>
          <w:tcPr>
            <w:tcW w:w="676" w:type="dxa"/>
            <w:vMerge/>
            <w:vAlign w:val="center"/>
          </w:tcPr>
          <w:p w14:paraId="0E0839F4" w14:textId="77777777" w:rsidR="007B64ED" w:rsidRPr="00A0381A" w:rsidRDefault="007B64ED">
            <w:pPr>
              <w:spacing w:line="259" w:lineRule="auto"/>
              <w:jc w:val="center"/>
              <w:rPr>
                <w:rFonts w:eastAsia="Calibri" w:cs="Arial"/>
                <w:kern w:val="0"/>
                <w:sz w:val="20"/>
                <w:szCs w:val="20"/>
                <w14:ligatures w14:val="none"/>
              </w:rPr>
            </w:pPr>
          </w:p>
        </w:tc>
        <w:tc>
          <w:tcPr>
            <w:tcW w:w="2617" w:type="dxa"/>
            <w:vAlign w:val="center"/>
          </w:tcPr>
          <w:p w14:paraId="6CA3FFA2" w14:textId="77777777"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Cyfrowa modernizacja rolnictwa</w:t>
            </w:r>
          </w:p>
        </w:tc>
        <w:tc>
          <w:tcPr>
            <w:tcW w:w="2436" w:type="dxa"/>
            <w:vAlign w:val="center"/>
          </w:tcPr>
          <w:p w14:paraId="6A92DA51" w14:textId="6FF9D6F7" w:rsidR="007B64ED" w:rsidRPr="00A0381A" w:rsidRDefault="007B64ED">
            <w:pPr>
              <w:spacing w:line="259" w:lineRule="auto"/>
              <w:jc w:val="center"/>
              <w:rPr>
                <w:rFonts w:eastAsia="Calibri" w:cs="Arial"/>
                <w:kern w:val="0"/>
                <w:sz w:val="20"/>
                <w:szCs w:val="20"/>
                <w14:ligatures w14:val="none"/>
              </w:rPr>
            </w:pPr>
            <w:r>
              <w:rPr>
                <w:rFonts w:eastAsia="Calibri" w:cs="Arial"/>
                <w:kern w:val="0"/>
                <w:sz w:val="20"/>
                <w:szCs w:val="20"/>
                <w14:ligatures w14:val="none"/>
              </w:rPr>
              <w:t xml:space="preserve">Minister właściwy </w:t>
            </w:r>
            <w:r w:rsidR="00790359">
              <w:rPr>
                <w:rFonts w:eastAsia="Calibri" w:cs="Arial"/>
                <w:kern w:val="0"/>
                <w:sz w:val="20"/>
                <w:szCs w:val="20"/>
                <w14:ligatures w14:val="none"/>
              </w:rPr>
              <w:t>do spraw</w:t>
            </w:r>
            <w:r>
              <w:rPr>
                <w:rFonts w:eastAsia="Calibri" w:cs="Arial"/>
                <w:kern w:val="0"/>
                <w:sz w:val="20"/>
                <w:szCs w:val="20"/>
                <w14:ligatures w14:val="none"/>
              </w:rPr>
              <w:t> rolnictwa</w:t>
            </w:r>
          </w:p>
        </w:tc>
        <w:tc>
          <w:tcPr>
            <w:tcW w:w="3903" w:type="dxa"/>
            <w:vAlign w:val="center"/>
          </w:tcPr>
          <w:p w14:paraId="1ECE47FE" w14:textId="0F555219" w:rsidR="007B64ED" w:rsidRPr="00A0381A" w:rsidRDefault="007B64ED">
            <w:pPr>
              <w:spacing w:line="259" w:lineRule="auto"/>
              <w:jc w:val="center"/>
              <w:rPr>
                <w:rFonts w:eastAsia="Calibri" w:cs="Arial"/>
                <w:kern w:val="0"/>
                <w:sz w:val="20"/>
                <w:szCs w:val="20"/>
                <w14:ligatures w14:val="none"/>
              </w:rPr>
            </w:pPr>
            <w:r w:rsidRPr="00A0381A">
              <w:rPr>
                <w:rFonts w:eastAsia="Calibri" w:cs="Arial"/>
                <w:kern w:val="0"/>
                <w:sz w:val="20"/>
                <w:szCs w:val="20"/>
                <w14:ligatures w14:val="none"/>
              </w:rPr>
              <w:t>Minister właściwy d</w:t>
            </w:r>
            <w:r w:rsidR="00AB46FD">
              <w:rPr>
                <w:rFonts w:eastAsia="Calibri" w:cs="Arial"/>
                <w:kern w:val="0"/>
                <w:sz w:val="20"/>
                <w:szCs w:val="20"/>
                <w14:ligatures w14:val="none"/>
              </w:rPr>
              <w:t xml:space="preserve">o </w:t>
            </w:r>
            <w:r w:rsidRPr="00A0381A">
              <w:rPr>
                <w:rFonts w:eastAsia="Calibri" w:cs="Arial"/>
                <w:kern w:val="0"/>
                <w:sz w:val="20"/>
                <w:szCs w:val="20"/>
                <w14:ligatures w14:val="none"/>
              </w:rPr>
              <w:t>s</w:t>
            </w:r>
            <w:r w:rsidR="00AB46FD">
              <w:rPr>
                <w:rFonts w:eastAsia="Calibri" w:cs="Arial"/>
                <w:kern w:val="0"/>
                <w:sz w:val="20"/>
                <w:szCs w:val="20"/>
                <w14:ligatures w14:val="none"/>
              </w:rPr>
              <w:t>praw</w:t>
            </w:r>
            <w:r w:rsidRPr="00A0381A">
              <w:rPr>
                <w:rFonts w:eastAsia="Calibri" w:cs="Arial"/>
                <w:kern w:val="0"/>
                <w:sz w:val="20"/>
                <w:szCs w:val="20"/>
                <w14:ligatures w14:val="none"/>
              </w:rPr>
              <w:t xml:space="preserve"> informatyzacji</w:t>
            </w:r>
          </w:p>
        </w:tc>
      </w:tr>
    </w:tbl>
    <w:p w14:paraId="6A8CAAD7" w14:textId="77777777" w:rsidR="007B64ED" w:rsidRPr="00DB7869" w:rsidRDefault="007B64ED" w:rsidP="007B64ED">
      <w:pPr>
        <w:rPr>
          <w:rFonts w:cs="Arial"/>
          <w:sz w:val="20"/>
          <w:szCs w:val="20"/>
        </w:rPr>
      </w:pPr>
    </w:p>
    <w:p w14:paraId="137D8CF8" w14:textId="77777777" w:rsidR="00F55567" w:rsidRDefault="00F55567">
      <w:pPr>
        <w:rPr>
          <w:rFonts w:eastAsiaTheme="majorEastAsia" w:cstheme="majorBidi"/>
          <w:b/>
          <w:color w:val="002060"/>
          <w:sz w:val="56"/>
          <w:szCs w:val="40"/>
        </w:rPr>
      </w:pPr>
      <w:r>
        <w:br w:type="page"/>
      </w:r>
    </w:p>
    <w:p w14:paraId="61BC93EF" w14:textId="333809B1" w:rsidR="0071062C" w:rsidRPr="004346C1" w:rsidRDefault="00F55567" w:rsidP="006746F6">
      <w:pPr>
        <w:pStyle w:val="Nagwek1"/>
        <w:numPr>
          <w:ilvl w:val="0"/>
          <w:numId w:val="1"/>
        </w:numPr>
      </w:pPr>
      <w:bookmarkStart w:id="75" w:name="_Toc221026285"/>
      <w:r>
        <w:lastRenderedPageBreak/>
        <w:t>Finansowanie</w:t>
      </w:r>
      <w:bookmarkEnd w:id="75"/>
    </w:p>
    <w:p w14:paraId="5DE54F48" w14:textId="77777777" w:rsidR="007B4883" w:rsidRDefault="007B4883" w:rsidP="007B4883">
      <w:pPr>
        <w:pStyle w:val="Podtytu"/>
      </w:pPr>
    </w:p>
    <w:p w14:paraId="1A842778" w14:textId="17BFBDEA" w:rsidR="0071062C" w:rsidRPr="006B3B23" w:rsidRDefault="0071062C" w:rsidP="0071062C">
      <w:pPr>
        <w:rPr>
          <w:rFonts w:cs="Calibri"/>
        </w:rPr>
      </w:pPr>
      <w:r w:rsidRPr="00B54F3E">
        <w:rPr>
          <w:rFonts w:cs="Calibri"/>
        </w:rPr>
        <w:t xml:space="preserve">Działania zebrane i zaproponowane w strategii mają charakter przekrojowy i wpływają na wiele obszarów, takich jak bezpieczeństwo państwa, utrzymanie konkurencyjności gospodarki, edukację czy postęp naukowy i technologiczny. </w:t>
      </w:r>
      <w:r w:rsidRPr="00B54F3E">
        <w:t>Zaplanowane działania będą realizowane przez różne podmioty, z udziałem nakładów finansowych pochodzących w szczególności z następujących źródeł:</w:t>
      </w:r>
    </w:p>
    <w:p w14:paraId="5AEAF2CB" w14:textId="77777777" w:rsidR="0071062C" w:rsidRPr="004346C1" w:rsidRDefault="0071062C" w:rsidP="006746F6">
      <w:pPr>
        <w:pStyle w:val="Akapitzlist"/>
        <w:numPr>
          <w:ilvl w:val="0"/>
          <w:numId w:val="104"/>
        </w:numPr>
        <w:spacing w:before="120" w:after="0" w:line="257" w:lineRule="auto"/>
        <w:contextualSpacing w:val="0"/>
      </w:pPr>
      <w:r w:rsidRPr="004346C1">
        <w:t>budżet państwa – cele strategii będą realizowane poprzez interwencje publiczne finansowane z części budżetu państwa poszczególnych ministrów. Ponadto, z budżetu państwa będą pochodziły środki na współfinansowanie dla projektów realizowanych ze źródeł zagranicznych</w:t>
      </w:r>
      <w:r>
        <w:t>;</w:t>
      </w:r>
    </w:p>
    <w:p w14:paraId="02714B8A" w14:textId="77777777" w:rsidR="0071062C" w:rsidRPr="004346C1" w:rsidRDefault="0071062C" w:rsidP="006746F6">
      <w:pPr>
        <w:pStyle w:val="Akapitzlist"/>
        <w:numPr>
          <w:ilvl w:val="0"/>
          <w:numId w:val="104"/>
        </w:numPr>
        <w:spacing w:before="120" w:after="0" w:line="257" w:lineRule="auto"/>
        <w:contextualSpacing w:val="0"/>
      </w:pPr>
      <w:r w:rsidRPr="004346C1">
        <w:t>budżety jednostek samorządu terytorialnego</w:t>
      </w:r>
      <w:r>
        <w:t>;</w:t>
      </w:r>
      <w:r w:rsidRPr="004346C1">
        <w:t xml:space="preserve"> </w:t>
      </w:r>
    </w:p>
    <w:p w14:paraId="4F6B8EED" w14:textId="77777777" w:rsidR="0071062C" w:rsidRPr="004346C1" w:rsidRDefault="0071062C" w:rsidP="006746F6">
      <w:pPr>
        <w:pStyle w:val="Akapitzlist"/>
        <w:numPr>
          <w:ilvl w:val="0"/>
          <w:numId w:val="104"/>
        </w:numPr>
        <w:spacing w:before="120" w:after="0" w:line="257" w:lineRule="auto"/>
        <w:contextualSpacing w:val="0"/>
      </w:pPr>
      <w:r w:rsidRPr="004346C1">
        <w:t>środki innych podmiotów realizujących zadania publiczne</w:t>
      </w:r>
      <w:r>
        <w:t>;</w:t>
      </w:r>
    </w:p>
    <w:p w14:paraId="6C56F0DD" w14:textId="77777777" w:rsidR="0071062C" w:rsidRPr="004346C1" w:rsidRDefault="0071062C" w:rsidP="006746F6">
      <w:pPr>
        <w:pStyle w:val="Akapitzlist"/>
        <w:numPr>
          <w:ilvl w:val="0"/>
          <w:numId w:val="104"/>
        </w:numPr>
        <w:spacing w:before="120" w:after="0" w:line="257" w:lineRule="auto"/>
        <w:contextualSpacing w:val="0"/>
      </w:pPr>
      <w:r w:rsidRPr="004346C1">
        <w:t xml:space="preserve">fundusze celowe m.in.: Fundusz Szerokopasmowy, Fundusz </w:t>
      </w:r>
      <w:proofErr w:type="spellStart"/>
      <w:r w:rsidRPr="004346C1">
        <w:t>Cyberbezpieczeństwa</w:t>
      </w:r>
      <w:proofErr w:type="spellEnd"/>
      <w:r w:rsidRPr="004346C1">
        <w:t>, CEPIK</w:t>
      </w:r>
      <w:r>
        <w:t>;</w:t>
      </w:r>
    </w:p>
    <w:p w14:paraId="5E634C2A" w14:textId="77777777" w:rsidR="0071062C" w:rsidRPr="004346C1" w:rsidRDefault="0071062C" w:rsidP="006746F6">
      <w:pPr>
        <w:pStyle w:val="Akapitzlist"/>
        <w:numPr>
          <w:ilvl w:val="0"/>
          <w:numId w:val="104"/>
        </w:numPr>
        <w:spacing w:before="120" w:after="0" w:line="257" w:lineRule="auto"/>
        <w:contextualSpacing w:val="0"/>
      </w:pPr>
      <w:r w:rsidRPr="004346C1">
        <w:t>Instrument na rzecz Odbudowy i Zwiększania Odporności (RRF): Krajowy Plan Odbudowy i Zwiększania Odporności</w:t>
      </w:r>
      <w:r>
        <w:t>;</w:t>
      </w:r>
    </w:p>
    <w:p w14:paraId="226DC718" w14:textId="327513E7" w:rsidR="0071062C" w:rsidRPr="004346C1" w:rsidRDefault="0071062C" w:rsidP="006746F6">
      <w:pPr>
        <w:pStyle w:val="Akapitzlist"/>
        <w:numPr>
          <w:ilvl w:val="0"/>
          <w:numId w:val="104"/>
        </w:numPr>
        <w:spacing w:before="120" w:after="0" w:line="257" w:lineRule="auto"/>
        <w:contextualSpacing w:val="0"/>
      </w:pPr>
      <w:r w:rsidRPr="004346C1">
        <w:t>fundusze europejskie przeznaczone na realizację Polityki spójności (w tym Program Fundusze Europejskie na Rozwój Cyfrowy 2021-2027, Program Fundusze Europejskie dla Rozwoju Społecznego 2021-2027, Fundusze Europejskie dla Nowoczesnej Gospodarki) oraz Wspólnej polityki rolnej w perspektywie 2021–2027 oraz 2028-2034</w:t>
      </w:r>
      <w:r w:rsidR="00F60BB6">
        <w:t xml:space="preserve"> i programy regionalne</w:t>
      </w:r>
      <w:r>
        <w:t>;</w:t>
      </w:r>
    </w:p>
    <w:p w14:paraId="687BA368" w14:textId="41B446FA" w:rsidR="0071062C" w:rsidRPr="004346C1" w:rsidRDefault="0071062C" w:rsidP="006746F6">
      <w:pPr>
        <w:pStyle w:val="Akapitzlist"/>
        <w:numPr>
          <w:ilvl w:val="0"/>
          <w:numId w:val="104"/>
        </w:numPr>
        <w:spacing w:before="120" w:after="0" w:line="257" w:lineRule="auto"/>
        <w:contextualSpacing w:val="0"/>
      </w:pPr>
      <w:r w:rsidRPr="004346C1">
        <w:t>inne instrumenty i programy europejskie m.in.: Instrument „Łącząc Europę” (</w:t>
      </w:r>
      <w:proofErr w:type="spellStart"/>
      <w:r w:rsidRPr="004346C1">
        <w:t>Connecting</w:t>
      </w:r>
      <w:proofErr w:type="spellEnd"/>
      <w:r w:rsidRPr="004346C1">
        <w:t xml:space="preserve"> Europe </w:t>
      </w:r>
      <w:proofErr w:type="spellStart"/>
      <w:r w:rsidRPr="004346C1">
        <w:t>Facility</w:t>
      </w:r>
      <w:proofErr w:type="spellEnd"/>
      <w:r w:rsidR="00BF1E61">
        <w:t>, CEF</w:t>
      </w:r>
      <w:r w:rsidRPr="004346C1">
        <w:t>), Program “Cyfrowa Europa”</w:t>
      </w:r>
      <w:r w:rsidR="000A49E7">
        <w:t xml:space="preserve"> (Digital Europe </w:t>
      </w:r>
      <w:proofErr w:type="spellStart"/>
      <w:r w:rsidR="000A49E7">
        <w:t>Programme</w:t>
      </w:r>
      <w:proofErr w:type="spellEnd"/>
      <w:r w:rsidR="000A49E7">
        <w:t>, DEP)</w:t>
      </w:r>
      <w:r w:rsidRPr="004346C1">
        <w:t>, Program “Horyzont Europa”</w:t>
      </w:r>
      <w:r w:rsidR="004A74BA">
        <w:t xml:space="preserve"> (Horizon Europe)</w:t>
      </w:r>
      <w:r w:rsidRPr="004346C1">
        <w:t>, Program „Obywatele, Równość, Prawa i Wartości” (</w:t>
      </w:r>
      <w:proofErr w:type="spellStart"/>
      <w:r w:rsidRPr="004346C1">
        <w:t>Citizens</w:t>
      </w:r>
      <w:proofErr w:type="spellEnd"/>
      <w:r w:rsidRPr="004346C1">
        <w:t xml:space="preserve">, </w:t>
      </w:r>
      <w:proofErr w:type="spellStart"/>
      <w:r w:rsidRPr="004346C1">
        <w:t>Equality</w:t>
      </w:r>
      <w:proofErr w:type="spellEnd"/>
      <w:r w:rsidRPr="004346C1">
        <w:t xml:space="preserve">, </w:t>
      </w:r>
      <w:proofErr w:type="spellStart"/>
      <w:r w:rsidRPr="004346C1">
        <w:t>Rights</w:t>
      </w:r>
      <w:proofErr w:type="spellEnd"/>
      <w:r w:rsidRPr="004346C1">
        <w:t xml:space="preserve"> And </w:t>
      </w:r>
      <w:proofErr w:type="spellStart"/>
      <w:r>
        <w:t>V</w:t>
      </w:r>
      <w:r w:rsidRPr="004346C1">
        <w:t>alues</w:t>
      </w:r>
      <w:proofErr w:type="spellEnd"/>
      <w:r w:rsidRPr="004346C1">
        <w:t xml:space="preserve"> </w:t>
      </w:r>
      <w:proofErr w:type="spellStart"/>
      <w:r w:rsidRPr="004346C1">
        <w:t>Programme</w:t>
      </w:r>
      <w:proofErr w:type="spellEnd"/>
      <w:r w:rsidRPr="004346C1">
        <w:t>, CERV)</w:t>
      </w:r>
      <w:r>
        <w:t>;</w:t>
      </w:r>
    </w:p>
    <w:p w14:paraId="6A38B5C1" w14:textId="31E58490" w:rsidR="0071062C" w:rsidRPr="004346C1" w:rsidRDefault="0071062C" w:rsidP="006746F6">
      <w:pPr>
        <w:pStyle w:val="Akapitzlist"/>
        <w:numPr>
          <w:ilvl w:val="0"/>
          <w:numId w:val="104"/>
        </w:numPr>
        <w:spacing w:before="120" w:after="0" w:line="257" w:lineRule="auto"/>
        <w:contextualSpacing w:val="0"/>
      </w:pPr>
      <w:r w:rsidRPr="004346C1">
        <w:t>inne środki publiczne, w tym środki ze źródeł zagranicznych (np. Norweski Mechanizm Finansowy), inne instrumenty funkcjonujące w oparciu o środki publiczne, jak np. instrumenty BGK w ramach oferty Grupy Polskiego Funduszu Rozwoju</w:t>
      </w:r>
      <w:r>
        <w:t>;</w:t>
      </w:r>
    </w:p>
    <w:p w14:paraId="1CA19950" w14:textId="77777777" w:rsidR="0071062C" w:rsidRPr="004346C1" w:rsidRDefault="0071062C" w:rsidP="006746F6">
      <w:pPr>
        <w:pStyle w:val="Akapitzlist"/>
        <w:numPr>
          <w:ilvl w:val="0"/>
          <w:numId w:val="104"/>
        </w:numPr>
        <w:spacing w:before="120" w:after="0" w:line="257" w:lineRule="auto"/>
        <w:contextualSpacing w:val="0"/>
      </w:pPr>
      <w:r w:rsidRPr="004346C1">
        <w:t>instrumenty finansowe międzynarodowych instytucji finansowych (z kredytów, gwarancji, obejmowania udziałów, fundusze Venture Capital)</w:t>
      </w:r>
      <w:r>
        <w:t>;</w:t>
      </w:r>
    </w:p>
    <w:p w14:paraId="7E8350A0" w14:textId="77777777" w:rsidR="0071062C" w:rsidRPr="004346C1" w:rsidRDefault="0071062C" w:rsidP="006746F6">
      <w:pPr>
        <w:pStyle w:val="Akapitzlist"/>
        <w:numPr>
          <w:ilvl w:val="0"/>
          <w:numId w:val="104"/>
        </w:numPr>
        <w:spacing w:before="120" w:after="0" w:line="257" w:lineRule="auto"/>
        <w:contextualSpacing w:val="0"/>
      </w:pPr>
      <w:r w:rsidRPr="004346C1">
        <w:t>środki prywatne – realizacja celów Strategii będzie wymagała również zaangażowania środków prywatnych, w szczególności w zakresie zapewnienia współfinansowania projektom współfinansowanym ze środków UE</w:t>
      </w:r>
      <w:r>
        <w:t>;</w:t>
      </w:r>
    </w:p>
    <w:p w14:paraId="0EB8FDAB" w14:textId="4D1B57E3" w:rsidR="0071062C" w:rsidRDefault="0071062C" w:rsidP="006746F6">
      <w:pPr>
        <w:pStyle w:val="Akapitzlist"/>
        <w:numPr>
          <w:ilvl w:val="0"/>
          <w:numId w:val="104"/>
        </w:numPr>
        <w:spacing w:before="120" w:after="0" w:line="257" w:lineRule="auto"/>
        <w:contextualSpacing w:val="0"/>
      </w:pPr>
      <w:r w:rsidRPr="004346C1">
        <w:t>Narodowy Fundusz Zdrowia (NFZ), a także współpłacenie pacjentów za świadczenia zdrowotne (np. w refundacji aptecznej) oraz współpłacenie przez dostawców technologii (np. instrumenty dzielenia ryzyka, podmioty zainteresowane dostępem do danych)</w:t>
      </w:r>
      <w:r w:rsidR="00B03CCC">
        <w:t>.</w:t>
      </w:r>
    </w:p>
    <w:p w14:paraId="69E84031" w14:textId="77777777" w:rsidR="0071062C" w:rsidRDefault="0071062C" w:rsidP="0071062C"/>
    <w:p w14:paraId="0DF3850D" w14:textId="77777777" w:rsidR="0071062C" w:rsidRPr="004346C1" w:rsidRDefault="0071062C" w:rsidP="0071062C">
      <w:pPr>
        <w:ind w:firstLine="113"/>
      </w:pPr>
    </w:p>
    <w:p w14:paraId="5243F0C1" w14:textId="27CB8EB3" w:rsidR="0071062C" w:rsidRDefault="0071062C" w:rsidP="0071062C">
      <w:pPr>
        <w:rPr>
          <w:rFonts w:cs="Calibri"/>
        </w:rPr>
      </w:pPr>
      <w:r>
        <w:rPr>
          <w:rFonts w:cs="Calibri"/>
        </w:rPr>
        <w:lastRenderedPageBreak/>
        <w:t xml:space="preserve">Według szacunków Ministerstwa Cyfryzacji, wydatki na szeroko pojęty obszar cyfryzacji w 2025 r. wyniosą </w:t>
      </w:r>
      <w:r w:rsidRPr="3D1DF967">
        <w:rPr>
          <w:rFonts w:cs="Calibri"/>
        </w:rPr>
        <w:t>ponad 32</w:t>
      </w:r>
      <w:r>
        <w:rPr>
          <w:rFonts w:cs="Calibri"/>
        </w:rPr>
        <w:t xml:space="preserve"> mld zł, co stanowi ok. 0,</w:t>
      </w:r>
      <w:r w:rsidRPr="3D1DF967">
        <w:rPr>
          <w:rFonts w:cs="Calibri"/>
        </w:rPr>
        <w:t>8</w:t>
      </w:r>
      <w:r>
        <w:rPr>
          <w:rFonts w:cs="Calibri"/>
        </w:rPr>
        <w:t xml:space="preserve"> proc. PKB. </w:t>
      </w:r>
      <w:r w:rsidRPr="3D1DF967">
        <w:rPr>
          <w:rFonts w:cs="Calibri"/>
        </w:rPr>
        <w:t>Szacunki te zostały oparte na prognozie przepływów w części budżetowej 27 w ramach środków budżetu państwa oraz funduszy Unii Europejskiej (w tym w szczególności środków na K</w:t>
      </w:r>
      <w:r w:rsidR="00A66CF2">
        <w:rPr>
          <w:rFonts w:cs="Calibri"/>
        </w:rPr>
        <w:t xml:space="preserve">rajowy </w:t>
      </w:r>
      <w:r w:rsidR="00615C4B">
        <w:rPr>
          <w:rFonts w:cs="Calibri"/>
        </w:rPr>
        <w:t>Plan Odbudowy i Zwiększania Odporności</w:t>
      </w:r>
      <w:r w:rsidR="000E4999">
        <w:rPr>
          <w:rFonts w:cs="Calibri"/>
        </w:rPr>
        <w:t xml:space="preserve"> (</w:t>
      </w:r>
      <w:r w:rsidR="00930066">
        <w:rPr>
          <w:rFonts w:cs="Calibri"/>
        </w:rPr>
        <w:t>K</w:t>
      </w:r>
      <w:r w:rsidRPr="3D1DF967">
        <w:rPr>
          <w:rFonts w:cs="Calibri"/>
        </w:rPr>
        <w:t>PO</w:t>
      </w:r>
      <w:r w:rsidR="000E4999">
        <w:rPr>
          <w:rFonts w:cs="Calibri"/>
        </w:rPr>
        <w:t>)</w:t>
      </w:r>
      <w:r w:rsidRPr="3D1DF967">
        <w:rPr>
          <w:rFonts w:cs="Calibri"/>
        </w:rPr>
        <w:t xml:space="preserve"> i F</w:t>
      </w:r>
      <w:r w:rsidR="003B603F">
        <w:rPr>
          <w:rFonts w:cs="Calibri"/>
        </w:rPr>
        <w:t xml:space="preserve">undusze </w:t>
      </w:r>
      <w:r w:rsidRPr="3D1DF967">
        <w:rPr>
          <w:rFonts w:cs="Calibri"/>
        </w:rPr>
        <w:t>E</w:t>
      </w:r>
      <w:r w:rsidR="003B603F">
        <w:rPr>
          <w:rFonts w:cs="Calibri"/>
        </w:rPr>
        <w:t xml:space="preserve">uropejskie na </w:t>
      </w:r>
      <w:r w:rsidRPr="3D1DF967">
        <w:rPr>
          <w:rFonts w:cs="Calibri"/>
        </w:rPr>
        <w:t>R</w:t>
      </w:r>
      <w:r w:rsidR="003B603F">
        <w:rPr>
          <w:rFonts w:cs="Calibri"/>
        </w:rPr>
        <w:t xml:space="preserve">ozwój </w:t>
      </w:r>
      <w:r w:rsidRPr="3D1DF967">
        <w:rPr>
          <w:rFonts w:cs="Calibri"/>
        </w:rPr>
        <w:t>C</w:t>
      </w:r>
      <w:r w:rsidR="003B603F">
        <w:rPr>
          <w:rFonts w:cs="Calibri"/>
        </w:rPr>
        <w:t>yfrowy (</w:t>
      </w:r>
      <w:r w:rsidRPr="3D1DF967">
        <w:rPr>
          <w:rFonts w:cs="Calibri"/>
        </w:rPr>
        <w:t>FERC</w:t>
      </w:r>
      <w:r w:rsidR="003B603F">
        <w:rPr>
          <w:rFonts w:cs="Calibri"/>
        </w:rPr>
        <w:t>)</w:t>
      </w:r>
      <w:r w:rsidRPr="3D1DF967">
        <w:rPr>
          <w:rFonts w:cs="Calibri"/>
        </w:rPr>
        <w:t>)</w:t>
      </w:r>
      <w:r w:rsidRPr="00483A46">
        <w:rPr>
          <w:rFonts w:cs="Calibri"/>
          <w:vertAlign w:val="superscript"/>
        </w:rPr>
        <w:footnoteReference w:id="154"/>
      </w:r>
      <w:r w:rsidRPr="3D1DF967">
        <w:rPr>
          <w:rFonts w:cs="Calibri"/>
        </w:rPr>
        <w:t xml:space="preserve">, analizie planów zamówień publicznych urzędów centralnych oraz wybranych jednostek samorządu terytorialnego. Na tej podstawie dokonano ekstrapolacji na wydatki ogółem. </w:t>
      </w:r>
    </w:p>
    <w:p w14:paraId="1377FC53" w14:textId="2D07758F" w:rsidR="0071062C" w:rsidRDefault="0071062C" w:rsidP="0071062C">
      <w:pPr>
        <w:rPr>
          <w:rFonts w:cs="Calibri"/>
        </w:rPr>
      </w:pPr>
      <w:r>
        <w:rPr>
          <w:rFonts w:cs="Calibri"/>
        </w:rPr>
        <w:t xml:space="preserve">Intensywny rozwój sfery cyfrowej i nowe wyzwania w tym obszarze przekładają się jednak na konieczność znaczącego zwiększenia poziomu inwestycji w sektorze. Bez zapewnienia odpowiednio wysokiego poziomu finansowania nie uda się bowiem realizacja celów strategicznych i zagwarantowanie miejsca Polski jako europejskiego lidera cyfryzacji. </w:t>
      </w:r>
      <w:r w:rsidRPr="3D1DF967">
        <w:rPr>
          <w:rFonts w:cs="Calibri"/>
        </w:rPr>
        <w:t>Wydatki na rozwój i utrzymanie systemów informatycznych będą rosły również ze względu na postępującą cyfryzacj</w:t>
      </w:r>
      <w:r w:rsidR="004A74BA">
        <w:rPr>
          <w:rFonts w:cs="Calibri"/>
        </w:rPr>
        <w:t>ę</w:t>
      </w:r>
      <w:r w:rsidRPr="3D1DF967">
        <w:rPr>
          <w:rFonts w:cs="Calibri"/>
        </w:rPr>
        <w:t xml:space="preserve"> państwa. Nowe wydatki w tym zakresie będą jednak obniżały koszty w ujęciu globalnym.</w:t>
      </w:r>
    </w:p>
    <w:p w14:paraId="1206F629" w14:textId="32B2B296" w:rsidR="0071062C" w:rsidRDefault="0071062C" w:rsidP="0071062C">
      <w:pPr>
        <w:rPr>
          <w:rFonts w:cs="Calibri"/>
        </w:rPr>
      </w:pPr>
      <w:r w:rsidRPr="00B54F3E">
        <w:rPr>
          <w:rFonts w:cs="Calibri"/>
        </w:rPr>
        <w:t xml:space="preserve">Wsparciem dla wydatków krajowych będą środki europejskie </w:t>
      </w:r>
      <w:r>
        <w:rPr>
          <w:rFonts w:cs="Calibri"/>
        </w:rPr>
        <w:t xml:space="preserve">z polityki spójności </w:t>
      </w:r>
      <w:r w:rsidRPr="00B54F3E">
        <w:rPr>
          <w:rFonts w:cs="Calibri"/>
        </w:rPr>
        <w:t>w perspektywie finansowej 2021-2027</w:t>
      </w:r>
      <w:r>
        <w:rPr>
          <w:rFonts w:cs="Calibri"/>
        </w:rPr>
        <w:t xml:space="preserve"> oraz pochodzące z </w:t>
      </w:r>
      <w:r w:rsidR="003B603F">
        <w:rPr>
          <w:rFonts w:cs="Calibri"/>
        </w:rPr>
        <w:t>KPO</w:t>
      </w:r>
      <w:r>
        <w:rPr>
          <w:rFonts w:cs="Calibri"/>
        </w:rPr>
        <w:t xml:space="preserve"> (do 2026). W ramach przeglądu śródokresowego polityki spójności, uwzględniając aktualne wyzwania wynikające z sytuacji geopolitycznej, KE akcentuje konieczność wsparcia działań, które zwiększą innowacyjność i konkurencyjność Europy, wzmocnią jej niezależność oraz pobudzą inwestycje w sektory kluczowe. Będzie to miało decydujący wpływ na kierunki finansowania działań w najbliższych latach. Państwa członkowskie będą dostosowywać swoje programy do nowych ram określonych przez Komisję Europejską, zakładających m.in. zwiększenie wsparcia inwestycji w technologie strategiczne (STEP), wzmocnienie zdolności cyfrowych oraz skalowanie innowacyjnych przedsiębiorstw. </w:t>
      </w:r>
    </w:p>
    <w:p w14:paraId="301E4AC1" w14:textId="6D0CBD09" w:rsidR="0071062C" w:rsidRDefault="0071062C" w:rsidP="0071062C">
      <w:pPr>
        <w:rPr>
          <w:rFonts w:cs="Calibri"/>
        </w:rPr>
      </w:pPr>
      <w:r>
        <w:rPr>
          <w:rFonts w:cs="Calibri"/>
        </w:rPr>
        <w:t>Wsparcie będzie kontynuowane</w:t>
      </w:r>
      <w:r w:rsidRPr="00B54F3E">
        <w:rPr>
          <w:rFonts w:cs="Calibri"/>
        </w:rPr>
        <w:t xml:space="preserve"> </w:t>
      </w:r>
      <w:r>
        <w:rPr>
          <w:rFonts w:cs="Calibri"/>
        </w:rPr>
        <w:t>również w unijnej perspektywie finansowej na lata</w:t>
      </w:r>
      <w:r w:rsidRPr="00B54F3E">
        <w:rPr>
          <w:rFonts w:cs="Calibri"/>
        </w:rPr>
        <w:t xml:space="preserve"> 2028-203</w:t>
      </w:r>
      <w:r>
        <w:rPr>
          <w:rFonts w:cs="Calibri"/>
        </w:rPr>
        <w:t>4</w:t>
      </w:r>
      <w:r w:rsidRPr="00B54F3E">
        <w:rPr>
          <w:rFonts w:cs="Calibri"/>
        </w:rPr>
        <w:t>. Przewiduje się, że w perspektywie finansowej 2028-203</w:t>
      </w:r>
      <w:r>
        <w:rPr>
          <w:rFonts w:cs="Calibri"/>
        </w:rPr>
        <w:t>4</w:t>
      </w:r>
      <w:r w:rsidRPr="00B54F3E">
        <w:rPr>
          <w:rFonts w:cs="Calibri"/>
        </w:rPr>
        <w:t xml:space="preserve"> znaczenie środków UE będzie nadal istotne, choć stanie się relatywnie mniejsze. </w:t>
      </w:r>
      <w:r>
        <w:rPr>
          <w:rFonts w:cs="Calibri"/>
        </w:rPr>
        <w:t>W lipcu 2025 r. zosta</w:t>
      </w:r>
      <w:r w:rsidR="00571A11">
        <w:rPr>
          <w:rFonts w:cs="Calibri"/>
        </w:rPr>
        <w:t>ł</w:t>
      </w:r>
      <w:r>
        <w:rPr>
          <w:rFonts w:cs="Calibri"/>
        </w:rPr>
        <w:t xml:space="preserve"> opublikowany projekt Wieloletnich Ram Finansowych na lata 2028-2034, w którym zosta</w:t>
      </w:r>
      <w:r w:rsidR="00571A11">
        <w:rPr>
          <w:rFonts w:cs="Calibri"/>
        </w:rPr>
        <w:t>ły</w:t>
      </w:r>
      <w:r>
        <w:rPr>
          <w:rFonts w:cs="Calibri"/>
        </w:rPr>
        <w:t xml:space="preserve"> określone m.in. limity wydatków budżetu wieloletniego oraz ogólne kierunki przeznaczenia środków, w oparciu o które będą prowadzone negocjacje. W obszarze cyfryzacji priorytetem powinno stać się w szczególności wsparcie innowacji i transformacji technologicznej, rozwoju e-administracji i usług publicznych online, kompetencji cyfrowych oraz infrastruktury cyfrowej i łączności. Pozwoliłby to na wsparcie działań wskazanych w strategii oraz w Krajowym planie działania do programu polityki „Droga ku cyfrowej dekadzie” do 2030 r.</w:t>
      </w:r>
    </w:p>
    <w:p w14:paraId="15268903" w14:textId="67E8C24F" w:rsidR="0071062C" w:rsidRDefault="0071062C" w:rsidP="0071062C">
      <w:pPr>
        <w:rPr>
          <w:rFonts w:cs="Calibri"/>
        </w:rPr>
      </w:pPr>
      <w:r>
        <w:rPr>
          <w:rFonts w:cs="Calibri"/>
        </w:rPr>
        <w:t>W systemie środków europejskich znacząco wzrasta wykorzystanie instrumentów zwrotnych. Systematycznie rosnąć będzie pula środków pochodzących ze spłat pożyczek, która – zgodnie z regulacjami europejskimi – może zostać ponownie wykorzystana, pod warunkiem przeznaczenia tych środków na cele</w:t>
      </w:r>
      <w:r w:rsidR="00386511">
        <w:rPr>
          <w:rFonts w:cs="Calibri"/>
        </w:rPr>
        <w:t xml:space="preserve"> zgodne z celami programów, w ramach których instrumenty finansowe zostały ustanowione</w:t>
      </w:r>
      <w:r>
        <w:rPr>
          <w:rFonts w:cs="Calibri"/>
        </w:rPr>
        <w:t>.</w:t>
      </w:r>
    </w:p>
    <w:p w14:paraId="0262E2BA" w14:textId="55EC6CA6" w:rsidR="0071062C" w:rsidRPr="0006790C" w:rsidRDefault="0071062C" w:rsidP="0071062C">
      <w:pPr>
        <w:rPr>
          <w:rFonts w:cs="Calibri"/>
        </w:rPr>
      </w:pPr>
      <w:r w:rsidRPr="00B54F3E">
        <w:rPr>
          <w:rFonts w:cs="Calibri"/>
        </w:rPr>
        <w:t xml:space="preserve">Interwencje publiczne będą w większym stopniu finansowane w oparciu o krajowe środki publiczne. Istotne będzie skoncentrowanie środków UE na projektach o najwyższej wartości dodanej i pozytywnych efektach zewnętrznych. Jednocześnie, biorąc pod uwagę </w:t>
      </w:r>
      <w:r>
        <w:rPr>
          <w:rFonts w:cs="Calibri"/>
        </w:rPr>
        <w:t xml:space="preserve">potrzebę </w:t>
      </w:r>
      <w:r w:rsidRPr="00B54F3E">
        <w:rPr>
          <w:rFonts w:cs="Calibri"/>
        </w:rPr>
        <w:t xml:space="preserve">przeznaczenia znacznych środków na cyfryzację, konieczna może być zmiana struktury </w:t>
      </w:r>
      <w:r w:rsidRPr="00B54F3E">
        <w:rPr>
          <w:rFonts w:cs="Calibri"/>
        </w:rPr>
        <w:lastRenderedPageBreak/>
        <w:t>finansowania rozwoju</w:t>
      </w:r>
      <w:r>
        <w:rPr>
          <w:rFonts w:cs="Calibri"/>
        </w:rPr>
        <w:t xml:space="preserve"> branży</w:t>
      </w:r>
      <w:r w:rsidRPr="00B54F3E">
        <w:rPr>
          <w:rFonts w:cs="Calibri"/>
        </w:rPr>
        <w:t xml:space="preserve">, która w </w:t>
      </w:r>
      <w:r w:rsidRPr="00322507">
        <w:rPr>
          <w:rFonts w:cs="Calibri"/>
        </w:rPr>
        <w:t>dużej</w:t>
      </w:r>
      <w:r w:rsidRPr="00B54F3E">
        <w:rPr>
          <w:rFonts w:cs="Calibri"/>
        </w:rPr>
        <w:t xml:space="preserve"> mierze opiera się o kontrybucje sektora telekomunikacyjnego, a </w:t>
      </w:r>
      <w:r w:rsidRPr="00322507">
        <w:rPr>
          <w:rFonts w:cs="Calibri"/>
        </w:rPr>
        <w:t>pomija innych</w:t>
      </w:r>
      <w:r>
        <w:rPr>
          <w:rFonts w:cs="Calibri"/>
        </w:rPr>
        <w:t xml:space="preserve"> graczy</w:t>
      </w:r>
      <w:r w:rsidRPr="00322507">
        <w:rPr>
          <w:rFonts w:cs="Calibri"/>
        </w:rPr>
        <w:t>, korzystających ze wspólnej infrastruktury.</w:t>
      </w:r>
    </w:p>
    <w:p w14:paraId="26A0BA9C" w14:textId="19507BDD" w:rsidR="0071062C" w:rsidRPr="00F8495B" w:rsidRDefault="0071062C" w:rsidP="0071062C">
      <w:pPr>
        <w:rPr>
          <w:rFonts w:cs="Calibri"/>
        </w:rPr>
      </w:pPr>
      <w:r>
        <w:rPr>
          <w:rFonts w:cs="Calibri"/>
        </w:rPr>
        <w:t>Sektor publiczny wspiera finansowanie transformacji cyfrowej, jednak dźwignią rozwoju muszą być również inwestycje prywatne. W Polsce, w porównaniu do innych państw europejskich, sektor prywatny inwestuje relatywnie niechętnie. W 2023 r. inwestycje sektora publicznego wyniosły 5 proc. PKB (średnia UE 3,56 proc.), natomiast inwestycje sektora prywatnego wyniosły 9,11 proc. (średnia UE 12,97 proc.)</w:t>
      </w:r>
      <w:r w:rsidR="00C405A5">
        <w:rPr>
          <w:rFonts w:cs="Calibri"/>
        </w:rPr>
        <w:t>.</w:t>
      </w:r>
      <w:r>
        <w:rPr>
          <w:rFonts w:cs="Calibri"/>
        </w:rPr>
        <w:t xml:space="preserve"> Polska zajmuje pod tym względem 4 miejsce od końca wśród państw członkowskich UE</w:t>
      </w:r>
      <w:r>
        <w:rPr>
          <w:rStyle w:val="Odwoanieprzypisudolnego"/>
          <w:rFonts w:cs="Calibri"/>
        </w:rPr>
        <w:footnoteReference w:id="155"/>
      </w:r>
      <w:r>
        <w:rPr>
          <w:rFonts w:cs="Calibri"/>
        </w:rPr>
        <w:t>.</w:t>
      </w:r>
      <w:r>
        <w:rPr>
          <w:rFonts w:cs="Calibri"/>
          <w:i/>
          <w:iCs/>
        </w:rPr>
        <w:t xml:space="preserve"> </w:t>
      </w:r>
      <w:r w:rsidRPr="00DB7869">
        <w:rPr>
          <w:rFonts w:cs="Calibri"/>
        </w:rPr>
        <w:t>Niekorzystn</w:t>
      </w:r>
      <w:r>
        <w:rPr>
          <w:rFonts w:cs="Calibri"/>
        </w:rPr>
        <w:t>ą sytuację</w:t>
      </w:r>
      <w:r>
        <w:rPr>
          <w:rFonts w:cs="Calibri"/>
          <w:i/>
          <w:iCs/>
        </w:rPr>
        <w:t xml:space="preserve"> </w:t>
      </w:r>
      <w:r>
        <w:rPr>
          <w:rFonts w:cs="Calibri"/>
        </w:rPr>
        <w:t>pokazują również nieco starsze dane: udział inwestycji w technologie informacyjno-komunikacyjne w stosunku do PKB wyniósł w 2022 r. w Polsce 0,98 proc. podczas gdy średnia dla UE to 2,97 proc.</w:t>
      </w:r>
      <w:r>
        <w:rPr>
          <w:rStyle w:val="Odwoanieprzypisudolnego"/>
          <w:rFonts w:cs="Calibri"/>
        </w:rPr>
        <w:footnoteReference w:id="156"/>
      </w:r>
      <w:r>
        <w:rPr>
          <w:rFonts w:cs="Calibri"/>
        </w:rPr>
        <w:t xml:space="preserve">. Tym samym, by zrealizować ambitne cele strategiczne, konieczna będzie mobilizacja sektora prywatnego. </w:t>
      </w:r>
    </w:p>
    <w:p w14:paraId="7F23BF9F" w14:textId="5336B16A" w:rsidR="0071062C" w:rsidRDefault="0071062C" w:rsidP="0071062C">
      <w:r>
        <w:t>W przyjętym modelu założono, że</w:t>
      </w:r>
      <w:r w:rsidR="003A4D04">
        <w:t xml:space="preserve"> do</w:t>
      </w:r>
      <w:r>
        <w:t xml:space="preserve"> 2028 roku podejmowane będą działania zmierzające do wykonania programów obecnej perspektywy finansowej i utrzymanie rozwoju obecnych usług, to przełoży się na utrzymanie stabilnego poziomu wydatków na informatyzację w relacji do PKB. Po 2028 roku planuje się rozpoczęcie inwestycji w ramach nowych wieloletnich ram finansowych, a także kumulację wydatków utrzymaniowych w zakresie nowych usług, centrów danych i </w:t>
      </w:r>
      <w:proofErr w:type="spellStart"/>
      <w:r>
        <w:t>cyberbezpieczeństwa</w:t>
      </w:r>
      <w:proofErr w:type="spellEnd"/>
      <w:r>
        <w:t xml:space="preserve">. Wydatki w 2030 roku mają osiągnąć poziom 2% PKB. Pułap 5% PKB planuje się uzyskać w 2035 roku. Wydatki od 2026 roku będą mierzone według stałej metodologii opracowanej przez Ministerstwo Cyfryzacji we współpracy z właściwymi ośrodkami analitycznymi i w konsultacji Ministerstwa Finansów. </w:t>
      </w:r>
    </w:p>
    <w:p w14:paraId="197B3C83" w14:textId="77777777" w:rsidR="0071062C" w:rsidRDefault="0071062C" w:rsidP="0071062C">
      <w:r>
        <w:rPr>
          <w:noProof/>
        </w:rPr>
        <w:drawing>
          <wp:inline distT="0" distB="0" distL="0" distR="0" wp14:anchorId="27CD29E9" wp14:editId="5A499DAA">
            <wp:extent cx="4584592" cy="2755631"/>
            <wp:effectExtent l="0" t="0" r="0" b="0"/>
            <wp:docPr id="54019106" name="Obraz 54019106" descr="Obraz zawierający tekst, zrzut ekranu, Czcionka, numer&#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19106" name="Obraz 54019106" descr="Obraz zawierający tekst, zrzut ekranu, Czcionka, numer&#10;&#10;Zawartość wygenerowana przez sztuczną inteligencję może być niepoprawna."/>
                    <pic:cNvPicPr/>
                  </pic:nvPicPr>
                  <pic:blipFill>
                    <a:blip r:embed="rId22">
                      <a:extLst>
                        <a:ext uri="{28A0092B-C50C-407E-A947-70E740481C1C}">
                          <a14:useLocalDpi xmlns:a14="http://schemas.microsoft.com/office/drawing/2010/main" val="0"/>
                        </a:ext>
                      </a:extLst>
                    </a:blip>
                    <a:stretch>
                      <a:fillRect/>
                    </a:stretch>
                  </pic:blipFill>
                  <pic:spPr>
                    <a:xfrm>
                      <a:off x="0" y="0"/>
                      <a:ext cx="4584592" cy="2755631"/>
                    </a:xfrm>
                    <a:prstGeom prst="rect">
                      <a:avLst/>
                    </a:prstGeom>
                  </pic:spPr>
                </pic:pic>
              </a:graphicData>
            </a:graphic>
          </wp:inline>
        </w:drawing>
      </w:r>
    </w:p>
    <w:p w14:paraId="4670E198" w14:textId="77777777" w:rsidR="00F55567" w:rsidRDefault="00F55567">
      <w:pPr>
        <w:rPr>
          <w:rFonts w:eastAsiaTheme="majorEastAsia" w:cstheme="majorBidi"/>
          <w:b/>
          <w:color w:val="002060"/>
          <w:sz w:val="56"/>
          <w:szCs w:val="40"/>
        </w:rPr>
      </w:pPr>
      <w:r>
        <w:br w:type="page"/>
      </w:r>
    </w:p>
    <w:p w14:paraId="38BB7A2B" w14:textId="65CA902B" w:rsidR="00D33F7C" w:rsidRDefault="00F55567" w:rsidP="00A42E1B">
      <w:pPr>
        <w:pStyle w:val="Nagwek1"/>
        <w:numPr>
          <w:ilvl w:val="0"/>
          <w:numId w:val="1"/>
        </w:numPr>
      </w:pPr>
      <w:bookmarkStart w:id="76" w:name="_Toc221026286"/>
      <w:r>
        <w:lastRenderedPageBreak/>
        <w:t>Słownik</w:t>
      </w:r>
      <w:bookmarkEnd w:id="76"/>
    </w:p>
    <w:p w14:paraId="65FF7253" w14:textId="1697410D" w:rsidR="00414808" w:rsidRPr="00C46443" w:rsidRDefault="00414808" w:rsidP="00A42E1B">
      <w:pPr>
        <w:pStyle w:val="Akapitzlist"/>
        <w:numPr>
          <w:ilvl w:val="0"/>
          <w:numId w:val="177"/>
        </w:numPr>
        <w:spacing w:before="120" w:after="0" w:line="257" w:lineRule="auto"/>
        <w:contextualSpacing w:val="0"/>
      </w:pPr>
      <w:r w:rsidRPr="00C46443">
        <w:t>Altruizm danych – zgodnie z art. 2 pkt. 16 Rozporządzeni</w:t>
      </w:r>
      <w:r w:rsidR="00CC263F">
        <w:t>a</w:t>
      </w:r>
      <w:r w:rsidRPr="00C46443">
        <w:t xml:space="preserve"> P</w:t>
      </w:r>
      <w:r w:rsidR="00CC263F">
        <w:t xml:space="preserve">arlamentu </w:t>
      </w:r>
      <w:r w:rsidRPr="00C46443">
        <w:t>E</w:t>
      </w:r>
      <w:r w:rsidR="00CC263F">
        <w:t>uropejskiego</w:t>
      </w:r>
      <w:r w:rsidRPr="00C46443">
        <w:t xml:space="preserve"> i Rady (UE) 2022/868 z dnia 30 maja 2022 r. w sprawie europejskiego zarządzania danymi i zmieniające rozporządzenie (UE) 2018/1724 (akt w sprawie zarządzania danymi) - dobrowolne dzielenie się danymi na podstawie wyrażonej przez osoby, których dane dotyczą, zgody na przetwarzanie dotyczących ich danych osobowych lub na podstawie udzielonego przez posiadaczy danych pozwolenia na wykorzystywanie ich danych nieosobowych, bez żądania ani otrzymania za to wynagrodzenia wykraczającego poza zwrot kosztów poniesionych przez te osoby lub posiadaczy w związku z udostępnieniem ich danych do celów leżących w interesie ogólnym określonych – w stosownych przypadkach – w prawie krajowym, takich jak opieka zdrowotna, zwalczanie zmiany klimatu, poprawa mobilności, ułatwianie opracowywania, tworzenia i rozpowszechniania statystyk urzędowych, poprawa świadczenia usług publicznych, kształtowanie polityki publicznej lub do celów badań naukowych leżących w interesie ogólnym;</w:t>
      </w:r>
    </w:p>
    <w:p w14:paraId="13D1D9C2" w14:textId="3E52A8DD" w:rsidR="00414808" w:rsidRPr="00C46443" w:rsidRDefault="00414808" w:rsidP="00A42E1B">
      <w:pPr>
        <w:pStyle w:val="Akapitzlist"/>
        <w:numPr>
          <w:ilvl w:val="0"/>
          <w:numId w:val="177"/>
        </w:numPr>
        <w:spacing w:before="120" w:after="0" w:line="257" w:lineRule="auto"/>
        <w:contextualSpacing w:val="0"/>
      </w:pPr>
      <w:r w:rsidRPr="00C46443">
        <w:t xml:space="preserve">Architektura Informacyjna Państwa (AIP) – </w:t>
      </w:r>
      <w:r w:rsidR="008F18E0">
        <w:t>zgodnie z art. 3 pkt 29 ustawy z dnia</w:t>
      </w:r>
      <w:r w:rsidR="007273CE">
        <w:t xml:space="preserve"> </w:t>
      </w:r>
      <w:r w:rsidR="007273CE" w:rsidRPr="007273CE">
        <w:t>17 lutego 2005 r. o informatyzacji działalności podmiotów realizujących zadania publiczne (Dz. U. z 2024 r. poz. 1557 i 1717 oraz z 2025 r. poz. 1006, 1019 i 1301</w:t>
      </w:r>
      <w:r w:rsidR="00C27248">
        <w:t>)</w:t>
      </w:r>
      <w:r w:rsidR="008F18E0">
        <w:t xml:space="preserve"> </w:t>
      </w:r>
      <w:r w:rsidRPr="00C46443">
        <w:t>metoda zarządzania informatyzacją państwa, oparta na modelach architektonicznych i obejmująca zasady podstawowe (pryncypia), standardy, wytyczne i rekomendacje architektoniczne;</w:t>
      </w:r>
    </w:p>
    <w:p w14:paraId="749BA7C3" w14:textId="77777777" w:rsidR="00414808" w:rsidRPr="00C46443" w:rsidRDefault="00414808" w:rsidP="00A42E1B">
      <w:pPr>
        <w:pStyle w:val="Akapitzlist"/>
        <w:numPr>
          <w:ilvl w:val="0"/>
          <w:numId w:val="177"/>
        </w:numPr>
        <w:spacing w:before="120" w:after="0" w:line="257" w:lineRule="auto"/>
        <w:contextualSpacing w:val="0"/>
      </w:pPr>
      <w:proofErr w:type="spellStart"/>
      <w:r w:rsidRPr="00C46443">
        <w:t>Blockchain</w:t>
      </w:r>
      <w:proofErr w:type="spellEnd"/>
      <w:r w:rsidRPr="00C46443">
        <w:t xml:space="preserve"> - złożona kombinacja technologii kryptograficznych i technologii systemów rozproszonych, pozwalająca potwierdzać prawdziwość danych w różnych procesach transakcyjnych. Pozwala stronom, które się nie znają, zaufać procesom, procedurom lub pomiarom, bez potrzeby angażowania pośredników, którzy mieliby takie zaufanie gwarantować. Niekiedy kojarzona również z pojęciem WEB 3.0.;</w:t>
      </w:r>
    </w:p>
    <w:p w14:paraId="127FDE33" w14:textId="77777777" w:rsidR="00414808" w:rsidRPr="00C46443" w:rsidRDefault="00414808" w:rsidP="00A42E1B">
      <w:pPr>
        <w:pStyle w:val="Akapitzlist"/>
        <w:numPr>
          <w:ilvl w:val="0"/>
          <w:numId w:val="177"/>
        </w:numPr>
        <w:spacing w:before="120" w:after="0" w:line="257" w:lineRule="auto"/>
        <w:contextualSpacing w:val="0"/>
      </w:pPr>
      <w:r w:rsidRPr="00C46443">
        <w:t xml:space="preserve">Centra Wymiany i Analizy Informacji (ang. Information </w:t>
      </w:r>
      <w:proofErr w:type="spellStart"/>
      <w:r w:rsidRPr="00C46443">
        <w:t>Sharing</w:t>
      </w:r>
      <w:proofErr w:type="spellEnd"/>
      <w:r w:rsidRPr="00C46443">
        <w:t xml:space="preserve"> and Analysis Center, ISAC) - centra wymiany wiedzy i doświadczeń dotyczących incydentów </w:t>
      </w:r>
      <w:proofErr w:type="spellStart"/>
      <w:r w:rsidRPr="00C46443">
        <w:t>cyberbezpieczeństwa</w:t>
      </w:r>
      <w:proofErr w:type="spellEnd"/>
      <w:r w:rsidRPr="00C46443">
        <w:t xml:space="preserve"> w danym sektorze gospodarki;</w:t>
      </w:r>
    </w:p>
    <w:p w14:paraId="4E7C15D4" w14:textId="78400FCC" w:rsidR="00414808" w:rsidRPr="00C46443" w:rsidRDefault="00414808" w:rsidP="00A42E1B">
      <w:pPr>
        <w:pStyle w:val="Akapitzlist"/>
        <w:numPr>
          <w:ilvl w:val="0"/>
          <w:numId w:val="177"/>
        </w:numPr>
        <w:spacing w:before="120" w:after="0" w:line="257" w:lineRule="auto"/>
        <w:contextualSpacing w:val="0"/>
      </w:pPr>
      <w:r w:rsidRPr="00C46443">
        <w:t xml:space="preserve">Chmura obliczeniowa (ang. </w:t>
      </w:r>
      <w:proofErr w:type="spellStart"/>
      <w:r w:rsidRPr="00C46443">
        <w:t>cloud</w:t>
      </w:r>
      <w:proofErr w:type="spellEnd"/>
      <w:r w:rsidRPr="00C46443">
        <w:t xml:space="preserve"> </w:t>
      </w:r>
      <w:proofErr w:type="spellStart"/>
      <w:r w:rsidRPr="00C46443">
        <w:t>computing</w:t>
      </w:r>
      <w:proofErr w:type="spellEnd"/>
      <w:r w:rsidRPr="00C46443">
        <w:t xml:space="preserve">) - </w:t>
      </w:r>
      <w:r w:rsidR="00B60A1A">
        <w:t>m</w:t>
      </w:r>
      <w:r w:rsidR="00B60A1A" w:rsidRPr="0098632E">
        <w:t>odel przetwarzania umożliwiający powszechny i wygodny dostęp za pośrednictwem sieci do wspólnej puli konfigurowalnych zasobów przetwarzania (np. sieci, serwerów, pamięci masowych, aplikacji i usług), które mogą być szybko udostępniane przy minimalnym wysiłku ze strony zespołów zarządzania lub dostawcy usług</w:t>
      </w:r>
      <w:r w:rsidR="00B60A1A" w:rsidRPr="00C46443">
        <w:t>;</w:t>
      </w:r>
    </w:p>
    <w:p w14:paraId="5648E932" w14:textId="15B6A136" w:rsidR="00214B09" w:rsidRPr="00C46443" w:rsidRDefault="00214B09" w:rsidP="00A42E1B">
      <w:pPr>
        <w:pStyle w:val="Akapitzlist"/>
        <w:numPr>
          <w:ilvl w:val="0"/>
          <w:numId w:val="177"/>
        </w:numPr>
        <w:spacing w:before="120" w:after="0" w:line="257" w:lineRule="auto"/>
        <w:contextualSpacing w:val="0"/>
      </w:pPr>
      <w:r w:rsidRPr="00E463DE">
        <w:t>CSIRT poziomu krajowego</w:t>
      </w:r>
      <w:r>
        <w:t xml:space="preserve"> </w:t>
      </w:r>
      <w:r w:rsidRPr="00C46443">
        <w:t xml:space="preserve">– </w:t>
      </w:r>
      <w:r w:rsidRPr="00DC04C1">
        <w:t>zespoły reagowania na incydenty bezpieczeństwa komputerowego, o których mowa w art. 2 pkt 1-3 ustawy z dnia 5 lipca 2018 r</w:t>
      </w:r>
      <w:r w:rsidR="0095139C">
        <w:t>.</w:t>
      </w:r>
      <w:r w:rsidRPr="00DC04C1">
        <w:t xml:space="preserve"> o</w:t>
      </w:r>
      <w:r w:rsidR="0095139C">
        <w:t> </w:t>
      </w:r>
      <w:r w:rsidRPr="00DC04C1">
        <w:t xml:space="preserve">krajowym systemie </w:t>
      </w:r>
      <w:proofErr w:type="spellStart"/>
      <w:r w:rsidRPr="00DC04C1">
        <w:t>cyberbezpieczeństwa</w:t>
      </w:r>
      <w:proofErr w:type="spellEnd"/>
      <w:r w:rsidRPr="00DC04C1">
        <w:t xml:space="preserve"> (Dz.U. z 2024 r. poz. 1077</w:t>
      </w:r>
      <w:r>
        <w:t xml:space="preserve"> i 1222</w:t>
      </w:r>
      <w:r w:rsidRPr="00DC04C1">
        <w:t>), realizujące zadania określone w art. 26 tej ustawy</w:t>
      </w:r>
      <w:r>
        <w:t>;</w:t>
      </w:r>
    </w:p>
    <w:p w14:paraId="095E54EA" w14:textId="77777777" w:rsidR="00414808" w:rsidRPr="00C46443" w:rsidRDefault="00414808" w:rsidP="00A42E1B">
      <w:pPr>
        <w:pStyle w:val="Akapitzlist"/>
        <w:numPr>
          <w:ilvl w:val="0"/>
          <w:numId w:val="177"/>
        </w:numPr>
        <w:spacing w:before="120" w:after="0" w:line="257" w:lineRule="auto"/>
        <w:contextualSpacing w:val="0"/>
      </w:pPr>
      <w:r w:rsidRPr="00C46443">
        <w:t xml:space="preserve">CSRD (ang. </w:t>
      </w:r>
      <w:proofErr w:type="spellStart"/>
      <w:r w:rsidRPr="00C46443">
        <w:t>Corporate</w:t>
      </w:r>
      <w:proofErr w:type="spellEnd"/>
      <w:r w:rsidRPr="00C46443">
        <w:t xml:space="preserve"> </w:t>
      </w:r>
      <w:proofErr w:type="spellStart"/>
      <w:r w:rsidRPr="00C46443">
        <w:t>Sustainability</w:t>
      </w:r>
      <w:proofErr w:type="spellEnd"/>
      <w:r w:rsidRPr="00C46443">
        <w:t xml:space="preserve"> Reporting Directive) – Dyrektywa Parlamentu Europejskiego i Rady (UE) 2022/2464 z dnia 14 grudnia 2022 r. w sprawie zmiany rozporządzenia (UE) nr 537/2014, dyrektywy 2004/109/WE, dyrektywy 2006/43/WE oraz dyrektywy 2013/34/UE w odniesieniu do sprawozdawczości przedsiębiorstw w zakresie zrównoważonego rozwoju. Dyrektywa nakłada obowiązek raportowania kwestii związanych z ryzykiem klimatycznym;</w:t>
      </w:r>
    </w:p>
    <w:p w14:paraId="02EC41E5" w14:textId="77777777" w:rsidR="00414808" w:rsidRPr="00C46443" w:rsidRDefault="00414808" w:rsidP="00A42E1B">
      <w:pPr>
        <w:pStyle w:val="Akapitzlist"/>
        <w:numPr>
          <w:ilvl w:val="0"/>
          <w:numId w:val="177"/>
        </w:numPr>
        <w:spacing w:before="120" w:after="0" w:line="257" w:lineRule="auto"/>
        <w:contextualSpacing w:val="0"/>
      </w:pPr>
      <w:r w:rsidRPr="00C46443">
        <w:lastRenderedPageBreak/>
        <w:t xml:space="preserve">DESI (ang. Digital </w:t>
      </w:r>
      <w:proofErr w:type="spellStart"/>
      <w:r w:rsidRPr="00C46443">
        <w:t>Economy</w:t>
      </w:r>
      <w:proofErr w:type="spellEnd"/>
      <w:r w:rsidRPr="00C46443">
        <w:t xml:space="preserve"> and </w:t>
      </w:r>
      <w:proofErr w:type="spellStart"/>
      <w:r w:rsidRPr="00C46443">
        <w:t>Society</w:t>
      </w:r>
      <w:proofErr w:type="spellEnd"/>
      <w:r w:rsidRPr="00C46443">
        <w:t xml:space="preserve"> Index) – indeks gospodarki cyfrowej i społeczeństwa cyfrowego, został stworzony na zlecenie Komisji Europejskiej jako narzędzie monitorujące wskaźniki postępu cyfrowego państw członkowskich UE;</w:t>
      </w:r>
    </w:p>
    <w:p w14:paraId="2C425C14" w14:textId="6C705A16" w:rsidR="00E81529" w:rsidRDefault="0053289B" w:rsidP="00A42E1B">
      <w:pPr>
        <w:pStyle w:val="Akapitzlist"/>
        <w:numPr>
          <w:ilvl w:val="0"/>
          <w:numId w:val="177"/>
        </w:numPr>
        <w:spacing w:before="120" w:after="0" w:line="257" w:lineRule="auto"/>
        <w:contextualSpacing w:val="0"/>
      </w:pPr>
      <w:r>
        <w:t xml:space="preserve">Dostępność cyfrowa - projektowanie i </w:t>
      </w:r>
      <w:r w:rsidRPr="00762DC1">
        <w:t xml:space="preserve">tworzenie m.in. </w:t>
      </w:r>
      <w:r>
        <w:t>stron internetowych,</w:t>
      </w:r>
      <w:r w:rsidRPr="00762DC1">
        <w:t xml:space="preserve"> aplikacji mobilnych </w:t>
      </w:r>
      <w:r>
        <w:t xml:space="preserve">oraz usług cyfrowych w </w:t>
      </w:r>
      <w:r w:rsidRPr="00762DC1">
        <w:t xml:space="preserve">sposób </w:t>
      </w:r>
      <w:r>
        <w:t xml:space="preserve">umożliwiający </w:t>
      </w:r>
      <w:r w:rsidRPr="00762DC1">
        <w:t>samodzielne i wygodne korzysta</w:t>
      </w:r>
      <w:r>
        <w:t xml:space="preserve">nie z nich </w:t>
      </w:r>
      <w:r w:rsidRPr="00762DC1">
        <w:t>wszystki</w:t>
      </w:r>
      <w:r>
        <w:t xml:space="preserve">m </w:t>
      </w:r>
      <w:r w:rsidRPr="00762DC1">
        <w:t>osob</w:t>
      </w:r>
      <w:r>
        <w:t>om</w:t>
      </w:r>
      <w:r w:rsidRPr="00762DC1">
        <w:t>, niezależnie od wieku, poziomu sprawności czy używanego urządzenia</w:t>
      </w:r>
      <w:r w:rsidR="00CB59D4">
        <w:t>;</w:t>
      </w:r>
    </w:p>
    <w:p w14:paraId="3CA89A1A" w14:textId="7106C862" w:rsidR="00414808" w:rsidRPr="00C46443" w:rsidRDefault="00414808" w:rsidP="00A42E1B">
      <w:pPr>
        <w:pStyle w:val="Akapitzlist"/>
        <w:numPr>
          <w:ilvl w:val="0"/>
          <w:numId w:val="177"/>
        </w:numPr>
        <w:spacing w:before="120" w:after="0" w:line="257" w:lineRule="auto"/>
        <w:contextualSpacing w:val="0"/>
      </w:pPr>
      <w:r w:rsidRPr="00C46443">
        <w:t>Dyplomacja cyfrowa - strategiczne podejście do globalnych spraw cyfrowych, które ma na celu wzmocnienie roli i pozycji</w:t>
      </w:r>
      <w:r w:rsidR="00542774">
        <w:t xml:space="preserve"> państwa</w:t>
      </w:r>
      <w:r w:rsidRPr="00C46443">
        <w:t xml:space="preserve"> w międzynarodowym ładzie cyfrowym</w:t>
      </w:r>
      <w:r w:rsidR="00267649">
        <w:t>;</w:t>
      </w:r>
    </w:p>
    <w:p w14:paraId="2B2C9BDC" w14:textId="3411D63E" w:rsidR="00414808" w:rsidRPr="00C46443" w:rsidRDefault="00DE6B9B" w:rsidP="00A42E1B">
      <w:pPr>
        <w:pStyle w:val="Akapitzlist"/>
        <w:numPr>
          <w:ilvl w:val="0"/>
          <w:numId w:val="177"/>
        </w:numPr>
        <w:spacing w:before="120" w:after="0" w:line="257" w:lineRule="auto"/>
        <w:contextualSpacing w:val="0"/>
      </w:pPr>
      <w:r>
        <w:t>Elektroniczne doręczenia (tzw. e</w:t>
      </w:r>
      <w:r w:rsidR="00414808" w:rsidRPr="00C46443">
        <w:t>-Doręczenia</w:t>
      </w:r>
      <w:r>
        <w:t>)</w:t>
      </w:r>
      <w:r w:rsidR="00414808" w:rsidRPr="00C46443">
        <w:t xml:space="preserve"> – </w:t>
      </w:r>
      <w:r w:rsidR="0095139C">
        <w:t>u</w:t>
      </w:r>
      <w:r w:rsidR="003F0D65">
        <w:t>regulowane na gruncie ustawy</w:t>
      </w:r>
      <w:r w:rsidR="00414808" w:rsidRPr="00C46443">
        <w:t xml:space="preserve"> </w:t>
      </w:r>
      <w:r w:rsidR="00311AB1">
        <w:t>z dnia 18 listopada 2020 r. o doręczeniach elektronicznych (Dz. U. z 2024 r. poz.</w:t>
      </w:r>
      <w:r w:rsidR="0095139C">
        <w:t> </w:t>
      </w:r>
      <w:r w:rsidR="00311AB1">
        <w:t>1045</w:t>
      </w:r>
      <w:r w:rsidR="0095139C">
        <w:t xml:space="preserve"> i</w:t>
      </w:r>
      <w:r w:rsidR="00311AB1">
        <w:t xml:space="preserve"> 1841)</w:t>
      </w:r>
      <w:r w:rsidR="00832368">
        <w:t xml:space="preserve">, obejmujące </w:t>
      </w:r>
      <w:r w:rsidR="00DC54FA">
        <w:t>publiczną usług</w:t>
      </w:r>
      <w:r w:rsidR="00535AF0">
        <w:t>ę rejestrowanego doręczenia elektronicznego</w:t>
      </w:r>
      <w:r w:rsidR="0095139C">
        <w:t>,</w:t>
      </w:r>
      <w:r w:rsidR="00820355" w:rsidRPr="00820355">
        <w:t xml:space="preserve"> publiczn</w:t>
      </w:r>
      <w:r w:rsidR="008A353F">
        <w:t>ą</w:t>
      </w:r>
      <w:r w:rsidR="00820355" w:rsidRPr="00820355">
        <w:t xml:space="preserve"> usług</w:t>
      </w:r>
      <w:r w:rsidR="008A353F">
        <w:t>ę</w:t>
      </w:r>
      <w:r w:rsidR="001D4DBF">
        <w:t xml:space="preserve"> hybrydow</w:t>
      </w:r>
      <w:r w:rsidR="0095139C">
        <w:t>ą</w:t>
      </w:r>
      <w:r w:rsidR="00CA5796">
        <w:t xml:space="preserve"> </w:t>
      </w:r>
      <w:r w:rsidR="0095139C">
        <w:t>oraz</w:t>
      </w:r>
      <w:r w:rsidR="00820355" w:rsidRPr="00820355">
        <w:t xml:space="preserve"> kwalifikowan</w:t>
      </w:r>
      <w:r w:rsidR="008A353F">
        <w:t>ą</w:t>
      </w:r>
      <w:r w:rsidR="00820355" w:rsidRPr="00820355">
        <w:t xml:space="preserve"> usług</w:t>
      </w:r>
      <w:r w:rsidR="008A353F">
        <w:t>ę</w:t>
      </w:r>
      <w:r w:rsidR="00CA5796">
        <w:t xml:space="preserve"> rejestrowanego doręczenia </w:t>
      </w:r>
      <w:r w:rsidR="00820355" w:rsidRPr="00820355">
        <w:t>elektronicznego</w:t>
      </w:r>
      <w:r w:rsidR="008A353F">
        <w:t xml:space="preserve">. </w:t>
      </w:r>
      <w:r w:rsidR="00414808" w:rsidRPr="00C46443">
        <w:t>Dzięki tej usłudze podmioty publiczne, obywatele i firmy mogą korzystać z wygodnych i bezpiecznych doręczeń elektronicznych. Są one równoważne prawnie tradycyjnej przesyłce poleconej za potwierdzeniem odbioru</w:t>
      </w:r>
      <w:r w:rsidR="00F6308E">
        <w:t>;</w:t>
      </w:r>
      <w:r w:rsidR="00414808" w:rsidRPr="00C46443">
        <w:t xml:space="preserve"> </w:t>
      </w:r>
    </w:p>
    <w:p w14:paraId="69640B2E" w14:textId="5BF9847B" w:rsidR="00414808" w:rsidRDefault="00414808" w:rsidP="00A42E1B">
      <w:pPr>
        <w:pStyle w:val="Akapitzlist"/>
        <w:numPr>
          <w:ilvl w:val="0"/>
          <w:numId w:val="177"/>
        </w:numPr>
        <w:spacing w:before="120" w:after="0" w:line="257" w:lineRule="auto"/>
        <w:contextualSpacing w:val="0"/>
      </w:pPr>
      <w:r w:rsidRPr="00C46443">
        <w:t>Elektroniczna platforma usług administracji publicznej (</w:t>
      </w:r>
      <w:proofErr w:type="spellStart"/>
      <w:r w:rsidRPr="00C46443">
        <w:t>ePUAP</w:t>
      </w:r>
      <w:proofErr w:type="spellEnd"/>
      <w:r w:rsidRPr="00C46443">
        <w:t>) - system teleinformatyczny, w którym instytucje publiczne udostępniają usługi przez pojedynczy punkt dostępowy w</w:t>
      </w:r>
      <w:r w:rsidR="005972DF">
        <w:t xml:space="preserve"> sieci</w:t>
      </w:r>
      <w:r w:rsidRPr="00C46443">
        <w:t xml:space="preserve"> </w:t>
      </w:r>
      <w:r w:rsidR="00F12C44">
        <w:t>I</w:t>
      </w:r>
      <w:r w:rsidRPr="00C46443">
        <w:t xml:space="preserve">nternecie (art. 3 pkt 13 ustawy z dnia 17 lutego 2005 r. o informatyzacji działalności podmiotów realizujących zadania publiczne (Dz. U. z 2024 r. poz. </w:t>
      </w:r>
      <w:r w:rsidR="00875DFB">
        <w:t>1557 i 1717</w:t>
      </w:r>
      <w:r w:rsidR="00B207CA">
        <w:t xml:space="preserve"> oraz z 2025 r. poz. 1006</w:t>
      </w:r>
      <w:r w:rsidR="00513B8B">
        <w:t xml:space="preserve">, </w:t>
      </w:r>
      <w:r w:rsidR="00B207CA">
        <w:t>1019</w:t>
      </w:r>
      <w:r w:rsidR="00513B8B">
        <w:t xml:space="preserve"> i 1301</w:t>
      </w:r>
      <w:r w:rsidRPr="00C46443">
        <w:t>);</w:t>
      </w:r>
    </w:p>
    <w:p w14:paraId="1871708E" w14:textId="0406317C" w:rsidR="00495173" w:rsidRPr="00C46443" w:rsidRDefault="00495173" w:rsidP="00A42E1B">
      <w:pPr>
        <w:pStyle w:val="Akapitzlist"/>
        <w:numPr>
          <w:ilvl w:val="0"/>
          <w:numId w:val="177"/>
        </w:numPr>
        <w:spacing w:before="120" w:after="0" w:line="257" w:lineRule="auto"/>
        <w:contextualSpacing w:val="0"/>
      </w:pPr>
      <w:r w:rsidRPr="00495173">
        <w:t xml:space="preserve">Ekosystem AI </w:t>
      </w:r>
      <w:r w:rsidR="000C2594">
        <w:t>– ma</w:t>
      </w:r>
      <w:r w:rsidRPr="00495173">
        <w:t xml:space="preserve"> charakter horyzontalnego środowiska inicjującego i wspierającego działania podejmowane przez szerokie grono interesariuszy na rzecz rozwoju polskiej innowacyjności w obszarze AI i pozycjonowania polskiej własności intelektualnej na możliwie wysokich poziomach globalnego łańcucha wartości. W przypadku Polski kluczowe podmioty funkcjonujące w ramach Ekosystemu to: uczelnie, ośrodki badawcze, centra badawczo-rozwojowe, przedsiębiorstwa, organy administracji publicznej oraz organizacje społeczne</w:t>
      </w:r>
      <w:r w:rsidR="000C2594">
        <w:t>;</w:t>
      </w:r>
    </w:p>
    <w:p w14:paraId="3E0DCFC2" w14:textId="77777777" w:rsidR="00414808" w:rsidRPr="00C46443" w:rsidRDefault="00414808" w:rsidP="00A42E1B">
      <w:pPr>
        <w:pStyle w:val="Akapitzlist"/>
        <w:numPr>
          <w:ilvl w:val="0"/>
          <w:numId w:val="177"/>
        </w:numPr>
        <w:spacing w:before="120" w:after="0" w:line="257" w:lineRule="auto"/>
        <w:contextualSpacing w:val="0"/>
      </w:pPr>
      <w:r w:rsidRPr="00C46443">
        <w:t xml:space="preserve">Europejskie Ramy Interoperacyjności (ang. </w:t>
      </w:r>
      <w:proofErr w:type="spellStart"/>
      <w:r w:rsidRPr="00C46443">
        <w:t>European</w:t>
      </w:r>
      <w:proofErr w:type="spellEnd"/>
      <w:r w:rsidRPr="00C46443">
        <w:t xml:space="preserve"> </w:t>
      </w:r>
      <w:proofErr w:type="spellStart"/>
      <w:r w:rsidRPr="00C46443">
        <w:t>Interoperability</w:t>
      </w:r>
      <w:proofErr w:type="spellEnd"/>
      <w:r w:rsidRPr="00C46443">
        <w:t xml:space="preserve"> Framework, EIF) – unijne wspólnie uzgodnione podejście do świadczenia europejskich usług użyteczności publicznej w sposób </w:t>
      </w:r>
      <w:proofErr w:type="spellStart"/>
      <w:r w:rsidRPr="00C46443">
        <w:t>interoperacyjny</w:t>
      </w:r>
      <w:proofErr w:type="spellEnd"/>
      <w:r w:rsidRPr="00C46443">
        <w:t>. Określono w nich podstawowe wytyczne dotyczące interoperacyjności w formie wspólnych zasad, modeli i zaleceń;</w:t>
      </w:r>
    </w:p>
    <w:p w14:paraId="32E81C78" w14:textId="77777777" w:rsidR="00414808" w:rsidRPr="00C46443" w:rsidRDefault="00414808" w:rsidP="00A42E1B">
      <w:pPr>
        <w:pStyle w:val="Akapitzlist"/>
        <w:numPr>
          <w:ilvl w:val="0"/>
          <w:numId w:val="177"/>
        </w:numPr>
        <w:spacing w:before="120" w:after="0" w:line="257" w:lineRule="auto"/>
        <w:contextualSpacing w:val="0"/>
      </w:pPr>
      <w:r w:rsidRPr="00C46443">
        <w:t xml:space="preserve">Europejskie Wspólne Przedsięwzięcie w dziedzinie Obliczeń Wielkiej Skali (ang. </w:t>
      </w:r>
      <w:proofErr w:type="spellStart"/>
      <w:r w:rsidRPr="00C46443">
        <w:t>European</w:t>
      </w:r>
      <w:proofErr w:type="spellEnd"/>
      <w:r w:rsidRPr="00C46443">
        <w:t xml:space="preserve"> High Performance Computing Joint </w:t>
      </w:r>
      <w:proofErr w:type="spellStart"/>
      <w:r w:rsidRPr="00C46443">
        <w:t>Undertaking</w:t>
      </w:r>
      <w:proofErr w:type="spellEnd"/>
      <w:r w:rsidRPr="00C46443">
        <w:t xml:space="preserve">, </w:t>
      </w:r>
      <w:proofErr w:type="spellStart"/>
      <w:r w:rsidRPr="00C46443">
        <w:t>EuroHPC</w:t>
      </w:r>
      <w:proofErr w:type="spellEnd"/>
      <w:r w:rsidRPr="00C46443">
        <w:t xml:space="preserve"> JU) – wspólna inicjatywa UE, krajów europejskich i partnerów prywatnych mająca na celu rozwój ekosystemu superkomputerów światowej klasy w Europie;</w:t>
      </w:r>
    </w:p>
    <w:p w14:paraId="0D98FD04" w14:textId="77777777" w:rsidR="00414808" w:rsidRPr="00C46443" w:rsidRDefault="00414808" w:rsidP="00A42E1B">
      <w:pPr>
        <w:pStyle w:val="Akapitzlist"/>
        <w:numPr>
          <w:ilvl w:val="0"/>
          <w:numId w:val="177"/>
        </w:numPr>
        <w:spacing w:before="120" w:after="0" w:line="257" w:lineRule="auto"/>
        <w:contextualSpacing w:val="0"/>
      </w:pPr>
      <w:r w:rsidRPr="00C46443">
        <w:t xml:space="preserve">Fundusze Venture Capital (Fundusze VC) – model finansowania inwestycji w przedsięwzięcia biznesowe na wczesnym etapie rozwoju, charakteryzujący się wysoką stopą ryzyka. Fundusze VC z reguły inwestują w przedsięwzięcia innowacyjne, tworzone przez niewielkie firmy, licząc na wysoką stopę zwrotu; </w:t>
      </w:r>
    </w:p>
    <w:p w14:paraId="412F38A0" w14:textId="4C59CBAA" w:rsidR="00414808" w:rsidRPr="00C46443" w:rsidRDefault="00414808" w:rsidP="00A42E1B">
      <w:pPr>
        <w:pStyle w:val="Akapitzlist"/>
        <w:numPr>
          <w:ilvl w:val="0"/>
          <w:numId w:val="177"/>
        </w:numPr>
        <w:spacing w:before="120" w:after="0" w:line="257" w:lineRule="auto"/>
        <w:contextualSpacing w:val="0"/>
      </w:pPr>
      <w:r w:rsidRPr="00C46443">
        <w:t xml:space="preserve">Fundusze </w:t>
      </w:r>
      <w:proofErr w:type="spellStart"/>
      <w:r w:rsidRPr="00C46443">
        <w:t>Private</w:t>
      </w:r>
      <w:proofErr w:type="spellEnd"/>
      <w:r w:rsidRPr="00C46443">
        <w:t xml:space="preserve"> Equity (Fundusze PE)</w:t>
      </w:r>
      <w:r w:rsidR="00B207CA">
        <w:t xml:space="preserve"> </w:t>
      </w:r>
      <w:r w:rsidRPr="00C46443">
        <w:t xml:space="preserve">- model finansowania, w ramach którego gromadzone środki inwestowane są w przedsiębiorstwa o dużym potencjale wzrostu wartości. W odróżnieniu od funduszy VC, fundusze PE inwestują także w firmy na późniejszych etapach rozwoju; </w:t>
      </w:r>
    </w:p>
    <w:p w14:paraId="4B9C387A" w14:textId="470003E8" w:rsidR="00414808" w:rsidRPr="00C46443" w:rsidRDefault="00414808" w:rsidP="00A42E1B">
      <w:pPr>
        <w:pStyle w:val="Akapitzlist"/>
        <w:numPr>
          <w:ilvl w:val="0"/>
          <w:numId w:val="177"/>
        </w:numPr>
        <w:spacing w:before="120" w:after="0" w:line="257" w:lineRule="auto"/>
        <w:contextualSpacing w:val="0"/>
      </w:pPr>
      <w:r w:rsidRPr="00C46443">
        <w:t>Generatywna sztuczna inteligencja (</w:t>
      </w:r>
      <w:proofErr w:type="spellStart"/>
      <w:r w:rsidRPr="00C46443">
        <w:t>GenAI</w:t>
      </w:r>
      <w:proofErr w:type="spellEnd"/>
      <w:r w:rsidRPr="00C46443">
        <w:t xml:space="preserve">) - technologia, która za pomocą poleceń, pozwala użytkownikom tworzyć nowe treści. Algorytmy </w:t>
      </w:r>
      <w:proofErr w:type="spellStart"/>
      <w:r w:rsidRPr="00C46443">
        <w:t>GenAI</w:t>
      </w:r>
      <w:proofErr w:type="spellEnd"/>
      <w:r w:rsidRPr="00C46443">
        <w:t xml:space="preserve"> działają w oparciu o </w:t>
      </w:r>
      <w:r w:rsidRPr="00C46443">
        <w:lastRenderedPageBreak/>
        <w:t>dane dostarczone zarówno na etapie tworzenia narzędzia</w:t>
      </w:r>
      <w:r w:rsidR="00526D47">
        <w:t>,</w:t>
      </w:r>
      <w:r w:rsidRPr="00C46443">
        <w:t xml:space="preserve"> jak i te wprowadzone w trakcie użytkowania;</w:t>
      </w:r>
    </w:p>
    <w:p w14:paraId="432F7ECE" w14:textId="77777777" w:rsidR="00414808" w:rsidRPr="00C46443" w:rsidRDefault="00414808" w:rsidP="00A42E1B">
      <w:pPr>
        <w:pStyle w:val="Akapitzlist"/>
        <w:numPr>
          <w:ilvl w:val="0"/>
          <w:numId w:val="177"/>
        </w:numPr>
        <w:spacing w:before="120" w:after="0" w:line="257" w:lineRule="auto"/>
        <w:contextualSpacing w:val="0"/>
      </w:pPr>
      <w:proofErr w:type="spellStart"/>
      <w:r w:rsidRPr="00C46443">
        <w:t>Hackaton</w:t>
      </w:r>
      <w:proofErr w:type="spellEnd"/>
      <w:r w:rsidRPr="00C46443">
        <w:t xml:space="preserve"> - wydarzenie, podczas którego programiści, projektanci i inni specjaliści współpracują intensywnie w celu rozwiązania określonego problemu lub stworzenia nowego produktu w krótkim czasie, zazwyczaj od 24 do 72 godzin;</w:t>
      </w:r>
    </w:p>
    <w:p w14:paraId="1020808D" w14:textId="77777777" w:rsidR="00414808" w:rsidRPr="00C46443" w:rsidRDefault="00414808" w:rsidP="00A42E1B">
      <w:pPr>
        <w:pStyle w:val="Akapitzlist"/>
        <w:numPr>
          <w:ilvl w:val="0"/>
          <w:numId w:val="177"/>
        </w:numPr>
        <w:spacing w:before="120" w:after="0" w:line="257" w:lineRule="auto"/>
        <w:contextualSpacing w:val="0"/>
      </w:pPr>
      <w:r w:rsidRPr="00C46443">
        <w:t xml:space="preserve">ICT (ang. Information and </w:t>
      </w:r>
      <w:proofErr w:type="spellStart"/>
      <w:r w:rsidRPr="00C46443">
        <w:t>Communication</w:t>
      </w:r>
      <w:proofErr w:type="spellEnd"/>
      <w:r w:rsidRPr="00C46443">
        <w:t xml:space="preserve"> Technologies) - rodzina technologii umożliwiających przetwarzanie, gromadzenie i przesyłanie informacji w formie elektronicznej;</w:t>
      </w:r>
    </w:p>
    <w:p w14:paraId="49F06149" w14:textId="77777777" w:rsidR="00414808" w:rsidRPr="00C46443" w:rsidRDefault="00414808" w:rsidP="00A42E1B">
      <w:pPr>
        <w:pStyle w:val="Akapitzlist"/>
        <w:numPr>
          <w:ilvl w:val="0"/>
          <w:numId w:val="177"/>
        </w:numPr>
        <w:spacing w:before="120" w:after="0" w:line="257" w:lineRule="auto"/>
        <w:contextualSpacing w:val="0"/>
      </w:pPr>
      <w:r w:rsidRPr="00C46443">
        <w:t xml:space="preserve">Inteligentne miasto (ang. smart </w:t>
      </w:r>
      <w:proofErr w:type="spellStart"/>
      <w:r w:rsidRPr="00C46443">
        <w:t>city</w:t>
      </w:r>
      <w:proofErr w:type="spellEnd"/>
      <w:r w:rsidRPr="00C46443">
        <w:t>) - obszar miejski, w którym technologia i gromadzenie danych pomagają poprawić jakość życia, a także zrównoważony rozwój i wydajność działania miasta. Jedną z technologii wykorzystywanych w ramach inteligentnych miast jest Internet Rzeczy (</w:t>
      </w:r>
      <w:proofErr w:type="spellStart"/>
      <w:r w:rsidRPr="00C46443">
        <w:t>IoT</w:t>
      </w:r>
      <w:proofErr w:type="spellEnd"/>
      <w:r w:rsidRPr="00C46443">
        <w:t>);</w:t>
      </w:r>
    </w:p>
    <w:p w14:paraId="25D112F9" w14:textId="77777777" w:rsidR="00414808" w:rsidRPr="00C46443" w:rsidRDefault="00414808" w:rsidP="00A42E1B">
      <w:pPr>
        <w:pStyle w:val="Akapitzlist"/>
        <w:numPr>
          <w:ilvl w:val="0"/>
          <w:numId w:val="177"/>
        </w:numPr>
        <w:spacing w:before="120" w:after="0" w:line="257" w:lineRule="auto"/>
        <w:contextualSpacing w:val="0"/>
      </w:pPr>
      <w:r w:rsidRPr="00C46443">
        <w:t xml:space="preserve">Inteligentna wieś (ang. smart </w:t>
      </w:r>
      <w:proofErr w:type="spellStart"/>
      <w:r w:rsidRPr="00C46443">
        <w:t>village</w:t>
      </w:r>
      <w:proofErr w:type="spellEnd"/>
      <w:r w:rsidRPr="00C46443">
        <w:t>) –- obszar wiejski, który wykorzystuje nowoczesne technologie w celu zrównoważonego i innowacyjnego rozwoju oraz w celu poprawy jakości i poziomu życia jej mieszkańców;</w:t>
      </w:r>
    </w:p>
    <w:p w14:paraId="60D1B20C" w14:textId="77777777" w:rsidR="00414808" w:rsidRPr="00C46443" w:rsidRDefault="00414808" w:rsidP="00A42E1B">
      <w:pPr>
        <w:pStyle w:val="Akapitzlist"/>
        <w:numPr>
          <w:ilvl w:val="0"/>
          <w:numId w:val="177"/>
        </w:numPr>
        <w:spacing w:before="120" w:after="0" w:line="257" w:lineRule="auto"/>
        <w:contextualSpacing w:val="0"/>
      </w:pPr>
      <w:r w:rsidRPr="00C46443">
        <w:t xml:space="preserve">Interfejs programistyczny aplikacji (ang. </w:t>
      </w:r>
      <w:proofErr w:type="spellStart"/>
      <w:r w:rsidRPr="00C46443">
        <w:t>application</w:t>
      </w:r>
      <w:proofErr w:type="spellEnd"/>
      <w:r w:rsidRPr="00C46443">
        <w:t xml:space="preserve"> </w:t>
      </w:r>
      <w:proofErr w:type="spellStart"/>
      <w:r w:rsidRPr="00C46443">
        <w:t>programming</w:t>
      </w:r>
      <w:proofErr w:type="spellEnd"/>
      <w:r w:rsidRPr="00C46443">
        <w:t xml:space="preserve"> </w:t>
      </w:r>
      <w:proofErr w:type="spellStart"/>
      <w:r w:rsidRPr="00C46443">
        <w:t>interface</w:t>
      </w:r>
      <w:proofErr w:type="spellEnd"/>
      <w:r w:rsidRPr="00C46443">
        <w:t>, API) – zbiór technicznych funkcji umożliwiających połączenie i wzajemną wymianę danych lub metadanych między programami komputerowymi lub systemami teleinformatycznymi (art. 2 pkt 9 ustawy z dnia 11 sierpnia 2021 r. o otwartych danych i ponownym wykorzystywaniu informacji sektora publicznego (Dz. U. z 2023 r. poz. 1524);</w:t>
      </w:r>
    </w:p>
    <w:p w14:paraId="0D0E1A74" w14:textId="77777777" w:rsidR="000C7959" w:rsidRDefault="00414808" w:rsidP="00A42E1B">
      <w:pPr>
        <w:pStyle w:val="Akapitzlist"/>
        <w:numPr>
          <w:ilvl w:val="0"/>
          <w:numId w:val="177"/>
        </w:numPr>
        <w:spacing w:before="120" w:after="0" w:line="257" w:lineRule="auto"/>
        <w:contextualSpacing w:val="0"/>
      </w:pPr>
      <w:r w:rsidRPr="00C46443">
        <w:t xml:space="preserve">Internet Rzeczy (ang. Internet of </w:t>
      </w:r>
      <w:proofErr w:type="spellStart"/>
      <w:r w:rsidRPr="00C46443">
        <w:t>Things</w:t>
      </w:r>
      <w:proofErr w:type="spellEnd"/>
      <w:r w:rsidRPr="00C46443">
        <w:t xml:space="preserve">, </w:t>
      </w:r>
      <w:proofErr w:type="spellStart"/>
      <w:r w:rsidRPr="00C46443">
        <w:t>IoT</w:t>
      </w:r>
      <w:proofErr w:type="spellEnd"/>
      <w:r w:rsidRPr="00C46443">
        <w:t xml:space="preserve"> ) – systemy, składające się z połączonych urządzeń często nazywanych "inteligentnymi". Urządzenia te zbierają i wymieniają między sobą dane oraz mogą być sterowane i monitorowane przez Internet;</w:t>
      </w:r>
    </w:p>
    <w:p w14:paraId="410ACFD3" w14:textId="2BE716CB" w:rsidR="00414808" w:rsidRPr="00C46443" w:rsidRDefault="00414808" w:rsidP="00A42E1B">
      <w:pPr>
        <w:pStyle w:val="Akapitzlist"/>
        <w:numPr>
          <w:ilvl w:val="0"/>
          <w:numId w:val="177"/>
        </w:numPr>
        <w:spacing w:before="120" w:after="0" w:line="257" w:lineRule="auto"/>
        <w:contextualSpacing w:val="0"/>
      </w:pPr>
      <w:r w:rsidRPr="00C46443">
        <w:t xml:space="preserve">MŚP - mikroprzedsiębiorstwo lub małe lub średnie przedsiębiorstwo w rozumieniu </w:t>
      </w:r>
      <w:r w:rsidR="00053C0B">
        <w:t>z</w:t>
      </w:r>
      <w:r w:rsidR="005664E3" w:rsidRPr="005664E3">
        <w:t>aleceni</w:t>
      </w:r>
      <w:r w:rsidR="00053C0B">
        <w:t>a</w:t>
      </w:r>
      <w:r w:rsidR="005664E3" w:rsidRPr="005664E3">
        <w:t xml:space="preserve"> Komisji 2003/361/WE z dnia 6 maja 2003 r. dotyczące</w:t>
      </w:r>
      <w:r w:rsidR="00053C0B">
        <w:t>go</w:t>
      </w:r>
      <w:r w:rsidR="005664E3" w:rsidRPr="005664E3">
        <w:t xml:space="preserve"> definicji mikroprzedsiębiorstw oraz małych i średnich przedsiębiorstw (Dz.U. L 124 z 20.5.2003, s. 36</w:t>
      </w:r>
      <w:r w:rsidR="00B207CA">
        <w:t>)</w:t>
      </w:r>
      <w:r w:rsidR="00053C0B">
        <w:t>;</w:t>
      </w:r>
    </w:p>
    <w:p w14:paraId="56D3BB00" w14:textId="77777777" w:rsidR="00414808" w:rsidRPr="00C46443" w:rsidRDefault="00414808" w:rsidP="00A42E1B">
      <w:pPr>
        <w:pStyle w:val="Akapitzlist"/>
        <w:numPr>
          <w:ilvl w:val="0"/>
          <w:numId w:val="177"/>
        </w:numPr>
        <w:spacing w:before="120" w:after="0" w:line="257" w:lineRule="auto"/>
        <w:contextualSpacing w:val="0"/>
      </w:pPr>
      <w:r w:rsidRPr="00C46443">
        <w:t xml:space="preserve">Ogólnopolska Sieć Edukacyjna (OSE) - program publicznej sieci telekomunikacyjnej dającej szkołom dostęp do szybkiego (100 </w:t>
      </w:r>
      <w:proofErr w:type="spellStart"/>
      <w:r w:rsidRPr="00C46443">
        <w:t>Mb</w:t>
      </w:r>
      <w:proofErr w:type="spellEnd"/>
      <w:r w:rsidRPr="00C46443">
        <w:t xml:space="preserve">/s), bezpłatnego i bezpiecznego </w:t>
      </w:r>
      <w:proofErr w:type="spellStart"/>
      <w:r w:rsidRPr="00C46443">
        <w:t>internetu</w:t>
      </w:r>
      <w:proofErr w:type="spellEnd"/>
      <w:r w:rsidRPr="00C46443">
        <w:t>;</w:t>
      </w:r>
    </w:p>
    <w:p w14:paraId="13B9D7AE" w14:textId="77777777" w:rsidR="00414808" w:rsidRPr="00C46443" w:rsidRDefault="00414808" w:rsidP="00A42E1B">
      <w:pPr>
        <w:pStyle w:val="Akapitzlist"/>
        <w:numPr>
          <w:ilvl w:val="0"/>
          <w:numId w:val="177"/>
        </w:numPr>
        <w:spacing w:before="120" w:after="0" w:line="257" w:lineRule="auto"/>
        <w:contextualSpacing w:val="0"/>
      </w:pPr>
      <w:r w:rsidRPr="00C46443">
        <w:t>Otwarte oprogramowanie (ang. open-</w:t>
      </w:r>
      <w:proofErr w:type="spellStart"/>
      <w:r w:rsidRPr="00C46443">
        <w:t>source</w:t>
      </w:r>
      <w:proofErr w:type="spellEnd"/>
      <w:r w:rsidRPr="00C46443">
        <w:t>) – rodzaj oprogramowania, którego kod źródłowy jest publicznie dostępny i może być swobodnie modyfikowany oraz dystrybuowany przez użytkowników;</w:t>
      </w:r>
    </w:p>
    <w:p w14:paraId="5B93D82B" w14:textId="77777777" w:rsidR="00414808" w:rsidRPr="00C46443" w:rsidRDefault="00414808" w:rsidP="00A42E1B">
      <w:pPr>
        <w:pStyle w:val="Akapitzlist"/>
        <w:numPr>
          <w:ilvl w:val="0"/>
          <w:numId w:val="177"/>
        </w:numPr>
        <w:spacing w:before="120" w:after="0" w:line="257" w:lineRule="auto"/>
        <w:contextualSpacing w:val="0"/>
      </w:pPr>
      <w:proofErr w:type="spellStart"/>
      <w:r w:rsidRPr="00C46443">
        <w:t>PLGrid</w:t>
      </w:r>
      <w:proofErr w:type="spellEnd"/>
      <w:r w:rsidRPr="00C46443">
        <w:t xml:space="preserve"> - ogólnopolska infrastruktura obliczeniowa zbudowana w celu wsparcia badań naukowych i prac rozwojowych dla wielu dziedzin nauki i gospodarki. W ramach </w:t>
      </w:r>
      <w:proofErr w:type="spellStart"/>
      <w:r w:rsidRPr="00C46443">
        <w:t>PLGrid</w:t>
      </w:r>
      <w:proofErr w:type="spellEnd"/>
      <w:r w:rsidRPr="00C46443">
        <w:t xml:space="preserve"> możliwy jest dostęp do superkomputerów, komputerów kwantowych, specjalizowanych akceleratorów dla sztucznej inteligencji, chmury obliczeniowej, pamięci dyskowych, zoptymalizowanego oprogramowania obliczeniowego oraz wsparcia ekspertów z całej Polski;</w:t>
      </w:r>
    </w:p>
    <w:p w14:paraId="51D8DF08" w14:textId="77777777" w:rsidR="00414808" w:rsidRPr="00C46443" w:rsidRDefault="00414808" w:rsidP="00A42E1B">
      <w:pPr>
        <w:pStyle w:val="Akapitzlist"/>
        <w:numPr>
          <w:ilvl w:val="0"/>
          <w:numId w:val="177"/>
        </w:numPr>
        <w:spacing w:before="120" w:after="0" w:line="257" w:lineRule="auto"/>
        <w:contextualSpacing w:val="0"/>
      </w:pPr>
      <w:r w:rsidRPr="00C46443">
        <w:t xml:space="preserve">Poziomy dojrzałości e-usług wg. skali przyjętej w </w:t>
      </w:r>
      <w:proofErr w:type="spellStart"/>
      <w:r w:rsidRPr="00C46443">
        <w:t>eGovernment</w:t>
      </w:r>
      <w:proofErr w:type="spellEnd"/>
      <w:r w:rsidRPr="00C46443">
        <w:t xml:space="preserve"> Benchmark</w:t>
      </w:r>
      <w:r>
        <w:rPr>
          <w:b/>
        </w:rPr>
        <w:t>:</w:t>
      </w:r>
    </w:p>
    <w:p w14:paraId="07F127F3" w14:textId="77777777" w:rsidR="00414808" w:rsidRPr="00C46443" w:rsidRDefault="00414808" w:rsidP="00A42E1B">
      <w:pPr>
        <w:pStyle w:val="Akapitzlist"/>
        <w:numPr>
          <w:ilvl w:val="1"/>
          <w:numId w:val="177"/>
        </w:numPr>
        <w:spacing w:before="120" w:after="0" w:line="257" w:lineRule="auto"/>
        <w:contextualSpacing w:val="0"/>
      </w:pPr>
      <w:r w:rsidRPr="00C46443">
        <w:t>I – poziom informacyjny – możliwość wyszukania na stronie internetowej lub BIP urzędu informacji o urzędzie oraz świadczonych usługach.</w:t>
      </w:r>
    </w:p>
    <w:p w14:paraId="49965A49" w14:textId="77777777" w:rsidR="00414808" w:rsidRPr="00C46443" w:rsidRDefault="00414808" w:rsidP="00A42E1B">
      <w:pPr>
        <w:pStyle w:val="Akapitzlist"/>
        <w:numPr>
          <w:ilvl w:val="1"/>
          <w:numId w:val="177"/>
        </w:numPr>
        <w:spacing w:before="120" w:after="0" w:line="257" w:lineRule="auto"/>
        <w:contextualSpacing w:val="0"/>
      </w:pPr>
      <w:r w:rsidRPr="00C46443">
        <w:lastRenderedPageBreak/>
        <w:t>II – poziom interakcji jednokierunkowej – możliwość wyszukania informacji oraz pobrania oficjalnych formularzy ze strony internetowej lub BIP urzędu.</w:t>
      </w:r>
    </w:p>
    <w:p w14:paraId="28128786" w14:textId="77777777" w:rsidR="00414808" w:rsidRPr="00C46443" w:rsidRDefault="00414808" w:rsidP="00A42E1B">
      <w:pPr>
        <w:pStyle w:val="Akapitzlist"/>
        <w:numPr>
          <w:ilvl w:val="1"/>
          <w:numId w:val="177"/>
        </w:numPr>
        <w:spacing w:before="120" w:after="0" w:line="257" w:lineRule="auto"/>
        <w:contextualSpacing w:val="0"/>
      </w:pPr>
      <w:r w:rsidRPr="00C46443">
        <w:t>III – poziom interakcji dwukierunkowej – możliwość wyszukania informacji i pobrania oficjalnych formularzy, a także możliwość odesłania wypełnionych formularzy drogą elektroniczną.</w:t>
      </w:r>
    </w:p>
    <w:p w14:paraId="69E5F3D2" w14:textId="77777777" w:rsidR="00414808" w:rsidRPr="00C46443" w:rsidRDefault="00414808" w:rsidP="00A42E1B">
      <w:pPr>
        <w:pStyle w:val="Akapitzlist"/>
        <w:numPr>
          <w:ilvl w:val="1"/>
          <w:numId w:val="177"/>
        </w:numPr>
        <w:spacing w:before="120" w:after="0" w:line="257" w:lineRule="auto"/>
        <w:contextualSpacing w:val="0"/>
      </w:pPr>
      <w:r w:rsidRPr="00C46443">
        <w:t>IV – poziom transakcji – pełna obsługa procesu – możliwość uzyskania informacji, pobrania i odesłania formularzy, a także uiszczenia wymaganych opłat oraz otrzymania oficjalnego pozwolenia, zaświadczenia lub innego dokumentu, o który dana osoba/firma występuje.</w:t>
      </w:r>
    </w:p>
    <w:p w14:paraId="35C7BED1" w14:textId="77777777" w:rsidR="00414808" w:rsidRPr="00C46443" w:rsidRDefault="00414808" w:rsidP="00A42E1B">
      <w:pPr>
        <w:pStyle w:val="Akapitzlist"/>
        <w:numPr>
          <w:ilvl w:val="1"/>
          <w:numId w:val="177"/>
        </w:numPr>
        <w:spacing w:before="120" w:after="0" w:line="257" w:lineRule="auto"/>
        <w:contextualSpacing w:val="0"/>
      </w:pPr>
      <w:r w:rsidRPr="00C46443">
        <w:t>V – poziom spersonalizowany – pełna obsługa sprawy urzędowej drogą elektroniczną wraz z personalizacją obsługi (automatyczne dostarczenie konkretnych, spersonalizowanych usług, nieinicjowanych przez użytkownika, np. decyzja w sprawie wymiaru podatku od nieruchomości).</w:t>
      </w:r>
    </w:p>
    <w:p w14:paraId="4AF0379C" w14:textId="77777777" w:rsidR="00414808" w:rsidRPr="00C46443" w:rsidRDefault="00414808" w:rsidP="00A42E1B">
      <w:pPr>
        <w:pStyle w:val="Akapitzlist"/>
        <w:numPr>
          <w:ilvl w:val="0"/>
          <w:numId w:val="177"/>
        </w:numPr>
        <w:spacing w:before="120" w:after="0" w:line="257" w:lineRule="auto"/>
        <w:contextualSpacing w:val="0"/>
      </w:pPr>
      <w:r w:rsidRPr="00C46443">
        <w:t>Przemysł 4.0 – termin odnoszący się do czwartej rewolucji przemysłowej, która oznacza integrację inteligentnych maszyn, systemów oraz wprowadzanie zmian w procesach produkcyjnych mających w celu zwiększania wydajności wytwarzania oraz wprowadzenie możliwości elastycznych zmian asortymentu. Przemysł 4.0 dotyczy nie tylko technologii, ale też nowych sposobów pracy i roli ludzi w przemyśle;</w:t>
      </w:r>
    </w:p>
    <w:p w14:paraId="7C9233C9" w14:textId="493F15C7" w:rsidR="00414808" w:rsidRPr="00C46443" w:rsidRDefault="00414808" w:rsidP="00A42E1B">
      <w:pPr>
        <w:pStyle w:val="Akapitzlist"/>
        <w:numPr>
          <w:ilvl w:val="0"/>
          <w:numId w:val="177"/>
        </w:numPr>
        <w:spacing w:before="120" w:after="0" w:line="257" w:lineRule="auto"/>
        <w:contextualSpacing w:val="0"/>
      </w:pPr>
      <w:r w:rsidRPr="00C46443">
        <w:t xml:space="preserve">Rejestr publiczny </w:t>
      </w:r>
      <w:r w:rsidR="00DB00FE">
        <w:t>–</w:t>
      </w:r>
      <w:r w:rsidRPr="00C46443">
        <w:t xml:space="preserve"> </w:t>
      </w:r>
      <w:r w:rsidR="00DB00FE">
        <w:t xml:space="preserve">zgodnie z </w:t>
      </w:r>
      <w:r w:rsidR="00BB56BD" w:rsidRPr="00BB56BD">
        <w:t>art. 3 pkt 5 ustawy z</w:t>
      </w:r>
      <w:r w:rsidR="00DB00FE" w:rsidRPr="00DB00FE">
        <w:t xml:space="preserve"> dnia 17 lutego 2005 r. o informatyzacji działalności podmiotów realizujących zadania publiczne (Dz. U. z 2024 r. poz. 1557 i 1717 oraz z 2025 r. poz. 1006, 1019 i 1301)</w:t>
      </w:r>
      <w:r w:rsidR="00DB00FE">
        <w:t>,</w:t>
      </w:r>
      <w:r w:rsidRPr="00C46443">
        <w:t>zbiór danych służący do realizacji zadań publicznych, prowadzony na podstawie przepisów ustawowych, przez podmiot realizujący zadania publiczne;</w:t>
      </w:r>
    </w:p>
    <w:p w14:paraId="0FD9973D" w14:textId="181849D6" w:rsidR="00414808" w:rsidRPr="00C46443" w:rsidRDefault="00414808" w:rsidP="00A42E1B">
      <w:pPr>
        <w:pStyle w:val="Akapitzlist"/>
        <w:numPr>
          <w:ilvl w:val="0"/>
          <w:numId w:val="177"/>
        </w:numPr>
        <w:spacing w:before="120" w:after="0" w:line="257" w:lineRule="auto"/>
        <w:contextualSpacing w:val="0"/>
      </w:pPr>
      <w:r w:rsidRPr="00C46443">
        <w:t xml:space="preserve">Rozporządzenie </w:t>
      </w:r>
      <w:proofErr w:type="spellStart"/>
      <w:r w:rsidRPr="00C46443">
        <w:t>eIDAS</w:t>
      </w:r>
      <w:proofErr w:type="spellEnd"/>
      <w:r w:rsidRPr="00C46443">
        <w:t xml:space="preserve"> 2.0 – </w:t>
      </w:r>
      <w:r w:rsidR="006F499C">
        <w:t>R</w:t>
      </w:r>
      <w:r w:rsidRPr="00C46443">
        <w:t xml:space="preserve">ozporządzenie Parlamentu Europejskiego i Rady (UE) </w:t>
      </w:r>
      <w:r w:rsidR="00CF43E6" w:rsidRPr="00CF43E6">
        <w:t xml:space="preserve">nr 910/2014 z dnia 23 lipca 2014 r. w sprawie identyfikacji elektronicznej i usług zaufania w odniesieniu do transakcji elektronicznych na rynku wewnętrznym oraz uchylające dyrektywę 1999/93/WE (Dz. U. L 257 z 28.8.2014, s. 73–114, z </w:t>
      </w:r>
      <w:proofErr w:type="spellStart"/>
      <w:r w:rsidR="00CF43E6" w:rsidRPr="00CF43E6">
        <w:t>późn</w:t>
      </w:r>
      <w:proofErr w:type="spellEnd"/>
      <w:r w:rsidR="00CF43E6" w:rsidRPr="00CF43E6">
        <w:t>. zm.)</w:t>
      </w:r>
      <w:r w:rsidRPr="00C46443">
        <w:t>;</w:t>
      </w:r>
    </w:p>
    <w:p w14:paraId="298BC452" w14:textId="7C0CE336" w:rsidR="00414808" w:rsidRPr="00C46443" w:rsidRDefault="00414808" w:rsidP="00A42E1B">
      <w:pPr>
        <w:pStyle w:val="Akapitzlist"/>
        <w:numPr>
          <w:ilvl w:val="0"/>
          <w:numId w:val="177"/>
        </w:numPr>
        <w:spacing w:before="120" w:after="0" w:line="257" w:lineRule="auto"/>
        <w:contextualSpacing w:val="0"/>
      </w:pPr>
      <w:r w:rsidRPr="00C46443">
        <w:t xml:space="preserve">Rozporządzenie GIA (ang. Gigabit </w:t>
      </w:r>
      <w:proofErr w:type="spellStart"/>
      <w:r w:rsidRPr="00C46443">
        <w:t>Infrastructure</w:t>
      </w:r>
      <w:proofErr w:type="spellEnd"/>
      <w:r w:rsidRPr="00C46443">
        <w:t xml:space="preserve"> </w:t>
      </w:r>
      <w:proofErr w:type="spellStart"/>
      <w:r w:rsidRPr="00C46443">
        <w:t>Act</w:t>
      </w:r>
      <w:proofErr w:type="spellEnd"/>
      <w:r w:rsidRPr="00C46443">
        <w:t xml:space="preserve">) - </w:t>
      </w:r>
      <w:r w:rsidR="00726092" w:rsidRPr="00726092">
        <w:t>Rozporządzenie Parlamentu Europejskiego i Rady (UE) 2024/1309 z dnia 29 kwietnia 2024 r. w sprawie środków mających na celu zmniejszenie kosztów wdrażania gigabitowych sieci łączności elektronicznej, zmieniające rozporządzenie (UE) 2015/2120 i uchylające dyrektywę 2014/61/UE (akt w sprawie infrastruktury gigabitowej)</w:t>
      </w:r>
      <w:r w:rsidRPr="00C46443">
        <w:t>;</w:t>
      </w:r>
    </w:p>
    <w:p w14:paraId="71F74A5D" w14:textId="77777777" w:rsidR="00414808" w:rsidRPr="00C46443" w:rsidRDefault="00414808" w:rsidP="00A42E1B">
      <w:pPr>
        <w:pStyle w:val="Akapitzlist"/>
        <w:numPr>
          <w:ilvl w:val="0"/>
          <w:numId w:val="177"/>
        </w:numPr>
        <w:spacing w:before="120" w:after="0" w:line="257" w:lineRule="auto"/>
        <w:contextualSpacing w:val="0"/>
      </w:pPr>
      <w:r w:rsidRPr="00C46443">
        <w:t xml:space="preserve">Rzeczywistość rozszerzona (ang. </w:t>
      </w:r>
      <w:proofErr w:type="spellStart"/>
      <w:r w:rsidRPr="00C46443">
        <w:t>Augmented</w:t>
      </w:r>
      <w:proofErr w:type="spellEnd"/>
      <w:r w:rsidRPr="00C46443">
        <w:t xml:space="preserve"> </w:t>
      </w:r>
      <w:proofErr w:type="spellStart"/>
      <w:r w:rsidRPr="00C46443">
        <w:t>Reality</w:t>
      </w:r>
      <w:proofErr w:type="spellEnd"/>
      <w:r w:rsidRPr="00C46443">
        <w:t>, AR) - technologia, która łączy wirtualne elementy z rzeczywistym światem, tworząc interaktywne i wzbogacone doświadczenia dla użytkowników;</w:t>
      </w:r>
    </w:p>
    <w:p w14:paraId="36ECC40D" w14:textId="77777777" w:rsidR="00414808" w:rsidRPr="00C46443" w:rsidRDefault="00414808" w:rsidP="00A42E1B">
      <w:pPr>
        <w:pStyle w:val="Akapitzlist"/>
        <w:numPr>
          <w:ilvl w:val="0"/>
          <w:numId w:val="177"/>
        </w:numPr>
        <w:spacing w:before="120" w:after="0" w:line="257" w:lineRule="auto"/>
        <w:contextualSpacing w:val="0"/>
      </w:pPr>
      <w:r w:rsidRPr="00C46443">
        <w:t>Srebrna gospodarka, również gospodarka senioralna - sektor gospodarki ukierunkowany na osoby starsze;</w:t>
      </w:r>
    </w:p>
    <w:p w14:paraId="342A00B6" w14:textId="77777777" w:rsidR="00414808" w:rsidRPr="00C46443" w:rsidRDefault="00414808" w:rsidP="00A42E1B">
      <w:pPr>
        <w:pStyle w:val="Akapitzlist"/>
        <w:numPr>
          <w:ilvl w:val="0"/>
          <w:numId w:val="177"/>
        </w:numPr>
        <w:spacing w:before="120" w:after="0" w:line="257" w:lineRule="auto"/>
        <w:contextualSpacing w:val="0"/>
      </w:pPr>
      <w:r w:rsidRPr="00C46443">
        <w:t>Startup - dynamiczna, zazwyczaj młoda firma lub projekt, który ma na celu wprowadzenie innowacyjnego produktu, usługi lub rozwiązania na rynek, poszukująca modelu biznesowego, który zapewniłby jej zyskowny rozwój;</w:t>
      </w:r>
    </w:p>
    <w:p w14:paraId="4A6A25BA" w14:textId="77777777" w:rsidR="00414808" w:rsidRPr="00C46443" w:rsidRDefault="00414808" w:rsidP="00A42E1B">
      <w:pPr>
        <w:pStyle w:val="Akapitzlist"/>
        <w:numPr>
          <w:ilvl w:val="0"/>
          <w:numId w:val="177"/>
        </w:numPr>
        <w:spacing w:before="120" w:after="0" w:line="257" w:lineRule="auto"/>
        <w:contextualSpacing w:val="0"/>
      </w:pPr>
      <w:r w:rsidRPr="00C46443">
        <w:t xml:space="preserve">STEM (ang. science, </w:t>
      </w:r>
      <w:proofErr w:type="spellStart"/>
      <w:r w:rsidRPr="00C46443">
        <w:t>technology</w:t>
      </w:r>
      <w:proofErr w:type="spellEnd"/>
      <w:r w:rsidRPr="00C46443">
        <w:t xml:space="preserve">, engineering, </w:t>
      </w:r>
      <w:proofErr w:type="spellStart"/>
      <w:r w:rsidRPr="00C46443">
        <w:t>mathematics</w:t>
      </w:r>
      <w:proofErr w:type="spellEnd"/>
      <w:r w:rsidRPr="00C46443">
        <w:t>) – skrót oznaczający naukę, technologię, inżynierię, matematykę. Jest to termin używany do określenia tych czterech dziedzin, które są ze sobą powiązane i mają kluczowe znaczenie w kontekście edukacji oraz rozwoju zawodowego;</w:t>
      </w:r>
    </w:p>
    <w:p w14:paraId="653621B7" w14:textId="35AD4128" w:rsidR="00414808" w:rsidRPr="00C46443" w:rsidRDefault="00414808" w:rsidP="00A42E1B">
      <w:pPr>
        <w:pStyle w:val="Akapitzlist"/>
        <w:numPr>
          <w:ilvl w:val="0"/>
          <w:numId w:val="177"/>
        </w:numPr>
        <w:spacing w:before="120" w:after="0" w:line="257" w:lineRule="auto"/>
        <w:contextualSpacing w:val="0"/>
      </w:pPr>
      <w:r w:rsidRPr="00C46443">
        <w:lastRenderedPageBreak/>
        <w:t>System EZD – system teleinformatyczny do elektronicznego zarządzania dokumentacją umożliwiający wykonywanie w nim czynności kancelaryjnych, dokumentowanie przebiegu załatwiania spraw oraz gromadzenie i tworzenie dokumentów elektronicznych (§ 2 pkt 13 rozporządzenia Prezesa Rady Ministrów z dnia 18 stycznia 2011 r. w sprawie instrukcji kancelaryjnej, jednolitych rzeczowych wykazów akt oraz instrukcji w sprawie organizacji i zakresu działania archiwów zakładowych</w:t>
      </w:r>
      <w:r w:rsidR="00D454B1">
        <w:t xml:space="preserve"> </w:t>
      </w:r>
      <w:r w:rsidR="006F499C">
        <w:t>(</w:t>
      </w:r>
      <w:r w:rsidR="00D454B1">
        <w:t>Dz. U. poz. 67</w:t>
      </w:r>
      <w:r w:rsidR="006F499C">
        <w:t>)</w:t>
      </w:r>
      <w:r w:rsidRPr="00C46443">
        <w:t>);</w:t>
      </w:r>
    </w:p>
    <w:p w14:paraId="68B85ED1" w14:textId="77777777" w:rsidR="00414808" w:rsidRPr="00C46443" w:rsidRDefault="00414808" w:rsidP="00A42E1B">
      <w:pPr>
        <w:pStyle w:val="Akapitzlist"/>
        <w:numPr>
          <w:ilvl w:val="0"/>
          <w:numId w:val="177"/>
        </w:numPr>
        <w:spacing w:before="120" w:after="0" w:line="257" w:lineRule="auto"/>
        <w:contextualSpacing w:val="0"/>
      </w:pPr>
      <w:r w:rsidRPr="00C46443">
        <w:t xml:space="preserve">System EZD RP - system klasy EZD, którego możliwości, budowa i oferowane funkcje realizują rzeczywiste potrzeby biznesowe polskiej administracji publicznej. EZD RP powstał w ramach projektu realizowanego przez NASK w partnerstwie z Wojewodą Podlaskim. Jest wdrażany w środowiskach produkcyjnych kolejnych jednostek administracji publicznej i usprawnia ich funkcjonowanie poprzez udostępnienie nowoczesnych i uniwersalnych rozwiązań cyfrowych </w:t>
      </w:r>
      <w:proofErr w:type="spellStart"/>
      <w:r w:rsidRPr="00C46443">
        <w:t>back-office</w:t>
      </w:r>
      <w:proofErr w:type="spellEnd"/>
      <w:r w:rsidRPr="00C46443">
        <w:t xml:space="preserve"> w obszarze elektronicznego zarządzania dokumentacją;</w:t>
      </w:r>
    </w:p>
    <w:p w14:paraId="041A6301" w14:textId="6C913BBB" w:rsidR="00414808" w:rsidRPr="00C46443" w:rsidRDefault="00414808" w:rsidP="00A42E1B">
      <w:pPr>
        <w:pStyle w:val="Akapitzlist"/>
        <w:numPr>
          <w:ilvl w:val="0"/>
          <w:numId w:val="177"/>
        </w:numPr>
        <w:spacing w:before="120" w:after="0" w:line="257" w:lineRule="auto"/>
        <w:contextualSpacing w:val="0"/>
      </w:pPr>
      <w:r w:rsidRPr="00C46443">
        <w:t>System Inwentaryzacji Systemów Teleinformatycznych (SIST) –-</w:t>
      </w:r>
      <w:r w:rsidR="00C27248">
        <w:t xml:space="preserve">zgodnie z art. 20ga ustawy z dnia </w:t>
      </w:r>
      <w:r w:rsidR="00C27248" w:rsidRPr="007273CE">
        <w:t>17 lutego 2005 r. o informatyzacji działalności podmiotów realizujących zadania publiczne (Dz. U. z 2024 r. poz. 1557 i 1717 oraz z 2025 r. poz. 1006, 1019 i 1301</w:t>
      </w:r>
      <w:r w:rsidR="00C27248">
        <w:t>),</w:t>
      </w:r>
      <w:r w:rsidRPr="00C46443">
        <w:t xml:space="preserve"> system teleinformatyczny </w:t>
      </w:r>
      <w:r w:rsidR="00396896">
        <w:t xml:space="preserve">prowadzony przez ministra właściwego do spraw informatyzacji </w:t>
      </w:r>
      <w:r w:rsidRPr="00C46443">
        <w:t>służący do zbierania informacji o planowanych, istniejących i wycofanych systemach teleinformatycznych, współpracy pomiędzy nimi, rejestrach prowadzonych przez administrację publiczną oraz możliwościach wykorzystania zbieranych w nich informacji;</w:t>
      </w:r>
    </w:p>
    <w:p w14:paraId="0354C022" w14:textId="64A03630" w:rsidR="00414808" w:rsidRPr="00C46443" w:rsidRDefault="00414808" w:rsidP="00A42E1B">
      <w:pPr>
        <w:pStyle w:val="Akapitzlist"/>
        <w:numPr>
          <w:ilvl w:val="0"/>
          <w:numId w:val="177"/>
        </w:numPr>
        <w:spacing w:before="120" w:after="0" w:line="257" w:lineRule="auto"/>
        <w:contextualSpacing w:val="0"/>
      </w:pPr>
      <w:r w:rsidRPr="00C46443">
        <w:t xml:space="preserve">System teleinformatyczny - zespół współpracujących ze sobą urządzeń informatycznych i oprogramowania zapewniający przetwarzanie, przechowywanie, a także wysyłanie i odbieranie danych przez sieci telekomunikacyjne za pomocą właściwego dla danego rodzaju sieci telekomunikacyjnego urządzenia końcowego w rozumieniu przepisów ustawy z dnia </w:t>
      </w:r>
      <w:r w:rsidR="005D43B1">
        <w:t>12</w:t>
      </w:r>
      <w:r w:rsidRPr="00C46443">
        <w:t xml:space="preserve"> lipca 20</w:t>
      </w:r>
      <w:r w:rsidR="005D43B1">
        <w:t>2</w:t>
      </w:r>
      <w:r w:rsidR="00A56F75">
        <w:t>4</w:t>
      </w:r>
      <w:r w:rsidRPr="00C46443">
        <w:t xml:space="preserve"> r. – Prawo </w:t>
      </w:r>
      <w:r w:rsidR="005D43B1">
        <w:t xml:space="preserve">komunikacji elektronicznej (Dz. </w:t>
      </w:r>
      <w:r w:rsidR="00A849BB">
        <w:t>U. poz. 1221</w:t>
      </w:r>
      <w:r w:rsidR="00FF1871">
        <w:t xml:space="preserve"> oraz z 2025 r. poz. 637 i 820</w:t>
      </w:r>
      <w:r w:rsidR="00A849BB">
        <w:t>)</w:t>
      </w:r>
      <w:r w:rsidRPr="00C46443">
        <w:t xml:space="preserve"> (art. 3 pkt 3 ustawy z dnia 17 lutego 2005 r. o informatyzacji działalności podmiotów realizujących zadania publiczne (Dz. U. z 2024 r. poz. </w:t>
      </w:r>
      <w:r w:rsidR="00E711AB">
        <w:t>1557 i 1717</w:t>
      </w:r>
      <w:r w:rsidR="00B207CA">
        <w:t xml:space="preserve"> oraz z 2025 r. poz. 1006</w:t>
      </w:r>
      <w:r w:rsidR="00A25424">
        <w:t>,</w:t>
      </w:r>
      <w:r w:rsidR="00B207CA">
        <w:t xml:space="preserve"> 1019</w:t>
      </w:r>
      <w:r w:rsidR="00A25424">
        <w:t xml:space="preserve"> i 1301</w:t>
      </w:r>
      <w:r w:rsidR="00E711AB">
        <w:t>)</w:t>
      </w:r>
      <w:r w:rsidRPr="00C46443">
        <w:t>;</w:t>
      </w:r>
    </w:p>
    <w:p w14:paraId="655B969D" w14:textId="77777777" w:rsidR="00414808" w:rsidRPr="00C46443" w:rsidRDefault="00414808" w:rsidP="00A42E1B">
      <w:pPr>
        <w:pStyle w:val="Akapitzlist"/>
        <w:numPr>
          <w:ilvl w:val="0"/>
          <w:numId w:val="177"/>
        </w:numPr>
        <w:spacing w:before="120" w:after="0" w:line="257" w:lineRule="auto"/>
        <w:contextualSpacing w:val="0"/>
      </w:pPr>
      <w:r w:rsidRPr="00C46443">
        <w:t xml:space="preserve">System zarządzania </w:t>
      </w:r>
      <w:proofErr w:type="spellStart"/>
      <w:r w:rsidRPr="00C46443">
        <w:t>cyberbezpieczeństwem</w:t>
      </w:r>
      <w:proofErr w:type="spellEnd"/>
      <w:r w:rsidRPr="00C46443">
        <w:t xml:space="preserve"> S46 – system teleinformatyczny, który wspiera zgłaszanie i obsługę incydentów, wymianę informacji i współpracę pomiędzy uczestnikami krajowego systemu </w:t>
      </w:r>
      <w:proofErr w:type="spellStart"/>
      <w:r w:rsidRPr="00C46443">
        <w:t>cyberbezpieczeństwa</w:t>
      </w:r>
      <w:proofErr w:type="spellEnd"/>
      <w:r w:rsidRPr="00C46443">
        <w:t xml:space="preserve"> (KSC). Zapewnia również szacowanie ryzyka na poziomie krajowym i ostrzeganie o zagrożeniach </w:t>
      </w:r>
      <w:proofErr w:type="spellStart"/>
      <w:r w:rsidRPr="00C46443">
        <w:t>cyberbezpieczeństwa</w:t>
      </w:r>
      <w:proofErr w:type="spellEnd"/>
      <w:r w:rsidRPr="00C46443">
        <w:t>;</w:t>
      </w:r>
    </w:p>
    <w:p w14:paraId="05AE0312" w14:textId="77777777" w:rsidR="00414808" w:rsidRPr="00C46443" w:rsidRDefault="00414808" w:rsidP="00A42E1B">
      <w:pPr>
        <w:pStyle w:val="Akapitzlist"/>
        <w:numPr>
          <w:ilvl w:val="0"/>
          <w:numId w:val="177"/>
        </w:numPr>
        <w:spacing w:before="120" w:after="0" w:line="257" w:lineRule="auto"/>
        <w:contextualSpacing w:val="0"/>
      </w:pPr>
      <w:r w:rsidRPr="00C46443">
        <w:t xml:space="preserve">Sztuczna Inteligencja (ang. </w:t>
      </w:r>
      <w:proofErr w:type="spellStart"/>
      <w:r w:rsidRPr="00C46443">
        <w:t>Artificial</w:t>
      </w:r>
      <w:proofErr w:type="spellEnd"/>
      <w:r w:rsidRPr="00C46443">
        <w:t xml:space="preserve"> </w:t>
      </w:r>
      <w:proofErr w:type="spellStart"/>
      <w:r w:rsidRPr="00C46443">
        <w:t>Intelligence</w:t>
      </w:r>
      <w:proofErr w:type="spellEnd"/>
      <w:r w:rsidRPr="00C46443">
        <w:t xml:space="preserve">, AI/SI) - dziedzina wiedzy obejmująca m.in. sieci neuronowe, robotykę i tworzenie modeli </w:t>
      </w:r>
      <w:proofErr w:type="spellStart"/>
      <w:r w:rsidRPr="00C46443">
        <w:t>zachowań</w:t>
      </w:r>
      <w:proofErr w:type="spellEnd"/>
      <w:r w:rsidRPr="00C46443">
        <w:t xml:space="preserve"> inteligentnych oraz programów komputerowych symulujących te zachowania, włączając w to również uczenie maszynowe (ang. </w:t>
      </w:r>
      <w:proofErr w:type="spellStart"/>
      <w:r w:rsidRPr="00C46443">
        <w:t>machine</w:t>
      </w:r>
      <w:proofErr w:type="spellEnd"/>
      <w:r w:rsidRPr="00C46443">
        <w:t xml:space="preserve"> learning), głębokie uczenie (ang. </w:t>
      </w:r>
      <w:proofErr w:type="spellStart"/>
      <w:r w:rsidRPr="00C46443">
        <w:t>deep</w:t>
      </w:r>
      <w:proofErr w:type="spellEnd"/>
      <w:r w:rsidRPr="00C46443">
        <w:t xml:space="preserve"> learning) oraz uczenie wzmocnione (ang. </w:t>
      </w:r>
      <w:proofErr w:type="spellStart"/>
      <w:r w:rsidRPr="00C46443">
        <w:t>reinforcement</w:t>
      </w:r>
      <w:proofErr w:type="spellEnd"/>
      <w:r w:rsidRPr="00C46443">
        <w:t xml:space="preserve"> learning);</w:t>
      </w:r>
    </w:p>
    <w:p w14:paraId="7FB88195" w14:textId="2AE17202" w:rsidR="00414808" w:rsidRPr="00C46443" w:rsidRDefault="00414808" w:rsidP="00A42E1B">
      <w:pPr>
        <w:pStyle w:val="Akapitzlist"/>
        <w:numPr>
          <w:ilvl w:val="0"/>
          <w:numId w:val="177"/>
        </w:numPr>
        <w:spacing w:before="120" w:after="0" w:line="257" w:lineRule="auto"/>
        <w:contextualSpacing w:val="0"/>
      </w:pPr>
      <w:r w:rsidRPr="00C46443">
        <w:t>Umiejętności cyfrowe</w:t>
      </w:r>
      <w:r w:rsidRPr="00C46443">
        <w:rPr>
          <w:rStyle w:val="Odwoanieprzypisudolnego"/>
        </w:rPr>
        <w:footnoteReference w:id="157"/>
      </w:r>
      <w:r w:rsidRPr="00C46443">
        <w:t xml:space="preserve"> - </w:t>
      </w:r>
      <w:r w:rsidR="00F02C74">
        <w:t xml:space="preserve">zestaw określonych umiejętności cyfrowych służący do rozróżniania poziomu kompetencji cyfrowych wśród społeczeństwa, używany przez urzędy statystyczne, </w:t>
      </w:r>
      <w:r w:rsidR="00F02C74" w:rsidRPr="00C46443">
        <w:t>składa</w:t>
      </w:r>
      <w:r w:rsidRPr="00C46443">
        <w:t xml:space="preserve"> się z pięciu podkategorii, są to umiejętności cyfrowe z konkretnych rodzajów: umiejętności w zakresie korzystania z informacji i danych, komunikacji i współpracy, tworzenia treści cyfrowych, bezpieczeństwa oraz rozwiązywania problemów.</w:t>
      </w:r>
    </w:p>
    <w:p w14:paraId="64502C3C" w14:textId="77777777" w:rsidR="00414808" w:rsidRPr="00C46443" w:rsidRDefault="00414808" w:rsidP="00A42E1B">
      <w:pPr>
        <w:pStyle w:val="Akapitzlist"/>
        <w:numPr>
          <w:ilvl w:val="1"/>
          <w:numId w:val="177"/>
        </w:numPr>
        <w:spacing w:before="120" w:after="0" w:line="257" w:lineRule="auto"/>
        <w:contextualSpacing w:val="0"/>
      </w:pPr>
      <w:r w:rsidRPr="00C46443">
        <w:lastRenderedPageBreak/>
        <w:t xml:space="preserve">Osoby posiadające podstawowe umiejętności cyfrowe – osoby, które korzystały z </w:t>
      </w:r>
      <w:proofErr w:type="spellStart"/>
      <w:r w:rsidRPr="00C46443">
        <w:t>internetu</w:t>
      </w:r>
      <w:proofErr w:type="spellEnd"/>
      <w:r w:rsidRPr="00C46443">
        <w:t xml:space="preserve"> w ciągu ostatnich 3 miesięcy i posiadały 5 z 5 wyżej wymienionych cyfrowych umiejętności, ale co najmniej jeden rodzaj na poziomie podstawowym.</w:t>
      </w:r>
    </w:p>
    <w:p w14:paraId="72BDE46B" w14:textId="77777777" w:rsidR="00414808" w:rsidRPr="00C46443" w:rsidRDefault="00414808" w:rsidP="00A42E1B">
      <w:pPr>
        <w:pStyle w:val="Akapitzlist"/>
        <w:numPr>
          <w:ilvl w:val="1"/>
          <w:numId w:val="177"/>
        </w:numPr>
        <w:spacing w:before="120" w:after="0" w:line="257" w:lineRule="auto"/>
        <w:contextualSpacing w:val="0"/>
      </w:pPr>
      <w:r w:rsidRPr="00C46443">
        <w:t xml:space="preserve">Osoby posiadające ponadpodstawowe umiejętności cyfrowe – osoby, które korzystały z </w:t>
      </w:r>
      <w:proofErr w:type="spellStart"/>
      <w:r w:rsidRPr="00C46443">
        <w:t>internetu</w:t>
      </w:r>
      <w:proofErr w:type="spellEnd"/>
      <w:r w:rsidRPr="00C46443">
        <w:t xml:space="preserve"> w ciągu ostatnich 3 miesięcy i posiadały 5 z 5 wyżej wymienionych cyfrowych umiejętności, a do tego każdy rodzaj był na poziomie ponadpodstawowym.</w:t>
      </w:r>
    </w:p>
    <w:p w14:paraId="79F0C8EA" w14:textId="79E0BA12" w:rsidR="00414808" w:rsidRPr="00C46443" w:rsidRDefault="00D02B9F" w:rsidP="00A42E1B">
      <w:pPr>
        <w:pStyle w:val="Akapitzlist"/>
        <w:numPr>
          <w:ilvl w:val="0"/>
          <w:numId w:val="177"/>
        </w:numPr>
        <w:spacing w:before="120" w:after="0" w:line="257" w:lineRule="auto"/>
        <w:contextualSpacing w:val="0"/>
      </w:pPr>
      <w:r>
        <w:t>Roz</w:t>
      </w:r>
      <w:r w:rsidR="00965884">
        <w:t xml:space="preserve">szerzona </w:t>
      </w:r>
      <w:r w:rsidR="00965884" w:rsidRPr="00C46443">
        <w:t xml:space="preserve">rzeczywistość (ang. </w:t>
      </w:r>
      <w:r w:rsidR="00965884">
        <w:t xml:space="preserve">Extended </w:t>
      </w:r>
      <w:proofErr w:type="spellStart"/>
      <w:r w:rsidR="00965884" w:rsidRPr="00C46443">
        <w:t>Reality</w:t>
      </w:r>
      <w:proofErr w:type="spellEnd"/>
      <w:r w:rsidR="00965884" w:rsidRPr="00C46443">
        <w:t xml:space="preserve">, </w:t>
      </w:r>
      <w:r w:rsidR="00D82EDD">
        <w:t>X</w:t>
      </w:r>
      <w:r w:rsidR="00965884" w:rsidRPr="00C46443">
        <w:t xml:space="preserve">R) – </w:t>
      </w:r>
      <w:r w:rsidR="00965884">
        <w:t xml:space="preserve">grupa technologii, które łączą świat wirtualny z rzeczywistym. </w:t>
      </w:r>
      <w:r w:rsidR="00965884" w:rsidRPr="00B76608">
        <w:t xml:space="preserve">XR to parasolowe pojęcie, </w:t>
      </w:r>
      <w:r w:rsidR="00965884">
        <w:t xml:space="preserve">obejmujące: </w:t>
      </w:r>
      <w:r w:rsidR="00C863E6" w:rsidRPr="00CA2BA1">
        <w:t xml:space="preserve">VR (Virtual </w:t>
      </w:r>
      <w:proofErr w:type="spellStart"/>
      <w:r w:rsidR="00C863E6" w:rsidRPr="00CA2BA1">
        <w:t>Reality</w:t>
      </w:r>
      <w:proofErr w:type="spellEnd"/>
      <w:r w:rsidR="00C863E6" w:rsidRPr="00CA2BA1">
        <w:t xml:space="preserve"> / rzeczywistość wirtualna)</w:t>
      </w:r>
      <w:r w:rsidR="00CA2BA1">
        <w:t>, AR (</w:t>
      </w:r>
      <w:proofErr w:type="spellStart"/>
      <w:r w:rsidR="00D82EDD">
        <w:t>A</w:t>
      </w:r>
      <w:r w:rsidR="00F25175">
        <w:t>ugmented</w:t>
      </w:r>
      <w:proofErr w:type="spellEnd"/>
      <w:r w:rsidR="00F25175">
        <w:t xml:space="preserve"> </w:t>
      </w:r>
      <w:proofErr w:type="spellStart"/>
      <w:r w:rsidR="00D82EDD">
        <w:t>R</w:t>
      </w:r>
      <w:r w:rsidR="00F25175">
        <w:t>eality</w:t>
      </w:r>
      <w:proofErr w:type="spellEnd"/>
      <w:r w:rsidR="00F25175">
        <w:t xml:space="preserve"> / rzeczywistość rozszerzona) oraz MR (</w:t>
      </w:r>
      <w:r w:rsidR="00D82EDD">
        <w:t>M</w:t>
      </w:r>
      <w:r w:rsidR="00F25175">
        <w:t xml:space="preserve">ixed </w:t>
      </w:r>
      <w:proofErr w:type="spellStart"/>
      <w:r w:rsidR="00D82EDD">
        <w:t>R</w:t>
      </w:r>
      <w:r w:rsidR="00F25175">
        <w:t>eality</w:t>
      </w:r>
      <w:proofErr w:type="spellEnd"/>
      <w:r w:rsidR="00F25175">
        <w:t xml:space="preserve"> / </w:t>
      </w:r>
      <w:r w:rsidR="00D82EDD">
        <w:t>rzeczywistość mieszana);</w:t>
      </w:r>
    </w:p>
    <w:p w14:paraId="2558B684" w14:textId="77777777" w:rsidR="00414808" w:rsidRPr="00C46443" w:rsidRDefault="00414808" w:rsidP="00A42E1B">
      <w:pPr>
        <w:pStyle w:val="Akapitzlist"/>
        <w:numPr>
          <w:ilvl w:val="0"/>
          <w:numId w:val="177"/>
        </w:numPr>
        <w:spacing w:before="120" w:after="0" w:line="257" w:lineRule="auto"/>
        <w:contextualSpacing w:val="0"/>
      </w:pPr>
      <w:r w:rsidRPr="00C46443">
        <w:t xml:space="preserve">Wysokowydajne przetwarzanie komputerowe (ang. High-performance </w:t>
      </w:r>
      <w:proofErr w:type="spellStart"/>
      <w:r w:rsidRPr="00C46443">
        <w:t>computing</w:t>
      </w:r>
      <w:proofErr w:type="spellEnd"/>
      <w:r w:rsidRPr="00C46443">
        <w:t>, HPC) – zaawansowana infrastruktura obliczeniowa przeznaczona do realizacji najbardziej wymagających zadań naukowych, inżynieryjnych oraz komercyjnych;</w:t>
      </w:r>
    </w:p>
    <w:p w14:paraId="575EA305" w14:textId="77777777" w:rsidR="00414808" w:rsidRPr="00C46443" w:rsidRDefault="00414808" w:rsidP="00A42E1B">
      <w:pPr>
        <w:pStyle w:val="Akapitzlist"/>
        <w:numPr>
          <w:ilvl w:val="0"/>
          <w:numId w:val="177"/>
        </w:numPr>
        <w:spacing w:before="120" w:after="0" w:line="257" w:lineRule="auto"/>
        <w:contextualSpacing w:val="0"/>
      </w:pPr>
      <w:r w:rsidRPr="00C46443">
        <w:t xml:space="preserve">Zasada bezpieczeństwo w fazie projektowania (ang. </w:t>
      </w:r>
      <w:proofErr w:type="spellStart"/>
      <w:r w:rsidRPr="00C46443">
        <w:t>security</w:t>
      </w:r>
      <w:proofErr w:type="spellEnd"/>
      <w:r w:rsidRPr="00C46443">
        <w:t xml:space="preserve"> by design) - podejście, które zakłada, że bezpieczeństwo systemów informatycznych powinno być integralną częścią procesu projektowania i tworzenia;</w:t>
      </w:r>
    </w:p>
    <w:p w14:paraId="64A0D214" w14:textId="77777777" w:rsidR="00414808" w:rsidRPr="00C46443" w:rsidRDefault="00414808" w:rsidP="00A42E1B">
      <w:pPr>
        <w:pStyle w:val="Akapitzlist"/>
        <w:numPr>
          <w:ilvl w:val="0"/>
          <w:numId w:val="177"/>
        </w:numPr>
        <w:spacing w:before="120" w:after="0" w:line="257" w:lineRule="auto"/>
        <w:contextualSpacing w:val="0"/>
      </w:pPr>
      <w:r w:rsidRPr="00C46443">
        <w:t xml:space="preserve">Zasada etyki na etapie projektowania (ang. </w:t>
      </w:r>
      <w:proofErr w:type="spellStart"/>
      <w:r w:rsidRPr="00C46443">
        <w:t>ethics</w:t>
      </w:r>
      <w:proofErr w:type="spellEnd"/>
      <w:r w:rsidRPr="00C46443">
        <w:t xml:space="preserve"> by design) - podejście, które integruje kwestie etyczne na etapie projektowania technologii, w szczególności w kontekście sztucznej inteligencji (AI) i innych nowoczesnych rozwiązań technologicznych;</w:t>
      </w:r>
    </w:p>
    <w:p w14:paraId="08A82C40" w14:textId="77777777" w:rsidR="00414808" w:rsidRPr="00C46443" w:rsidRDefault="00414808" w:rsidP="00A42E1B">
      <w:pPr>
        <w:pStyle w:val="Akapitzlist"/>
        <w:numPr>
          <w:ilvl w:val="0"/>
          <w:numId w:val="177"/>
        </w:numPr>
        <w:spacing w:before="120" w:after="0" w:line="257" w:lineRule="auto"/>
        <w:contextualSpacing w:val="0"/>
      </w:pPr>
      <w:r w:rsidRPr="00C46443">
        <w:t>Zasada otwartości w fazie projektowania i otwartości domyślnej – podejście, które promuje dostępność danych i informacji w sposób umożliwiający ich swobodne wykorzystanie i ponowne wykorzystywanie, już na etapie projektowania;</w:t>
      </w:r>
    </w:p>
    <w:p w14:paraId="097682BD" w14:textId="035D982C" w:rsidR="00414808" w:rsidRPr="00C46443" w:rsidRDefault="00414808" w:rsidP="00A42E1B">
      <w:pPr>
        <w:pStyle w:val="Akapitzlist"/>
        <w:numPr>
          <w:ilvl w:val="0"/>
          <w:numId w:val="177"/>
        </w:numPr>
        <w:spacing w:before="120" w:after="0" w:line="257" w:lineRule="auto"/>
        <w:contextualSpacing w:val="0"/>
      </w:pPr>
      <w:r w:rsidRPr="00C46443">
        <w:t xml:space="preserve">Zasada prywatności w fazie projektowania (ang. </w:t>
      </w:r>
      <w:proofErr w:type="spellStart"/>
      <w:r w:rsidRPr="00C46443">
        <w:t>privacy</w:t>
      </w:r>
      <w:proofErr w:type="spellEnd"/>
      <w:r w:rsidRPr="00C46443">
        <w:t xml:space="preserve"> by design) - podejście, które zakłada, że kwestie związane z prywatnością (ochroną danych osobowych) powinny być integralną częścią procesu projektowania systemów, aplikacji i usług</w:t>
      </w:r>
      <w:r w:rsidR="000C7959">
        <w:t>.</w:t>
      </w:r>
    </w:p>
    <w:p w14:paraId="7BCCB458" w14:textId="77777777" w:rsidR="00414808" w:rsidRDefault="00414808" w:rsidP="00414808"/>
    <w:p w14:paraId="75DC62DD" w14:textId="77777777" w:rsidR="00FE5C1A" w:rsidRPr="00414808" w:rsidRDefault="00FE5C1A" w:rsidP="00414808"/>
    <w:sectPr w:rsidR="00FE5C1A" w:rsidRPr="00414808" w:rsidSect="00226E43">
      <w:footerReference w:type="default" r:id="rId23"/>
      <w:pgSz w:w="11906" w:h="16838"/>
      <w:pgMar w:top="1418" w:right="1985" w:bottom="1418" w:left="851" w:header="708"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 w:author="Autor" w:initials="A">
    <w:p w14:paraId="7C4768B2" w14:textId="37D9BB65" w:rsidR="0097220B" w:rsidRDefault="0097220B">
      <w:pPr>
        <w:pStyle w:val="Tekstkomentarza"/>
      </w:pPr>
      <w:r>
        <w:rPr>
          <w:rStyle w:val="Odwoaniedokomentarza"/>
        </w:rPr>
        <w:annotationRef/>
      </w:r>
      <w:r>
        <w:t>Wstawić przypis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4768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4768B2" w16cid:durableId="29C549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B3C8D" w14:textId="77777777" w:rsidR="005F1308" w:rsidRDefault="005F1308" w:rsidP="005A669A">
      <w:pPr>
        <w:spacing w:after="0" w:line="240" w:lineRule="auto"/>
      </w:pPr>
      <w:r>
        <w:separator/>
      </w:r>
    </w:p>
  </w:endnote>
  <w:endnote w:type="continuationSeparator" w:id="0">
    <w:p w14:paraId="408CFBC2" w14:textId="77777777" w:rsidR="005F1308" w:rsidRDefault="005F1308" w:rsidP="005A669A">
      <w:pPr>
        <w:spacing w:after="0" w:line="240" w:lineRule="auto"/>
      </w:pPr>
      <w:r>
        <w:continuationSeparator/>
      </w:r>
    </w:p>
  </w:endnote>
  <w:endnote w:type="continuationNotice" w:id="1">
    <w:p w14:paraId="3DABE975" w14:textId="77777777" w:rsidR="005F1308" w:rsidRDefault="005F13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Nagłówki CS)">
    <w:altName w:val="Times New Roman"/>
    <w:charset w:val="00"/>
    <w:family w:val="roman"/>
    <w:pitch w:val="default"/>
  </w:font>
  <w:font w:name="Calibri">
    <w:panose1 w:val="020F0502020204030204"/>
    <w:charset w:val="EE"/>
    <w:family w:val="swiss"/>
    <w:pitch w:val="variable"/>
    <w:sig w:usb0="E0002AFF" w:usb1="C000247B" w:usb2="00000009" w:usb3="00000000" w:csb0="000001FF" w:csb1="00000000"/>
  </w:font>
  <w:font w:name="Source Sans Pro">
    <w:charset w:val="00"/>
    <w:family w:val="swiss"/>
    <w:pitch w:val="variable"/>
    <w:sig w:usb0="600002F7" w:usb1="02000001" w:usb2="00000000" w:usb3="00000000" w:csb0="0000019F" w:csb1="00000000"/>
  </w:font>
  <w:font w:name="Corbel">
    <w:panose1 w:val="020B0503020204020204"/>
    <w:charset w:val="EE"/>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0002AFF" w:usb1="C0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3206124"/>
      <w:docPartObj>
        <w:docPartGallery w:val="Page Numbers (Bottom of Page)"/>
        <w:docPartUnique/>
      </w:docPartObj>
    </w:sdtPr>
    <w:sdtEndPr/>
    <w:sdtContent>
      <w:p w14:paraId="2AB4ABB0" w14:textId="21B6AF6D" w:rsidR="00B76D37" w:rsidRDefault="00B76D37">
        <w:pPr>
          <w:pStyle w:val="Stopka"/>
          <w:jc w:val="center"/>
        </w:pPr>
        <w:r>
          <w:fldChar w:fldCharType="begin"/>
        </w:r>
        <w:r>
          <w:instrText>PAGE   \* MERGEFORMAT</w:instrText>
        </w:r>
        <w:r>
          <w:fldChar w:fldCharType="separate"/>
        </w:r>
        <w:r>
          <w:t>2</w:t>
        </w:r>
        <w:r>
          <w:fldChar w:fldCharType="end"/>
        </w:r>
      </w:p>
    </w:sdtContent>
  </w:sdt>
  <w:p w14:paraId="44844AF9" w14:textId="77777777" w:rsidR="00302EE7" w:rsidRDefault="00302E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2636363"/>
      <w:docPartObj>
        <w:docPartGallery w:val="Page Numbers (Bottom of Page)"/>
        <w:docPartUnique/>
      </w:docPartObj>
    </w:sdtPr>
    <w:sdtEndPr/>
    <w:sdtContent>
      <w:p w14:paraId="45B2BC03" w14:textId="65876BCB" w:rsidR="00406A01" w:rsidRDefault="00226E43" w:rsidP="00226E43">
        <w:pPr>
          <w:pStyle w:val="Stopka"/>
          <w:tabs>
            <w:tab w:val="clear" w:pos="9072"/>
            <w:tab w:val="left" w:pos="690"/>
            <w:tab w:val="right" w:pos="9070"/>
          </w:tabs>
        </w:pPr>
        <w:r>
          <w:tab/>
        </w:r>
        <w:r>
          <w:tab/>
        </w:r>
        <w:r>
          <w:tab/>
        </w:r>
        <w:r w:rsidR="00406A01">
          <w:fldChar w:fldCharType="begin"/>
        </w:r>
        <w:r w:rsidR="00406A01">
          <w:instrText>PAGE   \* MERGEFORMAT</w:instrText>
        </w:r>
        <w:r w:rsidR="00406A01">
          <w:fldChar w:fldCharType="separate"/>
        </w:r>
        <w:r w:rsidR="00406A01">
          <w:t>2</w:t>
        </w:r>
        <w:r w:rsidR="00406A01">
          <w:fldChar w:fldCharType="end"/>
        </w:r>
      </w:p>
    </w:sdtContent>
  </w:sdt>
  <w:p w14:paraId="14AFBEDB" w14:textId="173F4794" w:rsidR="00294731" w:rsidRPr="0009572C" w:rsidRDefault="00294731">
    <w:pPr>
      <w:pStyle w:val="Stopka"/>
      <w:rPr>
        <w:color w:val="D9D9D9" w:themeColor="background1" w:themeShade="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DB02A" w14:textId="77777777" w:rsidR="005F1308" w:rsidRDefault="005F1308" w:rsidP="005A669A">
      <w:pPr>
        <w:spacing w:after="0" w:line="240" w:lineRule="auto"/>
      </w:pPr>
      <w:r>
        <w:separator/>
      </w:r>
    </w:p>
  </w:footnote>
  <w:footnote w:type="continuationSeparator" w:id="0">
    <w:p w14:paraId="277B89CF" w14:textId="77777777" w:rsidR="005F1308" w:rsidRDefault="005F1308" w:rsidP="005A669A">
      <w:pPr>
        <w:spacing w:after="0" w:line="240" w:lineRule="auto"/>
      </w:pPr>
      <w:r>
        <w:continuationSeparator/>
      </w:r>
    </w:p>
  </w:footnote>
  <w:footnote w:type="continuationNotice" w:id="1">
    <w:p w14:paraId="680DE75F" w14:textId="77777777" w:rsidR="005F1308" w:rsidRDefault="005F1308">
      <w:pPr>
        <w:spacing w:after="0" w:line="240" w:lineRule="auto"/>
      </w:pPr>
    </w:p>
  </w:footnote>
  <w:footnote w:id="2">
    <w:p w14:paraId="2C73E465" w14:textId="341CEC47" w:rsidR="00482A1E" w:rsidRPr="002376FB" w:rsidRDefault="00482A1E" w:rsidP="005C7273">
      <w:pPr>
        <w:pStyle w:val="Czarnyprzypis"/>
        <w:spacing w:after="0" w:line="240" w:lineRule="auto"/>
      </w:pPr>
      <w:r w:rsidRPr="005A1B53">
        <w:rPr>
          <w:rStyle w:val="Odwoanieprzypisudolnego"/>
        </w:rPr>
        <w:footnoteRef/>
      </w:r>
      <w:r w:rsidRPr="005A1B53">
        <w:t xml:space="preserve"> Ustawa </w:t>
      </w:r>
      <w:r w:rsidR="009975FD">
        <w:t xml:space="preserve">z dnia 4 września 1997 r. </w:t>
      </w:r>
      <w:r w:rsidRPr="005A1B53">
        <w:t xml:space="preserve">o działach administracji rządowej </w:t>
      </w:r>
      <w:r w:rsidR="009975FD">
        <w:t>(Dz. U. z 202</w:t>
      </w:r>
      <w:r w:rsidR="005351F4">
        <w:t>5</w:t>
      </w:r>
      <w:r w:rsidR="009975FD">
        <w:t xml:space="preserve"> r. poz. </w:t>
      </w:r>
      <w:r w:rsidR="005351F4">
        <w:t>1275).</w:t>
      </w:r>
      <w:hyperlink r:id="rId1" w:history="1">
        <w:r w:rsidRPr="005A1B53">
          <w:rPr>
            <w:rStyle w:val="Hipercze"/>
            <w:color w:val="FFFFFF" w:themeColor="background1"/>
          </w:rPr>
          <w:t>Dz.U. z 2024 r. poz. 1370)</w:t>
        </w:r>
      </w:hyperlink>
    </w:p>
  </w:footnote>
  <w:footnote w:id="3">
    <w:p w14:paraId="0D5F858E" w14:textId="30EE5988" w:rsidR="00BD699A" w:rsidRDefault="00BD699A" w:rsidP="00BD699A">
      <w:pPr>
        <w:pStyle w:val="Tekstprzypisudolnego"/>
      </w:pPr>
      <w:r w:rsidRPr="00A42E1B">
        <w:rPr>
          <w:rStyle w:val="Odwoanieprzypisudolnego"/>
          <w:sz w:val="18"/>
          <w:szCs w:val="18"/>
        </w:rPr>
        <w:footnoteRef/>
      </w:r>
      <w:r w:rsidRPr="00A42E1B">
        <w:rPr>
          <w:sz w:val="18"/>
          <w:szCs w:val="18"/>
        </w:rPr>
        <w:t xml:space="preserve"> Uchwała nr 93 Rady Ministrów z dnia 25 lipca 2025 r. w sprawie przyjęcia Koncepcji Rozwoju Kraju 2050 (M.P. poz. 781)</w:t>
      </w:r>
    </w:p>
  </w:footnote>
  <w:footnote w:id="4">
    <w:p w14:paraId="22405344" w14:textId="1E8ED370" w:rsidR="00F63E76" w:rsidRPr="00A42E1B" w:rsidRDefault="00F63E76">
      <w:pPr>
        <w:pStyle w:val="Tekstprzypisudolnego"/>
        <w:rPr>
          <w:sz w:val="18"/>
          <w:szCs w:val="18"/>
        </w:rPr>
      </w:pPr>
      <w:r w:rsidRPr="00A42E1B">
        <w:rPr>
          <w:rStyle w:val="Odwoanieprzypisudolnego"/>
          <w:sz w:val="18"/>
          <w:szCs w:val="18"/>
        </w:rPr>
        <w:footnoteRef/>
      </w:r>
      <w:r w:rsidRPr="00A42E1B">
        <w:rPr>
          <w:sz w:val="18"/>
          <w:szCs w:val="18"/>
        </w:rPr>
        <w:t xml:space="preserve"> Uchwała nr 2/2014 Rady Ministrów z dnia 8 stycznia 2014 r. w sprawie przyjęcia programu rozwoju „Narodowy Plan Szerokopasmowy”</w:t>
      </w:r>
      <w:r w:rsidR="00DF6C53" w:rsidRPr="00DF6C53">
        <w:t xml:space="preserve"> </w:t>
      </w:r>
      <w:r w:rsidR="00DF6C53">
        <w:t xml:space="preserve">(M. P. z </w:t>
      </w:r>
      <w:r w:rsidR="00DF6C53" w:rsidRPr="00DF6C53">
        <w:rPr>
          <w:sz w:val="18"/>
          <w:szCs w:val="18"/>
        </w:rPr>
        <w:t>2015 r. poz. 279</w:t>
      </w:r>
      <w:r w:rsidRPr="00A42E1B">
        <w:rPr>
          <w:sz w:val="18"/>
          <w:szCs w:val="18"/>
        </w:rPr>
        <w:t xml:space="preserve"> </w:t>
      </w:r>
      <w:r w:rsidR="00DF6C53">
        <w:rPr>
          <w:sz w:val="18"/>
          <w:szCs w:val="18"/>
        </w:rPr>
        <w:t>)</w:t>
      </w:r>
    </w:p>
  </w:footnote>
  <w:footnote w:id="5">
    <w:p w14:paraId="34E9F1A7" w14:textId="357F82CE" w:rsidR="00D00CF7" w:rsidRPr="00A42E1B" w:rsidRDefault="00D00CF7">
      <w:pPr>
        <w:pStyle w:val="Tekstprzypisudolnego"/>
        <w:rPr>
          <w:sz w:val="18"/>
          <w:szCs w:val="18"/>
        </w:rPr>
      </w:pPr>
      <w:r w:rsidRPr="00A42E1B">
        <w:rPr>
          <w:rStyle w:val="Odwoanieprzypisudolnego"/>
          <w:sz w:val="18"/>
          <w:szCs w:val="18"/>
        </w:rPr>
        <w:footnoteRef/>
      </w:r>
      <w:r w:rsidRPr="00A42E1B">
        <w:rPr>
          <w:sz w:val="18"/>
          <w:szCs w:val="18"/>
        </w:rPr>
        <w:t xml:space="preserve"> Uchwała nr 24 Rady Ministrów z dnia 21 lutego 2023 r. w sprawie ustanowienia programu rządowego pod nazwą „Program Rozwoju Kompetencji Cyfrowych” (M.P. poz. 318)</w:t>
      </w:r>
    </w:p>
  </w:footnote>
  <w:footnote w:id="6">
    <w:p w14:paraId="30ADB3DE" w14:textId="2F87451D" w:rsidR="009657C4" w:rsidRDefault="009657C4">
      <w:pPr>
        <w:pStyle w:val="Tekstprzypisudolnego"/>
      </w:pPr>
      <w:r w:rsidRPr="00A42E1B">
        <w:rPr>
          <w:rStyle w:val="Odwoanieprzypisudolnego"/>
          <w:sz w:val="18"/>
          <w:szCs w:val="18"/>
        </w:rPr>
        <w:footnoteRef/>
      </w:r>
      <w:r w:rsidRPr="00A42E1B">
        <w:rPr>
          <w:sz w:val="18"/>
          <w:szCs w:val="18"/>
        </w:rPr>
        <w:t xml:space="preserve"> Uchwała nr 28 Rady Ministrów z dnia 18 lutego 2021 r. w sprawie Programu otwierania danych na lata 2021–2027 (M.P. poz. 290).</w:t>
      </w:r>
    </w:p>
  </w:footnote>
  <w:footnote w:id="7">
    <w:p w14:paraId="18045F57" w14:textId="5DB600BF" w:rsidR="00170E92" w:rsidRDefault="00170E92">
      <w:pPr>
        <w:pStyle w:val="Tekstprzypisudolnego"/>
      </w:pPr>
      <w:r w:rsidRPr="00A42E1B">
        <w:rPr>
          <w:rStyle w:val="Odwoanieprzypisudolnego"/>
          <w:sz w:val="18"/>
          <w:szCs w:val="18"/>
        </w:rPr>
        <w:footnoteRef/>
      </w:r>
      <w:r w:rsidRPr="00A42E1B">
        <w:rPr>
          <w:sz w:val="18"/>
          <w:szCs w:val="18"/>
        </w:rPr>
        <w:t xml:space="preserve"> Uchwała nr 196 Rady Ministrów z dnia 28 grudnia 2020 r. w sprawie ustanowienia „Polityki dla rozwoju sztucznej inteligencji w Polsce od roku 2020” (M.P. z 2021 r. poz. 23)</w:t>
      </w:r>
      <w:r>
        <w:rPr>
          <w:sz w:val="18"/>
          <w:szCs w:val="18"/>
        </w:rPr>
        <w:t>.</w:t>
      </w:r>
    </w:p>
  </w:footnote>
  <w:footnote w:id="8">
    <w:p w14:paraId="0A12C680" w14:textId="646EAF4D" w:rsidR="00EB32C9" w:rsidRDefault="00EB32C9">
      <w:pPr>
        <w:pStyle w:val="Tekstprzypisudolnego"/>
      </w:pPr>
      <w:r w:rsidRPr="00A42E1B">
        <w:rPr>
          <w:rStyle w:val="Odwoanieprzypisudolnego"/>
          <w:sz w:val="18"/>
          <w:szCs w:val="18"/>
        </w:rPr>
        <w:footnoteRef/>
      </w:r>
      <w:r w:rsidRPr="00A42E1B">
        <w:rPr>
          <w:sz w:val="18"/>
          <w:szCs w:val="18"/>
        </w:rPr>
        <w:t xml:space="preserve"> Uchwała nr 1/2014 Rady Ministrów z dnia 8 stycznia 2014 r. w sprawie przyjęcia programu rozwoju „Program Zintegrowanej Informatyzacji Państwa”, zmieniona uchwałą nr 117/2016 Rady Ministrów z dnia 27 września 2016 r., uchwałą nr 109/2019 Rady Ministrów z dnia 24 września 2019 r., uchwałą nr 255/2022 Rady Ministrów z dnia 16 grudnia 2022 r. oraz uchwałą nr 232/2023 Rady Ministrów z dnia 23 listopada 2023 r.  </w:t>
      </w:r>
    </w:p>
  </w:footnote>
  <w:footnote w:id="9">
    <w:p w14:paraId="25D3071D" w14:textId="646313FC" w:rsidR="00DC3C72" w:rsidRPr="00A42E1B" w:rsidRDefault="00DC3C72">
      <w:pPr>
        <w:pStyle w:val="Tekstprzypisudolnego"/>
        <w:rPr>
          <w:sz w:val="18"/>
          <w:szCs w:val="18"/>
        </w:rPr>
      </w:pPr>
      <w:r w:rsidRPr="00A42E1B">
        <w:rPr>
          <w:rStyle w:val="Odwoanieprzypisudolnego"/>
          <w:sz w:val="18"/>
          <w:szCs w:val="18"/>
        </w:rPr>
        <w:footnoteRef/>
      </w:r>
      <w:r w:rsidRPr="00A42E1B">
        <w:rPr>
          <w:sz w:val="18"/>
          <w:szCs w:val="18"/>
        </w:rPr>
        <w:t xml:space="preserve"> Uchwała nr 98 Rady Ministrów z dnia 12 września 2024 r. w sprawie przyjęcia polityki publicznej pod nazwą „Polityka Cyfrowej Transformacji Edukacji”</w:t>
      </w:r>
      <w:r w:rsidR="0001562C" w:rsidRPr="00A42E1B">
        <w:rPr>
          <w:sz w:val="18"/>
          <w:szCs w:val="18"/>
        </w:rPr>
        <w:t xml:space="preserve"> (M.P. poz. 812).</w:t>
      </w:r>
    </w:p>
  </w:footnote>
  <w:footnote w:id="10">
    <w:p w14:paraId="42C2CDC5" w14:textId="6CA4D5C7" w:rsidR="00354C31" w:rsidRDefault="00354C31">
      <w:pPr>
        <w:pStyle w:val="Tekstprzypisudolnego"/>
      </w:pPr>
      <w:r w:rsidRPr="00A42E1B">
        <w:rPr>
          <w:rStyle w:val="Odwoanieprzypisudolnego"/>
          <w:sz w:val="18"/>
          <w:szCs w:val="18"/>
        </w:rPr>
        <w:footnoteRef/>
      </w:r>
      <w:r w:rsidRPr="00A42E1B">
        <w:rPr>
          <w:sz w:val="18"/>
          <w:szCs w:val="18"/>
        </w:rPr>
        <w:t xml:space="preserve"> Uchwała nr 154 Rady Ministrów z dnia 12 lipca 2022 r. w sprawie przyjęcia Strategii Produktywności 2030” (M.P. poz</w:t>
      </w:r>
      <w:r w:rsidR="00F5365B">
        <w:rPr>
          <w:sz w:val="18"/>
          <w:szCs w:val="18"/>
        </w:rPr>
        <w:t xml:space="preserve">. </w:t>
      </w:r>
      <w:r w:rsidRPr="00A42E1B">
        <w:rPr>
          <w:sz w:val="18"/>
          <w:szCs w:val="18"/>
        </w:rPr>
        <w:t xml:space="preserve">926). </w:t>
      </w:r>
    </w:p>
  </w:footnote>
  <w:footnote w:id="11">
    <w:p w14:paraId="53D8355E" w14:textId="13FDF9DF" w:rsidR="0006382E" w:rsidRDefault="0006382E">
      <w:pPr>
        <w:pStyle w:val="Tekstprzypisudolnego"/>
      </w:pPr>
      <w:r>
        <w:rPr>
          <w:rStyle w:val="Odwoanieprzypisudolnego"/>
        </w:rPr>
        <w:footnoteRef/>
      </w:r>
      <w:r>
        <w:t xml:space="preserve"> </w:t>
      </w:r>
      <w:r w:rsidR="00EB2089" w:rsidRPr="00A42E1B">
        <w:rPr>
          <w:sz w:val="18"/>
          <w:szCs w:val="18"/>
        </w:rPr>
        <w:t xml:space="preserve">Uchwała nr 22 </w:t>
      </w:r>
      <w:r w:rsidR="00894B1B" w:rsidRPr="00A42E1B">
        <w:rPr>
          <w:sz w:val="18"/>
          <w:szCs w:val="18"/>
        </w:rPr>
        <w:t>Rady Ministrów z dnia 2 lutego 2021 r, w sprawie przyjęcia „Polityki energetycznej Polski do 2040”</w:t>
      </w:r>
      <w:r w:rsidR="00D26767" w:rsidRPr="00A42E1B">
        <w:rPr>
          <w:sz w:val="18"/>
          <w:szCs w:val="18"/>
        </w:rPr>
        <w:t xml:space="preserve">. </w:t>
      </w:r>
    </w:p>
  </w:footnote>
  <w:footnote w:id="12">
    <w:p w14:paraId="71F9904D" w14:textId="6B0127C8" w:rsidR="00405929" w:rsidRDefault="00405929">
      <w:pPr>
        <w:pStyle w:val="Tekstprzypisudolnego"/>
      </w:pPr>
      <w:r w:rsidRPr="00A42E1B">
        <w:rPr>
          <w:rStyle w:val="Odwoanieprzypisudolnego"/>
          <w:sz w:val="18"/>
          <w:szCs w:val="18"/>
        </w:rPr>
        <w:footnoteRef/>
      </w:r>
      <w:r w:rsidRPr="00A42E1B">
        <w:rPr>
          <w:sz w:val="18"/>
          <w:szCs w:val="18"/>
        </w:rPr>
        <w:t xml:space="preserve"> Uchwała nr 105 rady Ministrów z dnia 24 września 2019 r. w sprawie przyjęcia „Strategii Zrównoważonego Rozwoju Transportu do 2030 roku” (M.P. poz. 1054).</w:t>
      </w:r>
    </w:p>
  </w:footnote>
  <w:footnote w:id="13">
    <w:p w14:paraId="5A919E43" w14:textId="60FFE974" w:rsidR="0040221B" w:rsidRDefault="0040221B">
      <w:pPr>
        <w:pStyle w:val="Tekstprzypisudolnego"/>
      </w:pPr>
      <w:r w:rsidRPr="00A42E1B">
        <w:rPr>
          <w:rStyle w:val="Odwoanieprzypisudolnego"/>
          <w:sz w:val="18"/>
          <w:szCs w:val="18"/>
        </w:rPr>
        <w:footnoteRef/>
      </w:r>
      <w:r w:rsidRPr="00A42E1B">
        <w:rPr>
          <w:sz w:val="18"/>
          <w:szCs w:val="18"/>
        </w:rPr>
        <w:t xml:space="preserve"> Uchwała nr 120 Rady ministrów z dnia 15 października 2024 r. w sprawie przyjęcia </w:t>
      </w:r>
      <w:r w:rsidR="00AA3B99" w:rsidRPr="00A42E1B">
        <w:rPr>
          <w:sz w:val="18"/>
          <w:szCs w:val="18"/>
        </w:rPr>
        <w:t>strategii migracyjnej Polski na lata 2025-30.</w:t>
      </w:r>
    </w:p>
  </w:footnote>
  <w:footnote w:id="14">
    <w:p w14:paraId="2743485D" w14:textId="652F6D55" w:rsidR="003457B5" w:rsidRDefault="003457B5">
      <w:pPr>
        <w:pStyle w:val="Tekstprzypisudolnego"/>
      </w:pPr>
      <w:r w:rsidRPr="00A42E1B">
        <w:rPr>
          <w:rStyle w:val="Odwoanieprzypisudolnego"/>
          <w:sz w:val="18"/>
          <w:szCs w:val="18"/>
        </w:rPr>
        <w:footnoteRef/>
      </w:r>
      <w:r w:rsidRPr="00A42E1B">
        <w:rPr>
          <w:sz w:val="18"/>
          <w:szCs w:val="18"/>
        </w:rPr>
        <w:t xml:space="preserve"> Uchwała nr 27 rady Ministrów z dnia 16 lutego 2021 r. w sprawie przyjęcia dokumentu Strategia na rzecz Osób z Niepełnosprawnościami 2021-2030 (M.P. 2021 poz. 218).</w:t>
      </w:r>
    </w:p>
  </w:footnote>
  <w:footnote w:id="15">
    <w:p w14:paraId="556B1E3F" w14:textId="2673E37B" w:rsidR="00891D8B" w:rsidRDefault="00891D8B">
      <w:pPr>
        <w:pStyle w:val="Tekstprzypisudolnego"/>
      </w:pPr>
      <w:r w:rsidRPr="00A42E1B">
        <w:rPr>
          <w:rStyle w:val="Odwoanieprzypisudolnego"/>
          <w:sz w:val="18"/>
          <w:szCs w:val="18"/>
        </w:rPr>
        <w:footnoteRef/>
      </w:r>
      <w:r w:rsidRPr="00A42E1B">
        <w:rPr>
          <w:sz w:val="18"/>
          <w:szCs w:val="18"/>
        </w:rPr>
        <w:t xml:space="preserve"> </w:t>
      </w:r>
      <w:r w:rsidR="00DC3C72">
        <w:rPr>
          <w:sz w:val="18"/>
          <w:szCs w:val="18"/>
        </w:rPr>
        <w:t>U</w:t>
      </w:r>
      <w:r w:rsidRPr="00A42E1B">
        <w:rPr>
          <w:sz w:val="18"/>
          <w:szCs w:val="18"/>
        </w:rPr>
        <w:t>chwała nr 125 Rady Ministrów z dnia 22 października 2024 r. w sprawie Krajowego planu działania do programu polityki „Droga ku cyfrowej dekadzie” do 2030 r. (M.P. poz. 989)</w:t>
      </w:r>
    </w:p>
  </w:footnote>
  <w:footnote w:id="16">
    <w:p w14:paraId="132C4EBD" w14:textId="77777777" w:rsidR="00FD7C59" w:rsidRPr="002376FB" w:rsidRDefault="00FD7C59" w:rsidP="005C7273">
      <w:pPr>
        <w:pStyle w:val="Czarnyprzypis"/>
        <w:spacing w:after="0" w:line="240" w:lineRule="auto"/>
      </w:pPr>
      <w:r w:rsidRPr="002376FB">
        <w:rPr>
          <w:rStyle w:val="Odwoanieprzypisudolnego"/>
        </w:rPr>
        <w:footnoteRef/>
      </w:r>
      <w:r w:rsidRPr="002376FB">
        <w:t xml:space="preserve"> https://pie.net.pl/polska-wsrod-unijnych-liderow-postepu-w-rozwoju-cyfryzacji/</w:t>
      </w:r>
    </w:p>
  </w:footnote>
  <w:footnote w:id="17">
    <w:p w14:paraId="25D573AA" w14:textId="62EDA464" w:rsidR="00FD7C59" w:rsidRPr="002376FB" w:rsidRDefault="00FD7C59" w:rsidP="005C7273">
      <w:pPr>
        <w:pStyle w:val="Czarnyprzypis"/>
        <w:spacing w:after="0" w:line="240" w:lineRule="auto"/>
      </w:pPr>
      <w:r w:rsidRPr="002376FB">
        <w:rPr>
          <w:rStyle w:val="Odwoanieprzypisudolnego"/>
        </w:rPr>
        <w:footnoteRef/>
      </w:r>
      <w:r w:rsidRPr="002376FB">
        <w:t>https://digital-strategy.ec.europa.eu/en/library/digital-decade-</w:t>
      </w:r>
      <w:r w:rsidR="00144CBD" w:rsidRPr="00144CBD">
        <w:t>2025-</w:t>
      </w:r>
      <w:r w:rsidRPr="002376FB">
        <w:t>country-reports</w:t>
      </w:r>
    </w:p>
  </w:footnote>
  <w:footnote w:id="18">
    <w:p w14:paraId="08C313C8" w14:textId="77777777" w:rsidR="00FD7C59" w:rsidRPr="00265240" w:rsidRDefault="00FD7C59" w:rsidP="005C7273">
      <w:pPr>
        <w:pStyle w:val="Czarnyprzypis"/>
        <w:spacing w:after="0" w:line="240" w:lineRule="auto"/>
      </w:pPr>
      <w:r w:rsidRPr="00265240">
        <w:rPr>
          <w:rStyle w:val="Odwoanieprzypisudolnego"/>
        </w:rPr>
        <w:footnoteRef/>
      </w:r>
      <w:r w:rsidRPr="00265240">
        <w:t xml:space="preserve"> https://digital-decade-desi.digital-strategy.ec.europa.eu/datasets/desi/charts/desi-indicators?period=desi_2024&amp;indicator=desi_dsk_dcc_bab&amp;breakdown=ind_total&amp;unit=pc_ind&amp;country=AT,BE,BG,HR,CY,CZ,DK,EE,EU,FI,FR,DE,EL,HU,IE,IT,LV,LT,LU,MT,NL,PL,PT,RO,SK,</w:t>
      </w:r>
    </w:p>
  </w:footnote>
  <w:footnote w:id="19">
    <w:p w14:paraId="3EDA9D06" w14:textId="77777777" w:rsidR="00FD7C59" w:rsidRPr="002376FB" w:rsidRDefault="00FD7C59" w:rsidP="005C7273">
      <w:pPr>
        <w:pStyle w:val="Czarnyprzypis"/>
        <w:spacing w:after="0" w:line="240" w:lineRule="auto"/>
      </w:pPr>
      <w:r w:rsidRPr="00265240">
        <w:rPr>
          <w:rStyle w:val="Odwoanieprzypisudolnego"/>
        </w:rPr>
        <w:footnoteRef/>
      </w:r>
      <w:r w:rsidRPr="00265240">
        <w:t xml:space="preserve"> https://digital-strategy.ec.europa.eu/en/factpages/poland-2024-digital-decade-country-report</w:t>
      </w:r>
    </w:p>
  </w:footnote>
  <w:footnote w:id="20">
    <w:p w14:paraId="65ED72AC" w14:textId="1641FD28" w:rsidR="007E1636" w:rsidRPr="00A42E1B" w:rsidRDefault="007E1636">
      <w:pPr>
        <w:pStyle w:val="Tekstprzypisudolnego"/>
        <w:rPr>
          <w:sz w:val="18"/>
          <w:szCs w:val="18"/>
        </w:rPr>
      </w:pPr>
      <w:r w:rsidRPr="00A42E1B">
        <w:rPr>
          <w:rStyle w:val="Odwoanieprzypisudolnego"/>
          <w:sz w:val="18"/>
          <w:szCs w:val="18"/>
        </w:rPr>
        <w:footnoteRef/>
      </w:r>
      <w:r w:rsidRPr="00A42E1B">
        <w:rPr>
          <w:sz w:val="18"/>
          <w:szCs w:val="18"/>
        </w:rPr>
        <w:t xml:space="preserve"> </w:t>
      </w:r>
      <w:r w:rsidR="0019343F">
        <w:rPr>
          <w:sz w:val="18"/>
          <w:szCs w:val="18"/>
        </w:rPr>
        <w:t>Dane pochodzą ze sprawozdania opublikowanego w 2025 r.</w:t>
      </w:r>
      <w:r>
        <w:rPr>
          <w:sz w:val="18"/>
          <w:szCs w:val="18"/>
        </w:rPr>
        <w:t xml:space="preserve"> </w:t>
      </w:r>
      <w:r w:rsidR="00C40E10">
        <w:rPr>
          <w:sz w:val="18"/>
          <w:szCs w:val="18"/>
        </w:rPr>
        <w:t xml:space="preserve">Aktualnie </w:t>
      </w:r>
      <w:r w:rsidR="007555F9">
        <w:rPr>
          <w:sz w:val="18"/>
          <w:szCs w:val="18"/>
        </w:rPr>
        <w:t>Polska</w:t>
      </w:r>
      <w:r w:rsidR="00F21A25">
        <w:rPr>
          <w:sz w:val="18"/>
          <w:szCs w:val="18"/>
        </w:rPr>
        <w:t xml:space="preserve"> </w:t>
      </w:r>
      <w:r w:rsidR="00D62962">
        <w:rPr>
          <w:sz w:val="18"/>
          <w:szCs w:val="18"/>
        </w:rPr>
        <w:t>jest</w:t>
      </w:r>
      <w:r w:rsidR="00F21A25">
        <w:rPr>
          <w:sz w:val="18"/>
          <w:szCs w:val="18"/>
        </w:rPr>
        <w:t xml:space="preserve"> gospodarzem dwóch</w:t>
      </w:r>
      <w:r w:rsidR="002D1D51">
        <w:rPr>
          <w:sz w:val="18"/>
          <w:szCs w:val="18"/>
        </w:rPr>
        <w:t xml:space="preserve"> </w:t>
      </w:r>
      <w:r w:rsidR="00E37A39">
        <w:rPr>
          <w:sz w:val="18"/>
          <w:szCs w:val="18"/>
        </w:rPr>
        <w:t xml:space="preserve">fabryk sztucznej inteligencji. </w:t>
      </w:r>
      <w:r w:rsidR="002D1D51" w:rsidRPr="00A42E1B">
        <w:rPr>
          <w:sz w:val="18"/>
          <w:szCs w:val="18"/>
        </w:rPr>
        <w:t xml:space="preserve"> </w:t>
      </w:r>
    </w:p>
  </w:footnote>
  <w:footnote w:id="21">
    <w:p w14:paraId="63C6BFF3" w14:textId="013D13D7" w:rsidR="00FD7C59" w:rsidRPr="002376FB" w:rsidRDefault="00FD7C59" w:rsidP="005C7273">
      <w:pPr>
        <w:pStyle w:val="Czarnyprzypis"/>
        <w:spacing w:after="0" w:line="240" w:lineRule="auto"/>
      </w:pPr>
      <w:r w:rsidRPr="002376FB">
        <w:rPr>
          <w:rStyle w:val="Odwoanieprzypisudolnego"/>
        </w:rPr>
        <w:footnoteRef/>
      </w:r>
      <w:r w:rsidRPr="002376FB">
        <w:t xml:space="preserve"> https://digital-strategy.ec.europa.eu/en/library/digital-decade-</w:t>
      </w:r>
      <w:r w:rsidR="00944A17" w:rsidRPr="00944A17">
        <w:t>2025-egovernment-benchmark-2025</w:t>
      </w:r>
    </w:p>
  </w:footnote>
  <w:footnote w:id="22">
    <w:p w14:paraId="5ABEC623" w14:textId="77777777" w:rsidR="00FD7C59" w:rsidRPr="002376FB" w:rsidRDefault="00FD7C59" w:rsidP="005C7273">
      <w:pPr>
        <w:pStyle w:val="Czarnyprzypis"/>
        <w:spacing w:after="0" w:line="240" w:lineRule="auto"/>
      </w:pPr>
      <w:r w:rsidRPr="002376FB">
        <w:rPr>
          <w:rStyle w:val="Odwoanieprzypisudolnego"/>
        </w:rPr>
        <w:footnoteRef/>
      </w:r>
      <w:r w:rsidRPr="002376FB">
        <w:t xml:space="preserve"> </w:t>
      </w:r>
      <w:r w:rsidRPr="00215796">
        <w:t>https://interoperable-europe.ec.europa.eu/collection/nifo-national-interoperability-framework-observatory/digital-public-administration-factsheets-2024</w:t>
      </w:r>
    </w:p>
  </w:footnote>
  <w:footnote w:id="23">
    <w:p w14:paraId="63C40607" w14:textId="77777777" w:rsidR="00FD7C59" w:rsidRPr="002376FB" w:rsidRDefault="00FD7C59" w:rsidP="005C7273">
      <w:pPr>
        <w:pStyle w:val="Czarnyprzypis"/>
        <w:spacing w:after="0" w:line="240" w:lineRule="auto"/>
      </w:pPr>
      <w:r w:rsidRPr="002376FB">
        <w:rPr>
          <w:rStyle w:val="Odwoanieprzypisudolnego"/>
        </w:rPr>
        <w:footnoteRef/>
      </w:r>
      <w:r w:rsidRPr="002376FB">
        <w:t xml:space="preserve"> https://www.oecd.org/en/publications/2023-oecd-digital-government-index_1a89ed5e-en.html</w:t>
      </w:r>
    </w:p>
  </w:footnote>
  <w:footnote w:id="24">
    <w:p w14:paraId="72282829" w14:textId="77777777" w:rsidR="00FD7C59" w:rsidRPr="002376FB" w:rsidRDefault="00FD7C59" w:rsidP="005C7273">
      <w:pPr>
        <w:pStyle w:val="Czarnyprzypis"/>
        <w:spacing w:after="0" w:line="240" w:lineRule="auto"/>
      </w:pPr>
      <w:r w:rsidRPr="002376FB">
        <w:rPr>
          <w:rStyle w:val="Odwoanieprzypisudolnego"/>
        </w:rPr>
        <w:footnoteRef/>
      </w:r>
      <w:r w:rsidRPr="002376FB">
        <w:t xml:space="preserve"> https://joinup.ec.europa.eu/sites/default/files/inline-files/BDM_Report_2023_vFinal_rev.pdf</w:t>
      </w:r>
    </w:p>
  </w:footnote>
  <w:footnote w:id="25">
    <w:p w14:paraId="0999A323" w14:textId="2684B2F4" w:rsidR="00FD7C59" w:rsidRPr="002376FB" w:rsidRDefault="00FD7C59" w:rsidP="005C7273">
      <w:pPr>
        <w:pStyle w:val="Czarnyprzypis"/>
        <w:spacing w:after="0" w:line="240" w:lineRule="auto"/>
      </w:pPr>
      <w:r w:rsidRPr="002376FB">
        <w:rPr>
          <w:rStyle w:val="Odwoanieprzypisudolnego"/>
        </w:rPr>
        <w:footnoteRef/>
      </w:r>
      <w:r w:rsidRPr="002376FB">
        <w:t xml:space="preserve"> https://</w:t>
      </w:r>
      <w:r w:rsidR="00464B76" w:rsidRPr="00464B76">
        <w:t>digital-strategy.ec.europa.eu/en/library/digital-decade-2025-special-eurobarometer</w:t>
      </w:r>
      <w:r w:rsidR="00B55C53">
        <w:t>.</w:t>
      </w:r>
    </w:p>
  </w:footnote>
  <w:footnote w:id="26">
    <w:p w14:paraId="545CF4DF" w14:textId="1FA63C49" w:rsidR="00517D9F" w:rsidRDefault="00517D9F" w:rsidP="005C7273">
      <w:pPr>
        <w:pStyle w:val="Tekstprzypisudolnego"/>
      </w:pPr>
      <w:r w:rsidRPr="00DB7869">
        <w:rPr>
          <w:rStyle w:val="Odwoanieprzypisudolnego"/>
          <w:sz w:val="18"/>
          <w:szCs w:val="18"/>
        </w:rPr>
        <w:footnoteRef/>
      </w:r>
      <w:r w:rsidR="00FF1461" w:rsidRPr="00DB7869">
        <w:rPr>
          <w:sz w:val="18"/>
          <w:szCs w:val="18"/>
        </w:rPr>
        <w:t>https://www.mckinsey.com/pl/~/media/mckinsey/locations/europe%20and%20middle%20east/polska/raporty/digital%20challengers%203/mckinsey_digital%20challengers%20report%202022.pdf</w:t>
      </w:r>
    </w:p>
  </w:footnote>
  <w:footnote w:id="27">
    <w:p w14:paraId="3249F823" w14:textId="4F404CF5" w:rsidR="002F48FD" w:rsidRPr="00DB7869" w:rsidRDefault="002F48FD" w:rsidP="005C7273">
      <w:pPr>
        <w:pStyle w:val="Tekstprzypisudolnego"/>
        <w:rPr>
          <w:sz w:val="18"/>
          <w:szCs w:val="18"/>
        </w:rPr>
      </w:pPr>
      <w:r w:rsidRPr="00DB7869">
        <w:rPr>
          <w:rStyle w:val="Odwoanieprzypisudolnego"/>
          <w:sz w:val="18"/>
          <w:szCs w:val="18"/>
        </w:rPr>
        <w:footnoteRef/>
      </w:r>
      <w:r w:rsidRPr="00DB7869">
        <w:rPr>
          <w:sz w:val="18"/>
          <w:szCs w:val="18"/>
        </w:rPr>
        <w:t xml:space="preserve"> https://ec.europa.eu/eurostat/databrowser/view/isoc_bde15ag/default/table?lang=en</w:t>
      </w:r>
      <w:r w:rsidR="00DF6804">
        <w:rPr>
          <w:sz w:val="18"/>
          <w:szCs w:val="18"/>
        </w:rPr>
        <w:t>.</w:t>
      </w:r>
    </w:p>
  </w:footnote>
  <w:footnote w:id="28">
    <w:p w14:paraId="7B9EB7D2" w14:textId="4FDD4FBD" w:rsidR="002F48FD" w:rsidRPr="00DB7869" w:rsidRDefault="002F48FD" w:rsidP="005C7273">
      <w:pPr>
        <w:pStyle w:val="Tekstprzypisudolnego"/>
        <w:rPr>
          <w:sz w:val="18"/>
          <w:szCs w:val="18"/>
        </w:rPr>
      </w:pPr>
      <w:r w:rsidRPr="00DB7869">
        <w:rPr>
          <w:rStyle w:val="Odwoanieprzypisudolnego"/>
          <w:sz w:val="18"/>
          <w:szCs w:val="18"/>
        </w:rPr>
        <w:footnoteRef/>
      </w:r>
      <w:r w:rsidRPr="00DB7869">
        <w:rPr>
          <w:sz w:val="18"/>
          <w:szCs w:val="18"/>
        </w:rPr>
        <w:t xml:space="preserve"> https://ec.europa.eu/eurostat/statistics-explained/index.php?title=ICT_sector_-_value_added,_employment_and_R%26D&amp;oldid=551753</w:t>
      </w:r>
      <w:r w:rsidR="00141CE9">
        <w:rPr>
          <w:sz w:val="18"/>
          <w:szCs w:val="18"/>
        </w:rPr>
        <w:t>.</w:t>
      </w:r>
    </w:p>
  </w:footnote>
  <w:footnote w:id="29">
    <w:p w14:paraId="4CB9BA12" w14:textId="77777777" w:rsidR="00EC3688" w:rsidRPr="00DB7869" w:rsidRDefault="00EC3688" w:rsidP="005C7273">
      <w:pPr>
        <w:pStyle w:val="Tekstprzypisudolnego"/>
        <w:rPr>
          <w:sz w:val="18"/>
          <w:szCs w:val="18"/>
        </w:rPr>
      </w:pPr>
      <w:r w:rsidRPr="00DB7869">
        <w:rPr>
          <w:rStyle w:val="Odwoanieprzypisudolnego"/>
          <w:sz w:val="18"/>
          <w:szCs w:val="18"/>
        </w:rPr>
        <w:footnoteRef/>
      </w:r>
      <w:r w:rsidRPr="00DB7869">
        <w:rPr>
          <w:sz w:val="18"/>
          <w:szCs w:val="18"/>
        </w:rPr>
        <w:t xml:space="preserve"> Raport The Missing Element of Firm </w:t>
      </w:r>
      <w:proofErr w:type="spellStart"/>
      <w:r w:rsidRPr="00DB7869">
        <w:rPr>
          <w:sz w:val="18"/>
          <w:szCs w:val="18"/>
        </w:rPr>
        <w:t>Digitalization</w:t>
      </w:r>
      <w:proofErr w:type="spellEnd"/>
      <w:r w:rsidRPr="00DB7869">
        <w:rPr>
          <w:sz w:val="18"/>
          <w:szCs w:val="18"/>
        </w:rPr>
        <w:t xml:space="preserve"> – </w:t>
      </w:r>
      <w:proofErr w:type="spellStart"/>
      <w:r w:rsidRPr="00DB7869">
        <w:rPr>
          <w:sz w:val="18"/>
          <w:szCs w:val="18"/>
        </w:rPr>
        <w:t>Lessons</w:t>
      </w:r>
      <w:proofErr w:type="spellEnd"/>
      <w:r w:rsidRPr="00DB7869">
        <w:rPr>
          <w:sz w:val="18"/>
          <w:szCs w:val="18"/>
        </w:rPr>
        <w:t xml:space="preserve"> for the EU </w:t>
      </w:r>
      <w:proofErr w:type="spellStart"/>
      <w:r w:rsidRPr="00DB7869">
        <w:rPr>
          <w:sz w:val="18"/>
          <w:szCs w:val="18"/>
        </w:rPr>
        <w:t>Member</w:t>
      </w:r>
      <w:proofErr w:type="spellEnd"/>
      <w:r w:rsidRPr="00DB7869">
        <w:rPr>
          <w:sz w:val="18"/>
          <w:szCs w:val="18"/>
        </w:rPr>
        <w:t xml:space="preserve"> </w:t>
      </w:r>
      <w:proofErr w:type="spellStart"/>
      <w:r w:rsidRPr="00DB7869">
        <w:rPr>
          <w:sz w:val="18"/>
          <w:szCs w:val="18"/>
        </w:rPr>
        <w:t>States</w:t>
      </w:r>
      <w:proofErr w:type="spellEnd"/>
      <w:r w:rsidRPr="00DB7869">
        <w:rPr>
          <w:sz w:val="18"/>
          <w:szCs w:val="18"/>
        </w:rPr>
        <w:t xml:space="preserve">: Best </w:t>
      </w:r>
      <w:proofErr w:type="spellStart"/>
      <w:r w:rsidRPr="00DB7869">
        <w:rPr>
          <w:sz w:val="18"/>
          <w:szCs w:val="18"/>
        </w:rPr>
        <w:t>practices</w:t>
      </w:r>
      <w:proofErr w:type="spellEnd"/>
      <w:r w:rsidRPr="00DB7869">
        <w:rPr>
          <w:sz w:val="18"/>
          <w:szCs w:val="18"/>
        </w:rPr>
        <w:t xml:space="preserve"> for </w:t>
      </w:r>
      <w:proofErr w:type="spellStart"/>
      <w:r w:rsidRPr="00DB7869">
        <w:rPr>
          <w:sz w:val="18"/>
          <w:szCs w:val="18"/>
        </w:rPr>
        <w:t>enhancing</w:t>
      </w:r>
      <w:proofErr w:type="spellEnd"/>
      <w:r w:rsidRPr="00DB7869">
        <w:rPr>
          <w:sz w:val="18"/>
          <w:szCs w:val="18"/>
        </w:rPr>
        <w:t xml:space="preserve"> </w:t>
      </w:r>
      <w:proofErr w:type="spellStart"/>
      <w:r w:rsidRPr="00DB7869">
        <w:rPr>
          <w:sz w:val="18"/>
          <w:szCs w:val="18"/>
        </w:rPr>
        <w:t>MSMEs</w:t>
      </w:r>
      <w:proofErr w:type="spellEnd"/>
      <w:r w:rsidRPr="00DB7869">
        <w:rPr>
          <w:sz w:val="18"/>
          <w:szCs w:val="18"/>
        </w:rPr>
        <w:t xml:space="preserve"> </w:t>
      </w:r>
      <w:proofErr w:type="spellStart"/>
      <w:r w:rsidRPr="00DB7869">
        <w:rPr>
          <w:sz w:val="18"/>
          <w:szCs w:val="18"/>
        </w:rPr>
        <w:t>Digitalization</w:t>
      </w:r>
      <w:proofErr w:type="spellEnd"/>
      <w:r w:rsidRPr="00DB7869">
        <w:rPr>
          <w:sz w:val="18"/>
          <w:szCs w:val="18"/>
        </w:rPr>
        <w:t xml:space="preserve"> and </w:t>
      </w:r>
      <w:proofErr w:type="spellStart"/>
      <w:r w:rsidRPr="00DB7869">
        <w:rPr>
          <w:sz w:val="18"/>
          <w:szCs w:val="18"/>
        </w:rPr>
        <w:t>Managerial</w:t>
      </w:r>
      <w:proofErr w:type="spellEnd"/>
      <w:r w:rsidRPr="00DB7869">
        <w:rPr>
          <w:sz w:val="18"/>
          <w:szCs w:val="18"/>
        </w:rPr>
        <w:t xml:space="preserve"> </w:t>
      </w:r>
      <w:proofErr w:type="spellStart"/>
      <w:r w:rsidRPr="00DB7869">
        <w:rPr>
          <w:sz w:val="18"/>
          <w:szCs w:val="18"/>
        </w:rPr>
        <w:t>Capacity</w:t>
      </w:r>
      <w:proofErr w:type="spellEnd"/>
      <w:r w:rsidRPr="00DB7869">
        <w:rPr>
          <w:sz w:val="18"/>
          <w:szCs w:val="18"/>
        </w:rPr>
        <w:t xml:space="preserve"> </w:t>
      </w:r>
      <w:proofErr w:type="spellStart"/>
      <w:r w:rsidRPr="00DB7869">
        <w:rPr>
          <w:sz w:val="18"/>
          <w:szCs w:val="18"/>
        </w:rPr>
        <w:t>Building</w:t>
      </w:r>
      <w:proofErr w:type="spellEnd"/>
      <w:r w:rsidRPr="00DB7869">
        <w:rPr>
          <w:sz w:val="18"/>
          <w:szCs w:val="18"/>
        </w:rPr>
        <w:t xml:space="preserve"> (</w:t>
      </w:r>
      <w:r w:rsidRPr="00DB7869">
        <w:rPr>
          <w:i/>
          <w:sz w:val="18"/>
          <w:szCs w:val="18"/>
        </w:rPr>
        <w:t>Brakujący Element Cyfryzacji Firm – Wnioski dla Państw Członkowskich UE: Najlepsze praktyki wspierające rozwój MMŚP I budowanie potencjału menedżerskiego)</w:t>
      </w:r>
      <w:r w:rsidRPr="00DB7869">
        <w:rPr>
          <w:sz w:val="18"/>
          <w:szCs w:val="18"/>
        </w:rPr>
        <w:t>, http://documents.worldbank.org/curated/en/099110723083021800</w:t>
      </w:r>
    </w:p>
  </w:footnote>
  <w:footnote w:id="30">
    <w:p w14:paraId="0C2434DC" w14:textId="08BAB6ED" w:rsidR="00EC3688" w:rsidRDefault="00EC3688" w:rsidP="005C7273">
      <w:pPr>
        <w:pStyle w:val="Tekstprzypisudolnego"/>
      </w:pPr>
      <w:r w:rsidRPr="00DB7869">
        <w:rPr>
          <w:rStyle w:val="Odwoanieprzypisudolnego"/>
          <w:sz w:val="18"/>
          <w:szCs w:val="18"/>
        </w:rPr>
        <w:footnoteRef/>
      </w:r>
      <w:r w:rsidRPr="00DB7869">
        <w:rPr>
          <w:sz w:val="18"/>
          <w:szCs w:val="18"/>
        </w:rPr>
        <w:t xml:space="preserve"> https://ec.europa.eu/eurostat/databrowser/view/isoc_e_dii/default/table?lang=en</w:t>
      </w:r>
      <w:r w:rsidR="00EE68A3">
        <w:rPr>
          <w:sz w:val="18"/>
          <w:szCs w:val="18"/>
        </w:rPr>
        <w:t>.</w:t>
      </w:r>
    </w:p>
  </w:footnote>
  <w:footnote w:id="31">
    <w:p w14:paraId="04667498" w14:textId="25F681E1" w:rsidR="003127E5" w:rsidRPr="00DB7869" w:rsidRDefault="003127E5" w:rsidP="005C7273">
      <w:pPr>
        <w:pStyle w:val="Tekstprzypisudolnego"/>
        <w:rPr>
          <w:sz w:val="18"/>
          <w:szCs w:val="18"/>
        </w:rPr>
      </w:pPr>
      <w:r w:rsidRPr="00DB7869">
        <w:rPr>
          <w:rStyle w:val="Odwoanieprzypisudolnego"/>
          <w:sz w:val="18"/>
          <w:szCs w:val="18"/>
        </w:rPr>
        <w:footnoteRef/>
      </w:r>
      <w:r w:rsidRPr="00DB7869">
        <w:rPr>
          <w:sz w:val="18"/>
          <w:szCs w:val="18"/>
        </w:rPr>
        <w:t xml:space="preserve"> https://ec.europa.eu/eurostat/databrowser/view/SDG_09_10/default/table</w:t>
      </w:r>
      <w:r w:rsidR="00EE68A3">
        <w:rPr>
          <w:sz w:val="18"/>
          <w:szCs w:val="18"/>
        </w:rPr>
        <w:t>.</w:t>
      </w:r>
    </w:p>
  </w:footnote>
  <w:footnote w:id="32">
    <w:p w14:paraId="397B2F9E" w14:textId="629DB6D8" w:rsidR="00D40BA3" w:rsidRPr="00DB7869" w:rsidRDefault="00D40BA3"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r w:rsidR="00CF1B60" w:rsidRPr="00DB7869">
        <w:rPr>
          <w:sz w:val="18"/>
          <w:szCs w:val="18"/>
        </w:rPr>
        <w:t>https://ec.europa.eu/eurostat/statistics-explained/index.php?title=R%26D_expenditure</w:t>
      </w:r>
      <w:r w:rsidR="00EE68A3">
        <w:rPr>
          <w:sz w:val="18"/>
          <w:szCs w:val="18"/>
        </w:rPr>
        <w:t>.</w:t>
      </w:r>
    </w:p>
  </w:footnote>
  <w:footnote w:id="33">
    <w:p w14:paraId="12EB4DE8" w14:textId="6D1A30F9" w:rsidR="00FD7C59" w:rsidRDefault="00FD7C59" w:rsidP="005C7273">
      <w:pPr>
        <w:pStyle w:val="Tekstprzypisudolnego"/>
      </w:pPr>
      <w:r w:rsidRPr="00DB7869">
        <w:rPr>
          <w:rStyle w:val="Odwoanieprzypisudolnego"/>
          <w:sz w:val="18"/>
          <w:szCs w:val="18"/>
        </w:rPr>
        <w:footnoteRef/>
      </w:r>
      <w:r w:rsidRPr="00DB7869">
        <w:rPr>
          <w:sz w:val="18"/>
          <w:szCs w:val="18"/>
        </w:rPr>
        <w:t xml:space="preserve"> https://projects.research-and-innovation.ec.europa.eu/en/statistics/performance-indicators/european-innovation-scoreboard/eis-2024#/eis</w:t>
      </w:r>
      <w:r w:rsidR="00EE68A3">
        <w:rPr>
          <w:sz w:val="18"/>
          <w:szCs w:val="18"/>
        </w:rPr>
        <w:t>.</w:t>
      </w:r>
    </w:p>
  </w:footnote>
  <w:footnote w:id="34">
    <w:p w14:paraId="58503E40" w14:textId="77777777" w:rsidR="00564B07" w:rsidRPr="00DB7869" w:rsidRDefault="00564B07"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hyperlink r:id="rId2" w:anchor="paragraph_47059" w:history="1">
        <w:r w:rsidRPr="00DB7869">
          <w:rPr>
            <w:rStyle w:val="Hipercze"/>
            <w:sz w:val="18"/>
            <w:szCs w:val="18"/>
          </w:rPr>
          <w:t>https://commission.europa.eu/topics/eu-competitiveness/draghi-report_en#paragraph_47059</w:t>
        </w:r>
      </w:hyperlink>
      <w:r w:rsidRPr="00DB7869">
        <w:rPr>
          <w:sz w:val="18"/>
          <w:szCs w:val="18"/>
        </w:rPr>
        <w:t xml:space="preserve">. </w:t>
      </w:r>
    </w:p>
  </w:footnote>
  <w:footnote w:id="35">
    <w:p w14:paraId="514EF8A3" w14:textId="2BE7B821" w:rsidR="00A115FB" w:rsidRDefault="00A115FB" w:rsidP="005C7273">
      <w:pPr>
        <w:pStyle w:val="Tekstprzypisudolnego"/>
      </w:pPr>
      <w:r w:rsidRPr="00DB7869">
        <w:rPr>
          <w:rStyle w:val="Odwoanieprzypisudolnego"/>
          <w:sz w:val="18"/>
          <w:szCs w:val="18"/>
        </w:rPr>
        <w:footnoteRef/>
      </w:r>
      <w:r w:rsidRPr="00DB7869">
        <w:rPr>
          <w:sz w:val="18"/>
          <w:szCs w:val="18"/>
        </w:rPr>
        <w:t xml:space="preserve"> https://www.euro-stack.info/</w:t>
      </w:r>
      <w:r w:rsidR="00DB7869">
        <w:rPr>
          <w:sz w:val="18"/>
          <w:szCs w:val="18"/>
        </w:rPr>
        <w:t>.</w:t>
      </w:r>
    </w:p>
  </w:footnote>
  <w:footnote w:id="36">
    <w:p w14:paraId="2D9A5EBD" w14:textId="022D09B5" w:rsidR="00312A35" w:rsidRDefault="00312A35" w:rsidP="005C7273">
      <w:pPr>
        <w:pStyle w:val="Tekstprzypisudolnego"/>
      </w:pPr>
      <w:r w:rsidRPr="00DB7869">
        <w:rPr>
          <w:rStyle w:val="Odwoanieprzypisudolnego"/>
          <w:sz w:val="18"/>
          <w:szCs w:val="18"/>
        </w:rPr>
        <w:footnoteRef/>
      </w:r>
      <w:r w:rsidRPr="00DB7869">
        <w:rPr>
          <w:sz w:val="18"/>
          <w:szCs w:val="18"/>
        </w:rPr>
        <w:t xml:space="preserve"> Cele i działania opisane w Strategii dotyczą kompetencji przyszłości, w zakresie jakim warunkują one rozwój cyfrowy.</w:t>
      </w:r>
    </w:p>
  </w:footnote>
  <w:footnote w:id="37">
    <w:p w14:paraId="18E769ED" w14:textId="28D9F23B" w:rsidR="00A86D17" w:rsidRDefault="00A86D17" w:rsidP="005C7273">
      <w:pPr>
        <w:pStyle w:val="Tekstprzypisudolnego"/>
      </w:pPr>
      <w:r w:rsidRPr="00DB7869">
        <w:rPr>
          <w:rStyle w:val="Odwoanieprzypisudolnego"/>
          <w:sz w:val="18"/>
          <w:szCs w:val="18"/>
        </w:rPr>
        <w:footnoteRef/>
      </w:r>
      <w:r w:rsidRPr="00DB7869">
        <w:rPr>
          <w:sz w:val="18"/>
          <w:szCs w:val="18"/>
        </w:rPr>
        <w:t xml:space="preserve"> https://ec.europa.eu/eurostat/databrowser/view/isoc_sk_dskl_i21/default/bar?lang=en&amp;category=isoc.isoc_sk.isoc_sku</w:t>
      </w:r>
      <w:r w:rsidR="00DB7869">
        <w:rPr>
          <w:sz w:val="18"/>
          <w:szCs w:val="18"/>
        </w:rPr>
        <w:t>.</w:t>
      </w:r>
    </w:p>
  </w:footnote>
  <w:footnote w:id="38">
    <w:p w14:paraId="7C855156" w14:textId="18AB1879" w:rsidR="00B81A0B" w:rsidRDefault="00B81A0B" w:rsidP="005C7273">
      <w:pPr>
        <w:pStyle w:val="Tekstprzypisudolnego"/>
      </w:pPr>
      <w:r w:rsidRPr="00DB7869">
        <w:rPr>
          <w:rStyle w:val="Odwoanieprzypisudolnego"/>
          <w:sz w:val="18"/>
          <w:szCs w:val="18"/>
        </w:rPr>
        <w:footnoteRef/>
      </w:r>
      <w:r w:rsidRPr="00DB7869">
        <w:rPr>
          <w:sz w:val="18"/>
          <w:szCs w:val="18"/>
        </w:rPr>
        <w:t xml:space="preserve"> https://pie.net.pl/67-proc-polakow-jest-za-szerszym-stosowaniem-ai-w-administracji-publicznej/</w:t>
      </w:r>
      <w:r w:rsidR="00DB7869">
        <w:rPr>
          <w:sz w:val="18"/>
          <w:szCs w:val="18"/>
        </w:rPr>
        <w:t>.</w:t>
      </w:r>
    </w:p>
  </w:footnote>
  <w:footnote w:id="39">
    <w:p w14:paraId="346D048F" w14:textId="1A4D2B7B" w:rsidR="00774267" w:rsidRDefault="00774267" w:rsidP="005C7273">
      <w:pPr>
        <w:pStyle w:val="Tekstprzypisudolnego"/>
      </w:pPr>
      <w:r>
        <w:rPr>
          <w:rStyle w:val="Odwoanieprzypisudolnego"/>
        </w:rPr>
        <w:footnoteRef/>
      </w:r>
      <w:r>
        <w:t xml:space="preserve"> </w:t>
      </w:r>
      <w:hyperlink r:id="rId3" w:history="1">
        <w:r w:rsidRPr="00774267">
          <w:rPr>
            <w:rStyle w:val="Hipercze"/>
          </w:rPr>
          <w:t>https://ec.europa.eu/eurostat/databrowser/view/isoc_eb_p3d/default/table?lang=en</w:t>
        </w:r>
      </w:hyperlink>
    </w:p>
  </w:footnote>
  <w:footnote w:id="40">
    <w:p w14:paraId="61FDF1E5" w14:textId="60D3BA75" w:rsidR="004160BF" w:rsidRDefault="004160BF" w:rsidP="005C7273">
      <w:pPr>
        <w:pStyle w:val="Tekstprzypisudolnego"/>
      </w:pPr>
      <w:r>
        <w:rPr>
          <w:rStyle w:val="Odwoanieprzypisudolnego"/>
        </w:rPr>
        <w:footnoteRef/>
      </w:r>
      <w:r>
        <w:t xml:space="preserve"> </w:t>
      </w:r>
      <w:hyperlink r:id="rId4" w:anchor="R.26D_expenditure_by_source_of_funds" w:history="1">
        <w:r w:rsidRPr="00E03B89">
          <w:rPr>
            <w:rStyle w:val="Hipercze"/>
          </w:rPr>
          <w:t>https://ec.europa.eu/eurostat/statistics-explained/index.php?title=R%26D_expenditure#R.26D_expenditure_by_source_of_funds</w:t>
        </w:r>
      </w:hyperlink>
      <w:r>
        <w:t xml:space="preserve"> </w:t>
      </w:r>
    </w:p>
  </w:footnote>
  <w:footnote w:id="41">
    <w:p w14:paraId="17EA6C69" w14:textId="50F61B92" w:rsidR="00887D36" w:rsidRPr="002376FB" w:rsidRDefault="00887D36" w:rsidP="005C7273">
      <w:pPr>
        <w:pStyle w:val="Czarnyprzypis"/>
        <w:spacing w:after="0" w:line="240" w:lineRule="auto"/>
      </w:pPr>
      <w:r w:rsidRPr="002376FB">
        <w:rPr>
          <w:rStyle w:val="Odwoanieprzypisudolnego"/>
        </w:rPr>
        <w:footnoteRef/>
      </w:r>
      <w:r w:rsidRPr="002376FB">
        <w:t xml:space="preserve"> https://pie.net.pl/wp-content/uploads/2024/10/Podaz-pracy.pdf</w:t>
      </w:r>
      <w:r w:rsidR="007C5FCD">
        <w:t>.</w:t>
      </w:r>
    </w:p>
  </w:footnote>
  <w:footnote w:id="42">
    <w:p w14:paraId="174DBC42" w14:textId="23458916" w:rsidR="00887D36" w:rsidRPr="002376FB" w:rsidRDefault="00887D36" w:rsidP="005C7273">
      <w:pPr>
        <w:pStyle w:val="Czarnyprzypis"/>
        <w:spacing w:after="0" w:line="240" w:lineRule="auto"/>
      </w:pPr>
      <w:r w:rsidRPr="002376FB">
        <w:rPr>
          <w:rStyle w:val="Odwoanieprzypisudolnego"/>
        </w:rPr>
        <w:footnoteRef/>
      </w:r>
      <w:r w:rsidRPr="002376FB">
        <w:t xml:space="preserve"> https://pie.net.pl/wp-content/uploads/2024/10/Podaz-pracy.pdf</w:t>
      </w:r>
      <w:r w:rsidR="007C5FCD">
        <w:t>.</w:t>
      </w:r>
    </w:p>
  </w:footnote>
  <w:footnote w:id="43">
    <w:p w14:paraId="1C3BE7BA" w14:textId="77777777" w:rsidR="00887D36" w:rsidRPr="002376FB" w:rsidRDefault="00887D36" w:rsidP="005C7273">
      <w:pPr>
        <w:pStyle w:val="Czarnyprzypis"/>
        <w:spacing w:after="0" w:line="240" w:lineRule="auto"/>
      </w:pPr>
      <w:r w:rsidRPr="002376FB">
        <w:rPr>
          <w:rStyle w:val="Odwoanieprzypisudolnego"/>
        </w:rPr>
        <w:footnoteRef/>
      </w:r>
      <w:r w:rsidRPr="002376FB">
        <w:t xml:space="preserve"> https://pie.net.pl/wp-content/uploads/2024/10/Podaz-pracy.pdf</w:t>
      </w:r>
    </w:p>
  </w:footnote>
  <w:footnote w:id="44">
    <w:p w14:paraId="41358371" w14:textId="77777777" w:rsidR="00887D36" w:rsidRPr="002376FB" w:rsidRDefault="00887D36" w:rsidP="005C7273">
      <w:pPr>
        <w:pStyle w:val="Czarnyprzypis"/>
        <w:spacing w:after="0" w:line="240" w:lineRule="auto"/>
      </w:pPr>
      <w:r w:rsidRPr="002376FB">
        <w:rPr>
          <w:rStyle w:val="Odwoanieprzypisudolnego"/>
        </w:rPr>
        <w:footnoteRef/>
      </w:r>
      <w:r w:rsidRPr="002376FB">
        <w:t xml:space="preserve"> https://pie.net.pl/wp-content/uploads/2024/07/Robotyzacja-w-Polsce-w-2023.pdf</w:t>
      </w:r>
    </w:p>
  </w:footnote>
  <w:footnote w:id="45">
    <w:p w14:paraId="3D005AB8" w14:textId="77777777" w:rsidR="00887D36" w:rsidRPr="002376FB" w:rsidRDefault="00887D36" w:rsidP="005C7273">
      <w:pPr>
        <w:pStyle w:val="Czarnyprzypis"/>
        <w:spacing w:after="0" w:line="240" w:lineRule="auto"/>
      </w:pPr>
      <w:r w:rsidRPr="002376FB">
        <w:rPr>
          <w:rStyle w:val="Odwoanieprzypisudolnego"/>
        </w:rPr>
        <w:footnoteRef/>
      </w:r>
      <w:r w:rsidRPr="002376FB">
        <w:t xml:space="preserve"> https://www.whitehouse.gov/wp-content/uploads/2024/03/ERP-2024.pdf</w:t>
      </w:r>
    </w:p>
  </w:footnote>
  <w:footnote w:id="46">
    <w:p w14:paraId="5E187322" w14:textId="7C4F9A27" w:rsidR="001F4067" w:rsidRDefault="001F4067" w:rsidP="005C7273">
      <w:pPr>
        <w:pStyle w:val="Tekstprzypisudolnego"/>
      </w:pPr>
      <w:r>
        <w:rPr>
          <w:rStyle w:val="Odwoanieprzypisudolnego"/>
        </w:rPr>
        <w:footnoteRef/>
      </w:r>
      <w:r>
        <w:t xml:space="preserve"> </w:t>
      </w:r>
      <w:r w:rsidR="00E70E3D" w:rsidRPr="00746643">
        <w:t>Sprawozdanie z działalności Prezesa UKE za 2024 rok, https://bip.uke.gov.pl/sprawozdania/sprawozdania-prezesa-uke/sprawozdanie-prezesa-uke-z-dzialalnosci-prowadzonej-w-2024-r-,8.html</w:t>
      </w:r>
      <w:r w:rsidR="00496711">
        <w:t>.</w:t>
      </w:r>
    </w:p>
  </w:footnote>
  <w:footnote w:id="47">
    <w:p w14:paraId="7E2C52C8" w14:textId="68524122" w:rsidR="00E70E3D" w:rsidRDefault="00E70E3D" w:rsidP="005C7273">
      <w:pPr>
        <w:pStyle w:val="Tekstprzypisudolnego"/>
      </w:pPr>
      <w:r>
        <w:rPr>
          <w:rStyle w:val="Odwoanieprzypisudolnego"/>
        </w:rPr>
        <w:footnoteRef/>
      </w:r>
      <w:r>
        <w:t xml:space="preserve"> </w:t>
      </w:r>
      <w:r w:rsidR="00860B09" w:rsidRPr="00410CDD">
        <w:t xml:space="preserve">Raport o stanie rynku telekomunikacyjnego w </w:t>
      </w:r>
      <w:r w:rsidR="00DF35E3">
        <w:t>2024</w:t>
      </w:r>
      <w:r w:rsidR="00DF35E3" w:rsidRPr="00410CDD">
        <w:t xml:space="preserve"> </w:t>
      </w:r>
      <w:r w:rsidR="00860B09" w:rsidRPr="00410CDD">
        <w:t xml:space="preserve">roku, </w:t>
      </w:r>
      <w:r w:rsidR="00023897" w:rsidRPr="00023897">
        <w:t>https://www.uke.gov.pl/akt/raport-o-stanie-rynku-telekomunikacyjnego-w-2024-roku,590.html</w:t>
      </w:r>
      <w:r w:rsidR="00496711">
        <w:t>.</w:t>
      </w:r>
    </w:p>
  </w:footnote>
  <w:footnote w:id="48">
    <w:p w14:paraId="6E2DC40B" w14:textId="63928EFC" w:rsidR="008E5958" w:rsidRDefault="008E5958">
      <w:pPr>
        <w:pStyle w:val="Tekstprzypisudolnego"/>
      </w:pPr>
      <w:r>
        <w:rPr>
          <w:rStyle w:val="Odwoanieprzypisudolnego"/>
        </w:rPr>
        <w:footnoteRef/>
      </w:r>
      <w:r>
        <w:t xml:space="preserve"> </w:t>
      </w:r>
      <w:r w:rsidR="007C4028">
        <w:t>Raport o stanie rynku telekomunikacyjnego w 2024 roku, https://www.uke.gov.pl/akt/raport-o-stanie-rynku-telekomunikacyjnego-w-2024-roku,590.html</w:t>
      </w:r>
      <w:r w:rsidR="00496711">
        <w:t>.</w:t>
      </w:r>
    </w:p>
  </w:footnote>
  <w:footnote w:id="49">
    <w:p w14:paraId="7970176D" w14:textId="13311610" w:rsidR="0062338E" w:rsidRDefault="0062338E" w:rsidP="005C7273">
      <w:pPr>
        <w:pStyle w:val="Tekstprzypisudolnego"/>
      </w:pPr>
      <w:r w:rsidRPr="00DB7869">
        <w:rPr>
          <w:rStyle w:val="Odwoanieprzypisudolnego"/>
          <w:sz w:val="18"/>
          <w:szCs w:val="18"/>
        </w:rPr>
        <w:footnoteRef/>
      </w:r>
      <w:r w:rsidRPr="00DB7869">
        <w:rPr>
          <w:sz w:val="18"/>
          <w:szCs w:val="18"/>
        </w:rPr>
        <w:t xml:space="preserve"> </w:t>
      </w:r>
      <w:r w:rsidR="004C4992" w:rsidRPr="00DB7869">
        <w:rPr>
          <w:sz w:val="18"/>
          <w:szCs w:val="18"/>
        </w:rPr>
        <w:t>Ustaw</w:t>
      </w:r>
      <w:r w:rsidR="00217068" w:rsidRPr="00DB7869">
        <w:rPr>
          <w:sz w:val="18"/>
          <w:szCs w:val="18"/>
        </w:rPr>
        <w:t>a</w:t>
      </w:r>
      <w:r w:rsidR="004C4992" w:rsidRPr="00DB7869">
        <w:rPr>
          <w:sz w:val="18"/>
          <w:szCs w:val="18"/>
        </w:rPr>
        <w:t xml:space="preserve"> z dnia 7 maja 2010 r. o wspieraniu rozwoju usług i sieci telekomunikacyjnych</w:t>
      </w:r>
      <w:r w:rsidR="00547521" w:rsidRPr="00DB7869">
        <w:rPr>
          <w:sz w:val="18"/>
          <w:szCs w:val="18"/>
        </w:rPr>
        <w:t xml:space="preserve"> (Dz. U. z 2025 r. poz. 311</w:t>
      </w:r>
      <w:r w:rsidR="000F1CE4">
        <w:rPr>
          <w:sz w:val="18"/>
          <w:szCs w:val="18"/>
        </w:rPr>
        <w:t xml:space="preserve"> i 1019</w:t>
      </w:r>
      <w:r w:rsidR="00547521" w:rsidRPr="00DB7869">
        <w:rPr>
          <w:sz w:val="18"/>
          <w:szCs w:val="18"/>
        </w:rPr>
        <w:t>)</w:t>
      </w:r>
      <w:r w:rsidR="00496711">
        <w:rPr>
          <w:sz w:val="18"/>
          <w:szCs w:val="18"/>
        </w:rPr>
        <w:t>.</w:t>
      </w:r>
    </w:p>
  </w:footnote>
  <w:footnote w:id="50">
    <w:p w14:paraId="4E438B68" w14:textId="222BB4AF" w:rsidR="00E05901" w:rsidRPr="002376FB" w:rsidRDefault="00E05901" w:rsidP="005C7273">
      <w:pPr>
        <w:pStyle w:val="Czarnyprzypis"/>
        <w:spacing w:after="0" w:line="240" w:lineRule="auto"/>
      </w:pPr>
      <w:r w:rsidRPr="002376FB">
        <w:rPr>
          <w:rStyle w:val="Odwoanieprzypisudolnego"/>
        </w:rPr>
        <w:footnoteRef/>
      </w:r>
      <w:r w:rsidRPr="002376FB">
        <w:t xml:space="preserve"> </w:t>
      </w:r>
      <w:r w:rsidR="0026082D" w:rsidRPr="0026082D">
        <w:t>Rozporządzenie Parlamentu Europejskiego i Rady (UE) 2024/1309 z dnia 29 kwietnia 2024 r. w sprawie środków mających na celu zmniejszenie kosztów wdrażania gigabitowych sieci łączności elektronicznej, zmieniające rozporządzenie (UE) 2015/2120 i uchylające dyrektywę 2014/61/UE (akt w sprawie infrastruktury gigabitowej</w:t>
      </w:r>
      <w:r w:rsidR="0026082D">
        <w:t>), (</w:t>
      </w:r>
      <w:r w:rsidRPr="002376FB">
        <w:t>https://eur-lex.europa.eu/legal-content/PL/TXT/?uri=CELEX:32024R1309</w:t>
      </w:r>
      <w:r w:rsidR="0026082D">
        <w:t>).</w:t>
      </w:r>
    </w:p>
  </w:footnote>
  <w:footnote w:id="51">
    <w:p w14:paraId="15E33B38" w14:textId="4310F140" w:rsidR="00714F97" w:rsidRPr="00E66E49" w:rsidRDefault="00714F97" w:rsidP="005C7273">
      <w:pPr>
        <w:pStyle w:val="Tekstprzypisudolnego"/>
      </w:pPr>
      <w:r>
        <w:rPr>
          <w:rStyle w:val="Odwoanieprzypisudolnego"/>
        </w:rPr>
        <w:footnoteRef/>
      </w:r>
      <w:r>
        <w:t xml:space="preserve"> </w:t>
      </w:r>
      <w:r w:rsidR="00E10CFF" w:rsidRPr="00DB7869">
        <w:rPr>
          <w:sz w:val="18"/>
          <w:szCs w:val="18"/>
        </w:rPr>
        <w:t xml:space="preserve">OECD definiuje kompetencje przyszłości jako zdolności kognitywne, społeczne i emocjonalne niezbędne do funkcjonowania w złożonym, szybko zmieniającym się świecie, zarówno zawodowo, jak i prywatnie. Należą do nich: kreatywność i krytyczne myślenie, odpowiedzialność i inicjatywa, umiejętność współpracy, umiejętności cyfrowe i medialne. </w:t>
      </w:r>
      <w:r w:rsidR="00E10CFF" w:rsidRPr="00E66E49">
        <w:rPr>
          <w:sz w:val="18"/>
          <w:szCs w:val="18"/>
        </w:rPr>
        <w:t xml:space="preserve">Źródło: OECD Learning </w:t>
      </w:r>
      <w:proofErr w:type="spellStart"/>
      <w:r w:rsidR="00E10CFF" w:rsidRPr="00E66E49">
        <w:rPr>
          <w:sz w:val="18"/>
          <w:szCs w:val="18"/>
        </w:rPr>
        <w:t>Compass</w:t>
      </w:r>
      <w:proofErr w:type="spellEnd"/>
      <w:r w:rsidR="00E10CFF" w:rsidRPr="00E66E49">
        <w:rPr>
          <w:sz w:val="18"/>
          <w:szCs w:val="18"/>
        </w:rPr>
        <w:t xml:space="preserve"> 2030</w:t>
      </w:r>
      <w:r w:rsidR="00992C15" w:rsidRPr="00E66E49">
        <w:rPr>
          <w:sz w:val="18"/>
          <w:szCs w:val="18"/>
        </w:rPr>
        <w:t>.</w:t>
      </w:r>
    </w:p>
  </w:footnote>
  <w:footnote w:id="52">
    <w:p w14:paraId="13241E22" w14:textId="5707001B" w:rsidR="00643584" w:rsidRDefault="00643584" w:rsidP="005C7273">
      <w:pPr>
        <w:pStyle w:val="Tekstprzypisudolnego"/>
        <w:rPr>
          <w:rFonts w:cs="Arial"/>
          <w:sz w:val="18"/>
          <w:szCs w:val="18"/>
        </w:rPr>
      </w:pPr>
      <w:r w:rsidRPr="00DB7869">
        <w:rPr>
          <w:rStyle w:val="Odwoanieprzypisudolnego"/>
          <w:rFonts w:cs="Arial"/>
          <w:sz w:val="18"/>
          <w:szCs w:val="18"/>
        </w:rPr>
        <w:footnoteRef/>
      </w:r>
      <w:r w:rsidRPr="00DB7869">
        <w:rPr>
          <w:rFonts w:cs="Arial"/>
          <w:sz w:val="18"/>
          <w:szCs w:val="18"/>
        </w:rPr>
        <w:t xml:space="preserve"> Wskaźnik poziomu umiejętności cyfrowych na poziomie krajowym mierzony jest przez Główny Urząd Statystyczny co roku. Wyniki na poziomie europejskim </w:t>
      </w:r>
      <w:r w:rsidR="00CF6D10">
        <w:rPr>
          <w:rFonts w:cs="Arial"/>
          <w:sz w:val="18"/>
          <w:szCs w:val="18"/>
        </w:rPr>
        <w:t xml:space="preserve">także </w:t>
      </w:r>
      <w:r w:rsidRPr="00DB7869">
        <w:rPr>
          <w:rFonts w:cs="Arial"/>
          <w:sz w:val="18"/>
          <w:szCs w:val="18"/>
        </w:rPr>
        <w:t xml:space="preserve">mierzone przez </w:t>
      </w:r>
      <w:r w:rsidR="00D41A07">
        <w:rPr>
          <w:rFonts w:cs="Arial"/>
          <w:sz w:val="18"/>
          <w:szCs w:val="18"/>
        </w:rPr>
        <w:t>GUS, są prezentowane w bazach Eurostat</w:t>
      </w:r>
      <w:r w:rsidR="000B0C15">
        <w:rPr>
          <w:rFonts w:cs="Arial"/>
          <w:sz w:val="18"/>
          <w:szCs w:val="18"/>
        </w:rPr>
        <w:t>u</w:t>
      </w:r>
      <w:r w:rsidRPr="00DB7869">
        <w:rPr>
          <w:rFonts w:cs="Arial"/>
          <w:sz w:val="18"/>
          <w:szCs w:val="18"/>
        </w:rPr>
        <w:t xml:space="preserve"> z częstotliwością dwuletnią; </w:t>
      </w:r>
      <w:r>
        <w:rPr>
          <w:rFonts w:cs="Arial"/>
          <w:sz w:val="18"/>
          <w:szCs w:val="18"/>
        </w:rPr>
        <w:t>raport GUS:</w:t>
      </w:r>
      <w:r w:rsidR="00080C92">
        <w:rPr>
          <w:rFonts w:cs="Arial"/>
          <w:sz w:val="18"/>
          <w:szCs w:val="18"/>
        </w:rPr>
        <w:t xml:space="preserve"> </w:t>
      </w:r>
    </w:p>
    <w:p w14:paraId="7763B75B" w14:textId="0F8129BB" w:rsidR="00303AF9" w:rsidRPr="00865955" w:rsidRDefault="002866C5" w:rsidP="005C7273">
      <w:pPr>
        <w:pStyle w:val="Tekstprzypisudolnego"/>
        <w:rPr>
          <w:rFonts w:cs="Arial"/>
        </w:rPr>
      </w:pPr>
      <w:r w:rsidRPr="002866C5">
        <w:rPr>
          <w:rFonts w:cs="Arial"/>
        </w:rPr>
        <w:t>https://stat.gov.pl/obszary-tematyczne/nauka-i-technika-spoleczenstwo-informacyjne/spoleczenstwo-informacyjne/spoleczenstwo-informacyjne-w-polsce-w-2025-r-,1,19.html</w:t>
      </w:r>
    </w:p>
  </w:footnote>
  <w:footnote w:id="53">
    <w:p w14:paraId="77BAB938" w14:textId="41BD088B" w:rsidR="00AD35B9" w:rsidRPr="00DB7869" w:rsidRDefault="00AD35B9" w:rsidP="005C7273">
      <w:pPr>
        <w:pStyle w:val="Czarnyprzypis"/>
        <w:spacing w:after="0" w:line="240" w:lineRule="auto"/>
      </w:pPr>
      <w:r w:rsidRPr="002376FB">
        <w:rPr>
          <w:rStyle w:val="Odwoanieprzypisudolnego"/>
        </w:rPr>
        <w:footnoteRef/>
      </w:r>
      <w:r w:rsidRPr="00DB7869">
        <w:t xml:space="preserve"> Eurostat: https://ec.europa.eu/eurostat/databrowser/view/isoc_sk_dskl_i21/default/table?lang=en&amp;category=isoc.isoc_sk.isoc_sku</w:t>
      </w:r>
      <w:r w:rsidR="00992C15">
        <w:t>.</w:t>
      </w:r>
    </w:p>
  </w:footnote>
  <w:footnote w:id="54">
    <w:p w14:paraId="5160A383" w14:textId="77777777" w:rsidR="00AD35B9" w:rsidRPr="00B70BE4" w:rsidRDefault="00AD35B9" w:rsidP="005C7273">
      <w:pPr>
        <w:pStyle w:val="Tekstprzypisudolnego"/>
        <w:rPr>
          <w:rFonts w:cs="Arial"/>
          <w:sz w:val="18"/>
          <w:szCs w:val="18"/>
        </w:rPr>
      </w:pPr>
      <w:r w:rsidRPr="00B70BE4">
        <w:rPr>
          <w:rStyle w:val="Odwoanieprzypisudolnego"/>
          <w:rFonts w:cs="Arial"/>
          <w:sz w:val="18"/>
          <w:szCs w:val="18"/>
        </w:rPr>
        <w:footnoteRef/>
      </w:r>
      <w:r w:rsidRPr="00B70BE4">
        <w:rPr>
          <w:rFonts w:cs="Arial"/>
          <w:sz w:val="18"/>
          <w:szCs w:val="18"/>
        </w:rPr>
        <w:t xml:space="preserve"> Wprowadzone w dokumencie rozróżnienie poziomu umiejętności cyfrowych wynika z </w:t>
      </w:r>
      <w:r>
        <w:rPr>
          <w:rFonts w:cs="Arial"/>
          <w:sz w:val="18"/>
          <w:szCs w:val="18"/>
        </w:rPr>
        <w:t>Europejskich Ram Kompetencji Cyfrowych DIGICOMP</w:t>
      </w:r>
      <w:r w:rsidRPr="00B70BE4">
        <w:rPr>
          <w:rFonts w:cs="Arial"/>
          <w:sz w:val="18"/>
          <w:szCs w:val="18"/>
        </w:rPr>
        <w:t>. Pełna definicja została przytoczona w słowniku.</w:t>
      </w:r>
    </w:p>
  </w:footnote>
  <w:footnote w:id="55">
    <w:p w14:paraId="5F5CF123" w14:textId="47244C80" w:rsidR="007F6D14" w:rsidRDefault="007F6D14">
      <w:pPr>
        <w:pStyle w:val="Tekstprzypisudolnego"/>
      </w:pPr>
      <w:r w:rsidRPr="00A42E1B">
        <w:rPr>
          <w:rFonts w:cs="Arial"/>
          <w:sz w:val="18"/>
          <w:szCs w:val="18"/>
        </w:rPr>
        <w:footnoteRef/>
      </w:r>
      <w:r w:rsidRPr="00A42E1B">
        <w:rPr>
          <w:rFonts w:cs="Arial"/>
          <w:sz w:val="18"/>
          <w:szCs w:val="18"/>
        </w:rPr>
        <w:t xml:space="preserve"> </w:t>
      </w:r>
      <w:hyperlink r:id="rId5" w:history="1">
        <w:r w:rsidRPr="00A42E1B">
          <w:rPr>
            <w:rFonts w:cs="Arial"/>
            <w:sz w:val="18"/>
            <w:szCs w:val="18"/>
          </w:rPr>
          <w:t>https://stat.gov.pl/obszary-tematyczne/nauka-i-technika-spoleczenstwo-informacyjne/spoleczenstwo-informacyjne/wykorzystanie-technologii-informacyjno-komunikacyjnych-w-przedsiebiorstwach-i-gospodarstwach-domowych-w-2025-r-,3,25.html</w:t>
        </w:r>
      </w:hyperlink>
    </w:p>
  </w:footnote>
  <w:footnote w:id="56">
    <w:p w14:paraId="6BA4C24F" w14:textId="3B2A4164" w:rsidR="00643584" w:rsidRPr="002376FB" w:rsidRDefault="00643584" w:rsidP="005C7273">
      <w:pPr>
        <w:pStyle w:val="Czarnyprzypis"/>
        <w:spacing w:after="0" w:line="240" w:lineRule="auto"/>
      </w:pPr>
      <w:r w:rsidRPr="002376FB">
        <w:rPr>
          <w:rStyle w:val="Odwoanieprzypisudolnego"/>
        </w:rPr>
        <w:footnoteRef/>
      </w:r>
      <w:r w:rsidRPr="002376FB">
        <w:t xml:space="preserve"> Eurostat: https://ec.europa.eu/eurostat/databrowser/view/isoc_sks_itspt/default/table?lang=en&amp;category=isoc.isoc_sk.isoc_sks.isoc_skslf</w:t>
      </w:r>
      <w:r w:rsidR="00FB7836">
        <w:t>.</w:t>
      </w:r>
    </w:p>
  </w:footnote>
  <w:footnote w:id="57">
    <w:p w14:paraId="2ABF473D" w14:textId="77777777" w:rsidR="00643584" w:rsidRPr="00DB1701" w:rsidRDefault="00643584" w:rsidP="005C7273">
      <w:pPr>
        <w:pStyle w:val="Czarnyprzypis"/>
        <w:spacing w:after="0" w:line="240" w:lineRule="auto"/>
        <w:rPr>
          <w:color w:val="auto"/>
        </w:rPr>
      </w:pPr>
      <w:r w:rsidRPr="00DB1701">
        <w:rPr>
          <w:rStyle w:val="Odwoanieprzypisudolnego"/>
          <w:color w:val="auto"/>
        </w:rPr>
        <w:footnoteRef/>
      </w:r>
      <w:r w:rsidRPr="00DB1701">
        <w:rPr>
          <w:color w:val="auto"/>
        </w:rPr>
        <w:t xml:space="preserve"> Eurostat: https://ec.europa.eu/eurostat/databrowser/view/isoc_sks_itsps/default/table?lang=en&amp;category=isoc.isoc_sk.isoc_sks.isoc_skslf</w:t>
      </w:r>
    </w:p>
  </w:footnote>
  <w:footnote w:id="58">
    <w:p w14:paraId="071CB06D" w14:textId="3699A033" w:rsidR="00643584" w:rsidRPr="00DB1701" w:rsidRDefault="00643584" w:rsidP="005C7273">
      <w:pPr>
        <w:pStyle w:val="Czarnyprzypis"/>
        <w:spacing w:after="0" w:line="240" w:lineRule="auto"/>
        <w:rPr>
          <w:color w:val="auto"/>
        </w:rPr>
      </w:pPr>
      <w:r w:rsidRPr="00DB1701">
        <w:rPr>
          <w:rStyle w:val="Odwoanieprzypisudolnego"/>
          <w:color w:val="auto"/>
        </w:rPr>
        <w:footnoteRef/>
      </w:r>
      <w:r w:rsidRPr="00DB1701">
        <w:rPr>
          <w:color w:val="auto"/>
        </w:rPr>
        <w:t xml:space="preserve"> Eurostat:</w:t>
      </w:r>
      <w:r w:rsidR="00B53BA6">
        <w:t xml:space="preserve"> </w:t>
      </w:r>
      <w:r w:rsidR="00B53BA6" w:rsidRPr="00B53BA6">
        <w:t>https://ec.europa.eu/eurostat/databrowser/view/isoc_sk_dskl_i21__custom_19825455/default/table</w:t>
      </w:r>
    </w:p>
    <w:p w14:paraId="72A90117" w14:textId="77777777" w:rsidR="00643584" w:rsidRPr="00DB1701" w:rsidRDefault="00222296" w:rsidP="005C7273">
      <w:pPr>
        <w:pStyle w:val="Czarnyprzypis"/>
        <w:spacing w:after="0" w:line="240" w:lineRule="auto"/>
        <w:rPr>
          <w:color w:val="auto"/>
        </w:rPr>
      </w:pPr>
      <w:hyperlink r:id="rId6" w:history="1">
        <w:r w:rsidR="00643584" w:rsidRPr="00DB1701">
          <w:rPr>
            <w:rStyle w:val="Hipercze1"/>
            <w:color w:val="auto"/>
            <w:u w:val="none"/>
          </w:rPr>
          <w:t>https://ec.europa.eu/eurostat/databrowser/view/educ_uoe_grad02__custom_12849024/default/table?lang=en</w:t>
        </w:r>
      </w:hyperlink>
    </w:p>
  </w:footnote>
  <w:footnote w:id="59">
    <w:p w14:paraId="589BB1BC" w14:textId="77777777" w:rsidR="00643584" w:rsidRPr="00DB1701" w:rsidRDefault="00643584" w:rsidP="005C7273">
      <w:pPr>
        <w:pStyle w:val="Czarnyprzypis"/>
        <w:spacing w:after="0" w:line="240" w:lineRule="auto"/>
        <w:rPr>
          <w:color w:val="auto"/>
        </w:rPr>
      </w:pPr>
      <w:r w:rsidRPr="00DB1701">
        <w:rPr>
          <w:rStyle w:val="Odwoanieprzypisudolnego"/>
          <w:color w:val="auto"/>
        </w:rPr>
        <w:footnoteRef/>
      </w:r>
      <w:r w:rsidRPr="00DB1701">
        <w:rPr>
          <w:color w:val="auto"/>
        </w:rPr>
        <w:t xml:space="preserve"> Eurostat: https://ec.europa.eu/eurostat/databrowser/view/educ_uoe_grad03__custom_12512661/default/table?lang=en</w:t>
      </w:r>
    </w:p>
  </w:footnote>
  <w:footnote w:id="60">
    <w:p w14:paraId="67FE662A" w14:textId="77777777" w:rsidR="00643584" w:rsidRPr="002376FB" w:rsidRDefault="00643584" w:rsidP="005C7273">
      <w:pPr>
        <w:pStyle w:val="Czarnyprzypis"/>
        <w:spacing w:after="0" w:line="240" w:lineRule="auto"/>
      </w:pPr>
      <w:r w:rsidRPr="00DB1701">
        <w:rPr>
          <w:rStyle w:val="Odwoanieprzypisudolnego"/>
          <w:color w:val="auto"/>
        </w:rPr>
        <w:footnoteRef/>
      </w:r>
      <w:r w:rsidRPr="00DB1701">
        <w:rPr>
          <w:color w:val="auto"/>
        </w:rPr>
        <w:t xml:space="preserve"> Eurostat: https://ec.europa.eu/eurostat/databrowser/view/educ_uoe_grad03__custom_12512714/default/table?lang=en</w:t>
      </w:r>
    </w:p>
  </w:footnote>
  <w:footnote w:id="61">
    <w:p w14:paraId="4D29AC92" w14:textId="7F933191" w:rsidR="00AE184F" w:rsidRPr="00DB7869" w:rsidRDefault="00AE184F" w:rsidP="005C7273">
      <w:pPr>
        <w:pStyle w:val="Tekstprzypisudolnego"/>
        <w:rPr>
          <w:sz w:val="18"/>
          <w:szCs w:val="18"/>
        </w:rPr>
      </w:pPr>
      <w:r w:rsidRPr="00DB7869">
        <w:rPr>
          <w:rStyle w:val="Odwoanieprzypisudolnego"/>
          <w:sz w:val="18"/>
          <w:szCs w:val="18"/>
        </w:rPr>
        <w:footnoteRef/>
      </w:r>
      <w:r w:rsidRPr="00DB7869">
        <w:rPr>
          <w:sz w:val="18"/>
          <w:szCs w:val="18"/>
        </w:rPr>
        <w:t xml:space="preserve"> Ustawa z dnia 5 lipca 2018 r. o krajowym systemie </w:t>
      </w:r>
      <w:proofErr w:type="spellStart"/>
      <w:r w:rsidRPr="00DB7869">
        <w:rPr>
          <w:sz w:val="18"/>
          <w:szCs w:val="18"/>
        </w:rPr>
        <w:t>cyberbezpieczeństwa</w:t>
      </w:r>
      <w:proofErr w:type="spellEnd"/>
      <w:r w:rsidRPr="00DB7869">
        <w:rPr>
          <w:sz w:val="18"/>
          <w:szCs w:val="18"/>
        </w:rPr>
        <w:t xml:space="preserve"> (Dz. U. z 2024 r. poz. 1077</w:t>
      </w:r>
      <w:r w:rsidR="00187C85">
        <w:rPr>
          <w:sz w:val="18"/>
          <w:szCs w:val="18"/>
        </w:rPr>
        <w:t xml:space="preserve"> i</w:t>
      </w:r>
      <w:r w:rsidRPr="00DB7869">
        <w:rPr>
          <w:sz w:val="18"/>
          <w:szCs w:val="18"/>
        </w:rPr>
        <w:t xml:space="preserve"> 1222</w:t>
      </w:r>
      <w:r w:rsidR="00E40E00">
        <w:rPr>
          <w:sz w:val="18"/>
          <w:szCs w:val="18"/>
        </w:rPr>
        <w:t xml:space="preserve"> oraz z 2025 r. poz. 1017 i 1069</w:t>
      </w:r>
      <w:r w:rsidRPr="00DB7869">
        <w:rPr>
          <w:sz w:val="18"/>
          <w:szCs w:val="18"/>
        </w:rPr>
        <w:t>).</w:t>
      </w:r>
    </w:p>
  </w:footnote>
  <w:footnote w:id="62">
    <w:p w14:paraId="44E66D98" w14:textId="74AFD173" w:rsidR="0031559C" w:rsidRPr="00DB7869" w:rsidRDefault="0031559C" w:rsidP="005C7273">
      <w:pPr>
        <w:pStyle w:val="Tekstprzypisudolnego"/>
        <w:rPr>
          <w:sz w:val="18"/>
          <w:szCs w:val="18"/>
        </w:rPr>
      </w:pPr>
      <w:r w:rsidRPr="00DB7869">
        <w:rPr>
          <w:rStyle w:val="Odwoanieprzypisudolnego"/>
          <w:sz w:val="18"/>
          <w:szCs w:val="18"/>
        </w:rPr>
        <w:footnoteRef/>
      </w:r>
      <w:r w:rsidRPr="00DB7869">
        <w:rPr>
          <w:sz w:val="18"/>
          <w:szCs w:val="18"/>
        </w:rPr>
        <w:t xml:space="preserve"> Dyrektywa</w:t>
      </w:r>
      <w:r>
        <w:rPr>
          <w:sz w:val="18"/>
          <w:szCs w:val="18"/>
        </w:rPr>
        <w:t xml:space="preserve"> Parlamentu Europejskiego i Rady (UE) 2022/</w:t>
      </w:r>
      <w:r w:rsidR="009E1751">
        <w:rPr>
          <w:sz w:val="18"/>
          <w:szCs w:val="18"/>
        </w:rPr>
        <w:t xml:space="preserve">2555 z dnia 14 grudnia 2022 r. w sprawie środków na rzecz wysokiego poziomu </w:t>
      </w:r>
      <w:proofErr w:type="spellStart"/>
      <w:r w:rsidR="009E1751">
        <w:rPr>
          <w:sz w:val="18"/>
          <w:szCs w:val="18"/>
        </w:rPr>
        <w:t>cyberbezpieczeństwa</w:t>
      </w:r>
      <w:proofErr w:type="spellEnd"/>
      <w:r w:rsidR="009E1751">
        <w:rPr>
          <w:sz w:val="18"/>
          <w:szCs w:val="18"/>
        </w:rPr>
        <w:t xml:space="preserve"> na terytorium Unii, zmieniająca rozporządzenie (UE)</w:t>
      </w:r>
      <w:r w:rsidR="0015398D">
        <w:rPr>
          <w:sz w:val="18"/>
          <w:szCs w:val="18"/>
        </w:rPr>
        <w:t xml:space="preserve"> nr 910/2014 i dyrektywę (UE) 2018</w:t>
      </w:r>
      <w:r w:rsidR="009013CE">
        <w:rPr>
          <w:sz w:val="18"/>
          <w:szCs w:val="18"/>
        </w:rPr>
        <w:t>/1972 oraz uchylająca dyrektywę (UE) 2016</w:t>
      </w:r>
      <w:r w:rsidR="008A4CB8">
        <w:rPr>
          <w:sz w:val="18"/>
          <w:szCs w:val="18"/>
        </w:rPr>
        <w:t>/1148</w:t>
      </w:r>
      <w:r w:rsidR="005E2E71">
        <w:rPr>
          <w:sz w:val="18"/>
          <w:szCs w:val="18"/>
        </w:rPr>
        <w:t xml:space="preserve"> (Dz. Urz.</w:t>
      </w:r>
      <w:r w:rsidR="006F39E4">
        <w:rPr>
          <w:sz w:val="18"/>
          <w:szCs w:val="18"/>
        </w:rPr>
        <w:t xml:space="preserve"> UE</w:t>
      </w:r>
      <w:r w:rsidR="005E2E71">
        <w:rPr>
          <w:sz w:val="18"/>
          <w:szCs w:val="18"/>
        </w:rPr>
        <w:t xml:space="preserve"> </w:t>
      </w:r>
      <w:r w:rsidR="005E2E71" w:rsidRPr="005E2E71">
        <w:rPr>
          <w:sz w:val="18"/>
          <w:szCs w:val="18"/>
        </w:rPr>
        <w:t>L 333</w:t>
      </w:r>
      <w:r w:rsidR="008B252B">
        <w:rPr>
          <w:sz w:val="18"/>
          <w:szCs w:val="18"/>
        </w:rPr>
        <w:t>/80</w:t>
      </w:r>
      <w:r w:rsidR="005E2E71">
        <w:rPr>
          <w:sz w:val="18"/>
          <w:szCs w:val="18"/>
        </w:rPr>
        <w:t xml:space="preserve">) </w:t>
      </w:r>
    </w:p>
  </w:footnote>
  <w:footnote w:id="63">
    <w:p w14:paraId="419E0D63" w14:textId="4A04F27E" w:rsidR="003659C0" w:rsidRPr="00C62862" w:rsidRDefault="003659C0" w:rsidP="005C7273">
      <w:pPr>
        <w:pStyle w:val="Tekstprzypisudolnego"/>
        <w:rPr>
          <w:sz w:val="18"/>
          <w:szCs w:val="18"/>
        </w:rPr>
      </w:pPr>
      <w:r w:rsidRPr="00DB7869">
        <w:rPr>
          <w:rStyle w:val="Odwoanieprzypisudolnego"/>
          <w:sz w:val="18"/>
          <w:szCs w:val="18"/>
        </w:rPr>
        <w:footnoteRef/>
      </w:r>
      <w:r w:rsidRPr="00DB7869">
        <w:rPr>
          <w:sz w:val="18"/>
          <w:szCs w:val="18"/>
        </w:rPr>
        <w:t xml:space="preserve"> Ustawa z dnia 26 kwietnia 2007 r. o zarządzaniu kryzysowym (Dz. U. </w:t>
      </w:r>
      <w:r w:rsidR="00C62862" w:rsidRPr="00C62862">
        <w:rPr>
          <w:sz w:val="18"/>
          <w:szCs w:val="18"/>
        </w:rPr>
        <w:t>z 2023 r.</w:t>
      </w:r>
      <w:r w:rsidR="00C62862">
        <w:rPr>
          <w:sz w:val="18"/>
          <w:szCs w:val="18"/>
        </w:rPr>
        <w:t xml:space="preserve"> </w:t>
      </w:r>
      <w:r w:rsidR="00C62862" w:rsidRPr="00C62862">
        <w:rPr>
          <w:sz w:val="18"/>
          <w:szCs w:val="18"/>
        </w:rPr>
        <w:t>poz. 122</w:t>
      </w:r>
      <w:r w:rsidR="00C62862">
        <w:rPr>
          <w:sz w:val="18"/>
          <w:szCs w:val="18"/>
        </w:rPr>
        <w:t xml:space="preserve"> oraz</w:t>
      </w:r>
      <w:r w:rsidR="00C62862" w:rsidRPr="00C62862">
        <w:rPr>
          <w:sz w:val="18"/>
          <w:szCs w:val="18"/>
        </w:rPr>
        <w:t xml:space="preserve"> </w:t>
      </w:r>
      <w:r w:rsidRPr="00DB7869">
        <w:rPr>
          <w:sz w:val="18"/>
          <w:szCs w:val="18"/>
        </w:rPr>
        <w:t>z 2024 r. poz.</w:t>
      </w:r>
      <w:r w:rsidR="00816FBF">
        <w:rPr>
          <w:sz w:val="18"/>
          <w:szCs w:val="18"/>
        </w:rPr>
        <w:t> </w:t>
      </w:r>
      <w:r w:rsidRPr="00DB7869">
        <w:rPr>
          <w:sz w:val="18"/>
          <w:szCs w:val="18"/>
        </w:rPr>
        <w:t>834, 12</w:t>
      </w:r>
      <w:r w:rsidR="00253664" w:rsidRPr="00DB7869">
        <w:rPr>
          <w:sz w:val="18"/>
          <w:szCs w:val="18"/>
        </w:rPr>
        <w:t>22</w:t>
      </w:r>
      <w:r w:rsidRPr="00DB7869">
        <w:rPr>
          <w:sz w:val="18"/>
          <w:szCs w:val="18"/>
        </w:rPr>
        <w:t>, 1473</w:t>
      </w:r>
      <w:r w:rsidR="00EE7403" w:rsidRPr="00DB7869">
        <w:rPr>
          <w:sz w:val="18"/>
          <w:szCs w:val="18"/>
        </w:rPr>
        <w:t>, 1572</w:t>
      </w:r>
      <w:r w:rsidR="00C62862">
        <w:rPr>
          <w:sz w:val="18"/>
          <w:szCs w:val="18"/>
        </w:rPr>
        <w:t xml:space="preserve"> i</w:t>
      </w:r>
      <w:r w:rsidR="00EE7403" w:rsidRPr="00DB7869">
        <w:rPr>
          <w:sz w:val="18"/>
          <w:szCs w:val="18"/>
        </w:rPr>
        <w:t xml:space="preserve"> 1907).</w:t>
      </w:r>
    </w:p>
  </w:footnote>
  <w:footnote w:id="64">
    <w:p w14:paraId="68544848" w14:textId="10646F21" w:rsidR="0096460D" w:rsidRPr="00992C15" w:rsidRDefault="0096460D" w:rsidP="005C7273">
      <w:pPr>
        <w:pStyle w:val="Tekstprzypisudolnego"/>
        <w:rPr>
          <w:rFonts w:cs="Arial"/>
        </w:rPr>
      </w:pPr>
      <w:r w:rsidRPr="00992C15">
        <w:rPr>
          <w:rStyle w:val="Odwoanieprzypisudolnego"/>
          <w:rFonts w:cs="Arial"/>
          <w:sz w:val="18"/>
          <w:szCs w:val="18"/>
        </w:rPr>
        <w:footnoteRef/>
      </w:r>
      <w:r w:rsidRPr="00992C15">
        <w:rPr>
          <w:rFonts w:cs="Arial"/>
          <w:sz w:val="18"/>
          <w:szCs w:val="18"/>
        </w:rPr>
        <w:t xml:space="preserve"> Dyrektywa Parlamentu Europejskiego i Rady (UE) 2022/2557 z dnia 14 grudnia 2022 r. w sprawie odporności podmiotów krytycznych i uchylająca dyrektywę Rady 2008/114/WE</w:t>
      </w:r>
      <w:r w:rsidR="008B252B">
        <w:rPr>
          <w:rFonts w:cs="Arial"/>
          <w:sz w:val="18"/>
          <w:szCs w:val="18"/>
        </w:rPr>
        <w:t xml:space="preserve"> (Dz. </w:t>
      </w:r>
      <w:proofErr w:type="spellStart"/>
      <w:r w:rsidR="008B252B">
        <w:rPr>
          <w:rFonts w:cs="Arial"/>
          <w:sz w:val="18"/>
          <w:szCs w:val="18"/>
        </w:rPr>
        <w:t>Urz.</w:t>
      </w:r>
      <w:r w:rsidR="006F39E4">
        <w:rPr>
          <w:rFonts w:cs="Arial"/>
          <w:sz w:val="18"/>
          <w:szCs w:val="18"/>
        </w:rPr>
        <w:t>UE</w:t>
      </w:r>
      <w:proofErr w:type="spellEnd"/>
      <w:r w:rsidR="008B252B">
        <w:rPr>
          <w:rFonts w:cs="Arial"/>
          <w:sz w:val="18"/>
          <w:szCs w:val="18"/>
        </w:rPr>
        <w:t xml:space="preserve"> 333/164)</w:t>
      </w:r>
      <w:r w:rsidRPr="00992C15">
        <w:rPr>
          <w:rFonts w:cs="Arial"/>
          <w:sz w:val="18"/>
          <w:szCs w:val="18"/>
        </w:rPr>
        <w:t>.</w:t>
      </w:r>
    </w:p>
  </w:footnote>
  <w:footnote w:id="65">
    <w:p w14:paraId="05D53046" w14:textId="1DE5D340" w:rsidR="005B379F" w:rsidRDefault="005B379F" w:rsidP="005C7273">
      <w:pPr>
        <w:pStyle w:val="Tekstprzypisudolnego"/>
      </w:pPr>
      <w:r>
        <w:rPr>
          <w:rStyle w:val="Odwoanieprzypisudolnego"/>
        </w:rPr>
        <w:footnoteRef/>
      </w:r>
      <w:r>
        <w:t xml:space="preserve"> Definicja poziomów dojrzałości e-usług wynikająca z badania </w:t>
      </w:r>
      <w:proofErr w:type="spellStart"/>
      <w:r>
        <w:t>eGovernment</w:t>
      </w:r>
      <w:proofErr w:type="spellEnd"/>
      <w:r>
        <w:t xml:space="preserve"> Benchmark została przytoczona w słowniku</w:t>
      </w:r>
      <w:r w:rsidR="00EB084A">
        <w:t>.</w:t>
      </w:r>
    </w:p>
  </w:footnote>
  <w:footnote w:id="66">
    <w:p w14:paraId="308DECF4" w14:textId="792D2BB4" w:rsidR="00FD7056" w:rsidRDefault="00FD7056">
      <w:pPr>
        <w:pStyle w:val="Tekstprzypisudolnego"/>
      </w:pPr>
      <w:r>
        <w:rPr>
          <w:rStyle w:val="Odwoanieprzypisudolnego"/>
        </w:rPr>
        <w:footnoteRef/>
      </w:r>
      <w:r>
        <w:t xml:space="preserve"> </w:t>
      </w:r>
      <w:r w:rsidRPr="00FD7056">
        <w:t>Rozporządzenie Parlamentu Europejskiego i Rady (UE) 2024/1183 z dnia 11 kwietnia 2024 r. w sprawie zmiany rozporządzenia (UE) nr 910/2014 w odniesieniu do ustanowienia europejskich ram tożsamości cyfrowej</w:t>
      </w:r>
      <w:r w:rsidR="00AE48D9">
        <w:t xml:space="preserve">  </w:t>
      </w:r>
    </w:p>
  </w:footnote>
  <w:footnote w:id="67">
    <w:p w14:paraId="5EA99358" w14:textId="423DFD52" w:rsidR="005B379F" w:rsidRDefault="005B379F" w:rsidP="005C7273">
      <w:pPr>
        <w:pStyle w:val="Tekstprzypisudolnego"/>
      </w:pPr>
      <w:r w:rsidRPr="00DB7869">
        <w:rPr>
          <w:rStyle w:val="Odwoanieprzypisudolnego"/>
          <w:sz w:val="18"/>
          <w:szCs w:val="18"/>
        </w:rPr>
        <w:footnoteRef/>
      </w:r>
      <w:r w:rsidRPr="00DB7869">
        <w:rPr>
          <w:sz w:val="18"/>
          <w:szCs w:val="18"/>
        </w:rPr>
        <w:t xml:space="preserve"> Jednolity portal cyfrowy ustanowiony na mocy Rozporządzenia Parlamentu Europejskiego i Rady (UE) 2018/1724 z dnia 2 października 2018 r. w sprawie utworzenia jednolitego portalu cyfrowego w celu zapewnienia dostępu do informacji, procedur oraz usług wsparcia i rozwiązywania problemów, a także zmieniającego rozporządzenie (UE) nr 1024/2012</w:t>
      </w:r>
      <w:r w:rsidR="00E1018C">
        <w:rPr>
          <w:sz w:val="18"/>
          <w:szCs w:val="18"/>
        </w:rPr>
        <w:t xml:space="preserve"> (Dz. Urz. UE L 295/1)</w:t>
      </w:r>
      <w:r w:rsidR="00D942FC">
        <w:rPr>
          <w:sz w:val="18"/>
          <w:szCs w:val="18"/>
        </w:rPr>
        <w:t>.</w:t>
      </w:r>
    </w:p>
  </w:footnote>
  <w:footnote w:id="68">
    <w:p w14:paraId="18FDF128" w14:textId="4C73ED72" w:rsidR="00D3548E" w:rsidRDefault="00D3548E">
      <w:pPr>
        <w:pStyle w:val="Tekstprzypisudolnego"/>
      </w:pPr>
      <w:r>
        <w:rPr>
          <w:rStyle w:val="Odwoanieprzypisudolnego"/>
        </w:rPr>
        <w:footnoteRef/>
      </w:r>
      <w:r>
        <w:t xml:space="preserve"> </w:t>
      </w:r>
      <w:r w:rsidRPr="00E66E49">
        <w:rPr>
          <w:sz w:val="18"/>
          <w:szCs w:val="18"/>
        </w:rPr>
        <w:t>Ustaw</w:t>
      </w:r>
      <w:r>
        <w:rPr>
          <w:sz w:val="18"/>
          <w:szCs w:val="18"/>
        </w:rPr>
        <w:t>a</w:t>
      </w:r>
      <w:r w:rsidRPr="00E66E49">
        <w:rPr>
          <w:sz w:val="18"/>
          <w:szCs w:val="18"/>
        </w:rPr>
        <w:t xml:space="preserve"> </w:t>
      </w:r>
      <w:r w:rsidR="008972AC">
        <w:rPr>
          <w:sz w:val="18"/>
          <w:szCs w:val="18"/>
        </w:rPr>
        <w:t xml:space="preserve">z dnia </w:t>
      </w:r>
      <w:r w:rsidR="00DB1004">
        <w:rPr>
          <w:sz w:val="18"/>
          <w:szCs w:val="18"/>
        </w:rPr>
        <w:t xml:space="preserve">4 kwietnia 2019 </w:t>
      </w:r>
      <w:proofErr w:type="spellStart"/>
      <w:r w:rsidR="00DB1004">
        <w:rPr>
          <w:sz w:val="18"/>
          <w:szCs w:val="18"/>
        </w:rPr>
        <w:t>r.</w:t>
      </w:r>
      <w:r w:rsidRPr="00E66E49">
        <w:rPr>
          <w:sz w:val="18"/>
          <w:szCs w:val="18"/>
        </w:rPr>
        <w:t>o</w:t>
      </w:r>
      <w:proofErr w:type="spellEnd"/>
      <w:r w:rsidRPr="00E66E49">
        <w:rPr>
          <w:sz w:val="18"/>
          <w:szCs w:val="18"/>
        </w:rPr>
        <w:t xml:space="preserve"> dostępności cyfrowej stron internetowych i aplikacji mobilnych podmiotów publicznych (Dz. U. z 2023 r. poz. 1440)</w:t>
      </w:r>
      <w:r w:rsidR="00410639">
        <w:rPr>
          <w:sz w:val="18"/>
          <w:szCs w:val="18"/>
        </w:rPr>
        <w:t xml:space="preserve"> </w:t>
      </w:r>
      <w:r w:rsidR="00410639" w:rsidRPr="00410639">
        <w:rPr>
          <w:sz w:val="18"/>
          <w:szCs w:val="18"/>
        </w:rPr>
        <w:t>wdrażająca dyrektywę Parlamentu Europejskiego i Rady (UE) 2016/2102 w sprawie dostępności stron internetowych i mobilnych aplikacji organów sektora publicznego (Dz. Urz. UE L 256 z 12.10.2018, str. 103)</w:t>
      </w:r>
      <w:r w:rsidR="00E26B50">
        <w:rPr>
          <w:sz w:val="18"/>
          <w:szCs w:val="18"/>
        </w:rPr>
        <w:t xml:space="preserve"> </w:t>
      </w:r>
      <w:proofErr w:type="spellStart"/>
      <w:r w:rsidR="00E26B50">
        <w:rPr>
          <w:sz w:val="18"/>
          <w:szCs w:val="18"/>
        </w:rPr>
        <w:t>oraz</w:t>
      </w:r>
      <w:r w:rsidRPr="00E66E49">
        <w:rPr>
          <w:sz w:val="18"/>
          <w:szCs w:val="18"/>
        </w:rPr>
        <w:t>ustaw</w:t>
      </w:r>
      <w:r>
        <w:rPr>
          <w:sz w:val="18"/>
          <w:szCs w:val="18"/>
        </w:rPr>
        <w:t>a</w:t>
      </w:r>
      <w:proofErr w:type="spellEnd"/>
      <w:r w:rsidRPr="00E66E49">
        <w:rPr>
          <w:sz w:val="18"/>
          <w:szCs w:val="18"/>
        </w:rPr>
        <w:t xml:space="preserve"> </w:t>
      </w:r>
      <w:r w:rsidR="00C45D8C">
        <w:rPr>
          <w:sz w:val="18"/>
          <w:szCs w:val="18"/>
        </w:rPr>
        <w:t xml:space="preserve">z dnia 18 września 2024 </w:t>
      </w:r>
      <w:proofErr w:type="spellStart"/>
      <w:r w:rsidR="00C45D8C">
        <w:rPr>
          <w:sz w:val="18"/>
          <w:szCs w:val="18"/>
        </w:rPr>
        <w:t>r.</w:t>
      </w:r>
      <w:r w:rsidRPr="00E66E49">
        <w:rPr>
          <w:sz w:val="18"/>
          <w:szCs w:val="18"/>
        </w:rPr>
        <w:t>o</w:t>
      </w:r>
      <w:proofErr w:type="spellEnd"/>
      <w:r w:rsidRPr="00E66E49">
        <w:rPr>
          <w:sz w:val="18"/>
          <w:szCs w:val="18"/>
        </w:rPr>
        <w:t xml:space="preserve"> zapewnianiu dostępności osobom ze szczególnymi potrzebami (Dz. U. z 2024 r. poz. 1411), </w:t>
      </w:r>
    </w:p>
  </w:footnote>
  <w:footnote w:id="69">
    <w:p w14:paraId="25225CDA" w14:textId="2E0F27CF" w:rsidR="00C3655F" w:rsidRDefault="00C3655F">
      <w:pPr>
        <w:pStyle w:val="Tekstprzypisudolnego"/>
      </w:pPr>
      <w:r>
        <w:rPr>
          <w:rStyle w:val="Odwoanieprzypisudolnego"/>
        </w:rPr>
        <w:footnoteRef/>
      </w:r>
      <w:r>
        <w:t xml:space="preserve"> </w:t>
      </w:r>
      <w:r w:rsidRPr="00A42E1B">
        <w:rPr>
          <w:sz w:val="18"/>
          <w:szCs w:val="18"/>
        </w:rPr>
        <w:t xml:space="preserve">Określonych w </w:t>
      </w:r>
      <w:r w:rsidR="004602C9" w:rsidRPr="00A42E1B">
        <w:rPr>
          <w:sz w:val="18"/>
          <w:szCs w:val="18"/>
        </w:rPr>
        <w:t>p</w:t>
      </w:r>
      <w:r w:rsidRPr="00A42E1B">
        <w:rPr>
          <w:sz w:val="18"/>
          <w:szCs w:val="18"/>
        </w:rPr>
        <w:t xml:space="preserve">olskiej </w:t>
      </w:r>
      <w:r w:rsidR="004602C9" w:rsidRPr="00A42E1B">
        <w:rPr>
          <w:sz w:val="18"/>
          <w:szCs w:val="18"/>
        </w:rPr>
        <w:t>n</w:t>
      </w:r>
      <w:r w:rsidRPr="00A42E1B">
        <w:rPr>
          <w:sz w:val="18"/>
          <w:szCs w:val="18"/>
        </w:rPr>
        <w:t>ormie wprowadzającej normę europejską EN 301</w:t>
      </w:r>
      <w:r w:rsidR="004602C9" w:rsidRPr="00A42E1B">
        <w:rPr>
          <w:sz w:val="18"/>
          <w:szCs w:val="18"/>
        </w:rPr>
        <w:t> </w:t>
      </w:r>
      <w:r w:rsidRPr="00A42E1B">
        <w:rPr>
          <w:sz w:val="18"/>
          <w:szCs w:val="18"/>
        </w:rPr>
        <w:t>549</w:t>
      </w:r>
      <w:r w:rsidR="004602C9" w:rsidRPr="00A42E1B">
        <w:rPr>
          <w:sz w:val="18"/>
          <w:szCs w:val="18"/>
        </w:rPr>
        <w:t>.</w:t>
      </w:r>
    </w:p>
  </w:footnote>
  <w:footnote w:id="70">
    <w:p w14:paraId="3DF73EB7" w14:textId="6B906294" w:rsidR="0040367C" w:rsidRPr="002376FB" w:rsidRDefault="0040367C" w:rsidP="005C7273">
      <w:pPr>
        <w:pStyle w:val="Czarnyprzypis"/>
        <w:spacing w:after="0" w:line="240" w:lineRule="auto"/>
      </w:pPr>
      <w:r w:rsidRPr="002376FB">
        <w:rPr>
          <w:rStyle w:val="Odwoanieprzypisudolnego"/>
        </w:rPr>
        <w:footnoteRef/>
      </w:r>
      <w:r w:rsidRPr="002376FB">
        <w:t xml:space="preserve"> Informacja na podstawie badań własnych NASK: „Systemy klasy EZD w administracji publicznej - badanie samorządów”, marzec 2022; „Badanie potrzeb jednostek administracji rządowej w zakresie wdrożeń EZD”, październik 2023</w:t>
      </w:r>
      <w:r w:rsidR="00D942FC">
        <w:t>.</w:t>
      </w:r>
    </w:p>
  </w:footnote>
  <w:footnote w:id="71">
    <w:p w14:paraId="378197FF" w14:textId="61CC36E5" w:rsidR="00B64BF8" w:rsidRPr="00D11CBE" w:rsidRDefault="00B64BF8" w:rsidP="005C7273">
      <w:pPr>
        <w:pStyle w:val="Tekstprzypisudolnego"/>
        <w:rPr>
          <w:sz w:val="18"/>
          <w:szCs w:val="18"/>
        </w:rPr>
      </w:pPr>
      <w:r w:rsidRPr="00DB7869">
        <w:rPr>
          <w:rStyle w:val="Odwoanieprzypisudolnego"/>
          <w:sz w:val="18"/>
          <w:szCs w:val="18"/>
        </w:rPr>
        <w:footnoteRef/>
      </w:r>
      <w:r w:rsidRPr="00DB7869">
        <w:rPr>
          <w:sz w:val="18"/>
          <w:szCs w:val="18"/>
        </w:rPr>
        <w:t xml:space="preserve"> Ustawa z dnia 14 czerwca 1960 r</w:t>
      </w:r>
      <w:r w:rsidR="005830E6">
        <w:rPr>
          <w:sz w:val="18"/>
          <w:szCs w:val="18"/>
        </w:rPr>
        <w:t>. -</w:t>
      </w:r>
      <w:r w:rsidR="005830E6" w:rsidRPr="00DB7869">
        <w:rPr>
          <w:sz w:val="18"/>
          <w:szCs w:val="18"/>
        </w:rPr>
        <w:t xml:space="preserve"> </w:t>
      </w:r>
      <w:r w:rsidRPr="00DB7869">
        <w:rPr>
          <w:sz w:val="18"/>
          <w:szCs w:val="18"/>
        </w:rPr>
        <w:t>Kodeks postępowania administracyjnego (Dz. U. z 2024 r. poza. 572</w:t>
      </w:r>
      <w:r w:rsidR="00D11CBE">
        <w:rPr>
          <w:sz w:val="18"/>
          <w:szCs w:val="18"/>
        </w:rPr>
        <w:t xml:space="preserve"> oraz </w:t>
      </w:r>
      <w:r w:rsidR="00D11CBE" w:rsidRPr="00D11CBE">
        <w:rPr>
          <w:sz w:val="18"/>
          <w:szCs w:val="18"/>
        </w:rPr>
        <w:t>z</w:t>
      </w:r>
      <w:r w:rsidR="00D11CBE">
        <w:rPr>
          <w:sz w:val="18"/>
          <w:szCs w:val="18"/>
        </w:rPr>
        <w:t> </w:t>
      </w:r>
      <w:r w:rsidR="00D11CBE" w:rsidRPr="00D11CBE">
        <w:rPr>
          <w:sz w:val="18"/>
          <w:szCs w:val="18"/>
        </w:rPr>
        <w:t>2025 r</w:t>
      </w:r>
      <w:r w:rsidR="00D11CBE">
        <w:rPr>
          <w:sz w:val="18"/>
          <w:szCs w:val="18"/>
        </w:rPr>
        <w:t xml:space="preserve">. </w:t>
      </w:r>
      <w:r w:rsidR="00D11CBE" w:rsidRPr="00D11CBE">
        <w:rPr>
          <w:sz w:val="18"/>
          <w:szCs w:val="18"/>
        </w:rPr>
        <w:t>poz. 769</w:t>
      </w:r>
      <w:r w:rsidRPr="00DB7869">
        <w:rPr>
          <w:sz w:val="18"/>
          <w:szCs w:val="18"/>
        </w:rPr>
        <w:t>).</w:t>
      </w:r>
    </w:p>
  </w:footnote>
  <w:footnote w:id="72">
    <w:p w14:paraId="049D242D" w14:textId="3795D48E" w:rsidR="00D9663F" w:rsidRDefault="00D9663F" w:rsidP="005C7273">
      <w:pPr>
        <w:pStyle w:val="Tekstprzypisudolnego"/>
      </w:pPr>
      <w:r w:rsidRPr="00DB7869">
        <w:rPr>
          <w:rStyle w:val="Odwoanieprzypisudolnego"/>
          <w:sz w:val="18"/>
          <w:szCs w:val="18"/>
        </w:rPr>
        <w:footnoteRef/>
      </w:r>
      <w:r w:rsidRPr="00DB7869">
        <w:rPr>
          <w:sz w:val="18"/>
          <w:szCs w:val="18"/>
        </w:rPr>
        <w:t xml:space="preserve"> </w:t>
      </w:r>
      <w:r w:rsidR="00012BC4" w:rsidRPr="00DB7869">
        <w:rPr>
          <w:sz w:val="18"/>
          <w:szCs w:val="18"/>
        </w:rPr>
        <w:t xml:space="preserve">Projekt </w:t>
      </w:r>
      <w:r w:rsidR="007650EB" w:rsidRPr="00DB7869">
        <w:rPr>
          <w:sz w:val="18"/>
          <w:szCs w:val="18"/>
        </w:rPr>
        <w:t xml:space="preserve">rozporządzenia Rady Ministrów </w:t>
      </w:r>
      <w:r w:rsidR="008B4438" w:rsidRPr="00DB7869">
        <w:rPr>
          <w:sz w:val="18"/>
          <w:szCs w:val="18"/>
        </w:rPr>
        <w:t xml:space="preserve">w sprawie szczegółowych sposobów realizacji obowiązków w zakresie Krajowych Ram Interoperacyjności, minimalnych wymagań dla </w:t>
      </w:r>
      <w:r w:rsidR="00A97684" w:rsidRPr="00DB7869">
        <w:rPr>
          <w:sz w:val="18"/>
          <w:szCs w:val="18"/>
        </w:rPr>
        <w:t>rejestrów publicznych, minimalnych wymagań dla systemów teleinformatycznych używanych do realizacji zadań publicznych i wymiany danych z podmiotami publicznymi</w:t>
      </w:r>
      <w:r w:rsidR="002C2810" w:rsidRPr="00DB7869">
        <w:rPr>
          <w:sz w:val="18"/>
          <w:szCs w:val="18"/>
        </w:rPr>
        <w:t xml:space="preserve">. </w:t>
      </w:r>
    </w:p>
  </w:footnote>
  <w:footnote w:id="73">
    <w:p w14:paraId="04016FA6" w14:textId="77777777" w:rsidR="00547510" w:rsidRPr="002376FB" w:rsidRDefault="00547510" w:rsidP="005C7273">
      <w:pPr>
        <w:pStyle w:val="Czarnyprzypis"/>
        <w:spacing w:after="0" w:line="240" w:lineRule="auto"/>
        <w:rPr>
          <w:lang w:val="en-US"/>
        </w:rPr>
      </w:pPr>
      <w:r w:rsidRPr="002376FB">
        <w:footnoteRef/>
      </w:r>
      <w:r w:rsidRPr="002376FB">
        <w:rPr>
          <w:lang w:val="en-US"/>
        </w:rPr>
        <w:t xml:space="preserve"> Open data maturity report 2023, </w:t>
      </w:r>
      <w:hyperlink r:id="rId7" w:history="1">
        <w:r w:rsidRPr="002376FB">
          <w:rPr>
            <w:lang w:val="en-US"/>
          </w:rPr>
          <w:t>https://data.europa.eu/en/publications/open-data-maturity/2023</w:t>
        </w:r>
      </w:hyperlink>
      <w:r w:rsidRPr="002376FB">
        <w:rPr>
          <w:lang w:val="en-US"/>
        </w:rPr>
        <w:t xml:space="preserve">, za </w:t>
      </w:r>
      <w:hyperlink r:id="rId8" w:history="1">
        <w:r w:rsidRPr="002376FB">
          <w:rPr>
            <w:lang w:val="en-US"/>
          </w:rPr>
          <w:t>https://digital-strategy.ec.europa.eu/en/library/impact-assessment-review-directive-200398ec-reuse-public-sector-information</w:t>
        </w:r>
      </w:hyperlink>
      <w:r w:rsidRPr="002376FB">
        <w:rPr>
          <w:lang w:val="en-US"/>
        </w:rPr>
        <w:t xml:space="preserve">. </w:t>
      </w:r>
    </w:p>
  </w:footnote>
  <w:footnote w:id="74">
    <w:p w14:paraId="4624EB33" w14:textId="77777777" w:rsidR="00547510" w:rsidRPr="002376FB" w:rsidRDefault="00547510" w:rsidP="005C7273">
      <w:pPr>
        <w:pStyle w:val="Czarnyprzypis"/>
        <w:spacing w:after="0" w:line="240" w:lineRule="auto"/>
      </w:pPr>
      <w:r w:rsidRPr="002376FB">
        <w:footnoteRef/>
      </w:r>
      <w:r w:rsidRPr="002376FB">
        <w:t xml:space="preserve"> Uchwała nr 28 Rady Ministrów z dnia 18 lutego 2021 r. w sprawie Programu otwierania danych na lata 2021-2027 (M.P. poz. 290). </w:t>
      </w:r>
    </w:p>
  </w:footnote>
  <w:footnote w:id="75">
    <w:p w14:paraId="115FF0B3" w14:textId="50DF8A51" w:rsidR="00547510" w:rsidRPr="002376FB" w:rsidRDefault="00547510" w:rsidP="005C7273">
      <w:pPr>
        <w:pStyle w:val="Czarnyprzypis"/>
        <w:spacing w:after="0" w:line="240" w:lineRule="auto"/>
      </w:pPr>
      <w:r w:rsidRPr="002376FB">
        <w:footnoteRef/>
      </w:r>
      <w:r w:rsidRPr="002376FB">
        <w:t xml:space="preserve"> Ustawa z dnia 11 sierpnia 2021 r. o otwartych danych i ponownym wykorzystywaniu informacji sektora publicznego (Dz. U. z 2023 r. poz. 1524). </w:t>
      </w:r>
    </w:p>
  </w:footnote>
  <w:footnote w:id="76">
    <w:p w14:paraId="6736BEC3" w14:textId="308E70AE" w:rsidR="00700259" w:rsidRPr="00A42E1B" w:rsidRDefault="00700259">
      <w:pPr>
        <w:pStyle w:val="Tekstprzypisudolnego"/>
        <w:rPr>
          <w:sz w:val="18"/>
          <w:szCs w:val="18"/>
        </w:rPr>
      </w:pPr>
      <w:r w:rsidRPr="00A42E1B">
        <w:rPr>
          <w:rStyle w:val="Odwoanieprzypisudolnego"/>
          <w:sz w:val="18"/>
          <w:szCs w:val="18"/>
        </w:rPr>
        <w:footnoteRef/>
      </w:r>
      <w:r w:rsidRPr="00A42E1B">
        <w:rPr>
          <w:sz w:val="18"/>
          <w:szCs w:val="18"/>
        </w:rPr>
        <w:t xml:space="preserve"> Rozporządzenie Parlamentu Europejskiego i Rady (UE) 2022/868 z dnia 30 maja 2022 r. </w:t>
      </w:r>
      <w:r w:rsidR="000F3CA3" w:rsidRPr="00A42E1B">
        <w:rPr>
          <w:sz w:val="18"/>
          <w:szCs w:val="18"/>
        </w:rPr>
        <w:t>w sprawie europejskiego zarządzania danymi i zmieniające rozporządzenie (UE) 2018/1724</w:t>
      </w:r>
      <w:r w:rsidR="003E217E" w:rsidRPr="00A42E1B">
        <w:rPr>
          <w:sz w:val="18"/>
          <w:szCs w:val="18"/>
        </w:rPr>
        <w:t>.</w:t>
      </w:r>
    </w:p>
  </w:footnote>
  <w:footnote w:id="77">
    <w:p w14:paraId="1A4A826C" w14:textId="47BEF110" w:rsidR="00263FB3" w:rsidRDefault="00263FB3">
      <w:pPr>
        <w:pStyle w:val="Tekstprzypisudolnego"/>
      </w:pPr>
      <w:r w:rsidRPr="00A42E1B">
        <w:rPr>
          <w:rStyle w:val="Odwoanieprzypisudolnego"/>
          <w:sz w:val="18"/>
          <w:szCs w:val="18"/>
        </w:rPr>
        <w:footnoteRef/>
      </w:r>
      <w:r w:rsidRPr="00A42E1B">
        <w:rPr>
          <w:sz w:val="18"/>
          <w:szCs w:val="18"/>
        </w:rPr>
        <w:t xml:space="preserve"> Rozporządzenie Parlamentu Europejskiego i Rady (UE) 2023/2854 z dnia 13 grudnia 2023 r. w sprawie zharmonizowanych przepisów dotyczących sprawiedliwego dostępu do danych i ich wykorzystywania oraz w sprawie zmiany rozporządzenia (UE) 2017/2394 i dyrektywy (UE) 2020/1828</w:t>
      </w:r>
    </w:p>
  </w:footnote>
  <w:footnote w:id="78">
    <w:p w14:paraId="52050868" w14:textId="0E25269D" w:rsidR="00482CDC" w:rsidRDefault="00482CDC" w:rsidP="005C7273">
      <w:pPr>
        <w:pStyle w:val="Tekstprzypisudolnego"/>
      </w:pPr>
      <w:r w:rsidRPr="00DB7869">
        <w:rPr>
          <w:rStyle w:val="Odwoanieprzypisudolnego"/>
          <w:sz w:val="18"/>
          <w:szCs w:val="18"/>
        </w:rPr>
        <w:footnoteRef/>
      </w:r>
      <w:r w:rsidRPr="00DB7869">
        <w:rPr>
          <w:sz w:val="18"/>
          <w:szCs w:val="18"/>
        </w:rPr>
        <w:t xml:space="preserve"> Ustawa </w:t>
      </w:r>
      <w:r w:rsidR="00DD20D9" w:rsidRPr="00DB7869">
        <w:rPr>
          <w:sz w:val="18"/>
          <w:szCs w:val="18"/>
        </w:rPr>
        <w:t>z dnia 11 sierpnia 2021 r. o otwartych danych i ponownym wykorzystywaniu informacji sektora publicznego (Dz. U. z 2023 r. poz. 1524).</w:t>
      </w:r>
    </w:p>
  </w:footnote>
  <w:footnote w:id="79">
    <w:p w14:paraId="28A1CF75" w14:textId="77777777" w:rsidR="00547510" w:rsidRPr="002376FB" w:rsidRDefault="00547510" w:rsidP="005C7273">
      <w:pPr>
        <w:pStyle w:val="Czarnyprzypis"/>
        <w:spacing w:after="0" w:line="240" w:lineRule="auto"/>
      </w:pPr>
      <w:r w:rsidRPr="002376FB">
        <w:rPr>
          <w:rStyle w:val="Odwoanieprzypisudolnego"/>
        </w:rPr>
        <w:footnoteRef/>
      </w:r>
      <w:r w:rsidRPr="002376FB">
        <w:t xml:space="preserve"> Dane w kontekście portalu dane.gov.pl rozumiane są jako każda treść lub jej część, niezależnie od sposobu utrwalenia, w szczególności w postaci papierowej, elektronicznej, dźwiękowej, wizualnej lub audiowizualnej, będąca w posiadaniu podmiotu zobowiązanego zgodnie z ustawą o otwartych danych i ponownym wykorzystywaniu informacji sektora publicznego lub będąca w posiadaniu innego podmiotu niż podmiot zobowiązany i przez niego wytworzoną. Zbiór danych rozumiany jest jako zestaw, gromadzący dane z konkretnej tematyki.</w:t>
      </w:r>
    </w:p>
  </w:footnote>
  <w:footnote w:id="80">
    <w:p w14:paraId="67435681" w14:textId="58138BCC" w:rsidR="00AD1717" w:rsidRDefault="00AD1717" w:rsidP="005C7273">
      <w:pPr>
        <w:pStyle w:val="Tekstprzypisudolnego"/>
      </w:pPr>
      <w:r w:rsidRPr="00DB7869">
        <w:rPr>
          <w:rStyle w:val="Odwoanieprzypisudolnego"/>
          <w:sz w:val="18"/>
          <w:szCs w:val="18"/>
        </w:rPr>
        <w:footnoteRef/>
      </w:r>
      <w:r w:rsidRPr="00DB7869">
        <w:rPr>
          <w:sz w:val="18"/>
          <w:szCs w:val="18"/>
        </w:rPr>
        <w:t xml:space="preserve"> Na bezpieczeństwo użytkowników istotny wpływ ma także skuteczne zwalczanie cyberprzestępczości, które zostało szczegółowe omówione w części 1.3 </w:t>
      </w:r>
      <w:r w:rsidR="00612314" w:rsidRPr="00DB7869">
        <w:rPr>
          <w:sz w:val="18"/>
          <w:szCs w:val="18"/>
        </w:rPr>
        <w:t xml:space="preserve">niniejszej </w:t>
      </w:r>
      <w:r w:rsidRPr="00DB7869">
        <w:rPr>
          <w:sz w:val="18"/>
          <w:szCs w:val="18"/>
        </w:rPr>
        <w:t>Strategii.</w:t>
      </w:r>
    </w:p>
  </w:footnote>
  <w:footnote w:id="81">
    <w:p w14:paraId="66D9D6BA" w14:textId="40228BF8" w:rsidR="00575A37" w:rsidRDefault="00575A37" w:rsidP="00575A37">
      <w:pPr>
        <w:pStyle w:val="Tekstprzypisudolnego"/>
      </w:pPr>
      <w:r>
        <w:rPr>
          <w:rStyle w:val="Odwoanieprzypisudolnego"/>
        </w:rPr>
        <w:footnoteRef/>
      </w:r>
      <w:r>
        <w:t xml:space="preserve"> Europejska deklaracja praw i zasad cyfrowych w cyfrowej dekadzie (2023/C 23/01)</w:t>
      </w:r>
    </w:p>
  </w:footnote>
  <w:footnote w:id="82">
    <w:p w14:paraId="19598D0C" w14:textId="77777777" w:rsidR="00366923" w:rsidRPr="002376FB" w:rsidRDefault="00366923" w:rsidP="005C7273">
      <w:pPr>
        <w:pStyle w:val="Czarnyprzypis"/>
        <w:spacing w:after="0" w:line="240" w:lineRule="auto"/>
      </w:pPr>
      <w:r w:rsidRPr="002376FB">
        <w:rPr>
          <w:rStyle w:val="Odwoanieprzypisudolnego"/>
        </w:rPr>
        <w:footnoteRef/>
      </w:r>
      <w:r w:rsidRPr="002376FB">
        <w:t xml:space="preserve"> https://www.consilium.europa.eu/pl/policies/platform-work-eu/</w:t>
      </w:r>
    </w:p>
  </w:footnote>
  <w:footnote w:id="83">
    <w:p w14:paraId="1B84D2B0" w14:textId="77777777" w:rsidR="00366923" w:rsidRDefault="00366923" w:rsidP="005C7273">
      <w:pPr>
        <w:pStyle w:val="Tekstprzypisudolnego"/>
      </w:pPr>
      <w:r w:rsidRPr="00DB7869">
        <w:rPr>
          <w:rStyle w:val="Odwoanieprzypisudolnego"/>
          <w:sz w:val="18"/>
          <w:szCs w:val="18"/>
        </w:rPr>
        <w:footnoteRef/>
      </w:r>
      <w:r w:rsidRPr="00DB7869">
        <w:rPr>
          <w:sz w:val="18"/>
          <w:szCs w:val="18"/>
        </w:rPr>
        <w:t xml:space="preserve"> Zgodnie z definicją Kodeksu postępowania w zakresie zwalczania dezinformacji, szkoda publiczna rozumiana jako </w:t>
      </w:r>
      <w:r w:rsidRPr="00DB7869">
        <w:rPr>
          <w:rFonts w:cs="Calibri"/>
          <w:sz w:val="18"/>
          <w:szCs w:val="18"/>
        </w:rPr>
        <w:t>zagrożenie dla demokratycznych procesów politycznych i kształtowania polityki oraz dla dóbr publicznych, takich jak ochrona zdrowia obywateli UE, środowisko naturalne lub bezpieczeństwo</w:t>
      </w:r>
      <w:r w:rsidRPr="00DB7869">
        <w:rPr>
          <w:sz w:val="18"/>
          <w:szCs w:val="18"/>
        </w:rPr>
        <w:t xml:space="preserve"> https://digital-strategy.ec.europa.eu/en/library/2018-code-practice-disinformation</w:t>
      </w:r>
    </w:p>
  </w:footnote>
  <w:footnote w:id="84">
    <w:p w14:paraId="25F61570" w14:textId="35D7B499" w:rsidR="00154C1A" w:rsidRDefault="00154C1A">
      <w:pPr>
        <w:pStyle w:val="Tekstprzypisudolnego"/>
      </w:pPr>
      <w:r>
        <w:rPr>
          <w:rStyle w:val="Odwoanieprzypisudolnego"/>
        </w:rPr>
        <w:footnoteRef/>
      </w:r>
      <w:r>
        <w:t xml:space="preserve"> </w:t>
      </w:r>
      <w:r w:rsidRPr="00154C1A">
        <w:t>Rozporządzenie (UE) 2022/2065 w sprawie jednolitego rynku usług cyfrowych oraz zmiany dyrektywy 2000/31/WE (akt o usługach cyfrowych)</w:t>
      </w:r>
    </w:p>
  </w:footnote>
  <w:footnote w:id="85">
    <w:p w14:paraId="1FC8C82A" w14:textId="441472D0" w:rsidR="00187D38" w:rsidRDefault="00187D38">
      <w:pPr>
        <w:pStyle w:val="Tekstprzypisudolnego"/>
      </w:pPr>
      <w:r>
        <w:rPr>
          <w:rStyle w:val="Odwoanieprzypisudolnego"/>
        </w:rPr>
        <w:footnoteRef/>
      </w:r>
      <w:r>
        <w:t xml:space="preserve"> </w:t>
      </w:r>
      <w:r w:rsidRPr="00187D38">
        <w:t>Dyrektywa 2024/2831 w sprawie poprawy warunków pracy za pośrednictwem platform</w:t>
      </w:r>
    </w:p>
  </w:footnote>
  <w:footnote w:id="86">
    <w:p w14:paraId="0326D920" w14:textId="02BA9832" w:rsidR="00622795" w:rsidRDefault="00622795">
      <w:pPr>
        <w:pStyle w:val="Tekstprzypisudolnego"/>
      </w:pPr>
      <w:r>
        <w:rPr>
          <w:rStyle w:val="Odwoanieprzypisudolnego"/>
        </w:rPr>
        <w:footnoteRef/>
      </w:r>
      <w:r>
        <w:t xml:space="preserve"> </w:t>
      </w:r>
      <w:r w:rsidRPr="00622795">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87">
    <w:p w14:paraId="7A7A47C8" w14:textId="3EA722ED" w:rsidR="00AA78EA" w:rsidRDefault="00AA78EA" w:rsidP="005C7273">
      <w:pPr>
        <w:pStyle w:val="Tekstprzypisudolnego"/>
      </w:pPr>
      <w:r>
        <w:rPr>
          <w:rStyle w:val="Odwoanieprzypisudolnego"/>
        </w:rPr>
        <w:footnoteRef/>
      </w:r>
      <w:r>
        <w:t xml:space="preserve"> </w:t>
      </w:r>
      <w:r w:rsidRPr="00DB7869">
        <w:rPr>
          <w:sz w:val="18"/>
          <w:szCs w:val="18"/>
        </w:rPr>
        <w:t>Rozporządzenie Parlamentu Europejskiego i Rady (UE) 2022/2065 z dnia 19 października 2022 r. w sprawie jednolitego rynku usług cyfrowych oraz zmiany dyrektywy 2000/31/WE</w:t>
      </w:r>
      <w:r>
        <w:rPr>
          <w:sz w:val="18"/>
          <w:szCs w:val="18"/>
        </w:rPr>
        <w:t>.</w:t>
      </w:r>
    </w:p>
  </w:footnote>
  <w:footnote w:id="88">
    <w:p w14:paraId="65462E49" w14:textId="729D6BBE" w:rsidR="008155A9" w:rsidRPr="002376FB" w:rsidRDefault="008155A9" w:rsidP="005C7273">
      <w:pPr>
        <w:pStyle w:val="Tekstprzypisudolnego"/>
      </w:pPr>
      <w:r w:rsidRPr="002376FB">
        <w:rPr>
          <w:rStyle w:val="Odwoanieprzypisudolnego"/>
        </w:rPr>
        <w:footnoteRef/>
      </w:r>
      <w:r w:rsidRPr="002376FB">
        <w:t xml:space="preserve"> </w:t>
      </w:r>
      <w:r w:rsidRPr="00DB7869">
        <w:rPr>
          <w:sz w:val="18"/>
          <w:szCs w:val="18"/>
        </w:rPr>
        <w:t>https://op.europa.eu/en/publication-detail/-/publication/78938111-461e-11ee-92e3-01aa75ed71a1/language-en</w:t>
      </w:r>
    </w:p>
  </w:footnote>
  <w:footnote w:id="89">
    <w:p w14:paraId="72D0369A" w14:textId="77777777" w:rsidR="008155A9" w:rsidRDefault="008155A9" w:rsidP="005C7273">
      <w:pPr>
        <w:pStyle w:val="Tekstprzypisudolnego"/>
      </w:pPr>
      <w:r>
        <w:rPr>
          <w:rStyle w:val="Odwoanieprzypisudolnego"/>
        </w:rPr>
        <w:footnoteRef/>
      </w:r>
      <w:r>
        <w:t xml:space="preserve"> </w:t>
      </w:r>
      <w:r w:rsidRPr="002376FB">
        <w:t>https://pacjent.gov.pl/aktualnosc/48-proc-polakow-uzywa-ikp</w:t>
      </w:r>
    </w:p>
  </w:footnote>
  <w:footnote w:id="90">
    <w:p w14:paraId="76DD8BD0" w14:textId="05BF7CB5" w:rsidR="008155A9" w:rsidRPr="002376FB" w:rsidRDefault="008155A9" w:rsidP="005C7273">
      <w:pPr>
        <w:pStyle w:val="Czarnyprzypis"/>
        <w:spacing w:after="0" w:line="240" w:lineRule="auto"/>
      </w:pPr>
      <w:r w:rsidRPr="002376FB">
        <w:rPr>
          <w:rStyle w:val="Odwoanieprzypisudolnego"/>
        </w:rPr>
        <w:footnoteRef/>
      </w:r>
      <w:r w:rsidRPr="002376FB">
        <w:t xml:space="preserve"> </w:t>
      </w:r>
      <w:r w:rsidRPr="00F243C0">
        <w:t>Dane Centrum e-Zdrowia</w:t>
      </w:r>
      <w:r w:rsidRPr="00F243C0" w:rsidDel="00F243C0">
        <w:t xml:space="preserve"> </w:t>
      </w:r>
    </w:p>
  </w:footnote>
  <w:footnote w:id="91">
    <w:p w14:paraId="2C49902B" w14:textId="77777777" w:rsidR="008155A9" w:rsidRPr="002376FB" w:rsidRDefault="008155A9" w:rsidP="005C7273">
      <w:pPr>
        <w:pStyle w:val="Czarnyprzypis"/>
        <w:spacing w:after="0" w:line="240" w:lineRule="auto"/>
      </w:pPr>
      <w:r w:rsidRPr="002376FB">
        <w:rPr>
          <w:rStyle w:val="Odwoanieprzypisudolnego"/>
        </w:rPr>
        <w:footnoteRef/>
      </w:r>
      <w:r w:rsidRPr="002376FB">
        <w:t xml:space="preserve"> Dane Centrum e-Zdrowia</w:t>
      </w:r>
    </w:p>
  </w:footnote>
  <w:footnote w:id="92">
    <w:p w14:paraId="1D2C80CA" w14:textId="77777777" w:rsidR="008155A9" w:rsidRPr="002376FB" w:rsidRDefault="008155A9" w:rsidP="005C7273">
      <w:pPr>
        <w:pStyle w:val="Czarnyprzypis"/>
        <w:spacing w:after="0" w:line="240" w:lineRule="auto"/>
      </w:pPr>
      <w:r w:rsidRPr="002376FB">
        <w:rPr>
          <w:rStyle w:val="Odwoanieprzypisudolnego"/>
        </w:rPr>
        <w:footnoteRef/>
      </w:r>
      <w:r w:rsidRPr="002376FB">
        <w:t xml:space="preserve"> https://www.mdpi.com/1660-4601/19/19/11964</w:t>
      </w:r>
    </w:p>
  </w:footnote>
  <w:footnote w:id="93">
    <w:p w14:paraId="4F557D94" w14:textId="1E1FE1B4" w:rsidR="008155A9" w:rsidRPr="002376FB" w:rsidRDefault="008155A9" w:rsidP="005C7273">
      <w:pPr>
        <w:pStyle w:val="Czarnyprzypis"/>
        <w:spacing w:after="0" w:line="240" w:lineRule="auto"/>
      </w:pPr>
      <w:r w:rsidRPr="002376FB">
        <w:rPr>
          <w:rStyle w:val="Odwoanieprzypisudolnego"/>
        </w:rPr>
        <w:footnoteRef/>
      </w:r>
      <w:r w:rsidRPr="002376FB">
        <w:t xml:space="preserve"> </w:t>
      </w:r>
      <w:r w:rsidRPr="00F243C0">
        <w:t>Dane Centrum e-Zdrowia</w:t>
      </w:r>
      <w:r w:rsidRPr="00F243C0" w:rsidDel="00F243C0">
        <w:t xml:space="preserve"> </w:t>
      </w:r>
    </w:p>
  </w:footnote>
  <w:footnote w:id="94">
    <w:p w14:paraId="1D097BDE" w14:textId="343EC48D" w:rsidR="00D3524C" w:rsidRPr="00DB7869" w:rsidRDefault="00D3524C"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r w:rsidR="00971E4F" w:rsidRPr="00971E4F">
        <w:rPr>
          <w:sz w:val="18"/>
          <w:szCs w:val="18"/>
        </w:rPr>
        <w:t>Rozporządzenie Parlamentu Europejskiego i Rady (UE) 2025/327 z dnia 11 lutego 2025 r. w sprawie europejskiej przestrzeni danych dotyczących zdrowia oraz zmiany dyrektywy 2011/24/UE i rozporządzenia (UE) 2024/2847</w:t>
      </w:r>
      <w:r w:rsidR="00EB6984">
        <w:rPr>
          <w:sz w:val="18"/>
          <w:szCs w:val="18"/>
        </w:rPr>
        <w:t>.</w:t>
      </w:r>
    </w:p>
  </w:footnote>
  <w:footnote w:id="95">
    <w:p w14:paraId="3B5411D7" w14:textId="31653C38" w:rsidR="00574D91" w:rsidRDefault="00574D91" w:rsidP="005C7273">
      <w:pPr>
        <w:pStyle w:val="Tekstprzypisudolnego"/>
      </w:pPr>
      <w:r w:rsidRPr="00DB7869">
        <w:rPr>
          <w:rStyle w:val="Odwoanieprzypisudolnego"/>
          <w:sz w:val="18"/>
          <w:szCs w:val="18"/>
        </w:rPr>
        <w:footnoteRef/>
      </w:r>
      <w:r w:rsidRPr="00DB7869">
        <w:rPr>
          <w:sz w:val="18"/>
          <w:szCs w:val="18"/>
        </w:rPr>
        <w:t xml:space="preserve"> Rozporządzenie Parlamentu Europejskiego i Rady (UE) 2022/868 z dnia 30 maja 2022 r. w sprawie europejskiego zarządzania danymi (Data </w:t>
      </w:r>
      <w:proofErr w:type="spellStart"/>
      <w:r w:rsidRPr="00DB7869">
        <w:rPr>
          <w:sz w:val="18"/>
          <w:szCs w:val="18"/>
        </w:rPr>
        <w:t>Governance</w:t>
      </w:r>
      <w:proofErr w:type="spellEnd"/>
      <w:r w:rsidRPr="00DB7869">
        <w:rPr>
          <w:sz w:val="18"/>
          <w:szCs w:val="18"/>
        </w:rPr>
        <w:t xml:space="preserve"> </w:t>
      </w:r>
      <w:proofErr w:type="spellStart"/>
      <w:r w:rsidRPr="00DB7869">
        <w:rPr>
          <w:sz w:val="18"/>
          <w:szCs w:val="18"/>
        </w:rPr>
        <w:t>Act</w:t>
      </w:r>
      <w:proofErr w:type="spellEnd"/>
      <w:r w:rsidRPr="00DB7869">
        <w:rPr>
          <w:sz w:val="18"/>
          <w:szCs w:val="18"/>
        </w:rPr>
        <w:t>) i zmieniające rozporządzenie (UE) 2018/1724.</w:t>
      </w:r>
    </w:p>
  </w:footnote>
  <w:footnote w:id="96">
    <w:p w14:paraId="009D91B9" w14:textId="50C9B60E" w:rsidR="004A1757" w:rsidRPr="00DB7869" w:rsidRDefault="004A1757"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r w:rsidR="0065603D" w:rsidRPr="00DB7869">
        <w:rPr>
          <w:sz w:val="18"/>
          <w:szCs w:val="18"/>
        </w:rPr>
        <w:t>https://pie.net.pl/wp-content/uploads/2023/12/PIE-Raport_Przemysly-kreatywne_2023.pdf</w:t>
      </w:r>
    </w:p>
  </w:footnote>
  <w:footnote w:id="97">
    <w:p w14:paraId="32F4CD04" w14:textId="77777777" w:rsidR="0051611B" w:rsidRPr="00DB7869" w:rsidRDefault="0051611B" w:rsidP="005C7273">
      <w:pPr>
        <w:pStyle w:val="fn1"/>
        <w:rPr>
          <w:rFonts w:ascii="Arial" w:hAnsi="Arial" w:cs="Arial"/>
          <w:sz w:val="18"/>
          <w:szCs w:val="18"/>
        </w:rPr>
      </w:pPr>
      <w:r w:rsidRPr="00DB7869">
        <w:rPr>
          <w:rStyle w:val="Odwoanieprzypisudolnego"/>
          <w:rFonts w:ascii="Arial" w:hAnsi="Arial" w:cs="Arial"/>
          <w:sz w:val="18"/>
          <w:szCs w:val="18"/>
        </w:rPr>
        <w:footnoteRef/>
      </w:r>
      <w:r w:rsidRPr="00DB7869">
        <w:rPr>
          <w:rFonts w:ascii="Arial" w:hAnsi="Arial" w:cs="Arial"/>
          <w:sz w:val="18"/>
          <w:szCs w:val="18"/>
        </w:rPr>
        <w:t xml:space="preserve"> https://www.egdf.eu/2022-european-video-games-industry-insight-report/</w:t>
      </w:r>
    </w:p>
  </w:footnote>
  <w:footnote w:id="98">
    <w:p w14:paraId="7469E133" w14:textId="77777777" w:rsidR="0051611B" w:rsidRPr="00944452" w:rsidRDefault="0051611B" w:rsidP="005C7273">
      <w:pPr>
        <w:pStyle w:val="fn1"/>
        <w:rPr>
          <w:rFonts w:ascii="Arial" w:hAnsi="Arial" w:cs="Arial"/>
        </w:rPr>
      </w:pPr>
      <w:r w:rsidRPr="00DB7869">
        <w:rPr>
          <w:rStyle w:val="Odwoanieprzypisudolnego"/>
          <w:rFonts w:ascii="Arial" w:hAnsi="Arial" w:cs="Arial"/>
          <w:sz w:val="18"/>
          <w:szCs w:val="18"/>
        </w:rPr>
        <w:footnoteRef/>
      </w:r>
      <w:r w:rsidRPr="00DB7869">
        <w:rPr>
          <w:rFonts w:ascii="Arial" w:hAnsi="Arial" w:cs="Arial"/>
          <w:sz w:val="18"/>
          <w:szCs w:val="18"/>
        </w:rPr>
        <w:t xml:space="preserve"> tamże</w:t>
      </w:r>
    </w:p>
  </w:footnote>
  <w:footnote w:id="99">
    <w:p w14:paraId="7625FD3A" w14:textId="35F1FE6F" w:rsidR="00B94C35" w:rsidRDefault="00B94C35" w:rsidP="005C7273">
      <w:pPr>
        <w:pStyle w:val="Tekstprzypisudolnego"/>
      </w:pPr>
      <w:r w:rsidRPr="00DB7869">
        <w:rPr>
          <w:rStyle w:val="Odwoanieprzypisudolnego"/>
          <w:sz w:val="18"/>
          <w:szCs w:val="18"/>
        </w:rPr>
        <w:footnoteRef/>
      </w:r>
      <w:r w:rsidRPr="00DB7869">
        <w:rPr>
          <w:sz w:val="18"/>
          <w:szCs w:val="18"/>
        </w:rPr>
        <w:t xml:space="preserve"> https://markethub.pl/rynek-e-sportu/</w:t>
      </w:r>
      <w:r w:rsidR="00632D5C">
        <w:rPr>
          <w:sz w:val="18"/>
          <w:szCs w:val="18"/>
        </w:rPr>
        <w:t>.</w:t>
      </w:r>
    </w:p>
  </w:footnote>
  <w:footnote w:id="100">
    <w:p w14:paraId="1CF15E10" w14:textId="680B7494" w:rsidR="0051611B" w:rsidRPr="002376FB" w:rsidDel="00A24462" w:rsidRDefault="0051611B" w:rsidP="000E6AD9">
      <w:pPr>
        <w:pStyle w:val="Czarnyprzypis"/>
        <w:tabs>
          <w:tab w:val="right" w:pos="9070"/>
        </w:tabs>
        <w:spacing w:after="0" w:line="240" w:lineRule="auto"/>
        <w:rPr>
          <w:del w:id="26" w:author="Autor"/>
        </w:rPr>
      </w:pPr>
      <w:r w:rsidRPr="002376FB" w:rsidDel="00A24462">
        <w:rPr>
          <w:rStyle w:val="Odwoanieprzypisudolnego"/>
        </w:rPr>
        <w:footnoteRef/>
      </w:r>
      <w:r w:rsidRPr="00EF44D6">
        <w:t xml:space="preserve"> </w:t>
      </w:r>
      <w:hyperlink r:id="rId9" w:history="1">
        <w:r w:rsidR="00EF44D6" w:rsidRPr="00DB7869">
          <w:rPr>
            <w:rStyle w:val="Hipercze"/>
          </w:rPr>
          <w:t>https://en.parp.gov.pl/storage/publications/pdf/The_Game_Industry_Poland_2023_12_07.pdf</w:t>
        </w:r>
        <w:r w:rsidR="00EF44D6" w:rsidRPr="00385506">
          <w:rPr>
            <w:rStyle w:val="Hipercze"/>
          </w:rPr>
          <w:t>4</w:t>
        </w:r>
      </w:hyperlink>
      <w:r w:rsidR="00632D5C">
        <w:t>.</w:t>
      </w:r>
      <w:r w:rsidR="00976458">
        <w:t xml:space="preserve">                      </w:t>
      </w:r>
    </w:p>
  </w:footnote>
  <w:footnote w:id="101">
    <w:p w14:paraId="44C0613C" w14:textId="74EFEB82" w:rsidR="0097220B" w:rsidRDefault="0097220B">
      <w:pPr>
        <w:pStyle w:val="Tekstprzypisudolnego"/>
      </w:pPr>
      <w:ins w:id="33" w:author="Autor">
        <w:r>
          <w:rPr>
            <w:rStyle w:val="Odwoanieprzypisudolnego"/>
          </w:rPr>
          <w:footnoteRef/>
        </w:r>
        <w:r>
          <w:t xml:space="preserve"> </w:t>
        </w:r>
        <w:r w:rsidRPr="00D1297A">
          <w:t xml:space="preserve">Kultura i dziedzictwo narodowe w 2024 r.: </w:t>
        </w:r>
        <w:r>
          <w:fldChar w:fldCharType="begin"/>
        </w:r>
        <w:r>
          <w:instrText>HYPERLINK "https://stat.gov.pl/obszary-tematyczne/kultura-turystyka-sport/kultura/kultura-i-dziedzictwo-narodowe-w-2024-r-,2,22.html"</w:instrText>
        </w:r>
        <w:r>
          <w:fldChar w:fldCharType="separate"/>
        </w:r>
        <w:r w:rsidRPr="00D1297A">
          <w:rPr>
            <w:rStyle w:val="Hipercze"/>
          </w:rPr>
          <w:t>https://stat.gov.pl/obszary-tematyczne/kultura-turystyka-sport/kultura/kultura-i-dziedzictwo-narodowe-w-2024-r-,2,22.html</w:t>
        </w:r>
        <w:r>
          <w:rPr>
            <w:rStyle w:val="Hipercze"/>
          </w:rPr>
          <w:fldChar w:fldCharType="end"/>
        </w:r>
      </w:ins>
    </w:p>
  </w:footnote>
  <w:footnote w:id="102">
    <w:p w14:paraId="7E096735" w14:textId="0F33B00D" w:rsidR="00E0754B" w:rsidRDefault="00E0754B" w:rsidP="005C7273">
      <w:pPr>
        <w:pStyle w:val="Tekstprzypisudolnego"/>
      </w:pPr>
      <w:r w:rsidRPr="00DB7869">
        <w:rPr>
          <w:rStyle w:val="Odwoanieprzypisudolnego"/>
          <w:sz w:val="18"/>
          <w:szCs w:val="18"/>
        </w:rPr>
        <w:footnoteRef/>
      </w:r>
      <w:r w:rsidRPr="00DB7869">
        <w:rPr>
          <w:sz w:val="18"/>
          <w:szCs w:val="18"/>
        </w:rPr>
        <w:t xml:space="preserve"> Sprawozdanie z działalności Archiwów Państwowych w </w:t>
      </w:r>
      <w:r w:rsidR="003A5210">
        <w:rPr>
          <w:sz w:val="18"/>
          <w:szCs w:val="18"/>
        </w:rPr>
        <w:t>2024</w:t>
      </w:r>
      <w:r w:rsidR="003A5210" w:rsidRPr="00DB7869">
        <w:rPr>
          <w:sz w:val="18"/>
          <w:szCs w:val="18"/>
        </w:rPr>
        <w:t xml:space="preserve"> </w:t>
      </w:r>
      <w:r w:rsidRPr="00DB7869">
        <w:rPr>
          <w:sz w:val="18"/>
          <w:szCs w:val="18"/>
        </w:rPr>
        <w:t xml:space="preserve">roku </w:t>
      </w:r>
      <w:r w:rsidR="003A5210">
        <w:t xml:space="preserve"> </w:t>
      </w:r>
      <w:r w:rsidR="003A5210" w:rsidRPr="003A5210">
        <w:t>https://www.gov.pl/web/archiwa/rok-20251</w:t>
      </w:r>
    </w:p>
    <w:p w14:paraId="37B71FFC" w14:textId="77777777" w:rsidR="003A5210" w:rsidRDefault="003A5210" w:rsidP="005C7273">
      <w:pPr>
        <w:pStyle w:val="Tekstprzypisudolnego"/>
      </w:pPr>
    </w:p>
  </w:footnote>
  <w:footnote w:id="103">
    <w:p w14:paraId="6C7949C3" w14:textId="77777777" w:rsidR="007167FA" w:rsidRPr="002376FB" w:rsidRDefault="007167FA" w:rsidP="005C7273">
      <w:pPr>
        <w:pStyle w:val="Czarnyprzypis"/>
        <w:spacing w:after="0" w:line="240" w:lineRule="auto"/>
      </w:pPr>
      <w:r w:rsidRPr="002376FB">
        <w:rPr>
          <w:rStyle w:val="Odwoanieprzypisudolnego"/>
        </w:rPr>
        <w:footnoteRef/>
      </w:r>
      <w:r w:rsidRPr="002376FB">
        <w:t xml:space="preserve"> </w:t>
      </w:r>
      <w:hyperlink r:id="rId10" w:history="1">
        <w:r w:rsidRPr="002376FB">
          <w:t>https://ela.nauka.gov.pl/</w:t>
        </w:r>
      </w:hyperlink>
    </w:p>
  </w:footnote>
  <w:footnote w:id="104">
    <w:p w14:paraId="040FB056" w14:textId="77777777" w:rsidR="007167FA" w:rsidRPr="002376FB" w:rsidRDefault="007167FA" w:rsidP="005C7273">
      <w:pPr>
        <w:pStyle w:val="Czarnyprzypis"/>
        <w:spacing w:after="0" w:line="240" w:lineRule="auto"/>
      </w:pPr>
      <w:r w:rsidRPr="002376FB">
        <w:rPr>
          <w:rStyle w:val="Odwoanieprzypisudolnego"/>
        </w:rPr>
        <w:footnoteRef/>
      </w:r>
      <w:r w:rsidRPr="002376FB">
        <w:t xml:space="preserve"> </w:t>
      </w:r>
      <w:hyperlink r:id="rId11" w:history="1">
        <w:r w:rsidRPr="002376FB">
          <w:t>https://www.zycieuczelni.p.lodz.pl/luka-pokoleniowa-problem-dla-uczelni-i-biznesu/</w:t>
        </w:r>
      </w:hyperlink>
      <w:r w:rsidRPr="002376FB">
        <w:t xml:space="preserve"> </w:t>
      </w:r>
    </w:p>
  </w:footnote>
  <w:footnote w:id="105">
    <w:p w14:paraId="68EC7555" w14:textId="77777777" w:rsidR="007167FA" w:rsidRPr="002376FB" w:rsidRDefault="007167FA" w:rsidP="005C7273">
      <w:pPr>
        <w:pStyle w:val="Czarnyprzypis"/>
        <w:spacing w:after="0" w:line="240" w:lineRule="auto"/>
      </w:pPr>
      <w:r w:rsidRPr="002376FB">
        <w:footnoteRef/>
      </w:r>
      <w:r w:rsidRPr="002376FB">
        <w:t xml:space="preserve"> </w:t>
      </w:r>
      <w:hyperlink r:id="rId12" w:history="1">
        <w:r w:rsidRPr="002376FB">
          <w:t>https://pie.net.pl/wp-content/uploads/2022/11/PIE_Raport_Ilu-specjalistow-IT-brakuje-w-Polsce.pdf</w:t>
        </w:r>
      </w:hyperlink>
      <w:r w:rsidRPr="002376FB">
        <w:t xml:space="preserve"> </w:t>
      </w:r>
    </w:p>
  </w:footnote>
  <w:footnote w:id="106">
    <w:p w14:paraId="525E3085" w14:textId="77777777" w:rsidR="007167FA" w:rsidRPr="002376FB" w:rsidRDefault="007167FA" w:rsidP="005C7273">
      <w:pPr>
        <w:pStyle w:val="Czarnyprzypis"/>
        <w:spacing w:after="0" w:line="240" w:lineRule="auto"/>
      </w:pPr>
      <w:r w:rsidRPr="002376FB">
        <w:footnoteRef/>
      </w:r>
      <w:r w:rsidRPr="002376FB">
        <w:t xml:space="preserve"> </w:t>
      </w:r>
      <w:hyperlink r:id="rId13" w:history="1">
        <w:r w:rsidRPr="002376FB">
          <w:t>https://aiindex.stanford.edu/report/</w:t>
        </w:r>
      </w:hyperlink>
      <w:r w:rsidRPr="002376FB">
        <w:t xml:space="preserve"> </w:t>
      </w:r>
    </w:p>
  </w:footnote>
  <w:footnote w:id="107">
    <w:p w14:paraId="19E55D8F" w14:textId="4CF59526" w:rsidR="007909F2" w:rsidRPr="00DB7869" w:rsidRDefault="007909F2" w:rsidP="005C7273">
      <w:pPr>
        <w:pStyle w:val="fn1"/>
        <w:rPr>
          <w:rFonts w:ascii="Arial" w:hAnsi="Arial" w:cs="Arial"/>
          <w:sz w:val="18"/>
          <w:szCs w:val="18"/>
        </w:rPr>
      </w:pPr>
      <w:r w:rsidRPr="00DB7869">
        <w:rPr>
          <w:rStyle w:val="Odwoanieprzypisudolnego"/>
          <w:rFonts w:ascii="Arial" w:hAnsi="Arial" w:cs="Arial"/>
          <w:sz w:val="18"/>
          <w:szCs w:val="18"/>
        </w:rPr>
        <w:footnoteRef/>
      </w:r>
      <w:r w:rsidRPr="00DB7869">
        <w:rPr>
          <w:rFonts w:ascii="Arial" w:hAnsi="Arial" w:cs="Arial"/>
          <w:sz w:val="18"/>
          <w:szCs w:val="18"/>
        </w:rPr>
        <w:t xml:space="preserve"> Raport o stanie sektora małych i średnich przedsiębiorstw w Polsce, </w:t>
      </w:r>
      <w:r w:rsidR="00C350E9">
        <w:rPr>
          <w:rFonts w:ascii="Arial" w:hAnsi="Arial" w:cs="Arial"/>
          <w:sz w:val="18"/>
          <w:szCs w:val="18"/>
        </w:rPr>
        <w:t>2025</w:t>
      </w:r>
      <w:r w:rsidRPr="00DB7869">
        <w:rPr>
          <w:rFonts w:ascii="Arial" w:hAnsi="Arial" w:cs="Arial"/>
          <w:sz w:val="18"/>
          <w:szCs w:val="18"/>
        </w:rPr>
        <w:t>, PARP</w:t>
      </w:r>
    </w:p>
  </w:footnote>
  <w:footnote w:id="108">
    <w:p w14:paraId="18896258" w14:textId="0467B604" w:rsidR="007909F2" w:rsidRPr="00DB7869" w:rsidRDefault="007909F2" w:rsidP="005C7273">
      <w:pPr>
        <w:pStyle w:val="fn1"/>
        <w:rPr>
          <w:rFonts w:ascii="Arial" w:hAnsi="Arial" w:cs="Arial"/>
          <w:sz w:val="18"/>
          <w:szCs w:val="18"/>
        </w:rPr>
      </w:pPr>
      <w:r w:rsidRPr="00DB7869">
        <w:rPr>
          <w:rStyle w:val="Odwoanieprzypisudolnego"/>
          <w:rFonts w:ascii="Arial" w:hAnsi="Arial" w:cs="Arial"/>
          <w:sz w:val="18"/>
          <w:szCs w:val="18"/>
        </w:rPr>
        <w:footnoteRef/>
      </w:r>
      <w:r w:rsidRPr="00DB7869">
        <w:rPr>
          <w:rFonts w:ascii="Arial" w:hAnsi="Arial" w:cs="Arial"/>
          <w:sz w:val="18"/>
          <w:szCs w:val="18"/>
        </w:rPr>
        <w:t xml:space="preserve"> Społeczeństwo informacyjne w Polsce </w:t>
      </w:r>
      <w:r w:rsidR="00336CC9">
        <w:rPr>
          <w:rFonts w:ascii="Arial" w:hAnsi="Arial" w:cs="Arial"/>
          <w:sz w:val="18"/>
          <w:szCs w:val="18"/>
        </w:rPr>
        <w:t>w 2025 r.</w:t>
      </w:r>
      <w:r w:rsidRPr="00DB7869">
        <w:rPr>
          <w:rFonts w:ascii="Arial" w:hAnsi="Arial" w:cs="Arial"/>
          <w:sz w:val="18"/>
          <w:szCs w:val="18"/>
        </w:rPr>
        <w:t>, GUS</w:t>
      </w:r>
    </w:p>
  </w:footnote>
  <w:footnote w:id="109">
    <w:p w14:paraId="698E968B" w14:textId="19BE5773" w:rsidR="007909F2" w:rsidRPr="002376FB" w:rsidRDefault="007909F2" w:rsidP="005C7273">
      <w:pPr>
        <w:pStyle w:val="Czarnyprzypis"/>
        <w:spacing w:after="0" w:line="240" w:lineRule="auto"/>
      </w:pPr>
      <w:r w:rsidRPr="00F56898">
        <w:rPr>
          <w:rStyle w:val="Odwoanieprzypisudolnego"/>
        </w:rPr>
        <w:footnoteRef/>
      </w:r>
      <w:r w:rsidRPr="002376FB">
        <w:t xml:space="preserve"> Dane za: Eurostat </w:t>
      </w:r>
      <w:r w:rsidR="00F06F01">
        <w:t>2025</w:t>
      </w:r>
      <w:r w:rsidR="001B1CCD">
        <w:t xml:space="preserve">, </w:t>
      </w:r>
      <w:r w:rsidR="001B1CCD" w:rsidRPr="001B1CCD">
        <w:t>https://ec.europa.eu/eurostat/databrowser/view/isoc_cicce_use/default/table?lang=en</w:t>
      </w:r>
    </w:p>
  </w:footnote>
  <w:footnote w:id="110">
    <w:p w14:paraId="1E3244C4" w14:textId="362D9FC2" w:rsidR="007909F2" w:rsidRPr="00DB7869" w:rsidRDefault="007909F2" w:rsidP="005C7273">
      <w:pPr>
        <w:pStyle w:val="fn1"/>
        <w:rPr>
          <w:rFonts w:ascii="Arial" w:hAnsi="Arial" w:cs="Arial"/>
          <w:sz w:val="18"/>
          <w:szCs w:val="18"/>
        </w:rPr>
      </w:pPr>
      <w:r w:rsidRPr="00DB7869">
        <w:rPr>
          <w:rStyle w:val="Odwoanieprzypisudolnego"/>
          <w:rFonts w:ascii="Arial" w:hAnsi="Arial" w:cs="Arial"/>
          <w:sz w:val="18"/>
          <w:szCs w:val="18"/>
        </w:rPr>
        <w:footnoteRef/>
      </w:r>
      <w:r w:rsidRPr="00DB7869">
        <w:rPr>
          <w:rFonts w:ascii="Arial" w:hAnsi="Arial" w:cs="Arial"/>
          <w:sz w:val="18"/>
          <w:szCs w:val="18"/>
        </w:rPr>
        <w:t xml:space="preserve"> Dane za: Eurostat </w:t>
      </w:r>
      <w:r w:rsidR="003D5125">
        <w:rPr>
          <w:rFonts w:ascii="Arial" w:hAnsi="Arial" w:cs="Arial"/>
          <w:sz w:val="18"/>
          <w:szCs w:val="18"/>
        </w:rPr>
        <w:t>2025</w:t>
      </w:r>
    </w:p>
  </w:footnote>
  <w:footnote w:id="111">
    <w:p w14:paraId="0984C6C2" w14:textId="77777777" w:rsidR="007909F2" w:rsidRDefault="007909F2" w:rsidP="005C7273">
      <w:pPr>
        <w:pStyle w:val="fn1"/>
      </w:pPr>
      <w:r w:rsidRPr="00DB7869">
        <w:rPr>
          <w:rStyle w:val="Odwoanieprzypisudolnego"/>
          <w:rFonts w:ascii="Arial" w:hAnsi="Arial" w:cs="Arial"/>
          <w:sz w:val="18"/>
          <w:szCs w:val="18"/>
        </w:rPr>
        <w:footnoteRef/>
      </w:r>
      <w:r w:rsidRPr="00DB7869">
        <w:rPr>
          <w:rFonts w:ascii="Arial" w:hAnsi="Arial" w:cs="Arial"/>
          <w:sz w:val="18"/>
          <w:szCs w:val="18"/>
        </w:rPr>
        <w:t xml:space="preserve"> Raport BGK „Cyfryzacja w sektorze MŚP – szanse i ograniczenia”</w:t>
      </w:r>
    </w:p>
  </w:footnote>
  <w:footnote w:id="112">
    <w:p w14:paraId="45C9B2C1" w14:textId="77777777" w:rsidR="007909F2" w:rsidRPr="002376FB" w:rsidRDefault="007909F2" w:rsidP="005C7273">
      <w:pPr>
        <w:pStyle w:val="Czarnyprzypis"/>
        <w:spacing w:after="0" w:line="240" w:lineRule="auto"/>
      </w:pPr>
      <w:r w:rsidRPr="002376FB">
        <w:rPr>
          <w:rStyle w:val="Odwoanieprzypisudolnego"/>
        </w:rPr>
        <w:footnoteRef/>
      </w:r>
      <w:r w:rsidRPr="002376FB">
        <w:t xml:space="preserve"> </w:t>
      </w:r>
      <w:proofErr w:type="spellStart"/>
      <w:r w:rsidRPr="002376FB">
        <w:t>eSkills</w:t>
      </w:r>
      <w:proofErr w:type="spellEnd"/>
      <w:r w:rsidRPr="002376FB">
        <w:t xml:space="preserve"> for </w:t>
      </w:r>
      <w:proofErr w:type="spellStart"/>
      <w:r w:rsidRPr="002376FB">
        <w:t>Jobs</w:t>
      </w:r>
      <w:proofErr w:type="spellEnd"/>
      <w:r w:rsidRPr="002376FB">
        <w:t xml:space="preserve"> Index, Dojrzałość technologiczna polskich firm oraz raport BGK z 2024 r. Cyfryzacja w sektorze MŚP – szanse i ograniczenia</w:t>
      </w:r>
    </w:p>
  </w:footnote>
  <w:footnote w:id="113">
    <w:p w14:paraId="65DB6B61" w14:textId="77777777" w:rsidR="007909F2" w:rsidRDefault="007909F2" w:rsidP="005C7273">
      <w:pPr>
        <w:pStyle w:val="fn1"/>
      </w:pPr>
      <w:r w:rsidRPr="00DB7869">
        <w:rPr>
          <w:rStyle w:val="Odwoanieprzypisudolnego"/>
          <w:sz w:val="18"/>
          <w:szCs w:val="18"/>
        </w:rPr>
        <w:footnoteRef/>
      </w:r>
      <w:r w:rsidRPr="00DB7869">
        <w:rPr>
          <w:sz w:val="18"/>
          <w:szCs w:val="18"/>
        </w:rPr>
        <w:t xml:space="preserve"> Automatyzacja i robotyzacja są narzędziami transformacji cyfrowej przedsiębiorstw.</w:t>
      </w:r>
    </w:p>
  </w:footnote>
  <w:footnote w:id="114">
    <w:p w14:paraId="5B9D93A2" w14:textId="77777777" w:rsidR="001F4BCC" w:rsidRPr="002376FB" w:rsidRDefault="001F4BCC" w:rsidP="005C7273">
      <w:pPr>
        <w:pStyle w:val="Czarnyprzypis"/>
        <w:spacing w:after="0" w:line="240" w:lineRule="auto"/>
      </w:pPr>
      <w:r w:rsidRPr="002376FB">
        <w:rPr>
          <w:rStyle w:val="Odwoanieprzypisudolnego"/>
        </w:rPr>
        <w:footnoteRef/>
      </w:r>
      <w:r w:rsidRPr="002376FB">
        <w:t xml:space="preserve"> </w:t>
      </w:r>
      <w:hyperlink r:id="rId14" w:history="1">
        <w:r w:rsidRPr="002376FB">
          <w:rPr>
            <w:rStyle w:val="Hipercze"/>
            <w:color w:val="000000" w:themeColor="text1"/>
          </w:rPr>
          <w:t>https://www.goldmansachs.com/insights/articles/ai-investment-forecast-to-approach-200-billion-globally-by-2025.html</w:t>
        </w:r>
      </w:hyperlink>
      <w:r w:rsidRPr="002376FB">
        <w:t xml:space="preserve"> </w:t>
      </w:r>
    </w:p>
  </w:footnote>
  <w:footnote w:id="115">
    <w:p w14:paraId="473593D4" w14:textId="77777777" w:rsidR="001F4BCC" w:rsidRPr="002376FB" w:rsidRDefault="001F4BCC" w:rsidP="005C7273">
      <w:pPr>
        <w:pStyle w:val="Czarnyprzypis"/>
        <w:spacing w:after="0" w:line="240" w:lineRule="auto"/>
      </w:pPr>
      <w:r w:rsidRPr="002376FB">
        <w:rPr>
          <w:rStyle w:val="Odwoanieprzypisudolnego"/>
        </w:rPr>
        <w:footnoteRef/>
      </w:r>
      <w:r w:rsidRPr="002376FB">
        <w:t xml:space="preserve"> </w:t>
      </w:r>
      <w:hyperlink r:id="rId15" w:history="1">
        <w:r w:rsidRPr="002376FB">
          <w:rPr>
            <w:rStyle w:val="Hipercze"/>
            <w:color w:val="000000" w:themeColor="text1"/>
          </w:rPr>
          <w:t>https://www.europarl.europa.eu/RegData/etudes/ATAG/2024/760392/EPRS_ATA(2024)760392_EN.pdf</w:t>
        </w:r>
      </w:hyperlink>
      <w:r w:rsidRPr="002376FB">
        <w:t xml:space="preserve"> </w:t>
      </w:r>
    </w:p>
  </w:footnote>
  <w:footnote w:id="116">
    <w:p w14:paraId="6D750E05" w14:textId="77777777" w:rsidR="001F4BCC" w:rsidRPr="0037030A" w:rsidRDefault="001F4BCC" w:rsidP="005C7273">
      <w:pPr>
        <w:pStyle w:val="Tekstprzypisudolnego"/>
        <w:rPr>
          <w:rFonts w:cs="Arial"/>
          <w:sz w:val="18"/>
          <w:szCs w:val="18"/>
        </w:rPr>
      </w:pPr>
      <w:r w:rsidRPr="0037030A">
        <w:rPr>
          <w:rStyle w:val="Odwoanieprzypisudolnego"/>
          <w:rFonts w:cs="Arial"/>
          <w:sz w:val="18"/>
          <w:szCs w:val="18"/>
        </w:rPr>
        <w:footnoteRef/>
      </w:r>
      <w:r w:rsidRPr="0037030A">
        <w:rPr>
          <w:rFonts w:cs="Arial"/>
          <w:sz w:val="18"/>
          <w:szCs w:val="18"/>
        </w:rPr>
        <w:t xml:space="preserve"> </w:t>
      </w:r>
      <w:r w:rsidRPr="005F22E9">
        <w:rPr>
          <w:rFonts w:cs="Arial"/>
          <w:sz w:val="18"/>
          <w:szCs w:val="18"/>
        </w:rPr>
        <w:t>https://ideas-ncbr.pl/wp-content/uploads/2024/04/04.2024_Raport_IDEAS_NCBR_Trendy_w_ksztalceniu_w_obszarze_AI_na_poziomie_doktoranckim.pdf</w:t>
      </w:r>
    </w:p>
  </w:footnote>
  <w:footnote w:id="117">
    <w:p w14:paraId="3EA7C622" w14:textId="77777777" w:rsidR="001F4BCC" w:rsidRPr="002376FB" w:rsidRDefault="001F4BCC" w:rsidP="005C7273">
      <w:pPr>
        <w:pStyle w:val="Czarnyprzypis"/>
        <w:spacing w:after="0" w:line="240" w:lineRule="auto"/>
        <w:rPr>
          <w:lang w:val="en-US"/>
        </w:rPr>
      </w:pPr>
      <w:r w:rsidRPr="002376FB">
        <w:rPr>
          <w:rStyle w:val="Odwoanieprzypisudolnego"/>
        </w:rPr>
        <w:footnoteRef/>
      </w:r>
      <w:r w:rsidRPr="002376FB">
        <w:rPr>
          <w:lang w:val="en-US"/>
        </w:rPr>
        <w:t xml:space="preserve"> Stanford Institute for Human-Centered Artificial Intelligence, 2024 AI Index Report, Chapter Education, 2024</w:t>
      </w:r>
    </w:p>
  </w:footnote>
  <w:footnote w:id="118">
    <w:p w14:paraId="10FA0306" w14:textId="3047A7F9" w:rsidR="007C4DCC" w:rsidRDefault="007C4DCC" w:rsidP="005C7273">
      <w:pPr>
        <w:pStyle w:val="Tekstprzypisudolnego"/>
      </w:pPr>
      <w:r w:rsidRPr="00DB7869">
        <w:rPr>
          <w:rStyle w:val="Odwoanieprzypisudolnego"/>
          <w:sz w:val="18"/>
          <w:szCs w:val="18"/>
        </w:rPr>
        <w:footnoteRef/>
      </w:r>
      <w:r w:rsidRPr="00DB7869">
        <w:rPr>
          <w:sz w:val="18"/>
          <w:szCs w:val="18"/>
        </w:rPr>
        <w:t xml:space="preserve"> </w:t>
      </w:r>
      <w:r w:rsidR="00030ED0" w:rsidRPr="00DB7869">
        <w:rPr>
          <w:sz w:val="18"/>
          <w:szCs w:val="18"/>
        </w:rPr>
        <w:t>Rozporządzenie Parlamentu Europejskiego i Rady (UE) 2024/1689 z dnia 13 czerwca 2024 r. w sprawie ustanowienia zharmonizowanych przepisów dotyczących sztucznej inteligencji oraz zmiany rozporządzeń (WE) nr 300/2008, (UE) nr 167/2013, (UE) nr 168/2013, (UE) 2018/858, (UE) 2018/1139 i (UE) 2019/2144 oraz dyrektyw 2014/90/UE, (UE) 2016/797 i (UE) 2020/1828</w:t>
      </w:r>
      <w:r w:rsidR="00030ED0">
        <w:rPr>
          <w:sz w:val="18"/>
          <w:szCs w:val="18"/>
        </w:rPr>
        <w:t>.</w:t>
      </w:r>
    </w:p>
  </w:footnote>
  <w:footnote w:id="119">
    <w:p w14:paraId="4568EAFB" w14:textId="77777777" w:rsidR="001F4BCC" w:rsidRPr="00DB7869" w:rsidRDefault="001F4BCC" w:rsidP="005C7273">
      <w:pPr>
        <w:pStyle w:val="Czarnyprzypis"/>
        <w:spacing w:after="0" w:line="240" w:lineRule="auto"/>
      </w:pPr>
      <w:r w:rsidRPr="002376FB">
        <w:rPr>
          <w:rStyle w:val="Odwoanieprzypisudolnego"/>
        </w:rPr>
        <w:footnoteRef/>
      </w:r>
      <w:r w:rsidRPr="00DB7869">
        <w:t xml:space="preserve"> https://pie.net.pl/wp-content/uploads/2024/09/Sztuczna-inteligencja-w-administracji-publicznej.pdf</w:t>
      </w:r>
    </w:p>
  </w:footnote>
  <w:footnote w:id="120">
    <w:p w14:paraId="650B76D9" w14:textId="6FC20796" w:rsidR="001F4BCC" w:rsidRPr="006F3684" w:rsidRDefault="001F4BCC" w:rsidP="005C7273">
      <w:pPr>
        <w:pStyle w:val="Czarnyprzypis"/>
        <w:spacing w:after="0" w:line="240" w:lineRule="auto"/>
      </w:pPr>
      <w:r w:rsidRPr="002376FB">
        <w:rPr>
          <w:rStyle w:val="Odwoanieprzypisudolnego"/>
        </w:rPr>
        <w:footnoteRef/>
      </w:r>
      <w:r w:rsidRPr="006F3684">
        <w:t xml:space="preserve"> </w:t>
      </w:r>
      <w:r w:rsidR="000652AE" w:rsidRPr="006F3684">
        <w:t>Tamże</w:t>
      </w:r>
    </w:p>
  </w:footnote>
  <w:footnote w:id="121">
    <w:p w14:paraId="1E804C03" w14:textId="68E8FF75" w:rsidR="00EA2ED2" w:rsidRPr="00A42E1B" w:rsidRDefault="00EA2ED2" w:rsidP="00EA2ED2">
      <w:pPr>
        <w:pStyle w:val="Tekstprzypisudolnego"/>
        <w:rPr>
          <w:sz w:val="18"/>
          <w:szCs w:val="18"/>
        </w:rPr>
      </w:pPr>
      <w:r w:rsidRPr="00A42E1B">
        <w:rPr>
          <w:rStyle w:val="Odwoanieprzypisudolnego"/>
          <w:sz w:val="18"/>
          <w:szCs w:val="18"/>
        </w:rPr>
        <w:footnoteRef/>
      </w:r>
      <w:r w:rsidRPr="00A42E1B">
        <w:rPr>
          <w:sz w:val="18"/>
          <w:szCs w:val="18"/>
        </w:rPr>
        <w:t xml:space="preserve"> Rozporządzenie Parlamentu Europejskiego I Rady (UE) 2023/1781 z dnia 13 września 2023 r.</w:t>
      </w:r>
    </w:p>
    <w:p w14:paraId="078E5EBD" w14:textId="77820168" w:rsidR="00EA2ED2" w:rsidRPr="00A42E1B" w:rsidRDefault="00EA2ED2" w:rsidP="00EA2ED2">
      <w:pPr>
        <w:pStyle w:val="Tekstprzypisudolnego"/>
        <w:rPr>
          <w:sz w:val="18"/>
          <w:szCs w:val="18"/>
        </w:rPr>
      </w:pPr>
      <w:r w:rsidRPr="00A42E1B">
        <w:rPr>
          <w:sz w:val="18"/>
          <w:szCs w:val="18"/>
        </w:rPr>
        <w:t xml:space="preserve">w sprawie ustanowienia ram dotyczących środków na rzecz wzmocnienia europejskiego ekosystemu półprzewodników oraz zmiany rozporządzenia (UE) 2021/694 (akt w sprawie </w:t>
      </w:r>
      <w:proofErr w:type="spellStart"/>
      <w:r w:rsidRPr="00A42E1B">
        <w:rPr>
          <w:sz w:val="18"/>
          <w:szCs w:val="18"/>
        </w:rPr>
        <w:t>czipów</w:t>
      </w:r>
      <w:proofErr w:type="spellEnd"/>
      <w:r w:rsidRPr="00A42E1B">
        <w:rPr>
          <w:sz w:val="18"/>
          <w:szCs w:val="18"/>
        </w:rPr>
        <w:t>)</w:t>
      </w:r>
      <w:r w:rsidR="00FA4654">
        <w:rPr>
          <w:sz w:val="18"/>
          <w:szCs w:val="18"/>
        </w:rPr>
        <w:t>.</w:t>
      </w:r>
    </w:p>
  </w:footnote>
  <w:footnote w:id="122">
    <w:p w14:paraId="4DF669FF" w14:textId="56043C6B" w:rsidR="00FA4654" w:rsidRDefault="00FA4654">
      <w:pPr>
        <w:pStyle w:val="Tekstprzypisudolnego"/>
      </w:pPr>
      <w:r w:rsidRPr="00A42E1B">
        <w:rPr>
          <w:rStyle w:val="Odwoanieprzypisudolnego"/>
          <w:sz w:val="18"/>
          <w:szCs w:val="18"/>
        </w:rPr>
        <w:footnoteRef/>
      </w:r>
      <w:r w:rsidRPr="00A42E1B">
        <w:rPr>
          <w:sz w:val="18"/>
          <w:szCs w:val="18"/>
        </w:rPr>
        <w:t xml:space="preserve"> Uchwała nr 239 Rady Ministrów z dnia 8 grudnia 2023 r. w sprawie ustanowienia rządowego programu pod nazwą "Krajowe Ramy Wspierania Strategicznych Inwestycji Półprzewodnikowych"</w:t>
      </w:r>
      <w:r>
        <w:rPr>
          <w:sz w:val="18"/>
          <w:szCs w:val="18"/>
        </w:rPr>
        <w:t>.</w:t>
      </w:r>
    </w:p>
  </w:footnote>
  <w:footnote w:id="123">
    <w:p w14:paraId="1F842903" w14:textId="41B32065" w:rsidR="005C446E" w:rsidRPr="00DB7869" w:rsidRDefault="005C446E" w:rsidP="005C7273">
      <w:pPr>
        <w:pStyle w:val="Tekstprzypisudolnego"/>
        <w:rPr>
          <w:sz w:val="18"/>
          <w:szCs w:val="18"/>
          <w:lang w:val="en-GB"/>
        </w:rPr>
      </w:pPr>
      <w:r w:rsidRPr="00DB7869">
        <w:rPr>
          <w:rStyle w:val="Odwoanieprzypisudolnego"/>
          <w:sz w:val="18"/>
          <w:szCs w:val="18"/>
        </w:rPr>
        <w:footnoteRef/>
      </w:r>
      <w:r w:rsidRPr="00DB7869">
        <w:rPr>
          <w:sz w:val="18"/>
          <w:szCs w:val="18"/>
          <w:lang w:val="en-GB"/>
        </w:rPr>
        <w:t xml:space="preserve"> State of European Tech 2023, </w:t>
      </w:r>
      <w:proofErr w:type="spellStart"/>
      <w:r w:rsidRPr="00DB7869">
        <w:rPr>
          <w:sz w:val="18"/>
          <w:szCs w:val="18"/>
          <w:lang w:val="en-GB"/>
        </w:rPr>
        <w:t>Atomico</w:t>
      </w:r>
      <w:proofErr w:type="spellEnd"/>
      <w:r w:rsidRPr="00DB7869">
        <w:rPr>
          <w:sz w:val="18"/>
          <w:szCs w:val="18"/>
          <w:lang w:val="en-GB"/>
        </w:rPr>
        <w:t xml:space="preserve">, </w:t>
      </w:r>
      <w:r w:rsidR="00094F0B">
        <w:fldChar w:fldCharType="begin"/>
      </w:r>
      <w:r w:rsidR="00094F0B" w:rsidRPr="00AB0D47">
        <w:rPr>
          <w:lang w:val="es-ES_tradnl"/>
          <w:rPrChange w:id="68" w:author="Autor">
            <w:rPr/>
          </w:rPrChange>
        </w:rPr>
        <w:instrText>HYPERLINK "https://www.investeurope.eu/media/7424/atomico-state-of-european-tech-report-2023.pdf"</w:instrText>
      </w:r>
      <w:r w:rsidR="00094F0B">
        <w:fldChar w:fldCharType="separate"/>
      </w:r>
      <w:r w:rsidRPr="00DB7869">
        <w:rPr>
          <w:rStyle w:val="Hipercze"/>
          <w:sz w:val="18"/>
          <w:szCs w:val="18"/>
          <w:lang w:val="en-GB"/>
        </w:rPr>
        <w:t>https://www.investeurope.eu/media/7424/atomico-state-of-european-tech-report-2023.pdf</w:t>
      </w:r>
      <w:r w:rsidR="00094F0B">
        <w:rPr>
          <w:rStyle w:val="Hipercze"/>
          <w:sz w:val="18"/>
          <w:szCs w:val="18"/>
          <w:lang w:val="en-GB"/>
        </w:rPr>
        <w:fldChar w:fldCharType="end"/>
      </w:r>
      <w:r w:rsidR="00632D5C">
        <w:rPr>
          <w:sz w:val="18"/>
          <w:szCs w:val="18"/>
          <w:lang w:val="en-GB"/>
        </w:rPr>
        <w:t>.</w:t>
      </w:r>
    </w:p>
  </w:footnote>
  <w:footnote w:id="124">
    <w:p w14:paraId="2C2612AF" w14:textId="77777777" w:rsidR="005C446E" w:rsidRPr="00DB7869" w:rsidRDefault="005C446E" w:rsidP="005C7273">
      <w:pPr>
        <w:pStyle w:val="Tekstprzypisudolnego"/>
        <w:rPr>
          <w:sz w:val="18"/>
          <w:szCs w:val="18"/>
          <w:lang w:val="en-GB"/>
        </w:rPr>
      </w:pPr>
      <w:r w:rsidRPr="00DB7869">
        <w:rPr>
          <w:rStyle w:val="Odwoanieprzypisudolnego"/>
          <w:sz w:val="18"/>
          <w:szCs w:val="18"/>
        </w:rPr>
        <w:footnoteRef/>
      </w:r>
      <w:r w:rsidRPr="00DB7869">
        <w:rPr>
          <w:sz w:val="18"/>
          <w:szCs w:val="18"/>
          <w:lang w:val="en-GB"/>
        </w:rPr>
        <w:t xml:space="preserve"> Central and Eastern European startups 2024, </w:t>
      </w:r>
      <w:proofErr w:type="spellStart"/>
      <w:r w:rsidRPr="00DB7869">
        <w:rPr>
          <w:sz w:val="18"/>
          <w:szCs w:val="18"/>
          <w:lang w:val="en-GB"/>
        </w:rPr>
        <w:t>Dealroom</w:t>
      </w:r>
      <w:proofErr w:type="spellEnd"/>
      <w:r w:rsidRPr="00DB7869">
        <w:rPr>
          <w:sz w:val="18"/>
          <w:szCs w:val="18"/>
          <w:lang w:val="en-GB"/>
        </w:rPr>
        <w:t>, https://dealroom.co/reports/central-and-eastern-european-startups-2024</w:t>
      </w:r>
    </w:p>
  </w:footnote>
  <w:footnote w:id="125">
    <w:p w14:paraId="4BA79F10" w14:textId="77777777" w:rsidR="005C446E" w:rsidRPr="00DB7869" w:rsidRDefault="005C446E" w:rsidP="005C7273">
      <w:pPr>
        <w:pStyle w:val="Tekstprzypisudolnego"/>
        <w:rPr>
          <w:sz w:val="18"/>
          <w:szCs w:val="18"/>
        </w:rPr>
      </w:pPr>
      <w:r w:rsidRPr="00DB7869">
        <w:rPr>
          <w:rStyle w:val="Odwoanieprzypisudolnego"/>
          <w:sz w:val="18"/>
          <w:szCs w:val="18"/>
        </w:rPr>
        <w:footnoteRef/>
      </w:r>
      <w:r w:rsidRPr="00DB7869">
        <w:rPr>
          <w:sz w:val="18"/>
          <w:szCs w:val="18"/>
        </w:rPr>
        <w:t xml:space="preserve"> </w:t>
      </w:r>
      <w:hyperlink r:id="rId16" w:history="1">
        <w:r w:rsidRPr="00DB7869">
          <w:rPr>
            <w:rStyle w:val="Hipercze"/>
            <w:sz w:val="18"/>
            <w:szCs w:val="18"/>
          </w:rPr>
          <w:t>https://pfrventures.pl/</w:t>
        </w:r>
      </w:hyperlink>
      <w:r w:rsidRPr="00DB7869">
        <w:rPr>
          <w:sz w:val="18"/>
          <w:szCs w:val="18"/>
        </w:rPr>
        <w:t xml:space="preserve">; dane z 13 maja 2025 r. </w:t>
      </w:r>
    </w:p>
  </w:footnote>
  <w:footnote w:id="126">
    <w:p w14:paraId="788DFA55" w14:textId="1D402AB5" w:rsidR="005C446E" w:rsidRPr="00DB7869" w:rsidRDefault="005C446E" w:rsidP="005C7273">
      <w:pPr>
        <w:pStyle w:val="Tekstprzypisudolnego"/>
        <w:rPr>
          <w:lang w:val="en-GB"/>
        </w:rPr>
      </w:pPr>
      <w:r w:rsidRPr="00DB7869">
        <w:rPr>
          <w:rStyle w:val="Odwoanieprzypisudolnego"/>
          <w:sz w:val="18"/>
          <w:szCs w:val="18"/>
        </w:rPr>
        <w:footnoteRef/>
      </w:r>
      <w:r w:rsidRPr="00DB7869">
        <w:rPr>
          <w:sz w:val="18"/>
          <w:szCs w:val="18"/>
          <w:lang w:val="en-GB"/>
        </w:rPr>
        <w:t xml:space="preserve"> Deep Tech Decoded: A strategic investor’s guide, Hello Tomorrow and </w:t>
      </w:r>
      <w:proofErr w:type="spellStart"/>
      <w:r w:rsidRPr="00DB7869">
        <w:rPr>
          <w:sz w:val="18"/>
          <w:szCs w:val="18"/>
          <w:lang w:val="en-GB"/>
        </w:rPr>
        <w:t>Deepbright</w:t>
      </w:r>
      <w:proofErr w:type="spellEnd"/>
      <w:r w:rsidRPr="00DB7869">
        <w:rPr>
          <w:sz w:val="18"/>
          <w:szCs w:val="18"/>
          <w:lang w:val="en-GB"/>
        </w:rPr>
        <w:t xml:space="preserve"> Ventures, https://hello-tomorrow.org/deep-tech-decoded/</w:t>
      </w:r>
      <w:r w:rsidR="00632D5C">
        <w:rPr>
          <w:sz w:val="18"/>
          <w:szCs w:val="18"/>
          <w:lang w:val="en-GB"/>
        </w:rPr>
        <w:t>.</w:t>
      </w:r>
    </w:p>
  </w:footnote>
  <w:footnote w:id="127">
    <w:p w14:paraId="79C980B1" w14:textId="116CFD5A" w:rsidR="005C446E" w:rsidRPr="00DB7869" w:rsidRDefault="005C446E" w:rsidP="005C7273">
      <w:pPr>
        <w:pStyle w:val="Tekstprzypisudolnego"/>
        <w:rPr>
          <w:sz w:val="18"/>
          <w:szCs w:val="18"/>
          <w:lang w:val="en-GB"/>
        </w:rPr>
      </w:pPr>
      <w:r w:rsidRPr="00DB7869">
        <w:rPr>
          <w:rStyle w:val="Odwoanieprzypisudolnego"/>
          <w:sz w:val="18"/>
          <w:szCs w:val="18"/>
        </w:rPr>
        <w:footnoteRef/>
      </w:r>
      <w:r w:rsidRPr="00DB7869">
        <w:rPr>
          <w:sz w:val="18"/>
          <w:szCs w:val="18"/>
          <w:lang w:val="en-GB"/>
        </w:rPr>
        <w:t xml:space="preserve"> State of European Tech 2023, </w:t>
      </w:r>
      <w:proofErr w:type="spellStart"/>
      <w:r w:rsidRPr="00DB7869">
        <w:rPr>
          <w:sz w:val="18"/>
          <w:szCs w:val="18"/>
          <w:lang w:val="en-GB"/>
        </w:rPr>
        <w:t>Atomico</w:t>
      </w:r>
      <w:proofErr w:type="spellEnd"/>
      <w:r w:rsidRPr="00DB7869">
        <w:rPr>
          <w:sz w:val="18"/>
          <w:szCs w:val="18"/>
          <w:lang w:val="en-GB"/>
        </w:rPr>
        <w:t xml:space="preserve">, </w:t>
      </w:r>
      <w:r w:rsidR="00094F0B">
        <w:fldChar w:fldCharType="begin"/>
      </w:r>
      <w:r w:rsidR="00094F0B" w:rsidRPr="00AB0D47">
        <w:rPr>
          <w:lang w:val="es-ES_tradnl"/>
          <w:rPrChange w:id="69" w:author="Autor">
            <w:rPr/>
          </w:rPrChange>
        </w:rPr>
        <w:instrText>HYPERLINK "https://www.investeurope.eu/media/7424/atomico-state-of-european-tech-report-2023.pdf"</w:instrText>
      </w:r>
      <w:r w:rsidR="00094F0B">
        <w:fldChar w:fldCharType="separate"/>
      </w:r>
      <w:r w:rsidRPr="00DB7869">
        <w:rPr>
          <w:rStyle w:val="Hipercze"/>
          <w:sz w:val="18"/>
          <w:szCs w:val="18"/>
          <w:lang w:val="en-GB"/>
        </w:rPr>
        <w:t>https://www.investeurope.eu/media/7424/atomico-state-of-european-tech-report-2023.pdf</w:t>
      </w:r>
      <w:r w:rsidR="00094F0B">
        <w:rPr>
          <w:rStyle w:val="Hipercze"/>
          <w:sz w:val="18"/>
          <w:szCs w:val="18"/>
          <w:lang w:val="en-GB"/>
        </w:rPr>
        <w:fldChar w:fldCharType="end"/>
      </w:r>
      <w:r w:rsidR="00632D5C">
        <w:rPr>
          <w:sz w:val="18"/>
          <w:szCs w:val="18"/>
          <w:lang w:val="en-GB"/>
        </w:rPr>
        <w:t>.</w:t>
      </w:r>
    </w:p>
  </w:footnote>
  <w:footnote w:id="128">
    <w:p w14:paraId="425B0335" w14:textId="411D059C" w:rsidR="005C446E" w:rsidRPr="00E94A66" w:rsidRDefault="005C446E" w:rsidP="005C7273">
      <w:pPr>
        <w:pStyle w:val="Tekstprzypisudolnego"/>
        <w:rPr>
          <w:lang w:val="en-GB"/>
        </w:rPr>
      </w:pPr>
      <w:r w:rsidRPr="00DB7869">
        <w:rPr>
          <w:rStyle w:val="Odwoanieprzypisudolnego"/>
          <w:sz w:val="18"/>
          <w:szCs w:val="18"/>
        </w:rPr>
        <w:footnoteRef/>
      </w:r>
      <w:r w:rsidRPr="00DB7869">
        <w:rPr>
          <w:sz w:val="18"/>
          <w:szCs w:val="18"/>
          <w:lang w:val="en-GB"/>
        </w:rPr>
        <w:t xml:space="preserve"> Central and Eastern European startups 2024, </w:t>
      </w:r>
      <w:proofErr w:type="spellStart"/>
      <w:r w:rsidRPr="00DB7869">
        <w:rPr>
          <w:sz w:val="18"/>
          <w:szCs w:val="18"/>
          <w:lang w:val="en-GB"/>
        </w:rPr>
        <w:t>Dealroom</w:t>
      </w:r>
      <w:proofErr w:type="spellEnd"/>
      <w:r w:rsidRPr="00DB7869">
        <w:rPr>
          <w:sz w:val="18"/>
          <w:szCs w:val="18"/>
          <w:lang w:val="en-GB"/>
        </w:rPr>
        <w:t>, https://dealroom.co/reports/central-and-eastern-european-startups-2024</w:t>
      </w:r>
      <w:r w:rsidR="00632D5C">
        <w:rPr>
          <w:sz w:val="18"/>
          <w:szCs w:val="18"/>
          <w:lang w:val="en-GB"/>
        </w:rPr>
        <w:t>.</w:t>
      </w:r>
    </w:p>
  </w:footnote>
  <w:footnote w:id="129">
    <w:p w14:paraId="59F935A1" w14:textId="77777777" w:rsidR="00BD7541" w:rsidRPr="002376FB" w:rsidRDefault="00BD7541" w:rsidP="005C7273">
      <w:pPr>
        <w:pStyle w:val="Czarnyprzypis"/>
        <w:spacing w:after="0" w:line="240" w:lineRule="auto"/>
        <w:rPr>
          <w:lang w:val="en-US"/>
        </w:rPr>
      </w:pPr>
      <w:r w:rsidRPr="002376FB">
        <w:rPr>
          <w:rStyle w:val="Odwoanieprzypisudolnego"/>
        </w:rPr>
        <w:footnoteRef/>
      </w:r>
      <w:r w:rsidRPr="002376FB">
        <w:t xml:space="preserve"> Blind, K.; </w:t>
      </w:r>
      <w:proofErr w:type="spellStart"/>
      <w:r w:rsidRPr="002376FB">
        <w:t>Böhm</w:t>
      </w:r>
      <w:proofErr w:type="spellEnd"/>
      <w:r w:rsidRPr="002376FB">
        <w:t xml:space="preserve">, M., Grzegorzewska, P., Katz, A., </w:t>
      </w:r>
      <w:proofErr w:type="spellStart"/>
      <w:r w:rsidRPr="002376FB">
        <w:t>Muto</w:t>
      </w:r>
      <w:proofErr w:type="spellEnd"/>
      <w:r w:rsidRPr="002376FB">
        <w:t xml:space="preserve">, S., </w:t>
      </w:r>
      <w:proofErr w:type="spellStart"/>
      <w:r w:rsidRPr="002376FB">
        <w:t>Pätsch</w:t>
      </w:r>
      <w:proofErr w:type="spellEnd"/>
      <w:r w:rsidRPr="002376FB">
        <w:t xml:space="preserve">, S., Schubert, T. (2021). </w:t>
      </w:r>
      <w:r w:rsidRPr="002376FB">
        <w:rPr>
          <w:lang w:val="en-US"/>
        </w:rPr>
        <w:t>The impact of Open Source Software and Hardware on technological independence, competitiveness and innovation in the EU economy, Final Study Report. Brussels, s. 226.</w:t>
      </w:r>
    </w:p>
  </w:footnote>
  <w:footnote w:id="130">
    <w:p w14:paraId="4D974830" w14:textId="77777777" w:rsidR="00844ED3" w:rsidRPr="002376FB" w:rsidRDefault="00844ED3" w:rsidP="005C7273">
      <w:pPr>
        <w:pStyle w:val="Czarnyprzypis"/>
        <w:spacing w:after="0" w:line="240" w:lineRule="auto"/>
        <w:rPr>
          <w:lang w:val="en-US"/>
        </w:rPr>
      </w:pPr>
      <w:r w:rsidRPr="007622A3">
        <w:rPr>
          <w:vertAlign w:val="superscript"/>
        </w:rPr>
        <w:footnoteRef/>
      </w:r>
      <w:r w:rsidRPr="007622A3">
        <w:rPr>
          <w:vertAlign w:val="superscript"/>
          <w:lang w:val="en-US"/>
        </w:rPr>
        <w:t xml:space="preserve"> </w:t>
      </w:r>
      <w:r w:rsidRPr="002376FB">
        <w:rPr>
          <w:lang w:val="en-US"/>
        </w:rPr>
        <w:t>https://www.sciencedirect.com/science/article/pii/S2666389921001884</w:t>
      </w:r>
    </w:p>
  </w:footnote>
  <w:footnote w:id="131">
    <w:p w14:paraId="3FB94496" w14:textId="77777777" w:rsidR="00844ED3" w:rsidRPr="002376FB" w:rsidRDefault="00844ED3" w:rsidP="005C7273">
      <w:pPr>
        <w:pStyle w:val="Czarnyprzypis"/>
        <w:spacing w:after="0" w:line="240" w:lineRule="auto"/>
        <w:rPr>
          <w:lang w:val="en-US"/>
        </w:rPr>
      </w:pPr>
      <w:r w:rsidRPr="007622A3">
        <w:rPr>
          <w:vertAlign w:val="superscript"/>
        </w:rPr>
        <w:footnoteRef/>
      </w:r>
      <w:r w:rsidRPr="002376FB">
        <w:rPr>
          <w:lang w:val="en-US"/>
        </w:rPr>
        <w:t>https://ec.europa.eu/eurostat/statistics-explained/index.php?title=ICT_in_enterprises_and_the_environment.</w:t>
      </w:r>
    </w:p>
  </w:footnote>
  <w:footnote w:id="132">
    <w:p w14:paraId="26893B0E" w14:textId="77777777" w:rsidR="005C21CF" w:rsidRPr="00A42E1B" w:rsidRDefault="005C21CF" w:rsidP="005C21CF">
      <w:pPr>
        <w:pStyle w:val="Tekstprzypisudolnego"/>
        <w:rPr>
          <w:sz w:val="18"/>
          <w:szCs w:val="18"/>
        </w:rPr>
      </w:pPr>
      <w:r>
        <w:rPr>
          <w:rStyle w:val="Odwoanieprzypisudolnego"/>
        </w:rPr>
        <w:footnoteRef/>
      </w:r>
      <w:r>
        <w:t xml:space="preserve"> </w:t>
      </w:r>
      <w:r w:rsidRPr="00A42E1B">
        <w:rPr>
          <w:sz w:val="18"/>
          <w:szCs w:val="18"/>
        </w:rPr>
        <w:t>Dyrektywa Parlamentu Europejskiego I Rady (UE) 2022/2464</w:t>
      </w:r>
    </w:p>
    <w:p w14:paraId="79AB3EDB" w14:textId="77777777" w:rsidR="005C21CF" w:rsidRPr="00A42E1B" w:rsidRDefault="005C21CF" w:rsidP="005C21CF">
      <w:pPr>
        <w:pStyle w:val="Tekstprzypisudolnego"/>
        <w:rPr>
          <w:sz w:val="18"/>
          <w:szCs w:val="18"/>
        </w:rPr>
      </w:pPr>
      <w:r w:rsidRPr="00A42E1B">
        <w:rPr>
          <w:sz w:val="18"/>
          <w:szCs w:val="18"/>
        </w:rPr>
        <w:t>z dnia 14 grudnia 2022 r.</w:t>
      </w:r>
    </w:p>
    <w:p w14:paraId="0189DAB4" w14:textId="39974F4B" w:rsidR="005C21CF" w:rsidRDefault="005C21CF" w:rsidP="005C21CF">
      <w:pPr>
        <w:pStyle w:val="Tekstprzypisudolnego"/>
      </w:pPr>
      <w:r w:rsidRPr="00A42E1B">
        <w:rPr>
          <w:sz w:val="18"/>
          <w:szCs w:val="18"/>
        </w:rPr>
        <w:t>w sprawie zmiany rozporządzenia (UE) nr 537/2014, dyrektywy 2004/109/WE, dyrektywy 2006/43/WE oraz dyrektywy 2013/34/UE w odniesieniu do sprawozdawczości przedsiębiorstw w zakresie zrównoważonego rozwoju</w:t>
      </w:r>
    </w:p>
  </w:footnote>
  <w:footnote w:id="133">
    <w:p w14:paraId="4188FE97" w14:textId="77777777" w:rsidR="00844ED3" w:rsidRPr="006F3684" w:rsidRDefault="00844ED3" w:rsidP="005C7273">
      <w:pPr>
        <w:pStyle w:val="Czarnyprzypis"/>
        <w:spacing w:after="0" w:line="240" w:lineRule="auto"/>
      </w:pPr>
      <w:r w:rsidRPr="002376FB">
        <w:rPr>
          <w:rStyle w:val="Odwoanieprzypisudolnego"/>
        </w:rPr>
        <w:footnoteRef/>
      </w:r>
      <w:r w:rsidRPr="006F3684">
        <w:t xml:space="preserve"> https://lifeproetv.eu/pl/strona-glowna/</w:t>
      </w:r>
    </w:p>
  </w:footnote>
  <w:footnote w:id="134">
    <w:p w14:paraId="3F9BC75D" w14:textId="77777777" w:rsidR="00844ED3" w:rsidRPr="006F3684" w:rsidRDefault="00844ED3" w:rsidP="005C7273">
      <w:pPr>
        <w:pStyle w:val="Czarnyprzypis"/>
        <w:spacing w:after="0" w:line="240" w:lineRule="auto"/>
      </w:pPr>
      <w:r w:rsidRPr="002376FB">
        <w:footnoteRef/>
      </w:r>
      <w:r w:rsidRPr="006F3684">
        <w:t xml:space="preserve"> https://blog.theprotocol.it/artykul/cyfrowa-ekologia-w-pracy-i-zyciu-polakow-raport-theprotocol</w:t>
      </w:r>
    </w:p>
  </w:footnote>
  <w:footnote w:id="135">
    <w:p w14:paraId="59AB12E6" w14:textId="77777777" w:rsidR="00844ED3" w:rsidRPr="002376FB" w:rsidRDefault="00844ED3" w:rsidP="005C7273">
      <w:pPr>
        <w:pStyle w:val="Czarnyprzypis"/>
        <w:spacing w:after="0" w:line="240" w:lineRule="auto"/>
        <w:rPr>
          <w:lang w:val="en-US"/>
        </w:rPr>
      </w:pPr>
      <w:r w:rsidRPr="002376FB">
        <w:rPr>
          <w:rStyle w:val="Odwoanieprzypisudolnego"/>
        </w:rPr>
        <w:footnoteRef/>
      </w:r>
      <w:r w:rsidRPr="002376FB">
        <w:rPr>
          <w:lang w:val="en-US"/>
        </w:rPr>
        <w:t xml:space="preserve"> https://www.cencenelec.eu/media/CEN-CENELEC/AreasOfWork/CEN-CENELEC_Topics/Smart Grids and Meters/Smart Grids/finalreportwg-cep_2019.pdf</w:t>
      </w:r>
    </w:p>
  </w:footnote>
  <w:footnote w:id="136">
    <w:p w14:paraId="1300F120" w14:textId="77777777" w:rsidR="00844ED3" w:rsidRPr="002376FB" w:rsidRDefault="00844ED3" w:rsidP="005C7273">
      <w:pPr>
        <w:pStyle w:val="Czarnyprzypis"/>
        <w:spacing w:after="0" w:line="240" w:lineRule="auto"/>
        <w:rPr>
          <w:lang w:val="en-US"/>
        </w:rPr>
      </w:pPr>
      <w:r w:rsidRPr="002376FB">
        <w:footnoteRef/>
      </w:r>
      <w:r w:rsidRPr="002376FB">
        <w:rPr>
          <w:lang w:val="en-US"/>
        </w:rPr>
        <w:t>https://joint-research-centre.ec.europa.eu/scientific-activities-z/energy-efficiency/energy-efficiency-products/code-conduct-ict/european-code-conduct-energy-efficiency-data-centres_en</w:t>
      </w:r>
    </w:p>
  </w:footnote>
  <w:footnote w:id="137">
    <w:p w14:paraId="59F4DDE2"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Powszechny Spis Rolny 2020 – Charakterystyka gospodarstw rolnych w 2020 r., raport GUS.</w:t>
      </w:r>
    </w:p>
  </w:footnote>
  <w:footnote w:id="138">
    <w:p w14:paraId="21F10A9C"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Obszary wiejskie w Polsce w 2022 r., analizy statystyczne GUS</w:t>
      </w:r>
    </w:p>
  </w:footnote>
  <w:footnote w:id="139">
    <w:p w14:paraId="3730BE8A"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w:t>
      </w:r>
      <w:hyperlink r:id="rId17" w:history="1">
        <w:r w:rsidRPr="00F31C83">
          <w:rPr>
            <w:rStyle w:val="Odwoanieprzypisudolnego"/>
            <w:rFonts w:cs="Arial"/>
            <w:sz w:val="18"/>
            <w:szCs w:val="18"/>
            <w:vertAlign w:val="baseline"/>
          </w:rPr>
          <w:t>https://rynekpracy.org/statystyki/pracujacy-w-rolnictwie-przemysle-i-uslugach/</w:t>
        </w:r>
      </w:hyperlink>
      <w:r w:rsidRPr="00F31C83">
        <w:rPr>
          <w:rStyle w:val="Odwoanieprzypisudolnego"/>
          <w:rFonts w:cs="Arial"/>
          <w:sz w:val="18"/>
          <w:szCs w:val="18"/>
          <w:vertAlign w:val="baseline"/>
        </w:rPr>
        <w:t xml:space="preserve">. </w:t>
      </w:r>
    </w:p>
  </w:footnote>
  <w:footnote w:id="140">
    <w:p w14:paraId="640A92FD" w14:textId="0B17CD88" w:rsidR="00A951FD" w:rsidRPr="00F31C83" w:rsidRDefault="00A951FD" w:rsidP="7A30EA55">
      <w:pPr>
        <w:pStyle w:val="Tekstprzypisudolnego"/>
        <w:rPr>
          <w:rFonts w:eastAsia="Arial" w:cs="Arial"/>
          <w:sz w:val="18"/>
          <w:szCs w:val="18"/>
          <w:u w:val="single"/>
        </w:rPr>
      </w:pPr>
      <w:r w:rsidRPr="00F31C83">
        <w:rPr>
          <w:rStyle w:val="Odwoanieprzypisudolnego"/>
          <w:rFonts w:cs="Arial"/>
          <w:sz w:val="18"/>
          <w:szCs w:val="18"/>
        </w:rPr>
        <w:footnoteRef/>
      </w:r>
      <w:hyperlink r:id="rId18" w:history="1"/>
      <w:hyperlink r:id="rId19" w:history="1">
        <w:r w:rsidR="7A30EA55" w:rsidRPr="7A30EA55">
          <w:rPr>
            <w:rStyle w:val="Hipercze"/>
            <w:rFonts w:eastAsia="Arial" w:cs="Arial"/>
            <w:color w:val="467886"/>
            <w:sz w:val="18"/>
            <w:szCs w:val="18"/>
          </w:rPr>
          <w:t>https://www.gov.pl/web/rolnictwo/polski-handel-zagranicznyartykulami-rolno-spozywczymi-2024-r</w:t>
        </w:r>
      </w:hyperlink>
    </w:p>
  </w:footnote>
  <w:footnote w:id="141">
    <w:p w14:paraId="04B5F278"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Raport Polityka </w:t>
      </w:r>
      <w:proofErr w:type="spellStart"/>
      <w:r w:rsidRPr="00F31C83">
        <w:rPr>
          <w:rStyle w:val="Odwoanieprzypisudolnego"/>
          <w:rFonts w:cs="Arial"/>
          <w:sz w:val="18"/>
          <w:szCs w:val="18"/>
          <w:vertAlign w:val="baseline"/>
        </w:rPr>
        <w:t>Insight</w:t>
      </w:r>
      <w:proofErr w:type="spellEnd"/>
      <w:r w:rsidRPr="00F31C83">
        <w:rPr>
          <w:rStyle w:val="Odwoanieprzypisudolnego"/>
          <w:rFonts w:cs="Arial"/>
          <w:sz w:val="18"/>
          <w:szCs w:val="18"/>
          <w:vertAlign w:val="baseline"/>
        </w:rPr>
        <w:t>: https://www.politykainsight.pl/bibliotekaraportow/2151464,wplyw-europejskiego-zielonego-ladu-na-polskie-rolnictwo.read</w:t>
      </w:r>
    </w:p>
  </w:footnote>
  <w:footnote w:id="142">
    <w:p w14:paraId="5323910D"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w:t>
      </w:r>
      <w:proofErr w:type="spellStart"/>
      <w:r w:rsidRPr="00F31C83">
        <w:rPr>
          <w:rStyle w:val="Odwoanieprzypisudolnego"/>
          <w:rFonts w:cs="Arial"/>
          <w:sz w:val="18"/>
          <w:szCs w:val="18"/>
          <w:vertAlign w:val="baseline"/>
        </w:rPr>
        <w:t>Main</w:t>
      </w:r>
      <w:proofErr w:type="spellEnd"/>
      <w:r w:rsidRPr="00F31C83">
        <w:rPr>
          <w:rStyle w:val="Odwoanieprzypisudolnego"/>
          <w:rFonts w:cs="Arial"/>
          <w:sz w:val="18"/>
          <w:szCs w:val="18"/>
          <w:vertAlign w:val="baseline"/>
        </w:rPr>
        <w:t xml:space="preserve"> </w:t>
      </w:r>
      <w:proofErr w:type="spellStart"/>
      <w:r w:rsidRPr="00F31C83">
        <w:rPr>
          <w:rStyle w:val="Odwoanieprzypisudolnego"/>
          <w:rFonts w:cs="Arial"/>
          <w:sz w:val="18"/>
          <w:szCs w:val="18"/>
          <w:vertAlign w:val="baseline"/>
        </w:rPr>
        <w:t>initiatives</w:t>
      </w:r>
      <w:proofErr w:type="spellEnd"/>
      <w:r w:rsidRPr="00F31C83">
        <w:rPr>
          <w:rStyle w:val="Odwoanieprzypisudolnego"/>
          <w:rFonts w:cs="Arial"/>
          <w:sz w:val="18"/>
          <w:szCs w:val="18"/>
          <w:vertAlign w:val="baseline"/>
        </w:rPr>
        <w:t xml:space="preserve">: Strategic </w:t>
      </w:r>
      <w:proofErr w:type="spellStart"/>
      <w:r w:rsidRPr="00F31C83">
        <w:rPr>
          <w:rStyle w:val="Odwoanieprzypisudolnego"/>
          <w:rFonts w:cs="Arial"/>
          <w:sz w:val="18"/>
          <w:szCs w:val="18"/>
          <w:vertAlign w:val="baseline"/>
        </w:rPr>
        <w:t>Dialogue</w:t>
      </w:r>
      <w:proofErr w:type="spellEnd"/>
      <w:r w:rsidRPr="00F31C83">
        <w:rPr>
          <w:rStyle w:val="Odwoanieprzypisudolnego"/>
          <w:rFonts w:cs="Arial"/>
          <w:sz w:val="18"/>
          <w:szCs w:val="18"/>
          <w:vertAlign w:val="baseline"/>
        </w:rPr>
        <w:t xml:space="preserve"> on the </w:t>
      </w:r>
      <w:proofErr w:type="spellStart"/>
      <w:r w:rsidRPr="00F31C83">
        <w:rPr>
          <w:rStyle w:val="Odwoanieprzypisudolnego"/>
          <w:rFonts w:cs="Arial"/>
          <w:sz w:val="18"/>
          <w:szCs w:val="18"/>
          <w:vertAlign w:val="baseline"/>
        </w:rPr>
        <w:t>future</w:t>
      </w:r>
      <w:proofErr w:type="spellEnd"/>
      <w:r w:rsidRPr="00F31C83">
        <w:rPr>
          <w:rStyle w:val="Odwoanieprzypisudolnego"/>
          <w:rFonts w:cs="Arial"/>
          <w:sz w:val="18"/>
          <w:szCs w:val="18"/>
          <w:vertAlign w:val="baseline"/>
        </w:rPr>
        <w:t xml:space="preserve"> of EU </w:t>
      </w:r>
      <w:proofErr w:type="spellStart"/>
      <w:r w:rsidRPr="00F31C83">
        <w:rPr>
          <w:rStyle w:val="Odwoanieprzypisudolnego"/>
          <w:rFonts w:cs="Arial"/>
          <w:sz w:val="18"/>
          <w:szCs w:val="18"/>
          <w:vertAlign w:val="baseline"/>
        </w:rPr>
        <w:t>agriculture</w:t>
      </w:r>
      <w:proofErr w:type="spellEnd"/>
      <w:r w:rsidRPr="00F31C83">
        <w:rPr>
          <w:rStyle w:val="Odwoanieprzypisudolnego"/>
          <w:rFonts w:cs="Arial"/>
          <w:sz w:val="18"/>
          <w:szCs w:val="18"/>
          <w:vertAlign w:val="baseline"/>
        </w:rPr>
        <w:t xml:space="preserve">, </w:t>
      </w:r>
      <w:hyperlink r:id="rId20" w:anchor="strategic-dialogue-report" w:history="1">
        <w:r w:rsidRPr="00F31C83">
          <w:rPr>
            <w:rStyle w:val="Odwoanieprzypisudolnego"/>
            <w:rFonts w:cs="Arial"/>
            <w:sz w:val="18"/>
            <w:szCs w:val="18"/>
            <w:vertAlign w:val="baseline"/>
          </w:rPr>
          <w:t>https://agriculture.ec.europa.eu/common-agricultural-policy/cap-overview/main-initiatives-strategic-dialogue-future-eu-agriculture_en#strategic-dialogue-report</w:t>
        </w:r>
      </w:hyperlink>
      <w:r w:rsidRPr="00F31C83">
        <w:rPr>
          <w:rStyle w:val="Odwoanieprzypisudolnego"/>
          <w:rFonts w:cs="Arial"/>
          <w:sz w:val="18"/>
          <w:szCs w:val="18"/>
          <w:vertAlign w:val="baseline"/>
        </w:rPr>
        <w:t xml:space="preserve"> </w:t>
      </w:r>
    </w:p>
  </w:footnote>
  <w:footnote w:id="143">
    <w:p w14:paraId="1680870D" w14:textId="77777777" w:rsidR="00A951FD" w:rsidRPr="00F31C83" w:rsidRDefault="00A951FD" w:rsidP="005C7273">
      <w:pPr>
        <w:pStyle w:val="Tekstprzypisudolnego"/>
        <w:rPr>
          <w:rStyle w:val="Odwoanieprzypisudolnego"/>
          <w:rFonts w:cs="Arial"/>
          <w:sz w:val="18"/>
          <w:szCs w:val="18"/>
          <w:vertAlign w:val="baseline"/>
        </w:rPr>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https://www.ifp.org.pl/20-lat-polskiego-rolnictwa-w-ue-perspektywa-makroekonomiczna-wybrane-fakty/</w:t>
      </w:r>
    </w:p>
  </w:footnote>
  <w:footnote w:id="144">
    <w:p w14:paraId="5BC9C3B4" w14:textId="77777777" w:rsidR="00A951FD" w:rsidRDefault="00A951FD" w:rsidP="005C7273">
      <w:pPr>
        <w:pStyle w:val="Tekstprzypisudolnego"/>
      </w:pPr>
      <w:r w:rsidRPr="00F31C83">
        <w:rPr>
          <w:rStyle w:val="Odwoanieprzypisudolnego"/>
          <w:rFonts w:cs="Arial"/>
          <w:sz w:val="18"/>
          <w:szCs w:val="18"/>
        </w:rPr>
        <w:footnoteRef/>
      </w:r>
      <w:r w:rsidRPr="00F31C83">
        <w:rPr>
          <w:rStyle w:val="Odwoanieprzypisudolnego"/>
          <w:rFonts w:cs="Arial"/>
          <w:sz w:val="18"/>
          <w:szCs w:val="18"/>
          <w:vertAlign w:val="baseline"/>
        </w:rPr>
        <w:t xml:space="preserve"> “Transformacja Polski dzięki wykorzystaniu inteligentnych rozwiązań cyfrowych. Studium programu.” Raport Grupy roboczej ds. Sztucznej Inteligencji przy Ministerstwie Cyfryzacji. Warszawa, październik 2024.</w:t>
      </w:r>
    </w:p>
  </w:footnote>
  <w:footnote w:id="145">
    <w:p w14:paraId="6665C341" w14:textId="2B34A111" w:rsidR="00A951FD" w:rsidRPr="00F31C83" w:rsidRDefault="00A951FD" w:rsidP="005C7273">
      <w:pPr>
        <w:pStyle w:val="Tekstprzypisudolnego"/>
        <w:rPr>
          <w:rFonts w:cs="Arial"/>
          <w:sz w:val="18"/>
          <w:szCs w:val="18"/>
        </w:rPr>
      </w:pPr>
      <w:r w:rsidRPr="00F31C83">
        <w:rPr>
          <w:rStyle w:val="Odwoanieprzypisudolnego"/>
          <w:rFonts w:cs="Arial"/>
          <w:sz w:val="18"/>
          <w:szCs w:val="18"/>
        </w:rPr>
        <w:footnoteRef/>
      </w:r>
      <w:r w:rsidRPr="00F31C83">
        <w:rPr>
          <w:rFonts w:cs="Arial"/>
          <w:sz w:val="18"/>
          <w:szCs w:val="18"/>
        </w:rPr>
        <w:t xml:space="preserve"> </w:t>
      </w:r>
      <w:r w:rsidR="008320A9" w:rsidRPr="008320A9">
        <w:rPr>
          <w:rFonts w:cs="Arial"/>
          <w:sz w:val="18"/>
          <w:szCs w:val="18"/>
        </w:rPr>
        <w:t>Uchwała nr 193 Rady Ministrów z dnia 17 października 2023 r. w sprawie przyjęcia aktualizacji „Strategii zrównoważonego rozwoju wsi, rolnictwa i rybactwa 2030”</w:t>
      </w:r>
      <w:r w:rsidR="008320A9">
        <w:rPr>
          <w:rFonts w:cs="Arial"/>
          <w:sz w:val="18"/>
          <w:szCs w:val="18"/>
        </w:rPr>
        <w:t>.</w:t>
      </w:r>
    </w:p>
  </w:footnote>
  <w:footnote w:id="146">
    <w:p w14:paraId="69007FE9" w14:textId="1D13C7AB" w:rsidR="00A951FD" w:rsidRPr="00F31C83" w:rsidRDefault="00A951FD" w:rsidP="005C7273">
      <w:pPr>
        <w:pStyle w:val="Tekstprzypisudolnego"/>
        <w:rPr>
          <w:rFonts w:cs="Arial"/>
          <w:sz w:val="18"/>
          <w:szCs w:val="18"/>
        </w:rPr>
      </w:pPr>
      <w:r w:rsidRPr="00F31C83">
        <w:rPr>
          <w:rStyle w:val="Odwoanieprzypisudolnego"/>
          <w:rFonts w:cs="Arial"/>
          <w:sz w:val="18"/>
          <w:szCs w:val="18"/>
        </w:rPr>
        <w:footnoteRef/>
      </w:r>
      <w:r w:rsidRPr="00F31C83">
        <w:rPr>
          <w:rFonts w:cs="Arial"/>
          <w:sz w:val="18"/>
          <w:szCs w:val="18"/>
        </w:rPr>
        <w:t xml:space="preserve"> </w:t>
      </w:r>
      <w:r w:rsidR="008320A9" w:rsidRPr="008320A9">
        <w:rPr>
          <w:rFonts w:cs="Arial"/>
          <w:sz w:val="18"/>
          <w:szCs w:val="18"/>
        </w:rPr>
        <w:t>Uchwała nr 193 Rady Ministrów z dnia 17 października 2023 r. w sprawie przyjęcia aktualizacji „Strategii zrównoważonego rozwoju wsi, rolnictwa i rybactwa 2030”</w:t>
      </w:r>
    </w:p>
  </w:footnote>
  <w:footnote w:id="147">
    <w:p w14:paraId="5337EBAE" w14:textId="77777777" w:rsidR="00A951FD" w:rsidRDefault="00A951FD" w:rsidP="005C7273">
      <w:pPr>
        <w:pStyle w:val="Tekstprzypisudolnego"/>
      </w:pPr>
      <w:r w:rsidRPr="00F31C83">
        <w:rPr>
          <w:rStyle w:val="Odwoanieprzypisudolnego"/>
          <w:rFonts w:cs="Arial"/>
          <w:sz w:val="18"/>
          <w:szCs w:val="18"/>
        </w:rPr>
        <w:footnoteRef/>
      </w:r>
      <w:r w:rsidRPr="00F31C83">
        <w:rPr>
          <w:rFonts w:cs="Arial"/>
          <w:sz w:val="18"/>
          <w:szCs w:val="18"/>
        </w:rPr>
        <w:t xml:space="preserve"> Raport przygotowany przez </w:t>
      </w:r>
      <w:proofErr w:type="spellStart"/>
      <w:r w:rsidRPr="00F31C83">
        <w:rPr>
          <w:rFonts w:cs="Arial"/>
          <w:sz w:val="18"/>
          <w:szCs w:val="18"/>
        </w:rPr>
        <w:t>PwC</w:t>
      </w:r>
      <w:proofErr w:type="spellEnd"/>
      <w:r w:rsidRPr="00F31C83">
        <w:rPr>
          <w:rFonts w:cs="Arial"/>
          <w:sz w:val="18"/>
          <w:szCs w:val="18"/>
        </w:rPr>
        <w:t xml:space="preserve"> w ramach projektu ,,Cyfrowa transformacja rolnictwa w Polsce”</w:t>
      </w:r>
    </w:p>
  </w:footnote>
  <w:footnote w:id="148">
    <w:p w14:paraId="7C153C23" w14:textId="77777777" w:rsidR="007B64ED" w:rsidRPr="00DB7869" w:rsidRDefault="007B64ED" w:rsidP="005C7273">
      <w:pPr>
        <w:pStyle w:val="Tekstprzypisudolnego"/>
        <w:rPr>
          <w:sz w:val="18"/>
          <w:szCs w:val="18"/>
        </w:rPr>
      </w:pPr>
      <w:r w:rsidRPr="00DB7869">
        <w:rPr>
          <w:rStyle w:val="Odwoanieprzypisudolnego"/>
          <w:sz w:val="18"/>
          <w:szCs w:val="18"/>
        </w:rPr>
        <w:footnoteRef/>
      </w:r>
      <w:r w:rsidRPr="00DB7869">
        <w:rPr>
          <w:sz w:val="18"/>
          <w:szCs w:val="18"/>
        </w:rPr>
        <w:t xml:space="preserve"> Wskaźnik zgodny z celami programu polityki „Droga ku cyfrowej dekadzie” do 2030 r.</w:t>
      </w:r>
    </w:p>
  </w:footnote>
  <w:footnote w:id="149">
    <w:p w14:paraId="55B10EE3" w14:textId="77777777" w:rsidR="007B64ED" w:rsidRPr="00DB7869" w:rsidRDefault="007B64ED" w:rsidP="005C7273">
      <w:pPr>
        <w:pStyle w:val="Tekstprzypisudolnego"/>
        <w:rPr>
          <w:sz w:val="18"/>
          <w:szCs w:val="18"/>
        </w:rPr>
      </w:pPr>
      <w:r w:rsidRPr="00DB7869">
        <w:rPr>
          <w:rStyle w:val="Odwoanieprzypisudolnego"/>
          <w:sz w:val="18"/>
          <w:szCs w:val="18"/>
        </w:rPr>
        <w:footnoteRef/>
      </w:r>
      <w:r w:rsidRPr="00DB7869">
        <w:rPr>
          <w:sz w:val="18"/>
          <w:szCs w:val="18"/>
        </w:rPr>
        <w:t xml:space="preserve"> Wskaźnik zgodny z celami programu polityki „Droga ku cyfrowej dekadzie” do 2030 r.</w:t>
      </w:r>
    </w:p>
  </w:footnote>
  <w:footnote w:id="150">
    <w:p w14:paraId="04950431" w14:textId="77777777" w:rsidR="007B64ED" w:rsidRDefault="007B64ED" w:rsidP="005C7273">
      <w:pPr>
        <w:pStyle w:val="Tekstprzypisudolnego"/>
      </w:pPr>
      <w:r w:rsidRPr="00DB7869">
        <w:rPr>
          <w:rStyle w:val="Odwoanieprzypisudolnego"/>
          <w:sz w:val="18"/>
          <w:szCs w:val="18"/>
        </w:rPr>
        <w:footnoteRef/>
      </w:r>
      <w:r w:rsidRPr="00DB7869">
        <w:rPr>
          <w:sz w:val="18"/>
          <w:szCs w:val="18"/>
        </w:rPr>
        <w:t xml:space="preserve"> Wskaźnik zgodny z celami programu polityki „Droga ku cyfrowej dekadzie” do 2030 r.</w:t>
      </w:r>
    </w:p>
  </w:footnote>
  <w:footnote w:id="151">
    <w:p w14:paraId="63CE8A97" w14:textId="6A5822F9" w:rsidR="007B64ED" w:rsidRPr="00DB7869" w:rsidRDefault="007B64ED" w:rsidP="005C7273">
      <w:pPr>
        <w:pStyle w:val="Tekstprzypisudolnego"/>
        <w:rPr>
          <w:sz w:val="18"/>
          <w:szCs w:val="18"/>
        </w:rPr>
      </w:pPr>
      <w:r w:rsidRPr="00DB7869">
        <w:rPr>
          <w:rStyle w:val="Odwoanieprzypisudolnego"/>
          <w:sz w:val="18"/>
          <w:szCs w:val="18"/>
        </w:rPr>
        <w:footnoteRef/>
      </w:r>
      <w:r w:rsidRPr="00DB7869">
        <w:rPr>
          <w:sz w:val="18"/>
          <w:szCs w:val="18"/>
        </w:rPr>
        <w:t xml:space="preserve"> Wskaźnik zgodny z celami </w:t>
      </w:r>
      <w:r w:rsidR="00D459A6" w:rsidRPr="00DB7869">
        <w:rPr>
          <w:sz w:val="18"/>
          <w:szCs w:val="18"/>
        </w:rPr>
        <w:t xml:space="preserve">Programu Rozwoju Kompetencji Cyfrowych oraz </w:t>
      </w:r>
      <w:r w:rsidRPr="00DB7869">
        <w:rPr>
          <w:sz w:val="18"/>
          <w:szCs w:val="18"/>
        </w:rPr>
        <w:t>programu polityki „Droga ku cyfrowej dekadzie” do 2030 r.</w:t>
      </w:r>
      <w:r w:rsidR="00A97D89" w:rsidRPr="00DB7869">
        <w:rPr>
          <w:sz w:val="18"/>
          <w:szCs w:val="18"/>
        </w:rPr>
        <w:t xml:space="preserve"> </w:t>
      </w:r>
    </w:p>
  </w:footnote>
  <w:footnote w:id="152">
    <w:p w14:paraId="05A7A4F1" w14:textId="10891D5C" w:rsidR="007B64ED" w:rsidRDefault="007B64ED" w:rsidP="005C7273">
      <w:pPr>
        <w:pStyle w:val="Tekstprzypisudolnego"/>
      </w:pPr>
      <w:r w:rsidRPr="00DB7869">
        <w:rPr>
          <w:rStyle w:val="Odwoanieprzypisudolnego"/>
          <w:sz w:val="18"/>
          <w:szCs w:val="18"/>
        </w:rPr>
        <w:footnoteRef/>
      </w:r>
      <w:r w:rsidRPr="00DB7869">
        <w:rPr>
          <w:sz w:val="18"/>
          <w:szCs w:val="18"/>
        </w:rPr>
        <w:t xml:space="preserve"> Wskaźnik zgodny z celami </w:t>
      </w:r>
      <w:r w:rsidR="003E4370" w:rsidRPr="00DB7869">
        <w:rPr>
          <w:sz w:val="18"/>
          <w:szCs w:val="18"/>
        </w:rPr>
        <w:t>Programu Rozwoju Kompetencji Cyfrowych oraz</w:t>
      </w:r>
      <w:r w:rsidRPr="00DB7869">
        <w:rPr>
          <w:sz w:val="18"/>
          <w:szCs w:val="18"/>
        </w:rPr>
        <w:t xml:space="preserve"> programu polityki „Droga ku cyfrowej dekadzie” do 2030 r.</w:t>
      </w:r>
    </w:p>
  </w:footnote>
  <w:footnote w:id="153">
    <w:p w14:paraId="0B6F5C1D" w14:textId="77777777" w:rsidR="007B64ED" w:rsidRDefault="007B64ED" w:rsidP="005C7273">
      <w:pPr>
        <w:pStyle w:val="Tekstprzypisudolnego"/>
      </w:pPr>
      <w:r w:rsidRPr="00DB7869">
        <w:rPr>
          <w:rStyle w:val="Odwoanieprzypisudolnego"/>
          <w:sz w:val="18"/>
          <w:szCs w:val="18"/>
        </w:rPr>
        <w:footnoteRef/>
      </w:r>
      <w:r w:rsidRPr="00DB7869">
        <w:rPr>
          <w:sz w:val="18"/>
          <w:szCs w:val="18"/>
        </w:rPr>
        <w:t xml:space="preserve"> Wskaźnik zgodny z celami programu polityki „Droga ku cyfrowej dekadzie” do 2030 r.</w:t>
      </w:r>
    </w:p>
  </w:footnote>
  <w:footnote w:id="154">
    <w:p w14:paraId="713420DB" w14:textId="77777777" w:rsidR="0071062C" w:rsidRPr="00DB7869" w:rsidRDefault="0071062C" w:rsidP="005C7273">
      <w:pPr>
        <w:spacing w:after="0" w:line="240" w:lineRule="auto"/>
        <w:rPr>
          <w:sz w:val="18"/>
          <w:szCs w:val="18"/>
        </w:rPr>
      </w:pPr>
      <w:r w:rsidRPr="00DB7869">
        <w:rPr>
          <w:sz w:val="18"/>
          <w:szCs w:val="18"/>
          <w:vertAlign w:val="superscript"/>
        </w:rPr>
        <w:footnoteRef/>
      </w:r>
      <w:r w:rsidRPr="00DB7869">
        <w:rPr>
          <w:sz w:val="18"/>
          <w:szCs w:val="18"/>
        </w:rPr>
        <w:t xml:space="preserve"> Łącznie dla dysponenta I </w:t>
      </w:r>
      <w:proofErr w:type="spellStart"/>
      <w:r w:rsidRPr="00DB7869">
        <w:rPr>
          <w:sz w:val="18"/>
          <w:szCs w:val="18"/>
        </w:rPr>
        <w:t>i</w:t>
      </w:r>
      <w:proofErr w:type="spellEnd"/>
      <w:r w:rsidRPr="00DB7869">
        <w:rPr>
          <w:sz w:val="18"/>
          <w:szCs w:val="18"/>
        </w:rPr>
        <w:t xml:space="preserve"> III stopnia: 22,09 mld zł.</w:t>
      </w:r>
    </w:p>
  </w:footnote>
  <w:footnote w:id="155">
    <w:p w14:paraId="77DD6A1D" w14:textId="77777777" w:rsidR="0071062C" w:rsidRPr="00DB7869" w:rsidRDefault="0071062C" w:rsidP="005C7273">
      <w:pPr>
        <w:pStyle w:val="Tekstprzypisudolnego"/>
        <w:rPr>
          <w:sz w:val="18"/>
          <w:szCs w:val="18"/>
        </w:rPr>
      </w:pPr>
      <w:r w:rsidRPr="00DB7869">
        <w:rPr>
          <w:rStyle w:val="Odwoanieprzypisudolnego"/>
          <w:sz w:val="18"/>
          <w:szCs w:val="18"/>
        </w:rPr>
        <w:footnoteRef/>
      </w:r>
      <w:r w:rsidRPr="00DB7869">
        <w:rPr>
          <w:sz w:val="18"/>
          <w:szCs w:val="18"/>
        </w:rPr>
        <w:t xml:space="preserve"> https://ec.europa.eu/eurostat/databrowser/view/sdg_08_11/default/table?lang=en</w:t>
      </w:r>
    </w:p>
  </w:footnote>
  <w:footnote w:id="156">
    <w:p w14:paraId="043CE4C8" w14:textId="77777777" w:rsidR="0071062C" w:rsidRDefault="0071062C" w:rsidP="005C7273">
      <w:pPr>
        <w:pStyle w:val="Tekstprzypisudolnego"/>
      </w:pPr>
      <w:r w:rsidRPr="00DB7869">
        <w:rPr>
          <w:rStyle w:val="Odwoanieprzypisudolnego"/>
          <w:sz w:val="18"/>
          <w:szCs w:val="18"/>
        </w:rPr>
        <w:footnoteRef/>
      </w:r>
      <w:r w:rsidRPr="00DB7869">
        <w:rPr>
          <w:sz w:val="18"/>
          <w:szCs w:val="18"/>
        </w:rPr>
        <w:t xml:space="preserve"> https://goingdigital.oecd.org/indicator/30</w:t>
      </w:r>
    </w:p>
  </w:footnote>
  <w:footnote w:id="157">
    <w:p w14:paraId="793F77C1" w14:textId="53D0CC04" w:rsidR="00414808" w:rsidRPr="007A0074" w:rsidRDefault="00414808" w:rsidP="005C7273">
      <w:pPr>
        <w:pStyle w:val="Tekstprzypisudolnego"/>
        <w:rPr>
          <w:rFonts w:cs="Arial"/>
        </w:rPr>
      </w:pPr>
      <w:r w:rsidRPr="00DB7869">
        <w:rPr>
          <w:rStyle w:val="Odwoanieprzypisudolnego"/>
          <w:rFonts w:cs="Arial"/>
          <w:sz w:val="18"/>
          <w:szCs w:val="18"/>
        </w:rPr>
        <w:footnoteRef/>
      </w:r>
      <w:r w:rsidRPr="00DB7869">
        <w:rPr>
          <w:rFonts w:cs="Arial"/>
          <w:sz w:val="18"/>
          <w:szCs w:val="18"/>
        </w:rPr>
        <w:t xml:space="preserve"> </w:t>
      </w:r>
      <w:r w:rsidR="00A4280C" w:rsidRPr="00DB7869">
        <w:rPr>
          <w:rFonts w:cs="Arial"/>
          <w:sz w:val="18"/>
          <w:szCs w:val="18"/>
        </w:rPr>
        <w:t xml:space="preserve">Według Europejskich Ram Kompetencji Cyfrowych – DIGICOMP, </w:t>
      </w:r>
      <w:hyperlink r:id="rId21" w:history="1">
        <w:r w:rsidR="00A4280C" w:rsidRPr="00DB7869">
          <w:rPr>
            <w:rStyle w:val="Hipercze"/>
            <w:rFonts w:cs="Arial"/>
            <w:sz w:val="18"/>
            <w:szCs w:val="18"/>
          </w:rPr>
          <w:t>https://www.digcomp.pl/download/raport-eccc-digcomp-pl/?wpdmdl=396&amp;masterkey=56f68effb867e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71397"/>
    <w:multiLevelType w:val="multilevel"/>
    <w:tmpl w:val="55864624"/>
    <w:styleLink w:val="Biecalista26"/>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 w15:restartNumberingAfterBreak="0">
    <w:nsid w:val="01BB053F"/>
    <w:multiLevelType w:val="multilevel"/>
    <w:tmpl w:val="55864624"/>
    <w:styleLink w:val="Biecalista32"/>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 w15:restartNumberingAfterBreak="0">
    <w:nsid w:val="029C3C05"/>
    <w:multiLevelType w:val="multilevel"/>
    <w:tmpl w:val="55864624"/>
    <w:styleLink w:val="Biecalista23"/>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3" w15:restartNumberingAfterBreak="0">
    <w:nsid w:val="030E4FD6"/>
    <w:multiLevelType w:val="multilevel"/>
    <w:tmpl w:val="55864624"/>
    <w:styleLink w:val="Biecalista44"/>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4" w15:restartNumberingAfterBreak="0">
    <w:nsid w:val="03225602"/>
    <w:multiLevelType w:val="hybridMultilevel"/>
    <w:tmpl w:val="8EB643F4"/>
    <w:lvl w:ilvl="0" w:tplc="FFFFFFFF">
      <w:start w:val="1"/>
      <w:numFmt w:val="lowerLetter"/>
      <w:lvlText w:val="%1)"/>
      <w:lvlJc w:val="left"/>
      <w:pPr>
        <w:ind w:left="785" w:hanging="360"/>
      </w:pPr>
    </w:lvl>
    <w:lvl w:ilvl="1" w:tplc="FFFFFFFF">
      <w:start w:val="1"/>
      <w:numFmt w:val="bullet"/>
      <w:lvlText w:val="o"/>
      <w:lvlJc w:val="left"/>
      <w:pPr>
        <w:ind w:left="1505" w:hanging="360"/>
      </w:pPr>
      <w:rPr>
        <w:rFonts w:ascii="Courier New" w:hAnsi="Courier New" w:cs="Times New Roman" w:hint="default"/>
      </w:rPr>
    </w:lvl>
    <w:lvl w:ilvl="2" w:tplc="FFFFFFFF">
      <w:start w:val="1"/>
      <w:numFmt w:val="bullet"/>
      <w:lvlText w:val=""/>
      <w:lvlJc w:val="left"/>
      <w:pPr>
        <w:ind w:left="2225" w:hanging="360"/>
      </w:pPr>
      <w:rPr>
        <w:rFonts w:ascii="Wingdings" w:hAnsi="Wingdings" w:hint="default"/>
      </w:rPr>
    </w:lvl>
    <w:lvl w:ilvl="3" w:tplc="FFFFFFFF">
      <w:start w:val="1"/>
      <w:numFmt w:val="bullet"/>
      <w:lvlText w:val=""/>
      <w:lvlJc w:val="left"/>
      <w:pPr>
        <w:ind w:left="2945" w:hanging="360"/>
      </w:pPr>
      <w:rPr>
        <w:rFonts w:ascii="Symbol" w:hAnsi="Symbol" w:hint="default"/>
      </w:rPr>
    </w:lvl>
    <w:lvl w:ilvl="4" w:tplc="FFFFFFFF">
      <w:start w:val="1"/>
      <w:numFmt w:val="bullet"/>
      <w:lvlText w:val="o"/>
      <w:lvlJc w:val="left"/>
      <w:pPr>
        <w:ind w:left="3665" w:hanging="360"/>
      </w:pPr>
      <w:rPr>
        <w:rFonts w:ascii="Courier New" w:hAnsi="Courier New" w:cs="Times New Roman" w:hint="default"/>
      </w:rPr>
    </w:lvl>
    <w:lvl w:ilvl="5" w:tplc="FFFFFFFF">
      <w:start w:val="1"/>
      <w:numFmt w:val="bullet"/>
      <w:lvlText w:val=""/>
      <w:lvlJc w:val="left"/>
      <w:pPr>
        <w:ind w:left="4385" w:hanging="360"/>
      </w:pPr>
      <w:rPr>
        <w:rFonts w:ascii="Wingdings" w:hAnsi="Wingdings" w:hint="default"/>
      </w:rPr>
    </w:lvl>
    <w:lvl w:ilvl="6" w:tplc="FFFFFFFF">
      <w:start w:val="1"/>
      <w:numFmt w:val="bullet"/>
      <w:lvlText w:val=""/>
      <w:lvlJc w:val="left"/>
      <w:pPr>
        <w:ind w:left="5105" w:hanging="360"/>
      </w:pPr>
      <w:rPr>
        <w:rFonts w:ascii="Symbol" w:hAnsi="Symbol" w:hint="default"/>
      </w:rPr>
    </w:lvl>
    <w:lvl w:ilvl="7" w:tplc="FFFFFFFF">
      <w:start w:val="1"/>
      <w:numFmt w:val="bullet"/>
      <w:lvlText w:val="o"/>
      <w:lvlJc w:val="left"/>
      <w:pPr>
        <w:ind w:left="5825" w:hanging="360"/>
      </w:pPr>
      <w:rPr>
        <w:rFonts w:ascii="Courier New" w:hAnsi="Courier New" w:cs="Times New Roman" w:hint="default"/>
      </w:rPr>
    </w:lvl>
    <w:lvl w:ilvl="8" w:tplc="FFFFFFFF">
      <w:start w:val="1"/>
      <w:numFmt w:val="bullet"/>
      <w:lvlText w:val=""/>
      <w:lvlJc w:val="left"/>
      <w:pPr>
        <w:ind w:left="6545" w:hanging="360"/>
      </w:pPr>
      <w:rPr>
        <w:rFonts w:ascii="Wingdings" w:hAnsi="Wingdings" w:hint="default"/>
      </w:rPr>
    </w:lvl>
  </w:abstractNum>
  <w:abstractNum w:abstractNumId="5" w15:restartNumberingAfterBreak="0">
    <w:nsid w:val="034B08C0"/>
    <w:multiLevelType w:val="hybridMultilevel"/>
    <w:tmpl w:val="31364D86"/>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6" w15:restartNumberingAfterBreak="0">
    <w:nsid w:val="04BD750A"/>
    <w:multiLevelType w:val="hybridMultilevel"/>
    <w:tmpl w:val="9A5AFD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D92E61"/>
    <w:multiLevelType w:val="hybridMultilevel"/>
    <w:tmpl w:val="FA7C22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215E42"/>
    <w:multiLevelType w:val="multilevel"/>
    <w:tmpl w:val="55864624"/>
    <w:styleLink w:val="Biecalista25"/>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9" w15:restartNumberingAfterBreak="0">
    <w:nsid w:val="07531B06"/>
    <w:multiLevelType w:val="multilevel"/>
    <w:tmpl w:val="A49A513E"/>
    <w:styleLink w:val="Biecalista2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683D2B"/>
    <w:multiLevelType w:val="hybridMultilevel"/>
    <w:tmpl w:val="B9884A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3518FC"/>
    <w:multiLevelType w:val="hybridMultilevel"/>
    <w:tmpl w:val="578C2A22"/>
    <w:lvl w:ilvl="0" w:tplc="BE78BD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B6B4961"/>
    <w:multiLevelType w:val="hybridMultilevel"/>
    <w:tmpl w:val="904E806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0D5407E1"/>
    <w:multiLevelType w:val="multilevel"/>
    <w:tmpl w:val="55864624"/>
    <w:styleLink w:val="Biecalista27"/>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4" w15:restartNumberingAfterBreak="0">
    <w:nsid w:val="0E882078"/>
    <w:multiLevelType w:val="hybridMultilevel"/>
    <w:tmpl w:val="825808DE"/>
    <w:lvl w:ilvl="0" w:tplc="B05E883E">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098480A"/>
    <w:multiLevelType w:val="hybridMultilevel"/>
    <w:tmpl w:val="E8C8FD58"/>
    <w:lvl w:ilvl="0" w:tplc="04150017">
      <w:start w:val="1"/>
      <w:numFmt w:val="lowerLetter"/>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0C61E6B"/>
    <w:multiLevelType w:val="hybridMultilevel"/>
    <w:tmpl w:val="54A47C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F52B8D"/>
    <w:multiLevelType w:val="hybridMultilevel"/>
    <w:tmpl w:val="89808E88"/>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8" w15:restartNumberingAfterBreak="0">
    <w:nsid w:val="12476599"/>
    <w:multiLevelType w:val="hybridMultilevel"/>
    <w:tmpl w:val="5A168CF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31304E8"/>
    <w:multiLevelType w:val="hybridMultilevel"/>
    <w:tmpl w:val="3EE2D9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6823D5"/>
    <w:multiLevelType w:val="hybridMultilevel"/>
    <w:tmpl w:val="C33C85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5E072C"/>
    <w:multiLevelType w:val="hybridMultilevel"/>
    <w:tmpl w:val="280E1C86"/>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22" w15:restartNumberingAfterBreak="0">
    <w:nsid w:val="153B3BB6"/>
    <w:multiLevelType w:val="multilevel"/>
    <w:tmpl w:val="55864624"/>
    <w:styleLink w:val="Biecalista43"/>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3" w15:restartNumberingAfterBreak="0">
    <w:nsid w:val="155C29AD"/>
    <w:multiLevelType w:val="hybridMultilevel"/>
    <w:tmpl w:val="FC9474D6"/>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24" w15:restartNumberingAfterBreak="0">
    <w:nsid w:val="15A34B25"/>
    <w:multiLevelType w:val="hybridMultilevel"/>
    <w:tmpl w:val="E110C644"/>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25" w15:restartNumberingAfterBreak="0">
    <w:nsid w:val="15EB1D06"/>
    <w:multiLevelType w:val="multilevel"/>
    <w:tmpl w:val="55864624"/>
    <w:styleLink w:val="Biecalista37"/>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6" w15:restartNumberingAfterBreak="0">
    <w:nsid w:val="161C6B4F"/>
    <w:multiLevelType w:val="hybridMultilevel"/>
    <w:tmpl w:val="23CCC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3D38A8"/>
    <w:multiLevelType w:val="multilevel"/>
    <w:tmpl w:val="A49A513E"/>
    <w:styleLink w:val="Biecalista2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75835E9"/>
    <w:multiLevelType w:val="hybridMultilevel"/>
    <w:tmpl w:val="BD3AD8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996F47"/>
    <w:multiLevelType w:val="hybridMultilevel"/>
    <w:tmpl w:val="E39087C2"/>
    <w:lvl w:ilvl="0" w:tplc="3F66BAD0">
      <w:start w:val="1"/>
      <w:numFmt w:val="lowerLetter"/>
      <w:lvlText w:val="%1)"/>
      <w:lvlJc w:val="left"/>
      <w:pPr>
        <w:ind w:left="1068" w:hanging="360"/>
      </w:pPr>
      <w:rPr>
        <w:b w:val="0"/>
        <w:bCs w:val="0"/>
      </w:rPr>
    </w:lvl>
    <w:lvl w:ilvl="1" w:tplc="2E84F2E2" w:tentative="1">
      <w:start w:val="1"/>
      <w:numFmt w:val="bullet"/>
      <w:lvlText w:val="o"/>
      <w:lvlJc w:val="left"/>
      <w:pPr>
        <w:ind w:left="1788" w:hanging="360"/>
      </w:pPr>
      <w:rPr>
        <w:rFonts w:ascii="Courier New" w:hAnsi="Courier New" w:hint="default"/>
      </w:rPr>
    </w:lvl>
    <w:lvl w:ilvl="2" w:tplc="7352B234" w:tentative="1">
      <w:start w:val="1"/>
      <w:numFmt w:val="bullet"/>
      <w:lvlText w:val=""/>
      <w:lvlJc w:val="left"/>
      <w:pPr>
        <w:ind w:left="2508" w:hanging="360"/>
      </w:pPr>
      <w:rPr>
        <w:rFonts w:ascii="Wingdings" w:hAnsi="Wingdings" w:hint="default"/>
      </w:rPr>
    </w:lvl>
    <w:lvl w:ilvl="3" w:tplc="E89C4E64" w:tentative="1">
      <w:start w:val="1"/>
      <w:numFmt w:val="bullet"/>
      <w:lvlText w:val=""/>
      <w:lvlJc w:val="left"/>
      <w:pPr>
        <w:ind w:left="3228" w:hanging="360"/>
      </w:pPr>
      <w:rPr>
        <w:rFonts w:ascii="Symbol" w:hAnsi="Symbol" w:hint="default"/>
      </w:rPr>
    </w:lvl>
    <w:lvl w:ilvl="4" w:tplc="EC4CBB14" w:tentative="1">
      <w:start w:val="1"/>
      <w:numFmt w:val="bullet"/>
      <w:lvlText w:val="o"/>
      <w:lvlJc w:val="left"/>
      <w:pPr>
        <w:ind w:left="3948" w:hanging="360"/>
      </w:pPr>
      <w:rPr>
        <w:rFonts w:ascii="Courier New" w:hAnsi="Courier New" w:hint="default"/>
      </w:rPr>
    </w:lvl>
    <w:lvl w:ilvl="5" w:tplc="A594B7F8" w:tentative="1">
      <w:start w:val="1"/>
      <w:numFmt w:val="bullet"/>
      <w:lvlText w:val=""/>
      <w:lvlJc w:val="left"/>
      <w:pPr>
        <w:ind w:left="4668" w:hanging="360"/>
      </w:pPr>
      <w:rPr>
        <w:rFonts w:ascii="Wingdings" w:hAnsi="Wingdings" w:hint="default"/>
      </w:rPr>
    </w:lvl>
    <w:lvl w:ilvl="6" w:tplc="598A6AB8" w:tentative="1">
      <w:start w:val="1"/>
      <w:numFmt w:val="bullet"/>
      <w:lvlText w:val=""/>
      <w:lvlJc w:val="left"/>
      <w:pPr>
        <w:ind w:left="5388" w:hanging="360"/>
      </w:pPr>
      <w:rPr>
        <w:rFonts w:ascii="Symbol" w:hAnsi="Symbol" w:hint="default"/>
      </w:rPr>
    </w:lvl>
    <w:lvl w:ilvl="7" w:tplc="941463DE" w:tentative="1">
      <w:start w:val="1"/>
      <w:numFmt w:val="bullet"/>
      <w:lvlText w:val="o"/>
      <w:lvlJc w:val="left"/>
      <w:pPr>
        <w:ind w:left="6108" w:hanging="360"/>
      </w:pPr>
      <w:rPr>
        <w:rFonts w:ascii="Courier New" w:hAnsi="Courier New" w:hint="default"/>
      </w:rPr>
    </w:lvl>
    <w:lvl w:ilvl="8" w:tplc="CBE0F51C" w:tentative="1">
      <w:start w:val="1"/>
      <w:numFmt w:val="bullet"/>
      <w:lvlText w:val=""/>
      <w:lvlJc w:val="left"/>
      <w:pPr>
        <w:ind w:left="6828" w:hanging="360"/>
      </w:pPr>
      <w:rPr>
        <w:rFonts w:ascii="Wingdings" w:hAnsi="Wingdings" w:hint="default"/>
      </w:rPr>
    </w:lvl>
  </w:abstractNum>
  <w:abstractNum w:abstractNumId="30" w15:restartNumberingAfterBreak="0">
    <w:nsid w:val="18070646"/>
    <w:multiLevelType w:val="multilevel"/>
    <w:tmpl w:val="55864624"/>
    <w:styleLink w:val="Biecalista30"/>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31" w15:restartNumberingAfterBreak="0">
    <w:nsid w:val="18AF2F76"/>
    <w:multiLevelType w:val="multilevel"/>
    <w:tmpl w:val="F7B6A622"/>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9EF1395"/>
    <w:multiLevelType w:val="multilevel"/>
    <w:tmpl w:val="55864624"/>
    <w:styleLink w:val="Biecalista33"/>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33" w15:restartNumberingAfterBreak="0">
    <w:nsid w:val="19FC16AA"/>
    <w:multiLevelType w:val="hybridMultilevel"/>
    <w:tmpl w:val="81C277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322F6E"/>
    <w:multiLevelType w:val="hybridMultilevel"/>
    <w:tmpl w:val="4EE4F5D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AFC6F12"/>
    <w:multiLevelType w:val="hybridMultilevel"/>
    <w:tmpl w:val="82B24D7E"/>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36" w15:restartNumberingAfterBreak="0">
    <w:nsid w:val="1B0B1A53"/>
    <w:multiLevelType w:val="hybridMultilevel"/>
    <w:tmpl w:val="13C265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0D74EF"/>
    <w:multiLevelType w:val="hybridMultilevel"/>
    <w:tmpl w:val="67942E0A"/>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38" w15:restartNumberingAfterBreak="0">
    <w:nsid w:val="1B9B529E"/>
    <w:multiLevelType w:val="hybridMultilevel"/>
    <w:tmpl w:val="596286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C552105"/>
    <w:multiLevelType w:val="hybridMultilevel"/>
    <w:tmpl w:val="904E806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1C9F45FF"/>
    <w:multiLevelType w:val="hybridMultilevel"/>
    <w:tmpl w:val="45F8CB54"/>
    <w:lvl w:ilvl="0" w:tplc="04150017">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D0B64D0"/>
    <w:multiLevelType w:val="hybridMultilevel"/>
    <w:tmpl w:val="0DAAA5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3250F7"/>
    <w:multiLevelType w:val="hybridMultilevel"/>
    <w:tmpl w:val="BF92BF98"/>
    <w:lvl w:ilvl="0" w:tplc="04150017">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E4C7B33"/>
    <w:multiLevelType w:val="hybridMultilevel"/>
    <w:tmpl w:val="596286F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F506B34"/>
    <w:multiLevelType w:val="hybridMultilevel"/>
    <w:tmpl w:val="E39087C2"/>
    <w:lvl w:ilvl="0" w:tplc="482AE57A">
      <w:start w:val="1"/>
      <w:numFmt w:val="lowerLetter"/>
      <w:lvlText w:val="%1)"/>
      <w:lvlJc w:val="left"/>
      <w:pPr>
        <w:ind w:left="1068" w:hanging="360"/>
      </w:pPr>
      <w:rPr>
        <w:b w:val="0"/>
        <w:bCs w:val="0"/>
      </w:rPr>
    </w:lvl>
    <w:lvl w:ilvl="1" w:tplc="0D388A96" w:tentative="1">
      <w:start w:val="1"/>
      <w:numFmt w:val="bullet"/>
      <w:lvlText w:val="o"/>
      <w:lvlJc w:val="left"/>
      <w:pPr>
        <w:ind w:left="1788" w:hanging="360"/>
      </w:pPr>
      <w:rPr>
        <w:rFonts w:ascii="Courier New" w:hAnsi="Courier New" w:hint="default"/>
      </w:rPr>
    </w:lvl>
    <w:lvl w:ilvl="2" w:tplc="41A6DCCC" w:tentative="1">
      <w:start w:val="1"/>
      <w:numFmt w:val="bullet"/>
      <w:lvlText w:val=""/>
      <w:lvlJc w:val="left"/>
      <w:pPr>
        <w:ind w:left="2508" w:hanging="360"/>
      </w:pPr>
      <w:rPr>
        <w:rFonts w:ascii="Wingdings" w:hAnsi="Wingdings" w:hint="default"/>
      </w:rPr>
    </w:lvl>
    <w:lvl w:ilvl="3" w:tplc="3D041C02" w:tentative="1">
      <w:start w:val="1"/>
      <w:numFmt w:val="bullet"/>
      <w:lvlText w:val=""/>
      <w:lvlJc w:val="left"/>
      <w:pPr>
        <w:ind w:left="3228" w:hanging="360"/>
      </w:pPr>
      <w:rPr>
        <w:rFonts w:ascii="Symbol" w:hAnsi="Symbol" w:hint="default"/>
      </w:rPr>
    </w:lvl>
    <w:lvl w:ilvl="4" w:tplc="EB247BC6" w:tentative="1">
      <w:start w:val="1"/>
      <w:numFmt w:val="bullet"/>
      <w:lvlText w:val="o"/>
      <w:lvlJc w:val="left"/>
      <w:pPr>
        <w:ind w:left="3948" w:hanging="360"/>
      </w:pPr>
      <w:rPr>
        <w:rFonts w:ascii="Courier New" w:hAnsi="Courier New" w:hint="default"/>
      </w:rPr>
    </w:lvl>
    <w:lvl w:ilvl="5" w:tplc="C2060592" w:tentative="1">
      <w:start w:val="1"/>
      <w:numFmt w:val="bullet"/>
      <w:lvlText w:val=""/>
      <w:lvlJc w:val="left"/>
      <w:pPr>
        <w:ind w:left="4668" w:hanging="360"/>
      </w:pPr>
      <w:rPr>
        <w:rFonts w:ascii="Wingdings" w:hAnsi="Wingdings" w:hint="default"/>
      </w:rPr>
    </w:lvl>
    <w:lvl w:ilvl="6" w:tplc="19728CA8" w:tentative="1">
      <w:start w:val="1"/>
      <w:numFmt w:val="bullet"/>
      <w:lvlText w:val=""/>
      <w:lvlJc w:val="left"/>
      <w:pPr>
        <w:ind w:left="5388" w:hanging="360"/>
      </w:pPr>
      <w:rPr>
        <w:rFonts w:ascii="Symbol" w:hAnsi="Symbol" w:hint="default"/>
      </w:rPr>
    </w:lvl>
    <w:lvl w:ilvl="7" w:tplc="815E7336" w:tentative="1">
      <w:start w:val="1"/>
      <w:numFmt w:val="bullet"/>
      <w:lvlText w:val="o"/>
      <w:lvlJc w:val="left"/>
      <w:pPr>
        <w:ind w:left="6108" w:hanging="360"/>
      </w:pPr>
      <w:rPr>
        <w:rFonts w:ascii="Courier New" w:hAnsi="Courier New" w:hint="default"/>
      </w:rPr>
    </w:lvl>
    <w:lvl w:ilvl="8" w:tplc="5F9C6126" w:tentative="1">
      <w:start w:val="1"/>
      <w:numFmt w:val="bullet"/>
      <w:lvlText w:val=""/>
      <w:lvlJc w:val="left"/>
      <w:pPr>
        <w:ind w:left="6828" w:hanging="360"/>
      </w:pPr>
      <w:rPr>
        <w:rFonts w:ascii="Wingdings" w:hAnsi="Wingdings" w:hint="default"/>
      </w:rPr>
    </w:lvl>
  </w:abstractNum>
  <w:abstractNum w:abstractNumId="45" w15:restartNumberingAfterBreak="0">
    <w:nsid w:val="1F680509"/>
    <w:multiLevelType w:val="hybridMultilevel"/>
    <w:tmpl w:val="825808DE"/>
    <w:lvl w:ilvl="0" w:tplc="FFFFFFFF">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6" w15:restartNumberingAfterBreak="0">
    <w:nsid w:val="1F732F70"/>
    <w:multiLevelType w:val="hybridMultilevel"/>
    <w:tmpl w:val="582038EC"/>
    <w:lvl w:ilvl="0" w:tplc="04150001">
      <w:start w:val="1"/>
      <w:numFmt w:val="bullet"/>
      <w:lvlText w:val=""/>
      <w:lvlJc w:val="left"/>
      <w:pPr>
        <w:ind w:left="833" w:hanging="360"/>
      </w:pPr>
      <w:rPr>
        <w:rFonts w:ascii="Symbol" w:hAnsi="Symbol" w:hint="default"/>
      </w:rPr>
    </w:lvl>
    <w:lvl w:ilvl="1" w:tplc="FFFFFFFF">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47" w15:restartNumberingAfterBreak="0">
    <w:nsid w:val="20615916"/>
    <w:multiLevelType w:val="multilevel"/>
    <w:tmpl w:val="AF000094"/>
    <w:styleLink w:val="Biecalista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20C6D43"/>
    <w:multiLevelType w:val="hybridMultilevel"/>
    <w:tmpl w:val="D3B8E2DC"/>
    <w:lvl w:ilvl="0" w:tplc="CD42D268">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6C445F"/>
    <w:multiLevelType w:val="multilevel"/>
    <w:tmpl w:val="55864624"/>
    <w:styleLink w:val="Biecalista38"/>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50" w15:restartNumberingAfterBreak="0">
    <w:nsid w:val="23121709"/>
    <w:multiLevelType w:val="hybridMultilevel"/>
    <w:tmpl w:val="4BF6AA9E"/>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51" w15:restartNumberingAfterBreak="0">
    <w:nsid w:val="233D0B9C"/>
    <w:multiLevelType w:val="hybridMultilevel"/>
    <w:tmpl w:val="0AA48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7C15174"/>
    <w:multiLevelType w:val="hybridMultilevel"/>
    <w:tmpl w:val="8562A21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800385F"/>
    <w:multiLevelType w:val="hybridMultilevel"/>
    <w:tmpl w:val="29E2310E"/>
    <w:lvl w:ilvl="0" w:tplc="67465F72">
      <w:start w:val="1"/>
      <w:numFmt w:val="decimal"/>
      <w:lvlText w:val="%1."/>
      <w:lvlJc w:val="left"/>
      <w:pPr>
        <w:ind w:left="643"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289A4BC3"/>
    <w:multiLevelType w:val="hybridMultilevel"/>
    <w:tmpl w:val="84FACD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E91B03"/>
    <w:multiLevelType w:val="hybridMultilevel"/>
    <w:tmpl w:val="04C071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B82CE0"/>
    <w:multiLevelType w:val="hybridMultilevel"/>
    <w:tmpl w:val="19A2C952"/>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57" w15:restartNumberingAfterBreak="0">
    <w:nsid w:val="2A47265A"/>
    <w:multiLevelType w:val="hybridMultilevel"/>
    <w:tmpl w:val="062C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AB21EF9"/>
    <w:multiLevelType w:val="hybridMultilevel"/>
    <w:tmpl w:val="03C020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214764"/>
    <w:multiLevelType w:val="multilevel"/>
    <w:tmpl w:val="AF000094"/>
    <w:styleLink w:val="Biecalista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B4E0B45"/>
    <w:multiLevelType w:val="hybridMultilevel"/>
    <w:tmpl w:val="69CC54DC"/>
    <w:lvl w:ilvl="0" w:tplc="07F6B38A">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726CB0"/>
    <w:multiLevelType w:val="hybridMultilevel"/>
    <w:tmpl w:val="FFFFFFFF"/>
    <w:styleLink w:val="Dash"/>
    <w:lvl w:ilvl="0" w:tplc="66D69F08">
      <w:start w:val="1"/>
      <w:numFmt w:val="bullet"/>
      <w:lvlText w:val="-"/>
      <w:lvlJc w:val="left"/>
      <w:pPr>
        <w:ind w:left="1080" w:hanging="360"/>
      </w:pPr>
      <w:rPr>
        <w:rFonts w:ascii="Aptos" w:hAnsi="Aptos" w:hint="default"/>
      </w:rPr>
    </w:lvl>
    <w:lvl w:ilvl="1" w:tplc="84AC5008">
      <w:start w:val="1"/>
      <w:numFmt w:val="bullet"/>
      <w:lvlText w:val="o"/>
      <w:lvlJc w:val="left"/>
      <w:pPr>
        <w:ind w:left="1800" w:hanging="360"/>
      </w:pPr>
      <w:rPr>
        <w:rFonts w:ascii="Courier New" w:hAnsi="Courier New" w:cs="Times New Roman" w:hint="default"/>
      </w:rPr>
    </w:lvl>
    <w:lvl w:ilvl="2" w:tplc="A0E4B8FE">
      <w:start w:val="1"/>
      <w:numFmt w:val="bullet"/>
      <w:lvlText w:val=""/>
      <w:lvlJc w:val="left"/>
      <w:pPr>
        <w:ind w:left="2520" w:hanging="360"/>
      </w:pPr>
      <w:rPr>
        <w:rFonts w:ascii="Wingdings" w:hAnsi="Wingdings" w:hint="default"/>
      </w:rPr>
    </w:lvl>
    <w:lvl w:ilvl="3" w:tplc="7FD8FEBE">
      <w:start w:val="1"/>
      <w:numFmt w:val="bullet"/>
      <w:lvlText w:val=""/>
      <w:lvlJc w:val="left"/>
      <w:pPr>
        <w:ind w:left="3240" w:hanging="360"/>
      </w:pPr>
      <w:rPr>
        <w:rFonts w:ascii="Symbol" w:hAnsi="Symbol" w:hint="default"/>
      </w:rPr>
    </w:lvl>
    <w:lvl w:ilvl="4" w:tplc="5E2AC88A">
      <w:start w:val="1"/>
      <w:numFmt w:val="bullet"/>
      <w:lvlText w:val="o"/>
      <w:lvlJc w:val="left"/>
      <w:pPr>
        <w:ind w:left="3960" w:hanging="360"/>
      </w:pPr>
      <w:rPr>
        <w:rFonts w:ascii="Courier New" w:hAnsi="Courier New" w:cs="Times New Roman" w:hint="default"/>
      </w:rPr>
    </w:lvl>
    <w:lvl w:ilvl="5" w:tplc="FE268DA8">
      <w:start w:val="1"/>
      <w:numFmt w:val="bullet"/>
      <w:lvlText w:val=""/>
      <w:lvlJc w:val="left"/>
      <w:pPr>
        <w:ind w:left="4680" w:hanging="360"/>
      </w:pPr>
      <w:rPr>
        <w:rFonts w:ascii="Wingdings" w:hAnsi="Wingdings" w:hint="default"/>
      </w:rPr>
    </w:lvl>
    <w:lvl w:ilvl="6" w:tplc="DD0A79D0">
      <w:start w:val="1"/>
      <w:numFmt w:val="bullet"/>
      <w:lvlText w:val=""/>
      <w:lvlJc w:val="left"/>
      <w:pPr>
        <w:ind w:left="5400" w:hanging="360"/>
      </w:pPr>
      <w:rPr>
        <w:rFonts w:ascii="Symbol" w:hAnsi="Symbol" w:hint="default"/>
      </w:rPr>
    </w:lvl>
    <w:lvl w:ilvl="7" w:tplc="A54CCEE2">
      <w:start w:val="1"/>
      <w:numFmt w:val="bullet"/>
      <w:lvlText w:val="o"/>
      <w:lvlJc w:val="left"/>
      <w:pPr>
        <w:ind w:left="6120" w:hanging="360"/>
      </w:pPr>
      <w:rPr>
        <w:rFonts w:ascii="Courier New" w:hAnsi="Courier New" w:cs="Times New Roman" w:hint="default"/>
      </w:rPr>
    </w:lvl>
    <w:lvl w:ilvl="8" w:tplc="58648852">
      <w:start w:val="1"/>
      <w:numFmt w:val="bullet"/>
      <w:lvlText w:val=""/>
      <w:lvlJc w:val="left"/>
      <w:pPr>
        <w:ind w:left="6840" w:hanging="360"/>
      </w:pPr>
      <w:rPr>
        <w:rFonts w:ascii="Wingdings" w:hAnsi="Wingdings" w:hint="default"/>
      </w:rPr>
    </w:lvl>
  </w:abstractNum>
  <w:abstractNum w:abstractNumId="62" w15:restartNumberingAfterBreak="0">
    <w:nsid w:val="2BDB2ECF"/>
    <w:multiLevelType w:val="hybridMultilevel"/>
    <w:tmpl w:val="B0D8E8F2"/>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63" w15:restartNumberingAfterBreak="0">
    <w:nsid w:val="2C003F6E"/>
    <w:multiLevelType w:val="hybridMultilevel"/>
    <w:tmpl w:val="54328B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C9E5930"/>
    <w:multiLevelType w:val="hybridMultilevel"/>
    <w:tmpl w:val="82F69F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3E2FC6"/>
    <w:multiLevelType w:val="hybridMultilevel"/>
    <w:tmpl w:val="F1C2283C"/>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6" w15:restartNumberingAfterBreak="0">
    <w:nsid w:val="2EB87484"/>
    <w:multiLevelType w:val="multilevel"/>
    <w:tmpl w:val="8F32EEA6"/>
    <w:styleLink w:val="Biecalista48"/>
    <w:lvl w:ilvl="0">
      <w:start w:val="1"/>
      <w:numFmt w:val="lowerLetter"/>
      <w:lvlText w:val="%1)"/>
      <w:lvlJc w:val="left"/>
      <w:pPr>
        <w:ind w:left="833" w:hanging="360"/>
      </w:pPr>
      <w:rPr>
        <w:rFont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67" w15:restartNumberingAfterBreak="0">
    <w:nsid w:val="2F2D13F8"/>
    <w:multiLevelType w:val="multilevel"/>
    <w:tmpl w:val="23CCCA7A"/>
    <w:styleLink w:val="Biecalist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2F7274CE"/>
    <w:multiLevelType w:val="hybridMultilevel"/>
    <w:tmpl w:val="2982EA88"/>
    <w:lvl w:ilvl="0" w:tplc="04150017">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17C2595"/>
    <w:multiLevelType w:val="multilevel"/>
    <w:tmpl w:val="8F32EEA6"/>
    <w:styleLink w:val="Biecalista46"/>
    <w:lvl w:ilvl="0">
      <w:start w:val="1"/>
      <w:numFmt w:val="lowerLetter"/>
      <w:lvlText w:val="%1)"/>
      <w:lvlJc w:val="left"/>
      <w:pPr>
        <w:ind w:left="833" w:hanging="360"/>
      </w:pPr>
      <w:rPr>
        <w:rFont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0" w15:restartNumberingAfterBreak="0">
    <w:nsid w:val="330B5ABD"/>
    <w:multiLevelType w:val="multilevel"/>
    <w:tmpl w:val="55864624"/>
    <w:styleLink w:val="Biecalista28"/>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1" w15:restartNumberingAfterBreak="0">
    <w:nsid w:val="33446A58"/>
    <w:multiLevelType w:val="multilevel"/>
    <w:tmpl w:val="8F32EEA6"/>
    <w:styleLink w:val="Biecalista47"/>
    <w:lvl w:ilvl="0">
      <w:start w:val="1"/>
      <w:numFmt w:val="lowerLetter"/>
      <w:lvlText w:val="%1)"/>
      <w:lvlJc w:val="left"/>
      <w:pPr>
        <w:ind w:left="833" w:hanging="360"/>
      </w:pPr>
      <w:rPr>
        <w:rFont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2" w15:restartNumberingAfterBreak="0">
    <w:nsid w:val="33B15B40"/>
    <w:multiLevelType w:val="hybridMultilevel"/>
    <w:tmpl w:val="8416C2CC"/>
    <w:lvl w:ilvl="0" w:tplc="3420344A">
      <w:start w:val="1"/>
      <w:numFmt w:val="lowerLetter"/>
      <w:lvlText w:val="%1)"/>
      <w:lvlJc w:val="left"/>
      <w:pPr>
        <w:ind w:left="720" w:hanging="360"/>
      </w:pPr>
    </w:lvl>
    <w:lvl w:ilvl="1" w:tplc="606693E2">
      <w:start w:val="1"/>
      <w:numFmt w:val="lowerLetter"/>
      <w:lvlText w:val="%2."/>
      <w:lvlJc w:val="left"/>
      <w:pPr>
        <w:ind w:left="1440" w:hanging="360"/>
      </w:pPr>
    </w:lvl>
    <w:lvl w:ilvl="2" w:tplc="B3AC57FC">
      <w:start w:val="1"/>
      <w:numFmt w:val="lowerRoman"/>
      <w:lvlText w:val="%3."/>
      <w:lvlJc w:val="right"/>
      <w:pPr>
        <w:ind w:left="2160" w:hanging="180"/>
      </w:pPr>
    </w:lvl>
    <w:lvl w:ilvl="3" w:tplc="AF1EAECA">
      <w:start w:val="1"/>
      <w:numFmt w:val="decimal"/>
      <w:lvlText w:val="%4."/>
      <w:lvlJc w:val="left"/>
      <w:pPr>
        <w:ind w:left="2880" w:hanging="360"/>
      </w:pPr>
    </w:lvl>
    <w:lvl w:ilvl="4" w:tplc="24D0C9E6">
      <w:start w:val="1"/>
      <w:numFmt w:val="lowerLetter"/>
      <w:lvlText w:val="%5."/>
      <w:lvlJc w:val="left"/>
      <w:pPr>
        <w:ind w:left="3600" w:hanging="360"/>
      </w:pPr>
    </w:lvl>
    <w:lvl w:ilvl="5" w:tplc="0EB80DC4">
      <w:start w:val="1"/>
      <w:numFmt w:val="lowerRoman"/>
      <w:lvlText w:val="%6."/>
      <w:lvlJc w:val="right"/>
      <w:pPr>
        <w:ind w:left="4320" w:hanging="180"/>
      </w:pPr>
    </w:lvl>
    <w:lvl w:ilvl="6" w:tplc="8C1ED0DA">
      <w:start w:val="1"/>
      <w:numFmt w:val="decimal"/>
      <w:lvlText w:val="%7."/>
      <w:lvlJc w:val="left"/>
      <w:pPr>
        <w:ind w:left="5040" w:hanging="360"/>
      </w:pPr>
    </w:lvl>
    <w:lvl w:ilvl="7" w:tplc="CF6273BA">
      <w:start w:val="1"/>
      <w:numFmt w:val="lowerLetter"/>
      <w:lvlText w:val="%8."/>
      <w:lvlJc w:val="left"/>
      <w:pPr>
        <w:ind w:left="5760" w:hanging="360"/>
      </w:pPr>
    </w:lvl>
    <w:lvl w:ilvl="8" w:tplc="3EC20EA0">
      <w:start w:val="1"/>
      <w:numFmt w:val="lowerRoman"/>
      <w:lvlText w:val="%9."/>
      <w:lvlJc w:val="right"/>
      <w:pPr>
        <w:ind w:left="6480" w:hanging="180"/>
      </w:pPr>
    </w:lvl>
  </w:abstractNum>
  <w:abstractNum w:abstractNumId="73" w15:restartNumberingAfterBreak="0">
    <w:nsid w:val="34AB443D"/>
    <w:multiLevelType w:val="multilevel"/>
    <w:tmpl w:val="55864624"/>
    <w:styleLink w:val="Biecalista35"/>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4" w15:restartNumberingAfterBreak="0">
    <w:nsid w:val="355242EE"/>
    <w:multiLevelType w:val="hybridMultilevel"/>
    <w:tmpl w:val="596286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5F95CD5"/>
    <w:multiLevelType w:val="hybridMultilevel"/>
    <w:tmpl w:val="B84AA88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36784624"/>
    <w:multiLevelType w:val="multilevel"/>
    <w:tmpl w:val="A49A513E"/>
    <w:styleLink w:val="Biecalista2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6E93914"/>
    <w:multiLevelType w:val="multilevel"/>
    <w:tmpl w:val="AC92E0DE"/>
    <w:styleLink w:val="Biecalist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36E9409C"/>
    <w:multiLevelType w:val="multilevel"/>
    <w:tmpl w:val="55864624"/>
    <w:styleLink w:val="Biecalista42"/>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9" w15:restartNumberingAfterBreak="0">
    <w:nsid w:val="370E4A50"/>
    <w:multiLevelType w:val="hybridMultilevel"/>
    <w:tmpl w:val="30B60CDC"/>
    <w:styleLink w:val="Biecalista19"/>
    <w:lvl w:ilvl="0" w:tplc="04150017">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37307502"/>
    <w:multiLevelType w:val="hybridMultilevel"/>
    <w:tmpl w:val="49F48768"/>
    <w:styleLink w:val="Biecalista2"/>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37ED3C99"/>
    <w:multiLevelType w:val="multilevel"/>
    <w:tmpl w:val="55864624"/>
    <w:styleLink w:val="Biecalista29"/>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82" w15:restartNumberingAfterBreak="0">
    <w:nsid w:val="38CC2082"/>
    <w:multiLevelType w:val="hybridMultilevel"/>
    <w:tmpl w:val="A110818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3" w15:restartNumberingAfterBreak="0">
    <w:nsid w:val="38F66D24"/>
    <w:multiLevelType w:val="multilevel"/>
    <w:tmpl w:val="78664932"/>
    <w:styleLink w:val="Biecalista17"/>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398E43B6"/>
    <w:multiLevelType w:val="hybridMultilevel"/>
    <w:tmpl w:val="0874A34C"/>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85" w15:restartNumberingAfterBreak="0">
    <w:nsid w:val="399F36C1"/>
    <w:multiLevelType w:val="hybridMultilevel"/>
    <w:tmpl w:val="52F85F00"/>
    <w:lvl w:ilvl="0" w:tplc="04150001">
      <w:start w:val="1"/>
      <w:numFmt w:val="bullet"/>
      <w:lvlText w:val=""/>
      <w:lvlJc w:val="left"/>
      <w:pPr>
        <w:ind w:left="1193" w:hanging="360"/>
      </w:pPr>
      <w:rPr>
        <w:rFonts w:ascii="Symbol" w:hAnsi="Symbol" w:hint="default"/>
      </w:rPr>
    </w:lvl>
    <w:lvl w:ilvl="1" w:tplc="FFFFFFFF" w:tentative="1">
      <w:start w:val="1"/>
      <w:numFmt w:val="bullet"/>
      <w:lvlText w:val="o"/>
      <w:lvlJc w:val="left"/>
      <w:pPr>
        <w:ind w:left="2026" w:hanging="360"/>
      </w:pPr>
      <w:rPr>
        <w:rFonts w:ascii="Courier New" w:hAnsi="Courier New" w:cs="Courier New" w:hint="default"/>
      </w:rPr>
    </w:lvl>
    <w:lvl w:ilvl="2" w:tplc="FFFFFFFF" w:tentative="1">
      <w:start w:val="1"/>
      <w:numFmt w:val="bullet"/>
      <w:lvlText w:val=""/>
      <w:lvlJc w:val="left"/>
      <w:pPr>
        <w:ind w:left="2746" w:hanging="360"/>
      </w:pPr>
      <w:rPr>
        <w:rFonts w:ascii="Wingdings" w:hAnsi="Wingdings" w:hint="default"/>
      </w:rPr>
    </w:lvl>
    <w:lvl w:ilvl="3" w:tplc="FFFFFFFF" w:tentative="1">
      <w:start w:val="1"/>
      <w:numFmt w:val="bullet"/>
      <w:lvlText w:val=""/>
      <w:lvlJc w:val="left"/>
      <w:pPr>
        <w:ind w:left="3466" w:hanging="360"/>
      </w:pPr>
      <w:rPr>
        <w:rFonts w:ascii="Symbol" w:hAnsi="Symbol" w:hint="default"/>
      </w:rPr>
    </w:lvl>
    <w:lvl w:ilvl="4" w:tplc="FFFFFFFF" w:tentative="1">
      <w:start w:val="1"/>
      <w:numFmt w:val="bullet"/>
      <w:lvlText w:val="o"/>
      <w:lvlJc w:val="left"/>
      <w:pPr>
        <w:ind w:left="4186" w:hanging="360"/>
      </w:pPr>
      <w:rPr>
        <w:rFonts w:ascii="Courier New" w:hAnsi="Courier New" w:cs="Courier New" w:hint="default"/>
      </w:rPr>
    </w:lvl>
    <w:lvl w:ilvl="5" w:tplc="FFFFFFFF" w:tentative="1">
      <w:start w:val="1"/>
      <w:numFmt w:val="bullet"/>
      <w:lvlText w:val=""/>
      <w:lvlJc w:val="left"/>
      <w:pPr>
        <w:ind w:left="4906" w:hanging="360"/>
      </w:pPr>
      <w:rPr>
        <w:rFonts w:ascii="Wingdings" w:hAnsi="Wingdings" w:hint="default"/>
      </w:rPr>
    </w:lvl>
    <w:lvl w:ilvl="6" w:tplc="FFFFFFFF" w:tentative="1">
      <w:start w:val="1"/>
      <w:numFmt w:val="bullet"/>
      <w:lvlText w:val=""/>
      <w:lvlJc w:val="left"/>
      <w:pPr>
        <w:ind w:left="5626" w:hanging="360"/>
      </w:pPr>
      <w:rPr>
        <w:rFonts w:ascii="Symbol" w:hAnsi="Symbol" w:hint="default"/>
      </w:rPr>
    </w:lvl>
    <w:lvl w:ilvl="7" w:tplc="FFFFFFFF" w:tentative="1">
      <w:start w:val="1"/>
      <w:numFmt w:val="bullet"/>
      <w:lvlText w:val="o"/>
      <w:lvlJc w:val="left"/>
      <w:pPr>
        <w:ind w:left="6346" w:hanging="360"/>
      </w:pPr>
      <w:rPr>
        <w:rFonts w:ascii="Courier New" w:hAnsi="Courier New" w:cs="Courier New" w:hint="default"/>
      </w:rPr>
    </w:lvl>
    <w:lvl w:ilvl="8" w:tplc="FFFFFFFF" w:tentative="1">
      <w:start w:val="1"/>
      <w:numFmt w:val="bullet"/>
      <w:lvlText w:val=""/>
      <w:lvlJc w:val="left"/>
      <w:pPr>
        <w:ind w:left="7066" w:hanging="360"/>
      </w:pPr>
      <w:rPr>
        <w:rFonts w:ascii="Wingdings" w:hAnsi="Wingdings" w:hint="default"/>
      </w:rPr>
    </w:lvl>
  </w:abstractNum>
  <w:abstractNum w:abstractNumId="86" w15:restartNumberingAfterBreak="0">
    <w:nsid w:val="3AEE6C0A"/>
    <w:multiLevelType w:val="hybridMultilevel"/>
    <w:tmpl w:val="0ABC36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B987F4D"/>
    <w:multiLevelType w:val="hybridMultilevel"/>
    <w:tmpl w:val="E286D73C"/>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88" w15:restartNumberingAfterBreak="0">
    <w:nsid w:val="3E4061FA"/>
    <w:multiLevelType w:val="hybridMultilevel"/>
    <w:tmpl w:val="94B0A3E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3E674372"/>
    <w:multiLevelType w:val="hybridMultilevel"/>
    <w:tmpl w:val="4D4844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EB60BF8"/>
    <w:multiLevelType w:val="hybridMultilevel"/>
    <w:tmpl w:val="CA7EBC12"/>
    <w:lvl w:ilvl="0" w:tplc="82A0AD5E">
      <w:start w:val="1"/>
      <w:numFmt w:val="lowerLetter"/>
      <w:lvlText w:val="%1)"/>
      <w:lvlJc w:val="left"/>
      <w:pPr>
        <w:ind w:left="1069"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3F573841"/>
    <w:multiLevelType w:val="hybridMultilevel"/>
    <w:tmpl w:val="B29C8F3E"/>
    <w:lvl w:ilvl="0" w:tplc="04150017">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2" w15:restartNumberingAfterBreak="0">
    <w:nsid w:val="40AD7844"/>
    <w:multiLevelType w:val="hybridMultilevel"/>
    <w:tmpl w:val="4B2C3D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159292B"/>
    <w:multiLevelType w:val="multilevel"/>
    <w:tmpl w:val="5BF4000C"/>
    <w:lvl w:ilvl="0">
      <w:start w:val="1"/>
      <w:numFmt w:val="decimal"/>
      <w:lvlText w:val="%1."/>
      <w:lvlJc w:val="left"/>
      <w:pPr>
        <w:ind w:left="1080" w:hanging="720"/>
      </w:pPr>
      <w:rPr>
        <w:rFonts w:hint="default"/>
      </w:rPr>
    </w:lvl>
    <w:lvl w:ilvl="1">
      <w:start w:val="1"/>
      <w:numFmt w:val="decimal"/>
      <w:isLgl/>
      <w:lvlText w:val="%1.%2"/>
      <w:lvlJc w:val="left"/>
      <w:pPr>
        <w:ind w:left="1032" w:hanging="6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41CD10D5"/>
    <w:multiLevelType w:val="hybridMultilevel"/>
    <w:tmpl w:val="9A5AFDE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2685DF3"/>
    <w:multiLevelType w:val="hybridMultilevel"/>
    <w:tmpl w:val="130898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3346E1C"/>
    <w:multiLevelType w:val="hybridMultilevel"/>
    <w:tmpl w:val="02E6A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3A83A77"/>
    <w:multiLevelType w:val="hybridMultilevel"/>
    <w:tmpl w:val="FE8A9020"/>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8" w15:restartNumberingAfterBreak="0">
    <w:nsid w:val="43B94818"/>
    <w:multiLevelType w:val="hybridMultilevel"/>
    <w:tmpl w:val="00B45B38"/>
    <w:lvl w:ilvl="0" w:tplc="5BD0AAD4">
      <w:start w:val="1"/>
      <w:numFmt w:val="lowerLetter"/>
      <w:lvlText w:val="%1)"/>
      <w:lvlJc w:val="left"/>
      <w:pPr>
        <w:ind w:left="720" w:hanging="360"/>
      </w:pPr>
    </w:lvl>
    <w:lvl w:ilvl="1" w:tplc="F06625FE">
      <w:start w:val="1"/>
      <w:numFmt w:val="lowerLetter"/>
      <w:lvlText w:val="%2."/>
      <w:lvlJc w:val="left"/>
      <w:pPr>
        <w:ind w:left="1440" w:hanging="360"/>
      </w:pPr>
    </w:lvl>
    <w:lvl w:ilvl="2" w:tplc="F164115C">
      <w:start w:val="1"/>
      <w:numFmt w:val="lowerRoman"/>
      <w:lvlText w:val="%3."/>
      <w:lvlJc w:val="right"/>
      <w:pPr>
        <w:ind w:left="2160" w:hanging="180"/>
      </w:pPr>
    </w:lvl>
    <w:lvl w:ilvl="3" w:tplc="5512080A">
      <w:start w:val="1"/>
      <w:numFmt w:val="decimal"/>
      <w:lvlText w:val="%4."/>
      <w:lvlJc w:val="left"/>
      <w:pPr>
        <w:ind w:left="2880" w:hanging="360"/>
      </w:pPr>
    </w:lvl>
    <w:lvl w:ilvl="4" w:tplc="DA98BCCA">
      <w:start w:val="1"/>
      <w:numFmt w:val="lowerLetter"/>
      <w:lvlText w:val="%5."/>
      <w:lvlJc w:val="left"/>
      <w:pPr>
        <w:ind w:left="3600" w:hanging="360"/>
      </w:pPr>
    </w:lvl>
    <w:lvl w:ilvl="5" w:tplc="21C6E946">
      <w:start w:val="1"/>
      <w:numFmt w:val="lowerRoman"/>
      <w:lvlText w:val="%6."/>
      <w:lvlJc w:val="right"/>
      <w:pPr>
        <w:ind w:left="4320" w:hanging="180"/>
      </w:pPr>
    </w:lvl>
    <w:lvl w:ilvl="6" w:tplc="A96C4804">
      <w:start w:val="1"/>
      <w:numFmt w:val="decimal"/>
      <w:lvlText w:val="%7."/>
      <w:lvlJc w:val="left"/>
      <w:pPr>
        <w:ind w:left="5040" w:hanging="360"/>
      </w:pPr>
    </w:lvl>
    <w:lvl w:ilvl="7" w:tplc="241484CA">
      <w:start w:val="1"/>
      <w:numFmt w:val="lowerLetter"/>
      <w:lvlText w:val="%8."/>
      <w:lvlJc w:val="left"/>
      <w:pPr>
        <w:ind w:left="5760" w:hanging="360"/>
      </w:pPr>
    </w:lvl>
    <w:lvl w:ilvl="8" w:tplc="A5789414">
      <w:start w:val="1"/>
      <w:numFmt w:val="lowerRoman"/>
      <w:lvlText w:val="%9."/>
      <w:lvlJc w:val="right"/>
      <w:pPr>
        <w:ind w:left="6480" w:hanging="180"/>
      </w:pPr>
    </w:lvl>
  </w:abstractNum>
  <w:abstractNum w:abstractNumId="99" w15:restartNumberingAfterBreak="0">
    <w:nsid w:val="43DF7488"/>
    <w:multiLevelType w:val="hybridMultilevel"/>
    <w:tmpl w:val="2056DE9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44890E39"/>
    <w:multiLevelType w:val="multilevel"/>
    <w:tmpl w:val="AF000094"/>
    <w:styleLink w:val="Biecalista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44D02EA0"/>
    <w:multiLevelType w:val="hybridMultilevel"/>
    <w:tmpl w:val="C5920220"/>
    <w:lvl w:ilvl="0" w:tplc="04150001">
      <w:start w:val="1"/>
      <w:numFmt w:val="bullet"/>
      <w:lvlText w:val=""/>
      <w:lvlJc w:val="left"/>
      <w:pPr>
        <w:ind w:left="1553" w:hanging="360"/>
      </w:pPr>
      <w:rPr>
        <w:rFonts w:ascii="Symbol" w:hAnsi="Symbol" w:hint="default"/>
      </w:rPr>
    </w:lvl>
    <w:lvl w:ilvl="1" w:tplc="04150003" w:tentative="1">
      <w:start w:val="1"/>
      <w:numFmt w:val="bullet"/>
      <w:lvlText w:val="o"/>
      <w:lvlJc w:val="left"/>
      <w:pPr>
        <w:ind w:left="2273" w:hanging="360"/>
      </w:pPr>
      <w:rPr>
        <w:rFonts w:ascii="Courier New" w:hAnsi="Courier New" w:cs="Courier New" w:hint="default"/>
      </w:rPr>
    </w:lvl>
    <w:lvl w:ilvl="2" w:tplc="04150005" w:tentative="1">
      <w:start w:val="1"/>
      <w:numFmt w:val="bullet"/>
      <w:lvlText w:val=""/>
      <w:lvlJc w:val="left"/>
      <w:pPr>
        <w:ind w:left="2993" w:hanging="360"/>
      </w:pPr>
      <w:rPr>
        <w:rFonts w:ascii="Wingdings" w:hAnsi="Wingdings" w:hint="default"/>
      </w:rPr>
    </w:lvl>
    <w:lvl w:ilvl="3" w:tplc="04150001" w:tentative="1">
      <w:start w:val="1"/>
      <w:numFmt w:val="bullet"/>
      <w:lvlText w:val=""/>
      <w:lvlJc w:val="left"/>
      <w:pPr>
        <w:ind w:left="3713" w:hanging="360"/>
      </w:pPr>
      <w:rPr>
        <w:rFonts w:ascii="Symbol" w:hAnsi="Symbol" w:hint="default"/>
      </w:rPr>
    </w:lvl>
    <w:lvl w:ilvl="4" w:tplc="04150003" w:tentative="1">
      <w:start w:val="1"/>
      <w:numFmt w:val="bullet"/>
      <w:lvlText w:val="o"/>
      <w:lvlJc w:val="left"/>
      <w:pPr>
        <w:ind w:left="4433" w:hanging="360"/>
      </w:pPr>
      <w:rPr>
        <w:rFonts w:ascii="Courier New" w:hAnsi="Courier New" w:cs="Courier New" w:hint="default"/>
      </w:rPr>
    </w:lvl>
    <w:lvl w:ilvl="5" w:tplc="04150005" w:tentative="1">
      <w:start w:val="1"/>
      <w:numFmt w:val="bullet"/>
      <w:lvlText w:val=""/>
      <w:lvlJc w:val="left"/>
      <w:pPr>
        <w:ind w:left="5153" w:hanging="360"/>
      </w:pPr>
      <w:rPr>
        <w:rFonts w:ascii="Wingdings" w:hAnsi="Wingdings" w:hint="default"/>
      </w:rPr>
    </w:lvl>
    <w:lvl w:ilvl="6" w:tplc="04150001" w:tentative="1">
      <w:start w:val="1"/>
      <w:numFmt w:val="bullet"/>
      <w:lvlText w:val=""/>
      <w:lvlJc w:val="left"/>
      <w:pPr>
        <w:ind w:left="5873" w:hanging="360"/>
      </w:pPr>
      <w:rPr>
        <w:rFonts w:ascii="Symbol" w:hAnsi="Symbol" w:hint="default"/>
      </w:rPr>
    </w:lvl>
    <w:lvl w:ilvl="7" w:tplc="04150003" w:tentative="1">
      <w:start w:val="1"/>
      <w:numFmt w:val="bullet"/>
      <w:lvlText w:val="o"/>
      <w:lvlJc w:val="left"/>
      <w:pPr>
        <w:ind w:left="6593" w:hanging="360"/>
      </w:pPr>
      <w:rPr>
        <w:rFonts w:ascii="Courier New" w:hAnsi="Courier New" w:cs="Courier New" w:hint="default"/>
      </w:rPr>
    </w:lvl>
    <w:lvl w:ilvl="8" w:tplc="04150005" w:tentative="1">
      <w:start w:val="1"/>
      <w:numFmt w:val="bullet"/>
      <w:lvlText w:val=""/>
      <w:lvlJc w:val="left"/>
      <w:pPr>
        <w:ind w:left="7313" w:hanging="360"/>
      </w:pPr>
      <w:rPr>
        <w:rFonts w:ascii="Wingdings" w:hAnsi="Wingdings" w:hint="default"/>
      </w:rPr>
    </w:lvl>
  </w:abstractNum>
  <w:abstractNum w:abstractNumId="102" w15:restartNumberingAfterBreak="0">
    <w:nsid w:val="45482650"/>
    <w:multiLevelType w:val="hybridMultilevel"/>
    <w:tmpl w:val="2D604BB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45992EB8"/>
    <w:multiLevelType w:val="hybridMultilevel"/>
    <w:tmpl w:val="076277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6D346C3"/>
    <w:multiLevelType w:val="hybridMultilevel"/>
    <w:tmpl w:val="D3D0514E"/>
    <w:lvl w:ilvl="0" w:tplc="8346BC3C">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470A7FFA"/>
    <w:multiLevelType w:val="hybridMultilevel"/>
    <w:tmpl w:val="8E3AB45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47141695"/>
    <w:multiLevelType w:val="multilevel"/>
    <w:tmpl w:val="FC76EB2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7F369D7"/>
    <w:multiLevelType w:val="hybridMultilevel"/>
    <w:tmpl w:val="24CACCC2"/>
    <w:styleLink w:val="Biecalista15"/>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49D64F02"/>
    <w:multiLevelType w:val="multilevel"/>
    <w:tmpl w:val="55864624"/>
    <w:styleLink w:val="Biecalista40"/>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09" w15:restartNumberingAfterBreak="0">
    <w:nsid w:val="4A2F2E14"/>
    <w:multiLevelType w:val="hybridMultilevel"/>
    <w:tmpl w:val="81005508"/>
    <w:lvl w:ilvl="0" w:tplc="780CCC86">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4B6B1BFB"/>
    <w:multiLevelType w:val="multilevel"/>
    <w:tmpl w:val="55864624"/>
    <w:styleLink w:val="Biecalista36"/>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1" w15:restartNumberingAfterBreak="0">
    <w:nsid w:val="4C4535CB"/>
    <w:multiLevelType w:val="hybridMultilevel"/>
    <w:tmpl w:val="23CCCA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4C505CCA"/>
    <w:multiLevelType w:val="hybridMultilevel"/>
    <w:tmpl w:val="E89C2D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C93631C"/>
    <w:multiLevelType w:val="hybridMultilevel"/>
    <w:tmpl w:val="825808DE"/>
    <w:lvl w:ilvl="0" w:tplc="FFFFFFFF">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4" w15:restartNumberingAfterBreak="0">
    <w:nsid w:val="4CCD1B52"/>
    <w:multiLevelType w:val="hybridMultilevel"/>
    <w:tmpl w:val="6580367E"/>
    <w:lvl w:ilvl="0" w:tplc="D22A379E">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CD267F3"/>
    <w:multiLevelType w:val="hybridMultilevel"/>
    <w:tmpl w:val="3ED85D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D30687C"/>
    <w:multiLevelType w:val="hybridMultilevel"/>
    <w:tmpl w:val="51F81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F652ED7"/>
    <w:multiLevelType w:val="hybridMultilevel"/>
    <w:tmpl w:val="2550D170"/>
    <w:lvl w:ilvl="0" w:tplc="5BA8A818">
      <w:start w:val="1"/>
      <w:numFmt w:val="lowerLetter"/>
      <w:lvlText w:val="%1)"/>
      <w:lvlJc w:val="left"/>
      <w:pPr>
        <w:ind w:left="833" w:hanging="360"/>
      </w:pPr>
      <w:rPr>
        <w:rFonts w:hint="default"/>
        <w:b w:val="0"/>
        <w:bCs/>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18" w15:restartNumberingAfterBreak="0">
    <w:nsid w:val="50075A43"/>
    <w:multiLevelType w:val="hybridMultilevel"/>
    <w:tmpl w:val="305805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1753509"/>
    <w:multiLevelType w:val="hybridMultilevel"/>
    <w:tmpl w:val="98D47684"/>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26B2595"/>
    <w:multiLevelType w:val="hybridMultilevel"/>
    <w:tmpl w:val="7DBC2EE2"/>
    <w:lvl w:ilvl="0" w:tplc="AA88ABA4">
      <w:start w:val="1"/>
      <w:numFmt w:val="lowerLetter"/>
      <w:lvlText w:val="%1)"/>
      <w:lvlJc w:val="left"/>
      <w:pPr>
        <w:ind w:left="720" w:hanging="360"/>
      </w:pPr>
      <w:rPr>
        <w:b w:val="0"/>
        <w:bCs w:val="0"/>
      </w:rPr>
    </w:lvl>
    <w:lvl w:ilvl="1" w:tplc="2AF0B512">
      <w:start w:val="1"/>
      <w:numFmt w:val="lowerLetter"/>
      <w:lvlText w:val="%2."/>
      <w:lvlJc w:val="left"/>
      <w:pPr>
        <w:ind w:left="1440" w:hanging="360"/>
      </w:pPr>
    </w:lvl>
    <w:lvl w:ilvl="2" w:tplc="05CE2EC4">
      <w:start w:val="1"/>
      <w:numFmt w:val="lowerRoman"/>
      <w:lvlText w:val="%3."/>
      <w:lvlJc w:val="right"/>
      <w:pPr>
        <w:ind w:left="2160" w:hanging="180"/>
      </w:pPr>
    </w:lvl>
    <w:lvl w:ilvl="3" w:tplc="9A88CAE2">
      <w:start w:val="1"/>
      <w:numFmt w:val="decimal"/>
      <w:lvlText w:val="%4."/>
      <w:lvlJc w:val="left"/>
      <w:pPr>
        <w:ind w:left="2880" w:hanging="360"/>
      </w:pPr>
    </w:lvl>
    <w:lvl w:ilvl="4" w:tplc="D90C41BE">
      <w:start w:val="1"/>
      <w:numFmt w:val="lowerLetter"/>
      <w:lvlText w:val="%5."/>
      <w:lvlJc w:val="left"/>
      <w:pPr>
        <w:ind w:left="3600" w:hanging="360"/>
      </w:pPr>
    </w:lvl>
    <w:lvl w:ilvl="5" w:tplc="A6964C46">
      <w:start w:val="1"/>
      <w:numFmt w:val="lowerRoman"/>
      <w:lvlText w:val="%6."/>
      <w:lvlJc w:val="right"/>
      <w:pPr>
        <w:ind w:left="4320" w:hanging="180"/>
      </w:pPr>
    </w:lvl>
    <w:lvl w:ilvl="6" w:tplc="7AEC1ACA">
      <w:start w:val="1"/>
      <w:numFmt w:val="decimal"/>
      <w:lvlText w:val="%7."/>
      <w:lvlJc w:val="left"/>
      <w:pPr>
        <w:ind w:left="5040" w:hanging="360"/>
      </w:pPr>
    </w:lvl>
    <w:lvl w:ilvl="7" w:tplc="39B655CC">
      <w:start w:val="1"/>
      <w:numFmt w:val="lowerLetter"/>
      <w:lvlText w:val="%8."/>
      <w:lvlJc w:val="left"/>
      <w:pPr>
        <w:ind w:left="5760" w:hanging="360"/>
      </w:pPr>
    </w:lvl>
    <w:lvl w:ilvl="8" w:tplc="E306F918">
      <w:start w:val="1"/>
      <w:numFmt w:val="lowerRoman"/>
      <w:lvlText w:val="%9."/>
      <w:lvlJc w:val="right"/>
      <w:pPr>
        <w:ind w:left="6480" w:hanging="180"/>
      </w:pPr>
    </w:lvl>
  </w:abstractNum>
  <w:abstractNum w:abstractNumId="121" w15:restartNumberingAfterBreak="0">
    <w:nsid w:val="52A543B8"/>
    <w:multiLevelType w:val="hybridMultilevel"/>
    <w:tmpl w:val="F126EE22"/>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22" w15:restartNumberingAfterBreak="0">
    <w:nsid w:val="52DE66BA"/>
    <w:multiLevelType w:val="hybridMultilevel"/>
    <w:tmpl w:val="A568F9F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3" w15:restartNumberingAfterBreak="0">
    <w:nsid w:val="532463EB"/>
    <w:multiLevelType w:val="hybridMultilevel"/>
    <w:tmpl w:val="7B5CFC70"/>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24" w15:restartNumberingAfterBreak="0">
    <w:nsid w:val="54A21F58"/>
    <w:multiLevelType w:val="hybridMultilevel"/>
    <w:tmpl w:val="D6C61FA2"/>
    <w:lvl w:ilvl="0" w:tplc="F3B047E8">
      <w:start w:val="1"/>
      <w:numFmt w:val="lowerLetter"/>
      <w:lvlText w:val="%1)"/>
      <w:lvlJc w:val="left"/>
      <w:pPr>
        <w:ind w:left="1080" w:hanging="360"/>
      </w:pPr>
      <w:rPr>
        <w:rFonts w:ascii="Arial" w:eastAsia="Yu Gothic Light" w:hAnsi="Arial" w:cs="Times New Roman (Nagłówki 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5" w15:restartNumberingAfterBreak="0">
    <w:nsid w:val="55560AF7"/>
    <w:multiLevelType w:val="multilevel"/>
    <w:tmpl w:val="55864624"/>
    <w:styleLink w:val="Biecalista41"/>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26" w15:restartNumberingAfterBreak="0">
    <w:nsid w:val="561F2E3D"/>
    <w:multiLevelType w:val="hybridMultilevel"/>
    <w:tmpl w:val="3BBCFB5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7" w15:restartNumberingAfterBreak="0">
    <w:nsid w:val="569609DB"/>
    <w:multiLevelType w:val="multilevel"/>
    <w:tmpl w:val="55864624"/>
    <w:styleLink w:val="Biecalista39"/>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28" w15:restartNumberingAfterBreak="0">
    <w:nsid w:val="57A47CE5"/>
    <w:multiLevelType w:val="multilevel"/>
    <w:tmpl w:val="55864624"/>
    <w:styleLink w:val="Biecalista34"/>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29" w15:restartNumberingAfterBreak="0">
    <w:nsid w:val="588C49D8"/>
    <w:multiLevelType w:val="hybridMultilevel"/>
    <w:tmpl w:val="EA766278"/>
    <w:lvl w:ilvl="0" w:tplc="04150017">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0" w15:restartNumberingAfterBreak="0">
    <w:nsid w:val="58CB2C5F"/>
    <w:multiLevelType w:val="hybridMultilevel"/>
    <w:tmpl w:val="77DA5A98"/>
    <w:styleLink w:val="Biecalista18"/>
    <w:lvl w:ilvl="0" w:tplc="EB0AA138">
      <w:start w:val="1"/>
      <w:numFmt w:val="lowerLetter"/>
      <w:lvlText w:val="%1)"/>
      <w:lvlJc w:val="left"/>
      <w:pPr>
        <w:ind w:left="1068" w:hanging="360"/>
      </w:pPr>
      <w:rPr>
        <w:b w:val="0"/>
        <w:bCs w:val="0"/>
      </w:rPr>
    </w:lvl>
    <w:lvl w:ilvl="1" w:tplc="878C91BE" w:tentative="1">
      <w:start w:val="1"/>
      <w:numFmt w:val="bullet"/>
      <w:lvlText w:val="o"/>
      <w:lvlJc w:val="left"/>
      <w:pPr>
        <w:ind w:left="1788" w:hanging="360"/>
      </w:pPr>
      <w:rPr>
        <w:rFonts w:ascii="Courier New" w:hAnsi="Courier New" w:hint="default"/>
      </w:rPr>
    </w:lvl>
    <w:lvl w:ilvl="2" w:tplc="C5B42E84" w:tentative="1">
      <w:start w:val="1"/>
      <w:numFmt w:val="bullet"/>
      <w:lvlText w:val=""/>
      <w:lvlJc w:val="left"/>
      <w:pPr>
        <w:ind w:left="2508" w:hanging="360"/>
      </w:pPr>
      <w:rPr>
        <w:rFonts w:ascii="Wingdings" w:hAnsi="Wingdings" w:hint="default"/>
      </w:rPr>
    </w:lvl>
    <w:lvl w:ilvl="3" w:tplc="F06E5058" w:tentative="1">
      <w:start w:val="1"/>
      <w:numFmt w:val="bullet"/>
      <w:lvlText w:val=""/>
      <w:lvlJc w:val="left"/>
      <w:pPr>
        <w:ind w:left="3228" w:hanging="360"/>
      </w:pPr>
      <w:rPr>
        <w:rFonts w:ascii="Symbol" w:hAnsi="Symbol" w:hint="default"/>
      </w:rPr>
    </w:lvl>
    <w:lvl w:ilvl="4" w:tplc="CD888CDC" w:tentative="1">
      <w:start w:val="1"/>
      <w:numFmt w:val="bullet"/>
      <w:lvlText w:val="o"/>
      <w:lvlJc w:val="left"/>
      <w:pPr>
        <w:ind w:left="3948" w:hanging="360"/>
      </w:pPr>
      <w:rPr>
        <w:rFonts w:ascii="Courier New" w:hAnsi="Courier New" w:hint="default"/>
      </w:rPr>
    </w:lvl>
    <w:lvl w:ilvl="5" w:tplc="6D96AFAC" w:tentative="1">
      <w:start w:val="1"/>
      <w:numFmt w:val="bullet"/>
      <w:lvlText w:val=""/>
      <w:lvlJc w:val="left"/>
      <w:pPr>
        <w:ind w:left="4668" w:hanging="360"/>
      </w:pPr>
      <w:rPr>
        <w:rFonts w:ascii="Wingdings" w:hAnsi="Wingdings" w:hint="default"/>
      </w:rPr>
    </w:lvl>
    <w:lvl w:ilvl="6" w:tplc="DAEE80E2" w:tentative="1">
      <w:start w:val="1"/>
      <w:numFmt w:val="bullet"/>
      <w:lvlText w:val=""/>
      <w:lvlJc w:val="left"/>
      <w:pPr>
        <w:ind w:left="5388" w:hanging="360"/>
      </w:pPr>
      <w:rPr>
        <w:rFonts w:ascii="Symbol" w:hAnsi="Symbol" w:hint="default"/>
      </w:rPr>
    </w:lvl>
    <w:lvl w:ilvl="7" w:tplc="EB1047FA" w:tentative="1">
      <w:start w:val="1"/>
      <w:numFmt w:val="bullet"/>
      <w:lvlText w:val="o"/>
      <w:lvlJc w:val="left"/>
      <w:pPr>
        <w:ind w:left="6108" w:hanging="360"/>
      </w:pPr>
      <w:rPr>
        <w:rFonts w:ascii="Courier New" w:hAnsi="Courier New" w:hint="default"/>
      </w:rPr>
    </w:lvl>
    <w:lvl w:ilvl="8" w:tplc="D8D40052" w:tentative="1">
      <w:start w:val="1"/>
      <w:numFmt w:val="bullet"/>
      <w:lvlText w:val=""/>
      <w:lvlJc w:val="left"/>
      <w:pPr>
        <w:ind w:left="6828" w:hanging="360"/>
      </w:pPr>
      <w:rPr>
        <w:rFonts w:ascii="Wingdings" w:hAnsi="Wingdings" w:hint="default"/>
      </w:rPr>
    </w:lvl>
  </w:abstractNum>
  <w:abstractNum w:abstractNumId="131" w15:restartNumberingAfterBreak="0">
    <w:nsid w:val="58D4170D"/>
    <w:multiLevelType w:val="hybridMultilevel"/>
    <w:tmpl w:val="49F48768"/>
    <w:styleLink w:val="Biecalista1"/>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595B4115"/>
    <w:multiLevelType w:val="hybridMultilevel"/>
    <w:tmpl w:val="904E80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59DD39AF"/>
    <w:multiLevelType w:val="hybridMultilevel"/>
    <w:tmpl w:val="D8EE9D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A926EF8"/>
    <w:multiLevelType w:val="hybridMultilevel"/>
    <w:tmpl w:val="AB2C682C"/>
    <w:styleLink w:val="Biecalista7"/>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5AD15004"/>
    <w:multiLevelType w:val="hybridMultilevel"/>
    <w:tmpl w:val="D004D75E"/>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36" w15:restartNumberingAfterBreak="0">
    <w:nsid w:val="5B772F56"/>
    <w:multiLevelType w:val="hybridMultilevel"/>
    <w:tmpl w:val="9124AEA8"/>
    <w:lvl w:ilvl="0" w:tplc="06B80B70">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B7A19D7"/>
    <w:multiLevelType w:val="hybridMultilevel"/>
    <w:tmpl w:val="097420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BA649B8"/>
    <w:multiLevelType w:val="hybridMultilevel"/>
    <w:tmpl w:val="CF8821D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9" w15:restartNumberingAfterBreak="0">
    <w:nsid w:val="5D111874"/>
    <w:multiLevelType w:val="hybridMultilevel"/>
    <w:tmpl w:val="DC1A51BA"/>
    <w:styleLink w:val="Biecalista13"/>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5EAD6D08"/>
    <w:multiLevelType w:val="hybridMultilevel"/>
    <w:tmpl w:val="6B6C995E"/>
    <w:lvl w:ilvl="0" w:tplc="A2DC42CE">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1" w15:restartNumberingAfterBreak="0">
    <w:nsid w:val="609B6AC0"/>
    <w:multiLevelType w:val="hybridMultilevel"/>
    <w:tmpl w:val="4EFCB226"/>
    <w:lvl w:ilvl="0" w:tplc="DB68D66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60BB3925"/>
    <w:multiLevelType w:val="hybridMultilevel"/>
    <w:tmpl w:val="00B45B3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3" w15:restartNumberingAfterBreak="0">
    <w:nsid w:val="611A72E1"/>
    <w:multiLevelType w:val="hybridMultilevel"/>
    <w:tmpl w:val="E6223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29D7C7C"/>
    <w:multiLevelType w:val="hybridMultilevel"/>
    <w:tmpl w:val="69CC54DC"/>
    <w:lvl w:ilvl="0" w:tplc="FFFFFFFF">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62AA6DB8"/>
    <w:multiLevelType w:val="hybridMultilevel"/>
    <w:tmpl w:val="010A1B9C"/>
    <w:lvl w:ilvl="0" w:tplc="04150017">
      <w:start w:val="1"/>
      <w:numFmt w:val="lowerLetter"/>
      <w:lvlText w:val="%1)"/>
      <w:lvlJc w:val="left"/>
      <w:pPr>
        <w:ind w:left="785"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6" w15:restartNumberingAfterBreak="0">
    <w:nsid w:val="62D6730F"/>
    <w:multiLevelType w:val="hybridMultilevel"/>
    <w:tmpl w:val="EE8AE32E"/>
    <w:lvl w:ilvl="0" w:tplc="04150017">
      <w:start w:val="1"/>
      <w:numFmt w:val="lowerLetter"/>
      <w:lvlText w:val="%1)"/>
      <w:lvlJc w:val="left"/>
      <w:pPr>
        <w:ind w:left="1553" w:hanging="360"/>
      </w:pPr>
      <w:rPr>
        <w:rFonts w:hint="default"/>
      </w:rPr>
    </w:lvl>
    <w:lvl w:ilvl="1" w:tplc="FFFFFFFF" w:tentative="1">
      <w:start w:val="1"/>
      <w:numFmt w:val="bullet"/>
      <w:lvlText w:val="o"/>
      <w:lvlJc w:val="left"/>
      <w:pPr>
        <w:ind w:left="2273" w:hanging="360"/>
      </w:pPr>
      <w:rPr>
        <w:rFonts w:ascii="Courier New" w:hAnsi="Courier New" w:cs="Courier New" w:hint="default"/>
      </w:rPr>
    </w:lvl>
    <w:lvl w:ilvl="2" w:tplc="FFFFFFFF" w:tentative="1">
      <w:start w:val="1"/>
      <w:numFmt w:val="bullet"/>
      <w:lvlText w:val=""/>
      <w:lvlJc w:val="left"/>
      <w:pPr>
        <w:ind w:left="2993" w:hanging="360"/>
      </w:pPr>
      <w:rPr>
        <w:rFonts w:ascii="Wingdings" w:hAnsi="Wingdings" w:hint="default"/>
      </w:rPr>
    </w:lvl>
    <w:lvl w:ilvl="3" w:tplc="FFFFFFFF" w:tentative="1">
      <w:start w:val="1"/>
      <w:numFmt w:val="bullet"/>
      <w:lvlText w:val=""/>
      <w:lvlJc w:val="left"/>
      <w:pPr>
        <w:ind w:left="3713" w:hanging="360"/>
      </w:pPr>
      <w:rPr>
        <w:rFonts w:ascii="Symbol" w:hAnsi="Symbol" w:hint="default"/>
      </w:rPr>
    </w:lvl>
    <w:lvl w:ilvl="4" w:tplc="FFFFFFFF" w:tentative="1">
      <w:start w:val="1"/>
      <w:numFmt w:val="bullet"/>
      <w:lvlText w:val="o"/>
      <w:lvlJc w:val="left"/>
      <w:pPr>
        <w:ind w:left="4433" w:hanging="360"/>
      </w:pPr>
      <w:rPr>
        <w:rFonts w:ascii="Courier New" w:hAnsi="Courier New" w:cs="Courier New" w:hint="default"/>
      </w:rPr>
    </w:lvl>
    <w:lvl w:ilvl="5" w:tplc="FFFFFFFF" w:tentative="1">
      <w:start w:val="1"/>
      <w:numFmt w:val="bullet"/>
      <w:lvlText w:val=""/>
      <w:lvlJc w:val="left"/>
      <w:pPr>
        <w:ind w:left="5153" w:hanging="360"/>
      </w:pPr>
      <w:rPr>
        <w:rFonts w:ascii="Wingdings" w:hAnsi="Wingdings" w:hint="default"/>
      </w:rPr>
    </w:lvl>
    <w:lvl w:ilvl="6" w:tplc="FFFFFFFF" w:tentative="1">
      <w:start w:val="1"/>
      <w:numFmt w:val="bullet"/>
      <w:lvlText w:val=""/>
      <w:lvlJc w:val="left"/>
      <w:pPr>
        <w:ind w:left="5873" w:hanging="360"/>
      </w:pPr>
      <w:rPr>
        <w:rFonts w:ascii="Symbol" w:hAnsi="Symbol" w:hint="default"/>
      </w:rPr>
    </w:lvl>
    <w:lvl w:ilvl="7" w:tplc="FFFFFFFF" w:tentative="1">
      <w:start w:val="1"/>
      <w:numFmt w:val="bullet"/>
      <w:lvlText w:val="o"/>
      <w:lvlJc w:val="left"/>
      <w:pPr>
        <w:ind w:left="6593" w:hanging="360"/>
      </w:pPr>
      <w:rPr>
        <w:rFonts w:ascii="Courier New" w:hAnsi="Courier New" w:cs="Courier New" w:hint="default"/>
      </w:rPr>
    </w:lvl>
    <w:lvl w:ilvl="8" w:tplc="FFFFFFFF" w:tentative="1">
      <w:start w:val="1"/>
      <w:numFmt w:val="bullet"/>
      <w:lvlText w:val=""/>
      <w:lvlJc w:val="left"/>
      <w:pPr>
        <w:ind w:left="7313" w:hanging="360"/>
      </w:pPr>
      <w:rPr>
        <w:rFonts w:ascii="Wingdings" w:hAnsi="Wingdings" w:hint="default"/>
      </w:rPr>
    </w:lvl>
  </w:abstractNum>
  <w:abstractNum w:abstractNumId="147" w15:restartNumberingAfterBreak="0">
    <w:nsid w:val="63B71E92"/>
    <w:multiLevelType w:val="hybridMultilevel"/>
    <w:tmpl w:val="0144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4253171"/>
    <w:multiLevelType w:val="multilevel"/>
    <w:tmpl w:val="55864624"/>
    <w:styleLink w:val="Biecalista45"/>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49" w15:restartNumberingAfterBreak="0">
    <w:nsid w:val="662B5A25"/>
    <w:multiLevelType w:val="hybridMultilevel"/>
    <w:tmpl w:val="FB02300C"/>
    <w:styleLink w:val="Biecalista1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7156E7E"/>
    <w:multiLevelType w:val="hybridMultilevel"/>
    <w:tmpl w:val="825808DE"/>
    <w:lvl w:ilvl="0" w:tplc="FFFFFFFF">
      <w:start w:val="1"/>
      <w:numFmt w:val="lowerLetter"/>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1" w15:restartNumberingAfterBreak="0">
    <w:nsid w:val="67DE76CE"/>
    <w:multiLevelType w:val="hybridMultilevel"/>
    <w:tmpl w:val="596286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68206F78"/>
    <w:multiLevelType w:val="hybridMultilevel"/>
    <w:tmpl w:val="7AC09A3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690653C6"/>
    <w:multiLevelType w:val="multilevel"/>
    <w:tmpl w:val="512EC19E"/>
    <w:styleLink w:val="Biecalista24"/>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54" w15:restartNumberingAfterBreak="0">
    <w:nsid w:val="6B6014A2"/>
    <w:multiLevelType w:val="hybridMultilevel"/>
    <w:tmpl w:val="001CB4E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6D1F0110"/>
    <w:multiLevelType w:val="multilevel"/>
    <w:tmpl w:val="43AC7226"/>
    <w:styleLink w:val="Biecalista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6EBF6F87"/>
    <w:multiLevelType w:val="hybridMultilevel"/>
    <w:tmpl w:val="760C187A"/>
    <w:styleLink w:val="Biecalista1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7061024E"/>
    <w:multiLevelType w:val="hybridMultilevel"/>
    <w:tmpl w:val="B6D0E8B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8" w15:restartNumberingAfterBreak="0">
    <w:nsid w:val="70EC50C9"/>
    <w:multiLevelType w:val="hybridMultilevel"/>
    <w:tmpl w:val="BE9296D8"/>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59" w15:restartNumberingAfterBreak="0">
    <w:nsid w:val="717C6603"/>
    <w:multiLevelType w:val="hybridMultilevel"/>
    <w:tmpl w:val="00B45B38"/>
    <w:lvl w:ilvl="0" w:tplc="78107CF0">
      <w:start w:val="1"/>
      <w:numFmt w:val="lowerLetter"/>
      <w:lvlText w:val="%1)"/>
      <w:lvlJc w:val="left"/>
      <w:pPr>
        <w:ind w:left="720" w:hanging="360"/>
      </w:pPr>
    </w:lvl>
    <w:lvl w:ilvl="1" w:tplc="762AC816">
      <w:start w:val="1"/>
      <w:numFmt w:val="lowerLetter"/>
      <w:lvlText w:val="%2."/>
      <w:lvlJc w:val="left"/>
      <w:pPr>
        <w:ind w:left="1440" w:hanging="360"/>
      </w:pPr>
    </w:lvl>
    <w:lvl w:ilvl="2" w:tplc="712ACB7C">
      <w:start w:val="1"/>
      <w:numFmt w:val="lowerRoman"/>
      <w:lvlText w:val="%3."/>
      <w:lvlJc w:val="right"/>
      <w:pPr>
        <w:ind w:left="2160" w:hanging="180"/>
      </w:pPr>
    </w:lvl>
    <w:lvl w:ilvl="3" w:tplc="E8C21A72">
      <w:start w:val="1"/>
      <w:numFmt w:val="decimal"/>
      <w:lvlText w:val="%4."/>
      <w:lvlJc w:val="left"/>
      <w:pPr>
        <w:ind w:left="2880" w:hanging="360"/>
      </w:pPr>
    </w:lvl>
    <w:lvl w:ilvl="4" w:tplc="FD6CD75A">
      <w:start w:val="1"/>
      <w:numFmt w:val="lowerLetter"/>
      <w:lvlText w:val="%5."/>
      <w:lvlJc w:val="left"/>
      <w:pPr>
        <w:ind w:left="3600" w:hanging="360"/>
      </w:pPr>
    </w:lvl>
    <w:lvl w:ilvl="5" w:tplc="4B86BBEC">
      <w:start w:val="1"/>
      <w:numFmt w:val="lowerRoman"/>
      <w:lvlText w:val="%6."/>
      <w:lvlJc w:val="right"/>
      <w:pPr>
        <w:ind w:left="4320" w:hanging="180"/>
      </w:pPr>
    </w:lvl>
    <w:lvl w:ilvl="6" w:tplc="F92A6A6E">
      <w:start w:val="1"/>
      <w:numFmt w:val="decimal"/>
      <w:lvlText w:val="%7."/>
      <w:lvlJc w:val="left"/>
      <w:pPr>
        <w:ind w:left="5040" w:hanging="360"/>
      </w:pPr>
    </w:lvl>
    <w:lvl w:ilvl="7" w:tplc="69E4D5B2">
      <w:start w:val="1"/>
      <w:numFmt w:val="lowerLetter"/>
      <w:lvlText w:val="%8."/>
      <w:lvlJc w:val="left"/>
      <w:pPr>
        <w:ind w:left="5760" w:hanging="360"/>
      </w:pPr>
    </w:lvl>
    <w:lvl w:ilvl="8" w:tplc="8D768ABC">
      <w:start w:val="1"/>
      <w:numFmt w:val="lowerRoman"/>
      <w:lvlText w:val="%9."/>
      <w:lvlJc w:val="right"/>
      <w:pPr>
        <w:ind w:left="6480" w:hanging="180"/>
      </w:pPr>
    </w:lvl>
  </w:abstractNum>
  <w:abstractNum w:abstractNumId="160" w15:restartNumberingAfterBreak="0">
    <w:nsid w:val="71C27CCA"/>
    <w:multiLevelType w:val="hybridMultilevel"/>
    <w:tmpl w:val="B2482A86"/>
    <w:lvl w:ilvl="0" w:tplc="04150017">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61" w15:restartNumberingAfterBreak="0">
    <w:nsid w:val="72A74A4D"/>
    <w:multiLevelType w:val="hybridMultilevel"/>
    <w:tmpl w:val="6520100A"/>
    <w:lvl w:ilvl="0" w:tplc="F0F21B0E">
      <w:start w:val="1"/>
      <w:numFmt w:val="lowerLetter"/>
      <w:lvlText w:val="%1)"/>
      <w:lvlJc w:val="left"/>
      <w:pPr>
        <w:ind w:left="1080" w:hanging="720"/>
      </w:pPr>
      <w:rPr>
        <w:rFonts w:eastAsia="Calibri"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3200528"/>
    <w:multiLevelType w:val="hybridMultilevel"/>
    <w:tmpl w:val="3934C7CE"/>
    <w:lvl w:ilvl="0" w:tplc="A1CA6A90">
      <w:start w:val="1"/>
      <w:numFmt w:val="bullet"/>
      <w:lvlText w:val=""/>
      <w:lvlJc w:val="left"/>
      <w:pPr>
        <w:ind w:left="720" w:hanging="360"/>
      </w:pPr>
      <w:rPr>
        <w:rFonts w:ascii="Wingdings" w:hAnsi="Wingdings" w:hint="default"/>
      </w:rPr>
    </w:lvl>
    <w:lvl w:ilvl="1" w:tplc="B66E4C4A">
      <w:start w:val="1"/>
      <w:numFmt w:val="bullet"/>
      <w:lvlText w:val="o"/>
      <w:lvlJc w:val="left"/>
      <w:pPr>
        <w:ind w:left="1440" w:hanging="360"/>
      </w:pPr>
      <w:rPr>
        <w:rFonts w:ascii="Courier New" w:hAnsi="Courier New" w:hint="default"/>
      </w:rPr>
    </w:lvl>
    <w:lvl w:ilvl="2" w:tplc="1416FD12">
      <w:start w:val="1"/>
      <w:numFmt w:val="bullet"/>
      <w:lvlText w:val=""/>
      <w:lvlJc w:val="left"/>
      <w:pPr>
        <w:ind w:left="2160" w:hanging="360"/>
      </w:pPr>
      <w:rPr>
        <w:rFonts w:ascii="Wingdings" w:hAnsi="Wingdings" w:hint="default"/>
      </w:rPr>
    </w:lvl>
    <w:lvl w:ilvl="3" w:tplc="36220B00">
      <w:start w:val="1"/>
      <w:numFmt w:val="bullet"/>
      <w:lvlText w:val=""/>
      <w:lvlJc w:val="left"/>
      <w:pPr>
        <w:ind w:left="2880" w:hanging="360"/>
      </w:pPr>
      <w:rPr>
        <w:rFonts w:ascii="Symbol" w:hAnsi="Symbol" w:hint="default"/>
      </w:rPr>
    </w:lvl>
    <w:lvl w:ilvl="4" w:tplc="577C9BAA">
      <w:start w:val="1"/>
      <w:numFmt w:val="bullet"/>
      <w:lvlText w:val="o"/>
      <w:lvlJc w:val="left"/>
      <w:pPr>
        <w:ind w:left="3600" w:hanging="360"/>
      </w:pPr>
      <w:rPr>
        <w:rFonts w:ascii="Courier New" w:hAnsi="Courier New" w:hint="default"/>
      </w:rPr>
    </w:lvl>
    <w:lvl w:ilvl="5" w:tplc="6C72ED84">
      <w:start w:val="1"/>
      <w:numFmt w:val="bullet"/>
      <w:lvlText w:val=""/>
      <w:lvlJc w:val="left"/>
      <w:pPr>
        <w:ind w:left="4320" w:hanging="360"/>
      </w:pPr>
      <w:rPr>
        <w:rFonts w:ascii="Wingdings" w:hAnsi="Wingdings" w:hint="default"/>
      </w:rPr>
    </w:lvl>
    <w:lvl w:ilvl="6" w:tplc="962A583C">
      <w:start w:val="1"/>
      <w:numFmt w:val="bullet"/>
      <w:lvlText w:val=""/>
      <w:lvlJc w:val="left"/>
      <w:pPr>
        <w:ind w:left="5040" w:hanging="360"/>
      </w:pPr>
      <w:rPr>
        <w:rFonts w:ascii="Symbol" w:hAnsi="Symbol" w:hint="default"/>
      </w:rPr>
    </w:lvl>
    <w:lvl w:ilvl="7" w:tplc="8F44A30C">
      <w:start w:val="1"/>
      <w:numFmt w:val="bullet"/>
      <w:lvlText w:val="o"/>
      <w:lvlJc w:val="left"/>
      <w:pPr>
        <w:ind w:left="5760" w:hanging="360"/>
      </w:pPr>
      <w:rPr>
        <w:rFonts w:ascii="Courier New" w:hAnsi="Courier New" w:hint="default"/>
      </w:rPr>
    </w:lvl>
    <w:lvl w:ilvl="8" w:tplc="92203E86">
      <w:start w:val="1"/>
      <w:numFmt w:val="bullet"/>
      <w:lvlText w:val=""/>
      <w:lvlJc w:val="left"/>
      <w:pPr>
        <w:ind w:left="6480" w:hanging="360"/>
      </w:pPr>
      <w:rPr>
        <w:rFonts w:ascii="Wingdings" w:hAnsi="Wingdings" w:hint="default"/>
      </w:rPr>
    </w:lvl>
  </w:abstractNum>
  <w:abstractNum w:abstractNumId="163" w15:restartNumberingAfterBreak="0">
    <w:nsid w:val="732E026E"/>
    <w:multiLevelType w:val="hybridMultilevel"/>
    <w:tmpl w:val="944A77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4" w15:restartNumberingAfterBreak="0">
    <w:nsid w:val="734274EF"/>
    <w:multiLevelType w:val="hybridMultilevel"/>
    <w:tmpl w:val="10B0A438"/>
    <w:lvl w:ilvl="0" w:tplc="041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65" w15:restartNumberingAfterBreak="0">
    <w:nsid w:val="7454789E"/>
    <w:multiLevelType w:val="hybridMultilevel"/>
    <w:tmpl w:val="2F703A6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6" w15:restartNumberingAfterBreak="0">
    <w:nsid w:val="74F35F8B"/>
    <w:multiLevelType w:val="hybridMultilevel"/>
    <w:tmpl w:val="8F007894"/>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7" w15:restartNumberingAfterBreak="0">
    <w:nsid w:val="75CD153F"/>
    <w:multiLevelType w:val="hybridMultilevel"/>
    <w:tmpl w:val="A030FBC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5D54A26"/>
    <w:multiLevelType w:val="hybridMultilevel"/>
    <w:tmpl w:val="5070571C"/>
    <w:lvl w:ilvl="0" w:tplc="2C760910">
      <w:start w:val="1"/>
      <w:numFmt w:val="bullet"/>
      <w:lvlText w:val=""/>
      <w:lvlJc w:val="left"/>
      <w:pPr>
        <w:ind w:left="1553" w:hanging="360"/>
      </w:pPr>
      <w:rPr>
        <w:rFonts w:ascii="Symbol" w:hAnsi="Symbol" w:hint="default"/>
      </w:rPr>
    </w:lvl>
    <w:lvl w:ilvl="1" w:tplc="04150003" w:tentative="1">
      <w:start w:val="1"/>
      <w:numFmt w:val="bullet"/>
      <w:lvlText w:val="o"/>
      <w:lvlJc w:val="left"/>
      <w:pPr>
        <w:ind w:left="2273" w:hanging="360"/>
      </w:pPr>
      <w:rPr>
        <w:rFonts w:ascii="Courier New" w:hAnsi="Courier New" w:cs="Courier New" w:hint="default"/>
      </w:rPr>
    </w:lvl>
    <w:lvl w:ilvl="2" w:tplc="04150005" w:tentative="1">
      <w:start w:val="1"/>
      <w:numFmt w:val="bullet"/>
      <w:lvlText w:val=""/>
      <w:lvlJc w:val="left"/>
      <w:pPr>
        <w:ind w:left="2993" w:hanging="360"/>
      </w:pPr>
      <w:rPr>
        <w:rFonts w:ascii="Wingdings" w:hAnsi="Wingdings" w:hint="default"/>
      </w:rPr>
    </w:lvl>
    <w:lvl w:ilvl="3" w:tplc="04150001" w:tentative="1">
      <w:start w:val="1"/>
      <w:numFmt w:val="bullet"/>
      <w:lvlText w:val=""/>
      <w:lvlJc w:val="left"/>
      <w:pPr>
        <w:ind w:left="3713" w:hanging="360"/>
      </w:pPr>
      <w:rPr>
        <w:rFonts w:ascii="Symbol" w:hAnsi="Symbol" w:hint="default"/>
      </w:rPr>
    </w:lvl>
    <w:lvl w:ilvl="4" w:tplc="04150003" w:tentative="1">
      <w:start w:val="1"/>
      <w:numFmt w:val="bullet"/>
      <w:lvlText w:val="o"/>
      <w:lvlJc w:val="left"/>
      <w:pPr>
        <w:ind w:left="4433" w:hanging="360"/>
      </w:pPr>
      <w:rPr>
        <w:rFonts w:ascii="Courier New" w:hAnsi="Courier New" w:cs="Courier New" w:hint="default"/>
      </w:rPr>
    </w:lvl>
    <w:lvl w:ilvl="5" w:tplc="04150005" w:tentative="1">
      <w:start w:val="1"/>
      <w:numFmt w:val="bullet"/>
      <w:lvlText w:val=""/>
      <w:lvlJc w:val="left"/>
      <w:pPr>
        <w:ind w:left="5153" w:hanging="360"/>
      </w:pPr>
      <w:rPr>
        <w:rFonts w:ascii="Wingdings" w:hAnsi="Wingdings" w:hint="default"/>
      </w:rPr>
    </w:lvl>
    <w:lvl w:ilvl="6" w:tplc="04150001" w:tentative="1">
      <w:start w:val="1"/>
      <w:numFmt w:val="bullet"/>
      <w:lvlText w:val=""/>
      <w:lvlJc w:val="left"/>
      <w:pPr>
        <w:ind w:left="5873" w:hanging="360"/>
      </w:pPr>
      <w:rPr>
        <w:rFonts w:ascii="Symbol" w:hAnsi="Symbol" w:hint="default"/>
      </w:rPr>
    </w:lvl>
    <w:lvl w:ilvl="7" w:tplc="04150003" w:tentative="1">
      <w:start w:val="1"/>
      <w:numFmt w:val="bullet"/>
      <w:lvlText w:val="o"/>
      <w:lvlJc w:val="left"/>
      <w:pPr>
        <w:ind w:left="6593" w:hanging="360"/>
      </w:pPr>
      <w:rPr>
        <w:rFonts w:ascii="Courier New" w:hAnsi="Courier New" w:cs="Courier New" w:hint="default"/>
      </w:rPr>
    </w:lvl>
    <w:lvl w:ilvl="8" w:tplc="04150005" w:tentative="1">
      <w:start w:val="1"/>
      <w:numFmt w:val="bullet"/>
      <w:lvlText w:val=""/>
      <w:lvlJc w:val="left"/>
      <w:pPr>
        <w:ind w:left="7313" w:hanging="360"/>
      </w:pPr>
      <w:rPr>
        <w:rFonts w:ascii="Wingdings" w:hAnsi="Wingdings" w:hint="default"/>
      </w:rPr>
    </w:lvl>
  </w:abstractNum>
  <w:abstractNum w:abstractNumId="169" w15:restartNumberingAfterBreak="0">
    <w:nsid w:val="79E80C3B"/>
    <w:multiLevelType w:val="hybridMultilevel"/>
    <w:tmpl w:val="DFFEC92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79F20249"/>
    <w:multiLevelType w:val="hybridMultilevel"/>
    <w:tmpl w:val="D19857B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1" w15:restartNumberingAfterBreak="0">
    <w:nsid w:val="7C2858C4"/>
    <w:multiLevelType w:val="hybridMultilevel"/>
    <w:tmpl w:val="2056DE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7C2D20A8"/>
    <w:multiLevelType w:val="hybridMultilevel"/>
    <w:tmpl w:val="13FE3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D1D05FA"/>
    <w:multiLevelType w:val="hybridMultilevel"/>
    <w:tmpl w:val="AE20715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7E08470D"/>
    <w:multiLevelType w:val="hybridMultilevel"/>
    <w:tmpl w:val="140460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5" w15:restartNumberingAfterBreak="0">
    <w:nsid w:val="7E915C8C"/>
    <w:multiLevelType w:val="multilevel"/>
    <w:tmpl w:val="7A48A71E"/>
    <w:styleLink w:val="Biecalista31"/>
    <w:lvl w:ilvl="0">
      <w:start w:val="1"/>
      <w:numFmt w:val="lowerLetter"/>
      <w:lvlText w:val="%1)"/>
      <w:lvlJc w:val="left"/>
      <w:pPr>
        <w:ind w:left="833" w:hanging="360"/>
      </w:pPr>
      <w:rPr>
        <w:rFont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76" w15:restartNumberingAfterBreak="0">
    <w:nsid w:val="7EDBEB54"/>
    <w:multiLevelType w:val="hybridMultilevel"/>
    <w:tmpl w:val="00B45B38"/>
    <w:lvl w:ilvl="0" w:tplc="7D9C299A">
      <w:start w:val="1"/>
      <w:numFmt w:val="lowerLetter"/>
      <w:lvlText w:val="%1)"/>
      <w:lvlJc w:val="left"/>
      <w:pPr>
        <w:ind w:left="720" w:hanging="360"/>
      </w:pPr>
    </w:lvl>
    <w:lvl w:ilvl="1" w:tplc="72326144">
      <w:start w:val="1"/>
      <w:numFmt w:val="lowerLetter"/>
      <w:lvlText w:val="%2."/>
      <w:lvlJc w:val="left"/>
      <w:pPr>
        <w:ind w:left="1440" w:hanging="360"/>
      </w:pPr>
    </w:lvl>
    <w:lvl w:ilvl="2" w:tplc="CE10C0A6">
      <w:start w:val="1"/>
      <w:numFmt w:val="lowerRoman"/>
      <w:lvlText w:val="%3."/>
      <w:lvlJc w:val="right"/>
      <w:pPr>
        <w:ind w:left="2160" w:hanging="180"/>
      </w:pPr>
    </w:lvl>
    <w:lvl w:ilvl="3" w:tplc="27926522">
      <w:start w:val="1"/>
      <w:numFmt w:val="decimal"/>
      <w:lvlText w:val="%4."/>
      <w:lvlJc w:val="left"/>
      <w:pPr>
        <w:ind w:left="2880" w:hanging="360"/>
      </w:pPr>
    </w:lvl>
    <w:lvl w:ilvl="4" w:tplc="65E43E12">
      <w:start w:val="1"/>
      <w:numFmt w:val="lowerLetter"/>
      <w:lvlText w:val="%5."/>
      <w:lvlJc w:val="left"/>
      <w:pPr>
        <w:ind w:left="3600" w:hanging="360"/>
      </w:pPr>
    </w:lvl>
    <w:lvl w:ilvl="5" w:tplc="BAEA1472">
      <w:start w:val="1"/>
      <w:numFmt w:val="lowerRoman"/>
      <w:lvlText w:val="%6."/>
      <w:lvlJc w:val="right"/>
      <w:pPr>
        <w:ind w:left="4320" w:hanging="180"/>
      </w:pPr>
    </w:lvl>
    <w:lvl w:ilvl="6" w:tplc="C9E00EE2">
      <w:start w:val="1"/>
      <w:numFmt w:val="decimal"/>
      <w:lvlText w:val="%7."/>
      <w:lvlJc w:val="left"/>
      <w:pPr>
        <w:ind w:left="5040" w:hanging="360"/>
      </w:pPr>
    </w:lvl>
    <w:lvl w:ilvl="7" w:tplc="2EBA091C">
      <w:start w:val="1"/>
      <w:numFmt w:val="lowerLetter"/>
      <w:lvlText w:val="%8."/>
      <w:lvlJc w:val="left"/>
      <w:pPr>
        <w:ind w:left="5760" w:hanging="360"/>
      </w:pPr>
    </w:lvl>
    <w:lvl w:ilvl="8" w:tplc="E726260C">
      <w:start w:val="1"/>
      <w:numFmt w:val="lowerRoman"/>
      <w:lvlText w:val="%9."/>
      <w:lvlJc w:val="right"/>
      <w:pPr>
        <w:ind w:left="6480" w:hanging="180"/>
      </w:pPr>
    </w:lvl>
  </w:abstractNum>
  <w:num w:numId="1" w16cid:durableId="595094464">
    <w:abstractNumId w:val="167"/>
  </w:num>
  <w:num w:numId="2" w16cid:durableId="321085479">
    <w:abstractNumId w:val="93"/>
  </w:num>
  <w:num w:numId="3" w16cid:durableId="2144612767">
    <w:abstractNumId w:val="44"/>
  </w:num>
  <w:num w:numId="4" w16cid:durableId="122233822">
    <w:abstractNumId w:val="89"/>
  </w:num>
  <w:num w:numId="5" w16cid:durableId="1175336824">
    <w:abstractNumId w:val="102"/>
  </w:num>
  <w:num w:numId="6" w16cid:durableId="499976456">
    <w:abstractNumId w:val="58"/>
  </w:num>
  <w:num w:numId="7" w16cid:durableId="1004821593">
    <w:abstractNumId w:val="29"/>
  </w:num>
  <w:num w:numId="8" w16cid:durableId="1484395120">
    <w:abstractNumId w:val="170"/>
  </w:num>
  <w:num w:numId="9" w16cid:durableId="1066033572">
    <w:abstractNumId w:val="33"/>
  </w:num>
  <w:num w:numId="10" w16cid:durableId="1837960521">
    <w:abstractNumId w:val="133"/>
  </w:num>
  <w:num w:numId="11" w16cid:durableId="2032687371">
    <w:abstractNumId w:val="88"/>
  </w:num>
  <w:num w:numId="12" w16cid:durableId="1972445154">
    <w:abstractNumId w:val="118"/>
  </w:num>
  <w:num w:numId="13" w16cid:durableId="1246458183">
    <w:abstractNumId w:val="103"/>
  </w:num>
  <w:num w:numId="14" w16cid:durableId="335115617">
    <w:abstractNumId w:val="4"/>
  </w:num>
  <w:num w:numId="15" w16cid:durableId="1037042273">
    <w:abstractNumId w:val="176"/>
  </w:num>
  <w:num w:numId="16" w16cid:durableId="201212696">
    <w:abstractNumId w:val="98"/>
  </w:num>
  <w:num w:numId="17" w16cid:durableId="1344624213">
    <w:abstractNumId w:val="120"/>
  </w:num>
  <w:num w:numId="18" w16cid:durableId="1161116825">
    <w:abstractNumId w:val="159"/>
  </w:num>
  <w:num w:numId="19" w16cid:durableId="1964342700">
    <w:abstractNumId w:val="72"/>
  </w:num>
  <w:num w:numId="20" w16cid:durableId="1699815978">
    <w:abstractNumId w:val="119"/>
  </w:num>
  <w:num w:numId="21" w16cid:durableId="747651101">
    <w:abstractNumId w:val="147"/>
  </w:num>
  <w:num w:numId="22" w16cid:durableId="716053659">
    <w:abstractNumId w:val="48"/>
  </w:num>
  <w:num w:numId="23" w16cid:durableId="1065949781">
    <w:abstractNumId w:val="163"/>
  </w:num>
  <w:num w:numId="24" w16cid:durableId="1538808794">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9012042">
    <w:abstractNumId w:val="90"/>
  </w:num>
  <w:num w:numId="26" w16cid:durableId="1372850533">
    <w:abstractNumId w:val="28"/>
  </w:num>
  <w:num w:numId="27" w16cid:durableId="2058044114">
    <w:abstractNumId w:val="82"/>
  </w:num>
  <w:num w:numId="28" w16cid:durableId="284386442">
    <w:abstractNumId w:val="52"/>
  </w:num>
  <w:num w:numId="29" w16cid:durableId="286548481">
    <w:abstractNumId w:val="75"/>
  </w:num>
  <w:num w:numId="30" w16cid:durableId="1185948526">
    <w:abstractNumId w:val="172"/>
  </w:num>
  <w:num w:numId="31" w16cid:durableId="524487997">
    <w:abstractNumId w:val="16"/>
  </w:num>
  <w:num w:numId="32" w16cid:durableId="1958221186">
    <w:abstractNumId w:val="114"/>
  </w:num>
  <w:num w:numId="33" w16cid:durableId="629021558">
    <w:abstractNumId w:val="60"/>
  </w:num>
  <w:num w:numId="34" w16cid:durableId="953057223">
    <w:abstractNumId w:val="117"/>
  </w:num>
  <w:num w:numId="35" w16cid:durableId="1612972193">
    <w:abstractNumId w:val="143"/>
  </w:num>
  <w:num w:numId="36" w16cid:durableId="1148595633">
    <w:abstractNumId w:val="164"/>
  </w:num>
  <w:num w:numId="37" w16cid:durableId="926579408">
    <w:abstractNumId w:val="126"/>
  </w:num>
  <w:num w:numId="38" w16cid:durableId="869222095">
    <w:abstractNumId w:val="55"/>
  </w:num>
  <w:num w:numId="39" w16cid:durableId="2025008291">
    <w:abstractNumId w:val="57"/>
  </w:num>
  <w:num w:numId="40" w16cid:durableId="182136101">
    <w:abstractNumId w:val="36"/>
  </w:num>
  <w:num w:numId="41" w16cid:durableId="1788043041">
    <w:abstractNumId w:val="17"/>
  </w:num>
  <w:num w:numId="42" w16cid:durableId="1509828526">
    <w:abstractNumId w:val="6"/>
  </w:num>
  <w:num w:numId="43" w16cid:durableId="1615596834">
    <w:abstractNumId w:val="94"/>
  </w:num>
  <w:num w:numId="44" w16cid:durableId="179440957">
    <w:abstractNumId w:val="20"/>
  </w:num>
  <w:num w:numId="45" w16cid:durableId="184636825">
    <w:abstractNumId w:val="7"/>
  </w:num>
  <w:num w:numId="46" w16cid:durableId="731465443">
    <w:abstractNumId w:val="63"/>
  </w:num>
  <w:num w:numId="47" w16cid:durableId="1618753748">
    <w:abstractNumId w:val="115"/>
  </w:num>
  <w:num w:numId="48" w16cid:durableId="1923684761">
    <w:abstractNumId w:val="95"/>
  </w:num>
  <w:num w:numId="49" w16cid:durableId="1134718570">
    <w:abstractNumId w:val="51"/>
  </w:num>
  <w:num w:numId="50" w16cid:durableId="1320231234">
    <w:abstractNumId w:val="26"/>
  </w:num>
  <w:num w:numId="51" w16cid:durableId="1288317811">
    <w:abstractNumId w:val="10"/>
  </w:num>
  <w:num w:numId="52" w16cid:durableId="1863544347">
    <w:abstractNumId w:val="116"/>
  </w:num>
  <w:num w:numId="53" w16cid:durableId="1953633410">
    <w:abstractNumId w:val="111"/>
  </w:num>
  <w:num w:numId="54" w16cid:durableId="896011936">
    <w:abstractNumId w:val="112"/>
  </w:num>
  <w:num w:numId="55" w16cid:durableId="633634298">
    <w:abstractNumId w:val="86"/>
  </w:num>
  <w:num w:numId="56" w16cid:durableId="963732877">
    <w:abstractNumId w:val="56"/>
  </w:num>
  <w:num w:numId="57" w16cid:durableId="628510123">
    <w:abstractNumId w:val="160"/>
  </w:num>
  <w:num w:numId="58" w16cid:durableId="513737343">
    <w:abstractNumId w:val="23"/>
  </w:num>
  <w:num w:numId="59" w16cid:durableId="1494221967">
    <w:abstractNumId w:val="21"/>
  </w:num>
  <w:num w:numId="60" w16cid:durableId="1323584557">
    <w:abstractNumId w:val="85"/>
  </w:num>
  <w:num w:numId="61" w16cid:durableId="772551105">
    <w:abstractNumId w:val="168"/>
  </w:num>
  <w:num w:numId="62" w16cid:durableId="119492225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187626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286244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18622254">
    <w:abstractNumId w:val="109"/>
  </w:num>
  <w:num w:numId="66" w16cid:durableId="1649625679">
    <w:abstractNumId w:val="146"/>
  </w:num>
  <w:num w:numId="67" w16cid:durableId="1929384831">
    <w:abstractNumId w:val="64"/>
  </w:num>
  <w:num w:numId="68" w16cid:durableId="553352772">
    <w:abstractNumId w:val="104"/>
  </w:num>
  <w:num w:numId="69" w16cid:durableId="342784960">
    <w:abstractNumId w:val="152"/>
  </w:num>
  <w:num w:numId="70" w16cid:durableId="2098480504">
    <w:abstractNumId w:val="123"/>
  </w:num>
  <w:num w:numId="71" w16cid:durableId="1849952328">
    <w:abstractNumId w:val="135"/>
  </w:num>
  <w:num w:numId="72" w16cid:durableId="1292126983">
    <w:abstractNumId w:val="84"/>
  </w:num>
  <w:num w:numId="73" w16cid:durableId="1258098893">
    <w:abstractNumId w:val="35"/>
  </w:num>
  <w:num w:numId="74" w16cid:durableId="70272250">
    <w:abstractNumId w:val="87"/>
  </w:num>
  <w:num w:numId="75" w16cid:durableId="369257611">
    <w:abstractNumId w:val="11"/>
  </w:num>
  <w:num w:numId="76" w16cid:durableId="1831670731">
    <w:abstractNumId w:val="161"/>
  </w:num>
  <w:num w:numId="77" w16cid:durableId="1769885216">
    <w:abstractNumId w:val="169"/>
  </w:num>
  <w:num w:numId="78" w16cid:durableId="1236285509">
    <w:abstractNumId w:val="138"/>
  </w:num>
  <w:num w:numId="79" w16cid:durableId="1310285165">
    <w:abstractNumId w:val="91"/>
  </w:num>
  <w:num w:numId="80" w16cid:durableId="1303268903">
    <w:abstractNumId w:val="165"/>
  </w:num>
  <w:num w:numId="81" w16cid:durableId="1981416196">
    <w:abstractNumId w:val="140"/>
  </w:num>
  <w:num w:numId="82" w16cid:durableId="1881091234">
    <w:abstractNumId w:val="31"/>
  </w:num>
  <w:num w:numId="83" w16cid:durableId="2142533136">
    <w:abstractNumId w:val="131"/>
  </w:num>
  <w:num w:numId="84" w16cid:durableId="1220240042">
    <w:abstractNumId w:val="141"/>
    <w:lvlOverride w:ilvl="0">
      <w:startOverride w:val="1"/>
    </w:lvlOverride>
  </w:num>
  <w:num w:numId="85" w16cid:durableId="2140100466">
    <w:abstractNumId w:val="24"/>
  </w:num>
  <w:num w:numId="86" w16cid:durableId="1707244855">
    <w:abstractNumId w:val="158"/>
  </w:num>
  <w:num w:numId="87" w16cid:durableId="49227463">
    <w:abstractNumId w:val="65"/>
  </w:num>
  <w:num w:numId="88" w16cid:durableId="1162627408">
    <w:abstractNumId w:val="97"/>
  </w:num>
  <w:num w:numId="89" w16cid:durableId="448937541">
    <w:abstractNumId w:val="157"/>
  </w:num>
  <w:num w:numId="90" w16cid:durableId="2112122268">
    <w:abstractNumId w:val="62"/>
  </w:num>
  <w:num w:numId="91" w16cid:durableId="1149515364">
    <w:abstractNumId w:val="122"/>
  </w:num>
  <w:num w:numId="92" w16cid:durableId="1485202418">
    <w:abstractNumId w:val="5"/>
  </w:num>
  <w:num w:numId="93" w16cid:durableId="654257884">
    <w:abstractNumId w:val="121"/>
  </w:num>
  <w:num w:numId="94" w16cid:durableId="1403288895">
    <w:abstractNumId w:val="37"/>
  </w:num>
  <w:num w:numId="95" w16cid:durableId="1588541897">
    <w:abstractNumId w:val="50"/>
  </w:num>
  <w:num w:numId="96" w16cid:durableId="752241963">
    <w:abstractNumId w:val="136"/>
  </w:num>
  <w:num w:numId="97" w16cid:durableId="1970477820">
    <w:abstractNumId w:val="162"/>
  </w:num>
  <w:num w:numId="98" w16cid:durableId="1107314569">
    <w:abstractNumId w:val="68"/>
  </w:num>
  <w:num w:numId="99" w16cid:durableId="1475099648">
    <w:abstractNumId w:val="174"/>
  </w:num>
  <w:num w:numId="100" w16cid:durableId="972638113">
    <w:abstractNumId w:val="61"/>
  </w:num>
  <w:num w:numId="101" w16cid:durableId="305664518">
    <w:abstractNumId w:val="80"/>
  </w:num>
  <w:num w:numId="102" w16cid:durableId="73204669">
    <w:abstractNumId w:val="77"/>
  </w:num>
  <w:num w:numId="103" w16cid:durableId="1426144500">
    <w:abstractNumId w:val="67"/>
  </w:num>
  <w:num w:numId="104" w16cid:durableId="2101287867">
    <w:abstractNumId w:val="149"/>
  </w:num>
  <w:num w:numId="105" w16cid:durableId="478812594">
    <w:abstractNumId w:val="59"/>
  </w:num>
  <w:num w:numId="106" w16cid:durableId="937560598">
    <w:abstractNumId w:val="43"/>
  </w:num>
  <w:num w:numId="107" w16cid:durableId="1622615577">
    <w:abstractNumId w:val="155"/>
  </w:num>
  <w:num w:numId="108" w16cid:durableId="1493717250">
    <w:abstractNumId w:val="139"/>
  </w:num>
  <w:num w:numId="109" w16cid:durableId="1868062823">
    <w:abstractNumId w:val="47"/>
  </w:num>
  <w:num w:numId="110" w16cid:durableId="1474516526">
    <w:abstractNumId w:val="34"/>
  </w:num>
  <w:num w:numId="111" w16cid:durableId="464933677">
    <w:abstractNumId w:val="107"/>
  </w:num>
  <w:num w:numId="112" w16cid:durableId="1342704235">
    <w:abstractNumId w:val="100"/>
  </w:num>
  <w:num w:numId="113" w16cid:durableId="2094542781">
    <w:abstractNumId w:val="134"/>
  </w:num>
  <w:num w:numId="114" w16cid:durableId="1867789714">
    <w:abstractNumId w:val="156"/>
  </w:num>
  <w:num w:numId="115" w16cid:durableId="1939436966">
    <w:abstractNumId w:val="105"/>
  </w:num>
  <w:num w:numId="116" w16cid:durableId="318851514">
    <w:abstractNumId w:val="79"/>
  </w:num>
  <w:num w:numId="117" w16cid:durableId="1343707076">
    <w:abstractNumId w:val="83"/>
  </w:num>
  <w:num w:numId="118" w16cid:durableId="31149252">
    <w:abstractNumId w:val="40"/>
  </w:num>
  <w:num w:numId="119" w16cid:durableId="1675716890">
    <w:abstractNumId w:val="130"/>
  </w:num>
  <w:num w:numId="120" w16cid:durableId="1280409293">
    <w:abstractNumId w:val="42"/>
  </w:num>
  <w:num w:numId="121" w16cid:durableId="1028261558">
    <w:abstractNumId w:val="27"/>
  </w:num>
  <w:num w:numId="122" w16cid:durableId="1555239676">
    <w:abstractNumId w:val="18"/>
  </w:num>
  <w:num w:numId="123" w16cid:durableId="229078530">
    <w:abstractNumId w:val="76"/>
  </w:num>
  <w:num w:numId="124" w16cid:durableId="877425358">
    <w:abstractNumId w:val="154"/>
  </w:num>
  <w:num w:numId="125" w16cid:durableId="1672025301">
    <w:abstractNumId w:val="9"/>
  </w:num>
  <w:num w:numId="126" w16cid:durableId="1742364936">
    <w:abstractNumId w:val="99"/>
  </w:num>
  <w:num w:numId="127" w16cid:durableId="1498492967">
    <w:abstractNumId w:val="15"/>
  </w:num>
  <w:num w:numId="128" w16cid:durableId="1141456932">
    <w:abstractNumId w:val="2"/>
  </w:num>
  <w:num w:numId="129" w16cid:durableId="702678523">
    <w:abstractNumId w:val="153"/>
  </w:num>
  <w:num w:numId="130" w16cid:durableId="1253389205">
    <w:abstractNumId w:val="8"/>
  </w:num>
  <w:num w:numId="131" w16cid:durableId="1306936916">
    <w:abstractNumId w:val="0"/>
  </w:num>
  <w:num w:numId="132" w16cid:durableId="162101">
    <w:abstractNumId w:val="13"/>
  </w:num>
  <w:num w:numId="133" w16cid:durableId="1531527846">
    <w:abstractNumId w:val="70"/>
  </w:num>
  <w:num w:numId="134" w16cid:durableId="1787038071">
    <w:abstractNumId w:val="81"/>
  </w:num>
  <w:num w:numId="135" w16cid:durableId="1614746413">
    <w:abstractNumId w:val="30"/>
  </w:num>
  <w:num w:numId="136" w16cid:durableId="1021858642">
    <w:abstractNumId w:val="175"/>
  </w:num>
  <w:num w:numId="137" w16cid:durableId="1849176625">
    <w:abstractNumId w:val="1"/>
  </w:num>
  <w:num w:numId="138" w16cid:durableId="1920823867">
    <w:abstractNumId w:val="32"/>
  </w:num>
  <w:num w:numId="139" w16cid:durableId="1026567629">
    <w:abstractNumId w:val="128"/>
  </w:num>
  <w:num w:numId="140" w16cid:durableId="352071919">
    <w:abstractNumId w:val="73"/>
  </w:num>
  <w:num w:numId="141" w16cid:durableId="355038216">
    <w:abstractNumId w:val="110"/>
  </w:num>
  <w:num w:numId="142" w16cid:durableId="426341388">
    <w:abstractNumId w:val="25"/>
  </w:num>
  <w:num w:numId="143" w16cid:durableId="885599914">
    <w:abstractNumId w:val="49"/>
  </w:num>
  <w:num w:numId="144" w16cid:durableId="1262254156">
    <w:abstractNumId w:val="127"/>
  </w:num>
  <w:num w:numId="145" w16cid:durableId="1356543140">
    <w:abstractNumId w:val="108"/>
  </w:num>
  <w:num w:numId="146" w16cid:durableId="1523015728">
    <w:abstractNumId w:val="125"/>
  </w:num>
  <w:num w:numId="147" w16cid:durableId="1623346181">
    <w:abstractNumId w:val="78"/>
  </w:num>
  <w:num w:numId="148" w16cid:durableId="19473898">
    <w:abstractNumId w:val="22"/>
  </w:num>
  <w:num w:numId="149" w16cid:durableId="2057898388">
    <w:abstractNumId w:val="3"/>
  </w:num>
  <w:num w:numId="150" w16cid:durableId="46152285">
    <w:abstractNumId w:val="148"/>
  </w:num>
  <w:num w:numId="151" w16cid:durableId="1953897801">
    <w:abstractNumId w:val="69"/>
  </w:num>
  <w:num w:numId="152" w16cid:durableId="2074115316">
    <w:abstractNumId w:val="71"/>
  </w:num>
  <w:num w:numId="153" w16cid:durableId="1051657648">
    <w:abstractNumId w:val="66"/>
  </w:num>
  <w:num w:numId="154" w16cid:durableId="254439092">
    <w:abstractNumId w:val="46"/>
  </w:num>
  <w:num w:numId="155" w16cid:durableId="1302032948">
    <w:abstractNumId w:val="14"/>
  </w:num>
  <w:num w:numId="156" w16cid:durableId="1572808178">
    <w:abstractNumId w:val="106"/>
  </w:num>
  <w:num w:numId="157" w16cid:durableId="2114201139">
    <w:abstractNumId w:val="19"/>
  </w:num>
  <w:num w:numId="158" w16cid:durableId="1629780350">
    <w:abstractNumId w:val="53"/>
  </w:num>
  <w:num w:numId="159" w16cid:durableId="583761598">
    <w:abstractNumId w:val="150"/>
  </w:num>
  <w:num w:numId="160" w16cid:durableId="1490515871">
    <w:abstractNumId w:val="41"/>
  </w:num>
  <w:num w:numId="161" w16cid:durableId="217980720">
    <w:abstractNumId w:val="145"/>
  </w:num>
  <w:num w:numId="162" w16cid:durableId="2018069272">
    <w:abstractNumId w:val="113"/>
  </w:num>
  <w:num w:numId="163" w16cid:durableId="408505119">
    <w:abstractNumId w:val="129"/>
  </w:num>
  <w:num w:numId="164" w16cid:durableId="1771001650">
    <w:abstractNumId w:val="45"/>
  </w:num>
  <w:num w:numId="165" w16cid:durableId="24185298">
    <w:abstractNumId w:val="151"/>
  </w:num>
  <w:num w:numId="166" w16cid:durableId="1289701462">
    <w:abstractNumId w:val="38"/>
  </w:num>
  <w:num w:numId="167" w16cid:durableId="1676155138">
    <w:abstractNumId w:val="74"/>
  </w:num>
  <w:num w:numId="168" w16cid:durableId="650065135">
    <w:abstractNumId w:val="171"/>
  </w:num>
  <w:num w:numId="169" w16cid:durableId="651448685">
    <w:abstractNumId w:val="166"/>
  </w:num>
  <w:num w:numId="170" w16cid:durableId="1660887527">
    <w:abstractNumId w:val="101"/>
  </w:num>
  <w:num w:numId="171" w16cid:durableId="85923161">
    <w:abstractNumId w:val="142"/>
  </w:num>
  <w:num w:numId="172" w16cid:durableId="687407782">
    <w:abstractNumId w:val="96"/>
  </w:num>
  <w:num w:numId="173" w16cid:durableId="1563176497">
    <w:abstractNumId w:val="92"/>
  </w:num>
  <w:num w:numId="174" w16cid:durableId="57634073">
    <w:abstractNumId w:val="144"/>
  </w:num>
  <w:num w:numId="175" w16cid:durableId="1537305602">
    <w:abstractNumId w:val="137"/>
  </w:num>
  <w:num w:numId="176" w16cid:durableId="68774353">
    <w:abstractNumId w:val="173"/>
  </w:num>
  <w:num w:numId="177" w16cid:durableId="312829876">
    <w:abstractNumId w:val="54"/>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o:colormru v:ext="edit" colors="#f2f8ff,white,#f7faf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554"/>
    <w:rsid w:val="00000281"/>
    <w:rsid w:val="00000BA5"/>
    <w:rsid w:val="00000D0F"/>
    <w:rsid w:val="00001104"/>
    <w:rsid w:val="00001862"/>
    <w:rsid w:val="00001895"/>
    <w:rsid w:val="00001EB8"/>
    <w:rsid w:val="00002047"/>
    <w:rsid w:val="000022A6"/>
    <w:rsid w:val="00002688"/>
    <w:rsid w:val="00002F5A"/>
    <w:rsid w:val="0000301B"/>
    <w:rsid w:val="000039C0"/>
    <w:rsid w:val="00003B6E"/>
    <w:rsid w:val="00004049"/>
    <w:rsid w:val="00004293"/>
    <w:rsid w:val="00004808"/>
    <w:rsid w:val="00005CE0"/>
    <w:rsid w:val="00005DFE"/>
    <w:rsid w:val="0000645A"/>
    <w:rsid w:val="00006673"/>
    <w:rsid w:val="000068FD"/>
    <w:rsid w:val="00006A02"/>
    <w:rsid w:val="000070E9"/>
    <w:rsid w:val="000075FB"/>
    <w:rsid w:val="00007A32"/>
    <w:rsid w:val="00007E91"/>
    <w:rsid w:val="00007ECA"/>
    <w:rsid w:val="000101D3"/>
    <w:rsid w:val="000102B8"/>
    <w:rsid w:val="0001035E"/>
    <w:rsid w:val="00010756"/>
    <w:rsid w:val="00010842"/>
    <w:rsid w:val="000110A8"/>
    <w:rsid w:val="000110D3"/>
    <w:rsid w:val="00011CF1"/>
    <w:rsid w:val="0001212D"/>
    <w:rsid w:val="000121D9"/>
    <w:rsid w:val="0001229B"/>
    <w:rsid w:val="00012BC4"/>
    <w:rsid w:val="00012BC9"/>
    <w:rsid w:val="00012BCA"/>
    <w:rsid w:val="00013596"/>
    <w:rsid w:val="00013EEC"/>
    <w:rsid w:val="00014609"/>
    <w:rsid w:val="000147A0"/>
    <w:rsid w:val="00014834"/>
    <w:rsid w:val="000152D1"/>
    <w:rsid w:val="0001562C"/>
    <w:rsid w:val="00015CE2"/>
    <w:rsid w:val="00015F23"/>
    <w:rsid w:val="0001665C"/>
    <w:rsid w:val="00016808"/>
    <w:rsid w:val="00016D09"/>
    <w:rsid w:val="00016E87"/>
    <w:rsid w:val="00017D72"/>
    <w:rsid w:val="00017EBB"/>
    <w:rsid w:val="00020122"/>
    <w:rsid w:val="0002088D"/>
    <w:rsid w:val="000208C8"/>
    <w:rsid w:val="00020B2E"/>
    <w:rsid w:val="00020B34"/>
    <w:rsid w:val="00020D9D"/>
    <w:rsid w:val="00020E3D"/>
    <w:rsid w:val="0002126A"/>
    <w:rsid w:val="000213EF"/>
    <w:rsid w:val="000214C5"/>
    <w:rsid w:val="000215B8"/>
    <w:rsid w:val="00021839"/>
    <w:rsid w:val="0002203B"/>
    <w:rsid w:val="00022112"/>
    <w:rsid w:val="00022212"/>
    <w:rsid w:val="00022860"/>
    <w:rsid w:val="00022E3F"/>
    <w:rsid w:val="000234B7"/>
    <w:rsid w:val="00023897"/>
    <w:rsid w:val="00023A24"/>
    <w:rsid w:val="00023E50"/>
    <w:rsid w:val="00024069"/>
    <w:rsid w:val="000245FE"/>
    <w:rsid w:val="00024607"/>
    <w:rsid w:val="00024615"/>
    <w:rsid w:val="00024B21"/>
    <w:rsid w:val="00024D26"/>
    <w:rsid w:val="00026C32"/>
    <w:rsid w:val="00026C79"/>
    <w:rsid w:val="00027084"/>
    <w:rsid w:val="000270EF"/>
    <w:rsid w:val="00027751"/>
    <w:rsid w:val="00027991"/>
    <w:rsid w:val="00027B46"/>
    <w:rsid w:val="00027D72"/>
    <w:rsid w:val="00030441"/>
    <w:rsid w:val="000304B8"/>
    <w:rsid w:val="00030565"/>
    <w:rsid w:val="00030AF2"/>
    <w:rsid w:val="00030ED0"/>
    <w:rsid w:val="00031450"/>
    <w:rsid w:val="00031539"/>
    <w:rsid w:val="00031DED"/>
    <w:rsid w:val="000320EF"/>
    <w:rsid w:val="00032318"/>
    <w:rsid w:val="00032692"/>
    <w:rsid w:val="00032803"/>
    <w:rsid w:val="00033071"/>
    <w:rsid w:val="0003331B"/>
    <w:rsid w:val="00033825"/>
    <w:rsid w:val="0003386C"/>
    <w:rsid w:val="0003389C"/>
    <w:rsid w:val="00033FE6"/>
    <w:rsid w:val="000341E8"/>
    <w:rsid w:val="00034362"/>
    <w:rsid w:val="000344AC"/>
    <w:rsid w:val="00034D01"/>
    <w:rsid w:val="000353DE"/>
    <w:rsid w:val="000355BF"/>
    <w:rsid w:val="00035628"/>
    <w:rsid w:val="000356F8"/>
    <w:rsid w:val="0003585F"/>
    <w:rsid w:val="0003628A"/>
    <w:rsid w:val="0003688C"/>
    <w:rsid w:val="000369BF"/>
    <w:rsid w:val="00036AE0"/>
    <w:rsid w:val="00036F2E"/>
    <w:rsid w:val="0003726F"/>
    <w:rsid w:val="000374F4"/>
    <w:rsid w:val="00037A42"/>
    <w:rsid w:val="00037A7E"/>
    <w:rsid w:val="00037D4E"/>
    <w:rsid w:val="0004085A"/>
    <w:rsid w:val="00040A6E"/>
    <w:rsid w:val="00040C83"/>
    <w:rsid w:val="00040F24"/>
    <w:rsid w:val="00041EAF"/>
    <w:rsid w:val="000426DB"/>
    <w:rsid w:val="000427F6"/>
    <w:rsid w:val="00042A96"/>
    <w:rsid w:val="00042FE2"/>
    <w:rsid w:val="00043016"/>
    <w:rsid w:val="00043407"/>
    <w:rsid w:val="000437E8"/>
    <w:rsid w:val="00043832"/>
    <w:rsid w:val="00043CE0"/>
    <w:rsid w:val="000449B0"/>
    <w:rsid w:val="00044AEB"/>
    <w:rsid w:val="00044EB0"/>
    <w:rsid w:val="00044F26"/>
    <w:rsid w:val="00045153"/>
    <w:rsid w:val="000451F6"/>
    <w:rsid w:val="000454D6"/>
    <w:rsid w:val="000454E8"/>
    <w:rsid w:val="0004556C"/>
    <w:rsid w:val="00045977"/>
    <w:rsid w:val="00045E0A"/>
    <w:rsid w:val="0004636A"/>
    <w:rsid w:val="00047532"/>
    <w:rsid w:val="00047816"/>
    <w:rsid w:val="00047A74"/>
    <w:rsid w:val="00047B63"/>
    <w:rsid w:val="00047EB4"/>
    <w:rsid w:val="00050436"/>
    <w:rsid w:val="00050617"/>
    <w:rsid w:val="00050697"/>
    <w:rsid w:val="00050736"/>
    <w:rsid w:val="0005136D"/>
    <w:rsid w:val="00051C13"/>
    <w:rsid w:val="0005218D"/>
    <w:rsid w:val="0005221C"/>
    <w:rsid w:val="00052317"/>
    <w:rsid w:val="00052325"/>
    <w:rsid w:val="000524F4"/>
    <w:rsid w:val="00052EEE"/>
    <w:rsid w:val="00052F30"/>
    <w:rsid w:val="00053088"/>
    <w:rsid w:val="000530F5"/>
    <w:rsid w:val="00053811"/>
    <w:rsid w:val="000539D8"/>
    <w:rsid w:val="00053C0B"/>
    <w:rsid w:val="00053ED8"/>
    <w:rsid w:val="00054058"/>
    <w:rsid w:val="0005411A"/>
    <w:rsid w:val="000546CE"/>
    <w:rsid w:val="00054BCD"/>
    <w:rsid w:val="000555C1"/>
    <w:rsid w:val="00055A43"/>
    <w:rsid w:val="00055AC6"/>
    <w:rsid w:val="00055E2E"/>
    <w:rsid w:val="000560F1"/>
    <w:rsid w:val="000562DF"/>
    <w:rsid w:val="000566D0"/>
    <w:rsid w:val="00056920"/>
    <w:rsid w:val="00056E89"/>
    <w:rsid w:val="00057134"/>
    <w:rsid w:val="00057298"/>
    <w:rsid w:val="000577D5"/>
    <w:rsid w:val="00057826"/>
    <w:rsid w:val="00057AF4"/>
    <w:rsid w:val="00057E40"/>
    <w:rsid w:val="00060087"/>
    <w:rsid w:val="00060110"/>
    <w:rsid w:val="0006017F"/>
    <w:rsid w:val="000603E0"/>
    <w:rsid w:val="0006089D"/>
    <w:rsid w:val="0006091F"/>
    <w:rsid w:val="00060A3C"/>
    <w:rsid w:val="00060A5D"/>
    <w:rsid w:val="00060CB6"/>
    <w:rsid w:val="00060F77"/>
    <w:rsid w:val="00061549"/>
    <w:rsid w:val="00061A18"/>
    <w:rsid w:val="000621DA"/>
    <w:rsid w:val="00062687"/>
    <w:rsid w:val="000631CC"/>
    <w:rsid w:val="0006382E"/>
    <w:rsid w:val="000639B6"/>
    <w:rsid w:val="000644B8"/>
    <w:rsid w:val="00064700"/>
    <w:rsid w:val="00064AA0"/>
    <w:rsid w:val="00065127"/>
    <w:rsid w:val="00065224"/>
    <w:rsid w:val="000652AE"/>
    <w:rsid w:val="0006560A"/>
    <w:rsid w:val="00065815"/>
    <w:rsid w:val="00066181"/>
    <w:rsid w:val="0006656B"/>
    <w:rsid w:val="00066964"/>
    <w:rsid w:val="00066A59"/>
    <w:rsid w:val="00066C53"/>
    <w:rsid w:val="000673D8"/>
    <w:rsid w:val="000674E5"/>
    <w:rsid w:val="0006758C"/>
    <w:rsid w:val="000678F7"/>
    <w:rsid w:val="000700E8"/>
    <w:rsid w:val="00070306"/>
    <w:rsid w:val="0007087C"/>
    <w:rsid w:val="00070D7E"/>
    <w:rsid w:val="00070E20"/>
    <w:rsid w:val="000714FB"/>
    <w:rsid w:val="00071864"/>
    <w:rsid w:val="000718EB"/>
    <w:rsid w:val="00071B1B"/>
    <w:rsid w:val="00072A61"/>
    <w:rsid w:val="00072BD3"/>
    <w:rsid w:val="00072C0A"/>
    <w:rsid w:val="00073976"/>
    <w:rsid w:val="00073C73"/>
    <w:rsid w:val="00073E57"/>
    <w:rsid w:val="0007405D"/>
    <w:rsid w:val="000749E0"/>
    <w:rsid w:val="000758CB"/>
    <w:rsid w:val="00075918"/>
    <w:rsid w:val="00075C92"/>
    <w:rsid w:val="00075FD1"/>
    <w:rsid w:val="0007651C"/>
    <w:rsid w:val="000765BD"/>
    <w:rsid w:val="000771E9"/>
    <w:rsid w:val="000773D5"/>
    <w:rsid w:val="00077729"/>
    <w:rsid w:val="00077A03"/>
    <w:rsid w:val="000803A7"/>
    <w:rsid w:val="00080485"/>
    <w:rsid w:val="0008061A"/>
    <w:rsid w:val="00080713"/>
    <w:rsid w:val="000807FD"/>
    <w:rsid w:val="00080851"/>
    <w:rsid w:val="00080A73"/>
    <w:rsid w:val="00080C92"/>
    <w:rsid w:val="0008148A"/>
    <w:rsid w:val="00081F0C"/>
    <w:rsid w:val="000824FC"/>
    <w:rsid w:val="00082DE5"/>
    <w:rsid w:val="00082F05"/>
    <w:rsid w:val="0008311B"/>
    <w:rsid w:val="0008365B"/>
    <w:rsid w:val="000837A4"/>
    <w:rsid w:val="0008399D"/>
    <w:rsid w:val="00083F48"/>
    <w:rsid w:val="000847B7"/>
    <w:rsid w:val="00084D07"/>
    <w:rsid w:val="00084FFD"/>
    <w:rsid w:val="00085A8A"/>
    <w:rsid w:val="00085E3E"/>
    <w:rsid w:val="00085F37"/>
    <w:rsid w:val="000861BD"/>
    <w:rsid w:val="0008626D"/>
    <w:rsid w:val="0008632F"/>
    <w:rsid w:val="0008678E"/>
    <w:rsid w:val="00086BF7"/>
    <w:rsid w:val="00087102"/>
    <w:rsid w:val="0008728C"/>
    <w:rsid w:val="00087586"/>
    <w:rsid w:val="000877E0"/>
    <w:rsid w:val="00087A3C"/>
    <w:rsid w:val="00087A7F"/>
    <w:rsid w:val="00087CF1"/>
    <w:rsid w:val="00087D29"/>
    <w:rsid w:val="00090034"/>
    <w:rsid w:val="00090AB2"/>
    <w:rsid w:val="00091247"/>
    <w:rsid w:val="00091292"/>
    <w:rsid w:val="00091534"/>
    <w:rsid w:val="00091FAF"/>
    <w:rsid w:val="00091FEA"/>
    <w:rsid w:val="000921B9"/>
    <w:rsid w:val="000921F1"/>
    <w:rsid w:val="0009277A"/>
    <w:rsid w:val="00092E21"/>
    <w:rsid w:val="00093D4A"/>
    <w:rsid w:val="00093F3C"/>
    <w:rsid w:val="00094351"/>
    <w:rsid w:val="00094865"/>
    <w:rsid w:val="00094F0B"/>
    <w:rsid w:val="00094FA1"/>
    <w:rsid w:val="000952FC"/>
    <w:rsid w:val="0009572C"/>
    <w:rsid w:val="00095769"/>
    <w:rsid w:val="000959E5"/>
    <w:rsid w:val="00095A41"/>
    <w:rsid w:val="0009647E"/>
    <w:rsid w:val="00096AFA"/>
    <w:rsid w:val="00096E4C"/>
    <w:rsid w:val="0009709D"/>
    <w:rsid w:val="00097BB6"/>
    <w:rsid w:val="00097C89"/>
    <w:rsid w:val="00097F22"/>
    <w:rsid w:val="000A01B9"/>
    <w:rsid w:val="000A020A"/>
    <w:rsid w:val="000A05DE"/>
    <w:rsid w:val="000A05E4"/>
    <w:rsid w:val="000A08B3"/>
    <w:rsid w:val="000A0EF3"/>
    <w:rsid w:val="000A1081"/>
    <w:rsid w:val="000A1BFE"/>
    <w:rsid w:val="000A202B"/>
    <w:rsid w:val="000A20C0"/>
    <w:rsid w:val="000A22CF"/>
    <w:rsid w:val="000A243C"/>
    <w:rsid w:val="000A3198"/>
    <w:rsid w:val="000A3477"/>
    <w:rsid w:val="000A40C5"/>
    <w:rsid w:val="000A4296"/>
    <w:rsid w:val="000A49E7"/>
    <w:rsid w:val="000A4E70"/>
    <w:rsid w:val="000A5976"/>
    <w:rsid w:val="000A5AC4"/>
    <w:rsid w:val="000A6C7F"/>
    <w:rsid w:val="000A6D4F"/>
    <w:rsid w:val="000A7C86"/>
    <w:rsid w:val="000A7F13"/>
    <w:rsid w:val="000B0236"/>
    <w:rsid w:val="000B025F"/>
    <w:rsid w:val="000B03D5"/>
    <w:rsid w:val="000B04B7"/>
    <w:rsid w:val="000B08F0"/>
    <w:rsid w:val="000B0C15"/>
    <w:rsid w:val="000B0C49"/>
    <w:rsid w:val="000B130A"/>
    <w:rsid w:val="000B1828"/>
    <w:rsid w:val="000B1D22"/>
    <w:rsid w:val="000B1F65"/>
    <w:rsid w:val="000B1FAE"/>
    <w:rsid w:val="000B256C"/>
    <w:rsid w:val="000B2AB4"/>
    <w:rsid w:val="000B2BF6"/>
    <w:rsid w:val="000B2CEB"/>
    <w:rsid w:val="000B2FAC"/>
    <w:rsid w:val="000B303F"/>
    <w:rsid w:val="000B329A"/>
    <w:rsid w:val="000B38F9"/>
    <w:rsid w:val="000B3C45"/>
    <w:rsid w:val="000B3F65"/>
    <w:rsid w:val="000B4AF7"/>
    <w:rsid w:val="000B4D59"/>
    <w:rsid w:val="000B54BF"/>
    <w:rsid w:val="000B555F"/>
    <w:rsid w:val="000B5A1A"/>
    <w:rsid w:val="000B62D2"/>
    <w:rsid w:val="000B63E6"/>
    <w:rsid w:val="000B7EA0"/>
    <w:rsid w:val="000C03B4"/>
    <w:rsid w:val="000C03CE"/>
    <w:rsid w:val="000C0664"/>
    <w:rsid w:val="000C0746"/>
    <w:rsid w:val="000C0757"/>
    <w:rsid w:val="000C105E"/>
    <w:rsid w:val="000C14BE"/>
    <w:rsid w:val="000C1ADA"/>
    <w:rsid w:val="000C1E5D"/>
    <w:rsid w:val="000C2090"/>
    <w:rsid w:val="000C2594"/>
    <w:rsid w:val="000C27B4"/>
    <w:rsid w:val="000C2EF0"/>
    <w:rsid w:val="000C3E08"/>
    <w:rsid w:val="000C48A9"/>
    <w:rsid w:val="000C4D0D"/>
    <w:rsid w:val="000C55FF"/>
    <w:rsid w:val="000C570F"/>
    <w:rsid w:val="000C58B7"/>
    <w:rsid w:val="000C5B3A"/>
    <w:rsid w:val="000C5D4C"/>
    <w:rsid w:val="000C5E73"/>
    <w:rsid w:val="000C6055"/>
    <w:rsid w:val="000C6700"/>
    <w:rsid w:val="000C6821"/>
    <w:rsid w:val="000C6D1C"/>
    <w:rsid w:val="000C6E23"/>
    <w:rsid w:val="000C7959"/>
    <w:rsid w:val="000C7A27"/>
    <w:rsid w:val="000C7A3F"/>
    <w:rsid w:val="000C7B06"/>
    <w:rsid w:val="000C7CFC"/>
    <w:rsid w:val="000D05BE"/>
    <w:rsid w:val="000D0AB8"/>
    <w:rsid w:val="000D0CBE"/>
    <w:rsid w:val="000D0EA3"/>
    <w:rsid w:val="000D1C79"/>
    <w:rsid w:val="000D1EB7"/>
    <w:rsid w:val="000D20FD"/>
    <w:rsid w:val="000D2406"/>
    <w:rsid w:val="000D2716"/>
    <w:rsid w:val="000D2D29"/>
    <w:rsid w:val="000D30A1"/>
    <w:rsid w:val="000D3750"/>
    <w:rsid w:val="000D3B0A"/>
    <w:rsid w:val="000D3BD7"/>
    <w:rsid w:val="000D3FD9"/>
    <w:rsid w:val="000D4136"/>
    <w:rsid w:val="000D4321"/>
    <w:rsid w:val="000D47E8"/>
    <w:rsid w:val="000D4A2F"/>
    <w:rsid w:val="000D615C"/>
    <w:rsid w:val="000D6A4F"/>
    <w:rsid w:val="000D6E9D"/>
    <w:rsid w:val="000D6EAA"/>
    <w:rsid w:val="000D713F"/>
    <w:rsid w:val="000D714E"/>
    <w:rsid w:val="000D7667"/>
    <w:rsid w:val="000D76EC"/>
    <w:rsid w:val="000D77F6"/>
    <w:rsid w:val="000D78D2"/>
    <w:rsid w:val="000D790E"/>
    <w:rsid w:val="000D79D0"/>
    <w:rsid w:val="000D7C32"/>
    <w:rsid w:val="000D7D6A"/>
    <w:rsid w:val="000E0126"/>
    <w:rsid w:val="000E04E8"/>
    <w:rsid w:val="000E06CD"/>
    <w:rsid w:val="000E080C"/>
    <w:rsid w:val="000E08A1"/>
    <w:rsid w:val="000E0E42"/>
    <w:rsid w:val="000E0FA8"/>
    <w:rsid w:val="000E117A"/>
    <w:rsid w:val="000E18F1"/>
    <w:rsid w:val="000E1CF6"/>
    <w:rsid w:val="000E2013"/>
    <w:rsid w:val="000E22D5"/>
    <w:rsid w:val="000E25F2"/>
    <w:rsid w:val="000E25F7"/>
    <w:rsid w:val="000E27D2"/>
    <w:rsid w:val="000E3131"/>
    <w:rsid w:val="000E3264"/>
    <w:rsid w:val="000E37DC"/>
    <w:rsid w:val="000E463D"/>
    <w:rsid w:val="000E47F9"/>
    <w:rsid w:val="000E4999"/>
    <w:rsid w:val="000E56D2"/>
    <w:rsid w:val="000E571E"/>
    <w:rsid w:val="000E57E2"/>
    <w:rsid w:val="000E6263"/>
    <w:rsid w:val="000E633A"/>
    <w:rsid w:val="000E6A8F"/>
    <w:rsid w:val="000E6AD9"/>
    <w:rsid w:val="000E719C"/>
    <w:rsid w:val="000E71C1"/>
    <w:rsid w:val="000E7270"/>
    <w:rsid w:val="000E7F9D"/>
    <w:rsid w:val="000F07E8"/>
    <w:rsid w:val="000F0F4B"/>
    <w:rsid w:val="000F10FE"/>
    <w:rsid w:val="000F161D"/>
    <w:rsid w:val="000F167B"/>
    <w:rsid w:val="000F18FA"/>
    <w:rsid w:val="000F1CE4"/>
    <w:rsid w:val="000F1D2E"/>
    <w:rsid w:val="000F1DA0"/>
    <w:rsid w:val="000F21F0"/>
    <w:rsid w:val="000F310E"/>
    <w:rsid w:val="000F39AE"/>
    <w:rsid w:val="000F3C11"/>
    <w:rsid w:val="000F3CA3"/>
    <w:rsid w:val="000F43BE"/>
    <w:rsid w:val="000F46AA"/>
    <w:rsid w:val="000F478B"/>
    <w:rsid w:val="000F49B7"/>
    <w:rsid w:val="000F4B72"/>
    <w:rsid w:val="000F5337"/>
    <w:rsid w:val="000F5771"/>
    <w:rsid w:val="000F59CF"/>
    <w:rsid w:val="000F5DC7"/>
    <w:rsid w:val="000F62DB"/>
    <w:rsid w:val="000F649A"/>
    <w:rsid w:val="000F6BC7"/>
    <w:rsid w:val="000F6BFE"/>
    <w:rsid w:val="000F6F4C"/>
    <w:rsid w:val="000F737B"/>
    <w:rsid w:val="000F7410"/>
    <w:rsid w:val="000F744B"/>
    <w:rsid w:val="000F74A7"/>
    <w:rsid w:val="000F768D"/>
    <w:rsid w:val="000F7F66"/>
    <w:rsid w:val="0010055A"/>
    <w:rsid w:val="001005F5"/>
    <w:rsid w:val="001006D7"/>
    <w:rsid w:val="00100820"/>
    <w:rsid w:val="001009B0"/>
    <w:rsid w:val="00100DFC"/>
    <w:rsid w:val="001013E7"/>
    <w:rsid w:val="00101838"/>
    <w:rsid w:val="00101AA3"/>
    <w:rsid w:val="001021B2"/>
    <w:rsid w:val="00102520"/>
    <w:rsid w:val="001027A3"/>
    <w:rsid w:val="0010299F"/>
    <w:rsid w:val="00102A01"/>
    <w:rsid w:val="00102B00"/>
    <w:rsid w:val="00102BF0"/>
    <w:rsid w:val="00102C47"/>
    <w:rsid w:val="0010314E"/>
    <w:rsid w:val="001034C6"/>
    <w:rsid w:val="001034FB"/>
    <w:rsid w:val="001037D2"/>
    <w:rsid w:val="00103B15"/>
    <w:rsid w:val="00103D3E"/>
    <w:rsid w:val="00104077"/>
    <w:rsid w:val="001040D0"/>
    <w:rsid w:val="00104333"/>
    <w:rsid w:val="001045EB"/>
    <w:rsid w:val="00104AAD"/>
    <w:rsid w:val="00104B52"/>
    <w:rsid w:val="00104B62"/>
    <w:rsid w:val="001052E9"/>
    <w:rsid w:val="001053F9"/>
    <w:rsid w:val="00105B80"/>
    <w:rsid w:val="00105F06"/>
    <w:rsid w:val="00106031"/>
    <w:rsid w:val="00106077"/>
    <w:rsid w:val="001062C3"/>
    <w:rsid w:val="00106460"/>
    <w:rsid w:val="0010688A"/>
    <w:rsid w:val="001068D3"/>
    <w:rsid w:val="0010698E"/>
    <w:rsid w:val="00106ADC"/>
    <w:rsid w:val="00106FD9"/>
    <w:rsid w:val="00107096"/>
    <w:rsid w:val="0010710C"/>
    <w:rsid w:val="00107694"/>
    <w:rsid w:val="00107952"/>
    <w:rsid w:val="00107C1E"/>
    <w:rsid w:val="00107F9E"/>
    <w:rsid w:val="00110554"/>
    <w:rsid w:val="00110AAF"/>
    <w:rsid w:val="0011114F"/>
    <w:rsid w:val="00111634"/>
    <w:rsid w:val="00111636"/>
    <w:rsid w:val="00111765"/>
    <w:rsid w:val="00111784"/>
    <w:rsid w:val="001129BA"/>
    <w:rsid w:val="00112EE4"/>
    <w:rsid w:val="0011409B"/>
    <w:rsid w:val="001142EE"/>
    <w:rsid w:val="001147D3"/>
    <w:rsid w:val="001152F1"/>
    <w:rsid w:val="00115964"/>
    <w:rsid w:val="00115980"/>
    <w:rsid w:val="00115A5C"/>
    <w:rsid w:val="00115ECE"/>
    <w:rsid w:val="00115F6D"/>
    <w:rsid w:val="00116164"/>
    <w:rsid w:val="001169AE"/>
    <w:rsid w:val="0011705B"/>
    <w:rsid w:val="00117070"/>
    <w:rsid w:val="00117718"/>
    <w:rsid w:val="00117BF7"/>
    <w:rsid w:val="00117C75"/>
    <w:rsid w:val="001204E7"/>
    <w:rsid w:val="001210F1"/>
    <w:rsid w:val="00121328"/>
    <w:rsid w:val="001213C0"/>
    <w:rsid w:val="001220EE"/>
    <w:rsid w:val="0012242B"/>
    <w:rsid w:val="00122723"/>
    <w:rsid w:val="00122831"/>
    <w:rsid w:val="001232F2"/>
    <w:rsid w:val="00123383"/>
    <w:rsid w:val="00123C60"/>
    <w:rsid w:val="001241FF"/>
    <w:rsid w:val="001246D9"/>
    <w:rsid w:val="00124AB4"/>
    <w:rsid w:val="00124B80"/>
    <w:rsid w:val="00125021"/>
    <w:rsid w:val="00125993"/>
    <w:rsid w:val="00125C78"/>
    <w:rsid w:val="00125FB5"/>
    <w:rsid w:val="0012673D"/>
    <w:rsid w:val="00127A83"/>
    <w:rsid w:val="00127E3A"/>
    <w:rsid w:val="00130080"/>
    <w:rsid w:val="001309CF"/>
    <w:rsid w:val="00130C72"/>
    <w:rsid w:val="00130F1B"/>
    <w:rsid w:val="00131948"/>
    <w:rsid w:val="00132049"/>
    <w:rsid w:val="0013213E"/>
    <w:rsid w:val="0013270D"/>
    <w:rsid w:val="00132D41"/>
    <w:rsid w:val="00133713"/>
    <w:rsid w:val="00133CE3"/>
    <w:rsid w:val="00133D13"/>
    <w:rsid w:val="00133E00"/>
    <w:rsid w:val="00133F09"/>
    <w:rsid w:val="00134205"/>
    <w:rsid w:val="0013458B"/>
    <w:rsid w:val="001345AC"/>
    <w:rsid w:val="00134782"/>
    <w:rsid w:val="001348F2"/>
    <w:rsid w:val="00134BD0"/>
    <w:rsid w:val="001350E8"/>
    <w:rsid w:val="00135399"/>
    <w:rsid w:val="0013597D"/>
    <w:rsid w:val="00135999"/>
    <w:rsid w:val="00135C78"/>
    <w:rsid w:val="00135D33"/>
    <w:rsid w:val="0013600F"/>
    <w:rsid w:val="00136047"/>
    <w:rsid w:val="001366A4"/>
    <w:rsid w:val="0013691B"/>
    <w:rsid w:val="00136BBE"/>
    <w:rsid w:val="00137120"/>
    <w:rsid w:val="0013722D"/>
    <w:rsid w:val="001373B4"/>
    <w:rsid w:val="00137462"/>
    <w:rsid w:val="00137507"/>
    <w:rsid w:val="00137B53"/>
    <w:rsid w:val="00137BFF"/>
    <w:rsid w:val="00137D84"/>
    <w:rsid w:val="00137E43"/>
    <w:rsid w:val="001404A5"/>
    <w:rsid w:val="00140AC9"/>
    <w:rsid w:val="00141285"/>
    <w:rsid w:val="00141690"/>
    <w:rsid w:val="001417A7"/>
    <w:rsid w:val="00141C14"/>
    <w:rsid w:val="00141C6A"/>
    <w:rsid w:val="00141CE9"/>
    <w:rsid w:val="00141E94"/>
    <w:rsid w:val="001423F4"/>
    <w:rsid w:val="0014295D"/>
    <w:rsid w:val="00142B89"/>
    <w:rsid w:val="00143397"/>
    <w:rsid w:val="001433C9"/>
    <w:rsid w:val="001435C6"/>
    <w:rsid w:val="001437AF"/>
    <w:rsid w:val="00143827"/>
    <w:rsid w:val="00143D49"/>
    <w:rsid w:val="00143DAE"/>
    <w:rsid w:val="00143E3F"/>
    <w:rsid w:val="00144CBD"/>
    <w:rsid w:val="00144D81"/>
    <w:rsid w:val="001457E6"/>
    <w:rsid w:val="0014636F"/>
    <w:rsid w:val="001464BD"/>
    <w:rsid w:val="001465A0"/>
    <w:rsid w:val="001467FF"/>
    <w:rsid w:val="00146A39"/>
    <w:rsid w:val="00146A70"/>
    <w:rsid w:val="00146BA1"/>
    <w:rsid w:val="00147058"/>
    <w:rsid w:val="0014732F"/>
    <w:rsid w:val="001474A1"/>
    <w:rsid w:val="001475DB"/>
    <w:rsid w:val="00147B69"/>
    <w:rsid w:val="0015058A"/>
    <w:rsid w:val="001505D3"/>
    <w:rsid w:val="001506F6"/>
    <w:rsid w:val="00150718"/>
    <w:rsid w:val="0015083F"/>
    <w:rsid w:val="00150884"/>
    <w:rsid w:val="001509E1"/>
    <w:rsid w:val="00150D29"/>
    <w:rsid w:val="00150FF0"/>
    <w:rsid w:val="00151301"/>
    <w:rsid w:val="001516BC"/>
    <w:rsid w:val="00151A70"/>
    <w:rsid w:val="00151C9B"/>
    <w:rsid w:val="00151F21"/>
    <w:rsid w:val="00151F56"/>
    <w:rsid w:val="001523D5"/>
    <w:rsid w:val="00152520"/>
    <w:rsid w:val="001528DA"/>
    <w:rsid w:val="00152916"/>
    <w:rsid w:val="00152954"/>
    <w:rsid w:val="00152ACF"/>
    <w:rsid w:val="00152B29"/>
    <w:rsid w:val="00152D63"/>
    <w:rsid w:val="00153432"/>
    <w:rsid w:val="001535CA"/>
    <w:rsid w:val="0015369B"/>
    <w:rsid w:val="0015398D"/>
    <w:rsid w:val="00153AF3"/>
    <w:rsid w:val="00154459"/>
    <w:rsid w:val="00154470"/>
    <w:rsid w:val="001544B8"/>
    <w:rsid w:val="00154B26"/>
    <w:rsid w:val="00154C1A"/>
    <w:rsid w:val="00154C93"/>
    <w:rsid w:val="00155330"/>
    <w:rsid w:val="0015582E"/>
    <w:rsid w:val="00155962"/>
    <w:rsid w:val="00155AB3"/>
    <w:rsid w:val="0015608B"/>
    <w:rsid w:val="001564CC"/>
    <w:rsid w:val="0015655D"/>
    <w:rsid w:val="001569D2"/>
    <w:rsid w:val="00156F87"/>
    <w:rsid w:val="00156FF0"/>
    <w:rsid w:val="00157E04"/>
    <w:rsid w:val="00160035"/>
    <w:rsid w:val="00160230"/>
    <w:rsid w:val="00160760"/>
    <w:rsid w:val="00160990"/>
    <w:rsid w:val="00160B9F"/>
    <w:rsid w:val="00161B2C"/>
    <w:rsid w:val="00162471"/>
    <w:rsid w:val="0016284F"/>
    <w:rsid w:val="00162D13"/>
    <w:rsid w:val="00163054"/>
    <w:rsid w:val="00163195"/>
    <w:rsid w:val="00163AB2"/>
    <w:rsid w:val="0016491A"/>
    <w:rsid w:val="00164C6F"/>
    <w:rsid w:val="00164E8A"/>
    <w:rsid w:val="001651C2"/>
    <w:rsid w:val="00165526"/>
    <w:rsid w:val="00165D31"/>
    <w:rsid w:val="001663AB"/>
    <w:rsid w:val="001673AB"/>
    <w:rsid w:val="00167B36"/>
    <w:rsid w:val="00167C9A"/>
    <w:rsid w:val="00170314"/>
    <w:rsid w:val="00170625"/>
    <w:rsid w:val="00170794"/>
    <w:rsid w:val="00170DA3"/>
    <w:rsid w:val="00170E92"/>
    <w:rsid w:val="00171216"/>
    <w:rsid w:val="00171650"/>
    <w:rsid w:val="00171A24"/>
    <w:rsid w:val="00171D11"/>
    <w:rsid w:val="00171D73"/>
    <w:rsid w:val="0017279F"/>
    <w:rsid w:val="001728BC"/>
    <w:rsid w:val="00172CE3"/>
    <w:rsid w:val="00172E21"/>
    <w:rsid w:val="001730E1"/>
    <w:rsid w:val="00173111"/>
    <w:rsid w:val="00173E12"/>
    <w:rsid w:val="00173E6D"/>
    <w:rsid w:val="00173E81"/>
    <w:rsid w:val="00173FFF"/>
    <w:rsid w:val="0017428F"/>
    <w:rsid w:val="00174363"/>
    <w:rsid w:val="00174493"/>
    <w:rsid w:val="00174B88"/>
    <w:rsid w:val="001755F8"/>
    <w:rsid w:val="00175A0E"/>
    <w:rsid w:val="00175CDE"/>
    <w:rsid w:val="00175E9F"/>
    <w:rsid w:val="00176501"/>
    <w:rsid w:val="0017681B"/>
    <w:rsid w:val="001769C0"/>
    <w:rsid w:val="00176D16"/>
    <w:rsid w:val="00176E04"/>
    <w:rsid w:val="001778CC"/>
    <w:rsid w:val="00177AAB"/>
    <w:rsid w:val="00177B88"/>
    <w:rsid w:val="00180AD3"/>
    <w:rsid w:val="00180D98"/>
    <w:rsid w:val="001812A2"/>
    <w:rsid w:val="00181676"/>
    <w:rsid w:val="0018274C"/>
    <w:rsid w:val="001828CF"/>
    <w:rsid w:val="00183476"/>
    <w:rsid w:val="0018384B"/>
    <w:rsid w:val="00183CED"/>
    <w:rsid w:val="00183FCB"/>
    <w:rsid w:val="001840CF"/>
    <w:rsid w:val="00184135"/>
    <w:rsid w:val="0018421C"/>
    <w:rsid w:val="00184BC6"/>
    <w:rsid w:val="00184E4E"/>
    <w:rsid w:val="00185073"/>
    <w:rsid w:val="001852B9"/>
    <w:rsid w:val="001857A6"/>
    <w:rsid w:val="00185816"/>
    <w:rsid w:val="00185A1A"/>
    <w:rsid w:val="00185DDE"/>
    <w:rsid w:val="00185F04"/>
    <w:rsid w:val="00185F0F"/>
    <w:rsid w:val="00186217"/>
    <w:rsid w:val="00186224"/>
    <w:rsid w:val="0018663C"/>
    <w:rsid w:val="00186AD7"/>
    <w:rsid w:val="00186B10"/>
    <w:rsid w:val="00187064"/>
    <w:rsid w:val="0018711B"/>
    <w:rsid w:val="0018734E"/>
    <w:rsid w:val="00187420"/>
    <w:rsid w:val="00187602"/>
    <w:rsid w:val="001876A5"/>
    <w:rsid w:val="0018785C"/>
    <w:rsid w:val="001878AB"/>
    <w:rsid w:val="00187A30"/>
    <w:rsid w:val="00187C85"/>
    <w:rsid w:val="00187D38"/>
    <w:rsid w:val="001906A3"/>
    <w:rsid w:val="00190DB0"/>
    <w:rsid w:val="00190F56"/>
    <w:rsid w:val="001914F3"/>
    <w:rsid w:val="001916BE"/>
    <w:rsid w:val="00191959"/>
    <w:rsid w:val="001919DE"/>
    <w:rsid w:val="00191C93"/>
    <w:rsid w:val="00191F55"/>
    <w:rsid w:val="0019271C"/>
    <w:rsid w:val="00192971"/>
    <w:rsid w:val="00192D1C"/>
    <w:rsid w:val="001930A3"/>
    <w:rsid w:val="00193213"/>
    <w:rsid w:val="00193271"/>
    <w:rsid w:val="0019343F"/>
    <w:rsid w:val="00193E2B"/>
    <w:rsid w:val="001941EE"/>
    <w:rsid w:val="00194479"/>
    <w:rsid w:val="00194511"/>
    <w:rsid w:val="001946D1"/>
    <w:rsid w:val="00194BCA"/>
    <w:rsid w:val="00194C33"/>
    <w:rsid w:val="001950B3"/>
    <w:rsid w:val="001956F1"/>
    <w:rsid w:val="001958A5"/>
    <w:rsid w:val="00195CAC"/>
    <w:rsid w:val="00195D31"/>
    <w:rsid w:val="00195D33"/>
    <w:rsid w:val="001960E5"/>
    <w:rsid w:val="00196976"/>
    <w:rsid w:val="001971E0"/>
    <w:rsid w:val="001974FB"/>
    <w:rsid w:val="00197558"/>
    <w:rsid w:val="00197652"/>
    <w:rsid w:val="00197BE4"/>
    <w:rsid w:val="00197CFE"/>
    <w:rsid w:val="00197FAE"/>
    <w:rsid w:val="001A0491"/>
    <w:rsid w:val="001A09DD"/>
    <w:rsid w:val="001A10A0"/>
    <w:rsid w:val="001A11E8"/>
    <w:rsid w:val="001A12CB"/>
    <w:rsid w:val="001A15DF"/>
    <w:rsid w:val="001A1970"/>
    <w:rsid w:val="001A1A5B"/>
    <w:rsid w:val="001A261D"/>
    <w:rsid w:val="001A3777"/>
    <w:rsid w:val="001A3AAB"/>
    <w:rsid w:val="001A3AE2"/>
    <w:rsid w:val="001A3D90"/>
    <w:rsid w:val="001A3DD4"/>
    <w:rsid w:val="001A3DFF"/>
    <w:rsid w:val="001A3F69"/>
    <w:rsid w:val="001A474C"/>
    <w:rsid w:val="001A4A62"/>
    <w:rsid w:val="001A4FE7"/>
    <w:rsid w:val="001A5428"/>
    <w:rsid w:val="001A58A5"/>
    <w:rsid w:val="001A5AEE"/>
    <w:rsid w:val="001A6497"/>
    <w:rsid w:val="001A64E0"/>
    <w:rsid w:val="001A6561"/>
    <w:rsid w:val="001A66C1"/>
    <w:rsid w:val="001A67CD"/>
    <w:rsid w:val="001A6B2E"/>
    <w:rsid w:val="001A79D2"/>
    <w:rsid w:val="001B0175"/>
    <w:rsid w:val="001B0CCF"/>
    <w:rsid w:val="001B0D68"/>
    <w:rsid w:val="001B1322"/>
    <w:rsid w:val="001B13C1"/>
    <w:rsid w:val="001B1558"/>
    <w:rsid w:val="001B1CCD"/>
    <w:rsid w:val="001B24E9"/>
    <w:rsid w:val="001B25B0"/>
    <w:rsid w:val="001B28A0"/>
    <w:rsid w:val="001B2A6C"/>
    <w:rsid w:val="001B2EAD"/>
    <w:rsid w:val="001B340A"/>
    <w:rsid w:val="001B38CD"/>
    <w:rsid w:val="001B3A04"/>
    <w:rsid w:val="001B3A3B"/>
    <w:rsid w:val="001B40B5"/>
    <w:rsid w:val="001B4170"/>
    <w:rsid w:val="001B4259"/>
    <w:rsid w:val="001B44CD"/>
    <w:rsid w:val="001B462E"/>
    <w:rsid w:val="001B464C"/>
    <w:rsid w:val="001B627A"/>
    <w:rsid w:val="001B64D1"/>
    <w:rsid w:val="001B66CB"/>
    <w:rsid w:val="001B673C"/>
    <w:rsid w:val="001B674A"/>
    <w:rsid w:val="001B6E7C"/>
    <w:rsid w:val="001B744C"/>
    <w:rsid w:val="001B763A"/>
    <w:rsid w:val="001B76D3"/>
    <w:rsid w:val="001B79D9"/>
    <w:rsid w:val="001C0216"/>
    <w:rsid w:val="001C09DA"/>
    <w:rsid w:val="001C1E2B"/>
    <w:rsid w:val="001C201A"/>
    <w:rsid w:val="001C218B"/>
    <w:rsid w:val="001C2197"/>
    <w:rsid w:val="001C26C7"/>
    <w:rsid w:val="001C27EC"/>
    <w:rsid w:val="001C2A07"/>
    <w:rsid w:val="001C2AAD"/>
    <w:rsid w:val="001C2DCC"/>
    <w:rsid w:val="001C3028"/>
    <w:rsid w:val="001C438B"/>
    <w:rsid w:val="001C4697"/>
    <w:rsid w:val="001C4D37"/>
    <w:rsid w:val="001C4E35"/>
    <w:rsid w:val="001C4F7A"/>
    <w:rsid w:val="001C51CB"/>
    <w:rsid w:val="001C5A23"/>
    <w:rsid w:val="001C5B52"/>
    <w:rsid w:val="001C5D56"/>
    <w:rsid w:val="001C60D5"/>
    <w:rsid w:val="001C6238"/>
    <w:rsid w:val="001C6724"/>
    <w:rsid w:val="001C67AE"/>
    <w:rsid w:val="001C69CA"/>
    <w:rsid w:val="001C6A4C"/>
    <w:rsid w:val="001C706A"/>
    <w:rsid w:val="001C70DE"/>
    <w:rsid w:val="001C7529"/>
    <w:rsid w:val="001C7C68"/>
    <w:rsid w:val="001D07B0"/>
    <w:rsid w:val="001D1022"/>
    <w:rsid w:val="001D1177"/>
    <w:rsid w:val="001D1403"/>
    <w:rsid w:val="001D161D"/>
    <w:rsid w:val="001D18CD"/>
    <w:rsid w:val="001D1B2D"/>
    <w:rsid w:val="001D1CD1"/>
    <w:rsid w:val="001D1D3E"/>
    <w:rsid w:val="001D1E6C"/>
    <w:rsid w:val="001D1F4C"/>
    <w:rsid w:val="001D227C"/>
    <w:rsid w:val="001D22B0"/>
    <w:rsid w:val="001D254C"/>
    <w:rsid w:val="001D2CF2"/>
    <w:rsid w:val="001D2D5C"/>
    <w:rsid w:val="001D2D9A"/>
    <w:rsid w:val="001D4439"/>
    <w:rsid w:val="001D497A"/>
    <w:rsid w:val="001D4DBF"/>
    <w:rsid w:val="001D5821"/>
    <w:rsid w:val="001D5A7E"/>
    <w:rsid w:val="001D5AFB"/>
    <w:rsid w:val="001D5C2B"/>
    <w:rsid w:val="001D5D93"/>
    <w:rsid w:val="001D5F1A"/>
    <w:rsid w:val="001D6188"/>
    <w:rsid w:val="001D61CD"/>
    <w:rsid w:val="001D64A4"/>
    <w:rsid w:val="001D670F"/>
    <w:rsid w:val="001D6C0F"/>
    <w:rsid w:val="001D6D04"/>
    <w:rsid w:val="001D75BC"/>
    <w:rsid w:val="001D7F29"/>
    <w:rsid w:val="001E00CD"/>
    <w:rsid w:val="001E01BF"/>
    <w:rsid w:val="001E01EF"/>
    <w:rsid w:val="001E0484"/>
    <w:rsid w:val="001E0DE5"/>
    <w:rsid w:val="001E0E2A"/>
    <w:rsid w:val="001E1BA7"/>
    <w:rsid w:val="001E21DC"/>
    <w:rsid w:val="001E2208"/>
    <w:rsid w:val="001E2300"/>
    <w:rsid w:val="001E2E93"/>
    <w:rsid w:val="001E2EF3"/>
    <w:rsid w:val="001E3574"/>
    <w:rsid w:val="001E36B8"/>
    <w:rsid w:val="001E3912"/>
    <w:rsid w:val="001E3FD7"/>
    <w:rsid w:val="001E4822"/>
    <w:rsid w:val="001E4A9C"/>
    <w:rsid w:val="001E4C0B"/>
    <w:rsid w:val="001E4F88"/>
    <w:rsid w:val="001E5265"/>
    <w:rsid w:val="001E5277"/>
    <w:rsid w:val="001E5314"/>
    <w:rsid w:val="001E5FA4"/>
    <w:rsid w:val="001E6459"/>
    <w:rsid w:val="001E6523"/>
    <w:rsid w:val="001E6CBC"/>
    <w:rsid w:val="001E6D45"/>
    <w:rsid w:val="001E7773"/>
    <w:rsid w:val="001E7881"/>
    <w:rsid w:val="001E7AA9"/>
    <w:rsid w:val="001E7AB2"/>
    <w:rsid w:val="001F02DC"/>
    <w:rsid w:val="001F0BF8"/>
    <w:rsid w:val="001F0CF7"/>
    <w:rsid w:val="001F1781"/>
    <w:rsid w:val="001F1AA8"/>
    <w:rsid w:val="001F21CD"/>
    <w:rsid w:val="001F2426"/>
    <w:rsid w:val="001F24CA"/>
    <w:rsid w:val="001F294B"/>
    <w:rsid w:val="001F2BFC"/>
    <w:rsid w:val="001F2CA6"/>
    <w:rsid w:val="001F2DCC"/>
    <w:rsid w:val="001F36AD"/>
    <w:rsid w:val="001F37B6"/>
    <w:rsid w:val="001F3A9B"/>
    <w:rsid w:val="001F3F2C"/>
    <w:rsid w:val="001F4067"/>
    <w:rsid w:val="001F407B"/>
    <w:rsid w:val="001F454A"/>
    <w:rsid w:val="001F4720"/>
    <w:rsid w:val="001F4B51"/>
    <w:rsid w:val="001F4BCC"/>
    <w:rsid w:val="001F523A"/>
    <w:rsid w:val="001F5E82"/>
    <w:rsid w:val="001F5ED4"/>
    <w:rsid w:val="001F7045"/>
    <w:rsid w:val="001F73CF"/>
    <w:rsid w:val="001F765D"/>
    <w:rsid w:val="001F76E8"/>
    <w:rsid w:val="002001C4"/>
    <w:rsid w:val="002005C9"/>
    <w:rsid w:val="002007E4"/>
    <w:rsid w:val="00200D95"/>
    <w:rsid w:val="0020145B"/>
    <w:rsid w:val="00201B27"/>
    <w:rsid w:val="00201D00"/>
    <w:rsid w:val="00201ECE"/>
    <w:rsid w:val="00201F10"/>
    <w:rsid w:val="00201F1D"/>
    <w:rsid w:val="0020268A"/>
    <w:rsid w:val="0020292D"/>
    <w:rsid w:val="00203855"/>
    <w:rsid w:val="00203B71"/>
    <w:rsid w:val="00203DA0"/>
    <w:rsid w:val="0020485A"/>
    <w:rsid w:val="00204971"/>
    <w:rsid w:val="002050C9"/>
    <w:rsid w:val="0020528D"/>
    <w:rsid w:val="002054C2"/>
    <w:rsid w:val="0020586E"/>
    <w:rsid w:val="0020631A"/>
    <w:rsid w:val="00206786"/>
    <w:rsid w:val="002067E8"/>
    <w:rsid w:val="00206D68"/>
    <w:rsid w:val="00206FEF"/>
    <w:rsid w:val="00207204"/>
    <w:rsid w:val="00207213"/>
    <w:rsid w:val="0020746A"/>
    <w:rsid w:val="002076DB"/>
    <w:rsid w:val="00207906"/>
    <w:rsid w:val="0021020A"/>
    <w:rsid w:val="002104FA"/>
    <w:rsid w:val="00210D04"/>
    <w:rsid w:val="00210FA1"/>
    <w:rsid w:val="002110DB"/>
    <w:rsid w:val="00211537"/>
    <w:rsid w:val="0021190D"/>
    <w:rsid w:val="00211F76"/>
    <w:rsid w:val="002121C3"/>
    <w:rsid w:val="002123E1"/>
    <w:rsid w:val="00212CE2"/>
    <w:rsid w:val="00212F98"/>
    <w:rsid w:val="0021330F"/>
    <w:rsid w:val="002137C8"/>
    <w:rsid w:val="00213A42"/>
    <w:rsid w:val="00213F46"/>
    <w:rsid w:val="00213FBE"/>
    <w:rsid w:val="0021452F"/>
    <w:rsid w:val="002147D2"/>
    <w:rsid w:val="00214888"/>
    <w:rsid w:val="002148E2"/>
    <w:rsid w:val="00214911"/>
    <w:rsid w:val="00214B09"/>
    <w:rsid w:val="0021537F"/>
    <w:rsid w:val="002155C4"/>
    <w:rsid w:val="00215C8F"/>
    <w:rsid w:val="00215EBC"/>
    <w:rsid w:val="0021637E"/>
    <w:rsid w:val="00216A46"/>
    <w:rsid w:val="00217058"/>
    <w:rsid w:val="00217068"/>
    <w:rsid w:val="002201EA"/>
    <w:rsid w:val="00220465"/>
    <w:rsid w:val="0022050A"/>
    <w:rsid w:val="00220564"/>
    <w:rsid w:val="00220978"/>
    <w:rsid w:val="00220A82"/>
    <w:rsid w:val="00220D47"/>
    <w:rsid w:val="0022107A"/>
    <w:rsid w:val="0022199B"/>
    <w:rsid w:val="00221C75"/>
    <w:rsid w:val="00221C91"/>
    <w:rsid w:val="00221EC8"/>
    <w:rsid w:val="00221F7F"/>
    <w:rsid w:val="0022226C"/>
    <w:rsid w:val="00222296"/>
    <w:rsid w:val="002229D8"/>
    <w:rsid w:val="00222C30"/>
    <w:rsid w:val="0022348B"/>
    <w:rsid w:val="002237B4"/>
    <w:rsid w:val="00223B8A"/>
    <w:rsid w:val="0022447A"/>
    <w:rsid w:val="00224696"/>
    <w:rsid w:val="00225708"/>
    <w:rsid w:val="002257C3"/>
    <w:rsid w:val="00225AAF"/>
    <w:rsid w:val="00225C9D"/>
    <w:rsid w:val="0022611D"/>
    <w:rsid w:val="002262F2"/>
    <w:rsid w:val="002265E2"/>
    <w:rsid w:val="00226629"/>
    <w:rsid w:val="0022670A"/>
    <w:rsid w:val="00226D86"/>
    <w:rsid w:val="00226E43"/>
    <w:rsid w:val="0022704C"/>
    <w:rsid w:val="00227567"/>
    <w:rsid w:val="00227844"/>
    <w:rsid w:val="00227FBB"/>
    <w:rsid w:val="002306A1"/>
    <w:rsid w:val="0023077A"/>
    <w:rsid w:val="00230F0B"/>
    <w:rsid w:val="00230F48"/>
    <w:rsid w:val="00230FD7"/>
    <w:rsid w:val="0023161E"/>
    <w:rsid w:val="00231AE1"/>
    <w:rsid w:val="00231D4E"/>
    <w:rsid w:val="00231E9A"/>
    <w:rsid w:val="00232406"/>
    <w:rsid w:val="002329BA"/>
    <w:rsid w:val="00232AB0"/>
    <w:rsid w:val="002336F4"/>
    <w:rsid w:val="00233993"/>
    <w:rsid w:val="002339AE"/>
    <w:rsid w:val="00234536"/>
    <w:rsid w:val="00234755"/>
    <w:rsid w:val="002349DC"/>
    <w:rsid w:val="002349E7"/>
    <w:rsid w:val="00234AEB"/>
    <w:rsid w:val="00234CFD"/>
    <w:rsid w:val="00234F19"/>
    <w:rsid w:val="0023521E"/>
    <w:rsid w:val="002352A3"/>
    <w:rsid w:val="002355E8"/>
    <w:rsid w:val="00235B5A"/>
    <w:rsid w:val="00235D76"/>
    <w:rsid w:val="00235DB6"/>
    <w:rsid w:val="002362BF"/>
    <w:rsid w:val="0023654E"/>
    <w:rsid w:val="002366BB"/>
    <w:rsid w:val="00236958"/>
    <w:rsid w:val="0023714D"/>
    <w:rsid w:val="002375E5"/>
    <w:rsid w:val="00237B5F"/>
    <w:rsid w:val="00237C70"/>
    <w:rsid w:val="00237F18"/>
    <w:rsid w:val="00240299"/>
    <w:rsid w:val="0024034B"/>
    <w:rsid w:val="00240426"/>
    <w:rsid w:val="002406A3"/>
    <w:rsid w:val="00240773"/>
    <w:rsid w:val="00240BD9"/>
    <w:rsid w:val="0024101F"/>
    <w:rsid w:val="002410F9"/>
    <w:rsid w:val="0024129C"/>
    <w:rsid w:val="00241478"/>
    <w:rsid w:val="00241D6A"/>
    <w:rsid w:val="00241DE2"/>
    <w:rsid w:val="00241EF6"/>
    <w:rsid w:val="00241F06"/>
    <w:rsid w:val="002423C3"/>
    <w:rsid w:val="00242BE4"/>
    <w:rsid w:val="00242CA6"/>
    <w:rsid w:val="00242E44"/>
    <w:rsid w:val="002432CA"/>
    <w:rsid w:val="002437C7"/>
    <w:rsid w:val="00243B54"/>
    <w:rsid w:val="00243B5F"/>
    <w:rsid w:val="00243D3F"/>
    <w:rsid w:val="00244060"/>
    <w:rsid w:val="00244380"/>
    <w:rsid w:val="00244837"/>
    <w:rsid w:val="0024539B"/>
    <w:rsid w:val="00245A9B"/>
    <w:rsid w:val="00245BE8"/>
    <w:rsid w:val="00245C8B"/>
    <w:rsid w:val="00245D3E"/>
    <w:rsid w:val="00245D8D"/>
    <w:rsid w:val="00246046"/>
    <w:rsid w:val="002463A6"/>
    <w:rsid w:val="002468F6"/>
    <w:rsid w:val="0024720B"/>
    <w:rsid w:val="00247286"/>
    <w:rsid w:val="002473A0"/>
    <w:rsid w:val="00247951"/>
    <w:rsid w:val="002479F6"/>
    <w:rsid w:val="00247ED7"/>
    <w:rsid w:val="00247F04"/>
    <w:rsid w:val="00250422"/>
    <w:rsid w:val="002504FA"/>
    <w:rsid w:val="00250853"/>
    <w:rsid w:val="00250FC6"/>
    <w:rsid w:val="002519EE"/>
    <w:rsid w:val="00252926"/>
    <w:rsid w:val="00252991"/>
    <w:rsid w:val="00252C50"/>
    <w:rsid w:val="00253550"/>
    <w:rsid w:val="00253664"/>
    <w:rsid w:val="00254163"/>
    <w:rsid w:val="002546FB"/>
    <w:rsid w:val="00254ACA"/>
    <w:rsid w:val="00255668"/>
    <w:rsid w:val="00256224"/>
    <w:rsid w:val="002562C7"/>
    <w:rsid w:val="002562E7"/>
    <w:rsid w:val="002566F1"/>
    <w:rsid w:val="00256F42"/>
    <w:rsid w:val="002573F5"/>
    <w:rsid w:val="002576B4"/>
    <w:rsid w:val="002576D7"/>
    <w:rsid w:val="00257A34"/>
    <w:rsid w:val="00257A5B"/>
    <w:rsid w:val="00257BE3"/>
    <w:rsid w:val="00257D24"/>
    <w:rsid w:val="00257FB7"/>
    <w:rsid w:val="00257FC8"/>
    <w:rsid w:val="00260151"/>
    <w:rsid w:val="00260402"/>
    <w:rsid w:val="0026082D"/>
    <w:rsid w:val="00260B81"/>
    <w:rsid w:val="00260F71"/>
    <w:rsid w:val="00261168"/>
    <w:rsid w:val="0026116D"/>
    <w:rsid w:val="0026118C"/>
    <w:rsid w:val="00261248"/>
    <w:rsid w:val="00261376"/>
    <w:rsid w:val="00261416"/>
    <w:rsid w:val="00261778"/>
    <w:rsid w:val="0026199C"/>
    <w:rsid w:val="00261B23"/>
    <w:rsid w:val="00261D99"/>
    <w:rsid w:val="002624CE"/>
    <w:rsid w:val="002625D7"/>
    <w:rsid w:val="0026260C"/>
    <w:rsid w:val="00262E1B"/>
    <w:rsid w:val="00262E37"/>
    <w:rsid w:val="0026365F"/>
    <w:rsid w:val="00263DE3"/>
    <w:rsid w:val="00263FB3"/>
    <w:rsid w:val="0026409D"/>
    <w:rsid w:val="00264650"/>
    <w:rsid w:val="00264F06"/>
    <w:rsid w:val="00264FCD"/>
    <w:rsid w:val="0026542B"/>
    <w:rsid w:val="0026573B"/>
    <w:rsid w:val="002658BA"/>
    <w:rsid w:val="00266300"/>
    <w:rsid w:val="00266868"/>
    <w:rsid w:val="002669F1"/>
    <w:rsid w:val="00266BCB"/>
    <w:rsid w:val="00267048"/>
    <w:rsid w:val="00267649"/>
    <w:rsid w:val="00267687"/>
    <w:rsid w:val="00267BB4"/>
    <w:rsid w:val="00267E59"/>
    <w:rsid w:val="0027008F"/>
    <w:rsid w:val="00270151"/>
    <w:rsid w:val="00270425"/>
    <w:rsid w:val="00270C63"/>
    <w:rsid w:val="00270CDE"/>
    <w:rsid w:val="00270F70"/>
    <w:rsid w:val="0027116D"/>
    <w:rsid w:val="00271C50"/>
    <w:rsid w:val="00272BE9"/>
    <w:rsid w:val="00272D4D"/>
    <w:rsid w:val="0027326A"/>
    <w:rsid w:val="00273320"/>
    <w:rsid w:val="002733A1"/>
    <w:rsid w:val="00273650"/>
    <w:rsid w:val="00273B80"/>
    <w:rsid w:val="00273D8D"/>
    <w:rsid w:val="00274ADC"/>
    <w:rsid w:val="00274B98"/>
    <w:rsid w:val="00274DC9"/>
    <w:rsid w:val="002758FE"/>
    <w:rsid w:val="00275C6D"/>
    <w:rsid w:val="00275F3F"/>
    <w:rsid w:val="0027614A"/>
    <w:rsid w:val="00276262"/>
    <w:rsid w:val="00276745"/>
    <w:rsid w:val="00276837"/>
    <w:rsid w:val="00276A88"/>
    <w:rsid w:val="00276EC0"/>
    <w:rsid w:val="00277040"/>
    <w:rsid w:val="002775E9"/>
    <w:rsid w:val="00277629"/>
    <w:rsid w:val="00277C21"/>
    <w:rsid w:val="00277E58"/>
    <w:rsid w:val="00277EB3"/>
    <w:rsid w:val="002802E8"/>
    <w:rsid w:val="00280437"/>
    <w:rsid w:val="00280759"/>
    <w:rsid w:val="00280C77"/>
    <w:rsid w:val="0028111D"/>
    <w:rsid w:val="00281246"/>
    <w:rsid w:val="00281DF1"/>
    <w:rsid w:val="00282AA7"/>
    <w:rsid w:val="00283AD3"/>
    <w:rsid w:val="00283CF1"/>
    <w:rsid w:val="00283D63"/>
    <w:rsid w:val="00283EA4"/>
    <w:rsid w:val="00283EAE"/>
    <w:rsid w:val="00283ECF"/>
    <w:rsid w:val="0028414E"/>
    <w:rsid w:val="0028428D"/>
    <w:rsid w:val="002847CD"/>
    <w:rsid w:val="00284844"/>
    <w:rsid w:val="0028485D"/>
    <w:rsid w:val="00284DC8"/>
    <w:rsid w:val="0028544C"/>
    <w:rsid w:val="00285629"/>
    <w:rsid w:val="00285FD7"/>
    <w:rsid w:val="002864A0"/>
    <w:rsid w:val="002866C5"/>
    <w:rsid w:val="00286C13"/>
    <w:rsid w:val="00287F72"/>
    <w:rsid w:val="002900F6"/>
    <w:rsid w:val="002905BE"/>
    <w:rsid w:val="00290756"/>
    <w:rsid w:val="00290D06"/>
    <w:rsid w:val="00291045"/>
    <w:rsid w:val="00291164"/>
    <w:rsid w:val="00291230"/>
    <w:rsid w:val="00292198"/>
    <w:rsid w:val="00292582"/>
    <w:rsid w:val="00292758"/>
    <w:rsid w:val="0029278D"/>
    <w:rsid w:val="00292940"/>
    <w:rsid w:val="002929D0"/>
    <w:rsid w:val="00292ADF"/>
    <w:rsid w:val="00293067"/>
    <w:rsid w:val="002933CB"/>
    <w:rsid w:val="00293906"/>
    <w:rsid w:val="00293AD3"/>
    <w:rsid w:val="00293CBE"/>
    <w:rsid w:val="00294246"/>
    <w:rsid w:val="00294731"/>
    <w:rsid w:val="002948EC"/>
    <w:rsid w:val="0029496C"/>
    <w:rsid w:val="00294F7B"/>
    <w:rsid w:val="00295394"/>
    <w:rsid w:val="002954F0"/>
    <w:rsid w:val="00295596"/>
    <w:rsid w:val="0029561C"/>
    <w:rsid w:val="0029585D"/>
    <w:rsid w:val="00295A30"/>
    <w:rsid w:val="00296EAD"/>
    <w:rsid w:val="00297185"/>
    <w:rsid w:val="002972A9"/>
    <w:rsid w:val="002972AF"/>
    <w:rsid w:val="00297310"/>
    <w:rsid w:val="002979DD"/>
    <w:rsid w:val="00297C42"/>
    <w:rsid w:val="00297D65"/>
    <w:rsid w:val="00297F48"/>
    <w:rsid w:val="002A029B"/>
    <w:rsid w:val="002A0715"/>
    <w:rsid w:val="002A11DD"/>
    <w:rsid w:val="002A15B1"/>
    <w:rsid w:val="002A1EA2"/>
    <w:rsid w:val="002A21AE"/>
    <w:rsid w:val="002A24E2"/>
    <w:rsid w:val="002A2842"/>
    <w:rsid w:val="002A28F1"/>
    <w:rsid w:val="002A2A87"/>
    <w:rsid w:val="002A2F43"/>
    <w:rsid w:val="002A3763"/>
    <w:rsid w:val="002A3A67"/>
    <w:rsid w:val="002A3C01"/>
    <w:rsid w:val="002A3C02"/>
    <w:rsid w:val="002A3E68"/>
    <w:rsid w:val="002A450F"/>
    <w:rsid w:val="002A4B94"/>
    <w:rsid w:val="002A50F4"/>
    <w:rsid w:val="002A5779"/>
    <w:rsid w:val="002A58C5"/>
    <w:rsid w:val="002A5AAD"/>
    <w:rsid w:val="002A68D6"/>
    <w:rsid w:val="002A7828"/>
    <w:rsid w:val="002A7C9D"/>
    <w:rsid w:val="002A7DF2"/>
    <w:rsid w:val="002B079D"/>
    <w:rsid w:val="002B0E92"/>
    <w:rsid w:val="002B203A"/>
    <w:rsid w:val="002B20F6"/>
    <w:rsid w:val="002B20FD"/>
    <w:rsid w:val="002B2341"/>
    <w:rsid w:val="002B26BC"/>
    <w:rsid w:val="002B27CD"/>
    <w:rsid w:val="002B3A45"/>
    <w:rsid w:val="002B3FD2"/>
    <w:rsid w:val="002B4D15"/>
    <w:rsid w:val="002B4E47"/>
    <w:rsid w:val="002B4EDD"/>
    <w:rsid w:val="002B5196"/>
    <w:rsid w:val="002B5326"/>
    <w:rsid w:val="002B636E"/>
    <w:rsid w:val="002B7397"/>
    <w:rsid w:val="002B748C"/>
    <w:rsid w:val="002B781C"/>
    <w:rsid w:val="002B7831"/>
    <w:rsid w:val="002B78E7"/>
    <w:rsid w:val="002B7FC8"/>
    <w:rsid w:val="002C02F3"/>
    <w:rsid w:val="002C0683"/>
    <w:rsid w:val="002C0AA6"/>
    <w:rsid w:val="002C1256"/>
    <w:rsid w:val="002C12D4"/>
    <w:rsid w:val="002C1310"/>
    <w:rsid w:val="002C1629"/>
    <w:rsid w:val="002C199E"/>
    <w:rsid w:val="002C1F1A"/>
    <w:rsid w:val="002C264E"/>
    <w:rsid w:val="002C26D8"/>
    <w:rsid w:val="002C2810"/>
    <w:rsid w:val="002C2822"/>
    <w:rsid w:val="002C29D5"/>
    <w:rsid w:val="002C2AD6"/>
    <w:rsid w:val="002C2E8D"/>
    <w:rsid w:val="002C3A36"/>
    <w:rsid w:val="002C41C7"/>
    <w:rsid w:val="002C4283"/>
    <w:rsid w:val="002C432D"/>
    <w:rsid w:val="002C43A4"/>
    <w:rsid w:val="002C496C"/>
    <w:rsid w:val="002C4BEB"/>
    <w:rsid w:val="002C500F"/>
    <w:rsid w:val="002C5413"/>
    <w:rsid w:val="002C5A08"/>
    <w:rsid w:val="002C5E6E"/>
    <w:rsid w:val="002C639F"/>
    <w:rsid w:val="002C6AA1"/>
    <w:rsid w:val="002C6D2E"/>
    <w:rsid w:val="002C6DD6"/>
    <w:rsid w:val="002C78C8"/>
    <w:rsid w:val="002C7ACD"/>
    <w:rsid w:val="002C7D64"/>
    <w:rsid w:val="002C7D96"/>
    <w:rsid w:val="002C7E4E"/>
    <w:rsid w:val="002D02BF"/>
    <w:rsid w:val="002D0A00"/>
    <w:rsid w:val="002D104A"/>
    <w:rsid w:val="002D115C"/>
    <w:rsid w:val="002D1393"/>
    <w:rsid w:val="002D13BC"/>
    <w:rsid w:val="002D197C"/>
    <w:rsid w:val="002D1D51"/>
    <w:rsid w:val="002D1EAE"/>
    <w:rsid w:val="002D2292"/>
    <w:rsid w:val="002D2323"/>
    <w:rsid w:val="002D24F9"/>
    <w:rsid w:val="002D27C3"/>
    <w:rsid w:val="002D3299"/>
    <w:rsid w:val="002D36D1"/>
    <w:rsid w:val="002D3A21"/>
    <w:rsid w:val="002D493D"/>
    <w:rsid w:val="002D498F"/>
    <w:rsid w:val="002D520B"/>
    <w:rsid w:val="002D5720"/>
    <w:rsid w:val="002D5CB1"/>
    <w:rsid w:val="002D612E"/>
    <w:rsid w:val="002D6A8D"/>
    <w:rsid w:val="002D6AF9"/>
    <w:rsid w:val="002D7563"/>
    <w:rsid w:val="002D781D"/>
    <w:rsid w:val="002D7893"/>
    <w:rsid w:val="002E0327"/>
    <w:rsid w:val="002E0A76"/>
    <w:rsid w:val="002E1017"/>
    <w:rsid w:val="002E13A3"/>
    <w:rsid w:val="002E1662"/>
    <w:rsid w:val="002E1A0F"/>
    <w:rsid w:val="002E1A7B"/>
    <w:rsid w:val="002E1EB8"/>
    <w:rsid w:val="002E245D"/>
    <w:rsid w:val="002E2668"/>
    <w:rsid w:val="002E2840"/>
    <w:rsid w:val="002E31B2"/>
    <w:rsid w:val="002E34DF"/>
    <w:rsid w:val="002E3B20"/>
    <w:rsid w:val="002E3E3E"/>
    <w:rsid w:val="002E40E9"/>
    <w:rsid w:val="002E4383"/>
    <w:rsid w:val="002E469A"/>
    <w:rsid w:val="002E4916"/>
    <w:rsid w:val="002E4A0E"/>
    <w:rsid w:val="002E4E96"/>
    <w:rsid w:val="002E4E97"/>
    <w:rsid w:val="002E527B"/>
    <w:rsid w:val="002E53B5"/>
    <w:rsid w:val="002E5E4F"/>
    <w:rsid w:val="002E62AF"/>
    <w:rsid w:val="002E68E4"/>
    <w:rsid w:val="002E72A2"/>
    <w:rsid w:val="002E7C47"/>
    <w:rsid w:val="002F017C"/>
    <w:rsid w:val="002F06E5"/>
    <w:rsid w:val="002F0724"/>
    <w:rsid w:val="002F0DAB"/>
    <w:rsid w:val="002F0DD6"/>
    <w:rsid w:val="002F12BB"/>
    <w:rsid w:val="002F164D"/>
    <w:rsid w:val="002F188D"/>
    <w:rsid w:val="002F1B6C"/>
    <w:rsid w:val="002F2110"/>
    <w:rsid w:val="002F21AE"/>
    <w:rsid w:val="002F2830"/>
    <w:rsid w:val="002F2CFF"/>
    <w:rsid w:val="002F3268"/>
    <w:rsid w:val="002F333D"/>
    <w:rsid w:val="002F36A2"/>
    <w:rsid w:val="002F3E18"/>
    <w:rsid w:val="002F3EFA"/>
    <w:rsid w:val="002F43E1"/>
    <w:rsid w:val="002F4466"/>
    <w:rsid w:val="002F4818"/>
    <w:rsid w:val="002F48FD"/>
    <w:rsid w:val="002F497B"/>
    <w:rsid w:val="002F4C87"/>
    <w:rsid w:val="002F4FED"/>
    <w:rsid w:val="002F512E"/>
    <w:rsid w:val="002F53F4"/>
    <w:rsid w:val="002F556C"/>
    <w:rsid w:val="002F5ACF"/>
    <w:rsid w:val="002F5BC6"/>
    <w:rsid w:val="002F6007"/>
    <w:rsid w:val="002F6106"/>
    <w:rsid w:val="002F7287"/>
    <w:rsid w:val="002F748C"/>
    <w:rsid w:val="002F7965"/>
    <w:rsid w:val="003004A4"/>
    <w:rsid w:val="00300828"/>
    <w:rsid w:val="003009D0"/>
    <w:rsid w:val="00300A26"/>
    <w:rsid w:val="00300D9A"/>
    <w:rsid w:val="00300E3D"/>
    <w:rsid w:val="003010B0"/>
    <w:rsid w:val="00301CF6"/>
    <w:rsid w:val="00301E82"/>
    <w:rsid w:val="00302002"/>
    <w:rsid w:val="00302A5A"/>
    <w:rsid w:val="00302CCA"/>
    <w:rsid w:val="00302EE7"/>
    <w:rsid w:val="0030365F"/>
    <w:rsid w:val="00303AF9"/>
    <w:rsid w:val="003048C3"/>
    <w:rsid w:val="00304CEC"/>
    <w:rsid w:val="00304F7F"/>
    <w:rsid w:val="003051BA"/>
    <w:rsid w:val="003051CB"/>
    <w:rsid w:val="00305576"/>
    <w:rsid w:val="00305B73"/>
    <w:rsid w:val="00305EC9"/>
    <w:rsid w:val="00305F4B"/>
    <w:rsid w:val="003060BA"/>
    <w:rsid w:val="003065AD"/>
    <w:rsid w:val="00306BD0"/>
    <w:rsid w:val="00306D32"/>
    <w:rsid w:val="00306E3A"/>
    <w:rsid w:val="00306E80"/>
    <w:rsid w:val="00306EBE"/>
    <w:rsid w:val="00307102"/>
    <w:rsid w:val="00307199"/>
    <w:rsid w:val="0030720C"/>
    <w:rsid w:val="0030723B"/>
    <w:rsid w:val="00307568"/>
    <w:rsid w:val="003075B7"/>
    <w:rsid w:val="003079C5"/>
    <w:rsid w:val="00307DC1"/>
    <w:rsid w:val="003101AE"/>
    <w:rsid w:val="00310EBA"/>
    <w:rsid w:val="00310F98"/>
    <w:rsid w:val="003110B4"/>
    <w:rsid w:val="003117DA"/>
    <w:rsid w:val="003118EC"/>
    <w:rsid w:val="00311AB1"/>
    <w:rsid w:val="00311C49"/>
    <w:rsid w:val="0031234B"/>
    <w:rsid w:val="0031265C"/>
    <w:rsid w:val="003127E1"/>
    <w:rsid w:val="003127E5"/>
    <w:rsid w:val="00312A35"/>
    <w:rsid w:val="00313808"/>
    <w:rsid w:val="003138E4"/>
    <w:rsid w:val="00313A55"/>
    <w:rsid w:val="00313D51"/>
    <w:rsid w:val="00313D9B"/>
    <w:rsid w:val="00314342"/>
    <w:rsid w:val="003144BF"/>
    <w:rsid w:val="0031559C"/>
    <w:rsid w:val="003156DE"/>
    <w:rsid w:val="00315C59"/>
    <w:rsid w:val="00315DD7"/>
    <w:rsid w:val="00315FFE"/>
    <w:rsid w:val="0031681A"/>
    <w:rsid w:val="00316E7C"/>
    <w:rsid w:val="003171D8"/>
    <w:rsid w:val="0031720C"/>
    <w:rsid w:val="00317AF2"/>
    <w:rsid w:val="00317C58"/>
    <w:rsid w:val="0032017A"/>
    <w:rsid w:val="0032053D"/>
    <w:rsid w:val="00320D58"/>
    <w:rsid w:val="00320E8D"/>
    <w:rsid w:val="00320F0B"/>
    <w:rsid w:val="003212AC"/>
    <w:rsid w:val="003221EC"/>
    <w:rsid w:val="0032277E"/>
    <w:rsid w:val="0032291A"/>
    <w:rsid w:val="00322D1C"/>
    <w:rsid w:val="00322D34"/>
    <w:rsid w:val="00323251"/>
    <w:rsid w:val="00323BC2"/>
    <w:rsid w:val="00323E8D"/>
    <w:rsid w:val="00324066"/>
    <w:rsid w:val="00324384"/>
    <w:rsid w:val="003245B5"/>
    <w:rsid w:val="00324737"/>
    <w:rsid w:val="003247A0"/>
    <w:rsid w:val="00324881"/>
    <w:rsid w:val="00324B25"/>
    <w:rsid w:val="00324C43"/>
    <w:rsid w:val="00324DEB"/>
    <w:rsid w:val="00324E5F"/>
    <w:rsid w:val="003257E5"/>
    <w:rsid w:val="003258D2"/>
    <w:rsid w:val="00325AB9"/>
    <w:rsid w:val="00325ACE"/>
    <w:rsid w:val="00325FBA"/>
    <w:rsid w:val="00326631"/>
    <w:rsid w:val="00326E5E"/>
    <w:rsid w:val="00326FFE"/>
    <w:rsid w:val="003271E6"/>
    <w:rsid w:val="00327365"/>
    <w:rsid w:val="003273A5"/>
    <w:rsid w:val="00327910"/>
    <w:rsid w:val="00327CF4"/>
    <w:rsid w:val="00330656"/>
    <w:rsid w:val="00330A6E"/>
    <w:rsid w:val="003311FC"/>
    <w:rsid w:val="00331A8B"/>
    <w:rsid w:val="00331D32"/>
    <w:rsid w:val="003323D9"/>
    <w:rsid w:val="0033272A"/>
    <w:rsid w:val="0033297A"/>
    <w:rsid w:val="003329DD"/>
    <w:rsid w:val="0033323A"/>
    <w:rsid w:val="003335B4"/>
    <w:rsid w:val="003336ED"/>
    <w:rsid w:val="003338A6"/>
    <w:rsid w:val="00333B68"/>
    <w:rsid w:val="003346A4"/>
    <w:rsid w:val="003349CE"/>
    <w:rsid w:val="00334A95"/>
    <w:rsid w:val="00334CDD"/>
    <w:rsid w:val="00334D6A"/>
    <w:rsid w:val="00335CE8"/>
    <w:rsid w:val="00336171"/>
    <w:rsid w:val="00336990"/>
    <w:rsid w:val="00336CBD"/>
    <w:rsid w:val="00336CC9"/>
    <w:rsid w:val="0033723C"/>
    <w:rsid w:val="00337712"/>
    <w:rsid w:val="00337D66"/>
    <w:rsid w:val="003400BF"/>
    <w:rsid w:val="003405C5"/>
    <w:rsid w:val="003408FE"/>
    <w:rsid w:val="00341612"/>
    <w:rsid w:val="00341647"/>
    <w:rsid w:val="003418B5"/>
    <w:rsid w:val="003418C2"/>
    <w:rsid w:val="00341A10"/>
    <w:rsid w:val="00341CFA"/>
    <w:rsid w:val="003427E9"/>
    <w:rsid w:val="003429D2"/>
    <w:rsid w:val="00342E15"/>
    <w:rsid w:val="00342FE8"/>
    <w:rsid w:val="0034314F"/>
    <w:rsid w:val="003431B0"/>
    <w:rsid w:val="0034362C"/>
    <w:rsid w:val="00343902"/>
    <w:rsid w:val="00344370"/>
    <w:rsid w:val="003443D0"/>
    <w:rsid w:val="00344914"/>
    <w:rsid w:val="00344D54"/>
    <w:rsid w:val="00344F89"/>
    <w:rsid w:val="00344FCD"/>
    <w:rsid w:val="00345693"/>
    <w:rsid w:val="003457B5"/>
    <w:rsid w:val="0034599D"/>
    <w:rsid w:val="00345FC5"/>
    <w:rsid w:val="0034628D"/>
    <w:rsid w:val="00346783"/>
    <w:rsid w:val="003468CA"/>
    <w:rsid w:val="003468FE"/>
    <w:rsid w:val="00346D95"/>
    <w:rsid w:val="00346F46"/>
    <w:rsid w:val="0034708A"/>
    <w:rsid w:val="003471F4"/>
    <w:rsid w:val="00347860"/>
    <w:rsid w:val="00347D42"/>
    <w:rsid w:val="00347E92"/>
    <w:rsid w:val="00350297"/>
    <w:rsid w:val="0035196E"/>
    <w:rsid w:val="00351A19"/>
    <w:rsid w:val="00351B08"/>
    <w:rsid w:val="00351C79"/>
    <w:rsid w:val="00351D02"/>
    <w:rsid w:val="00351E5A"/>
    <w:rsid w:val="003520C2"/>
    <w:rsid w:val="00352323"/>
    <w:rsid w:val="0035248E"/>
    <w:rsid w:val="003525A6"/>
    <w:rsid w:val="00352659"/>
    <w:rsid w:val="00352690"/>
    <w:rsid w:val="00352C79"/>
    <w:rsid w:val="00352DDA"/>
    <w:rsid w:val="00353321"/>
    <w:rsid w:val="00353B82"/>
    <w:rsid w:val="00353F80"/>
    <w:rsid w:val="0035494A"/>
    <w:rsid w:val="00354A2E"/>
    <w:rsid w:val="00354C31"/>
    <w:rsid w:val="00354EC5"/>
    <w:rsid w:val="00354F24"/>
    <w:rsid w:val="00355971"/>
    <w:rsid w:val="003560A5"/>
    <w:rsid w:val="00356315"/>
    <w:rsid w:val="00356606"/>
    <w:rsid w:val="003566B7"/>
    <w:rsid w:val="003568FE"/>
    <w:rsid w:val="00356AE8"/>
    <w:rsid w:val="00356B98"/>
    <w:rsid w:val="00356EFC"/>
    <w:rsid w:val="00356F8D"/>
    <w:rsid w:val="003570AC"/>
    <w:rsid w:val="00357199"/>
    <w:rsid w:val="0035745B"/>
    <w:rsid w:val="00357964"/>
    <w:rsid w:val="00360058"/>
    <w:rsid w:val="0036007D"/>
    <w:rsid w:val="003602BE"/>
    <w:rsid w:val="003609D3"/>
    <w:rsid w:val="00360A16"/>
    <w:rsid w:val="00360CB9"/>
    <w:rsid w:val="00360E89"/>
    <w:rsid w:val="00360F57"/>
    <w:rsid w:val="00361118"/>
    <w:rsid w:val="00361448"/>
    <w:rsid w:val="003614C6"/>
    <w:rsid w:val="00361604"/>
    <w:rsid w:val="00361C57"/>
    <w:rsid w:val="0036225B"/>
    <w:rsid w:val="00362888"/>
    <w:rsid w:val="0036299D"/>
    <w:rsid w:val="00362A1F"/>
    <w:rsid w:val="0036323B"/>
    <w:rsid w:val="0036376E"/>
    <w:rsid w:val="00363C2E"/>
    <w:rsid w:val="00364753"/>
    <w:rsid w:val="00364ACA"/>
    <w:rsid w:val="00364AD5"/>
    <w:rsid w:val="00364AF4"/>
    <w:rsid w:val="00364C4C"/>
    <w:rsid w:val="00364F4C"/>
    <w:rsid w:val="003650C2"/>
    <w:rsid w:val="003652A5"/>
    <w:rsid w:val="00365656"/>
    <w:rsid w:val="00365715"/>
    <w:rsid w:val="003659C0"/>
    <w:rsid w:val="00365B80"/>
    <w:rsid w:val="00365C6A"/>
    <w:rsid w:val="00366668"/>
    <w:rsid w:val="00366923"/>
    <w:rsid w:val="00367220"/>
    <w:rsid w:val="003675C7"/>
    <w:rsid w:val="003675E4"/>
    <w:rsid w:val="00367689"/>
    <w:rsid w:val="00367838"/>
    <w:rsid w:val="00367F35"/>
    <w:rsid w:val="003700D0"/>
    <w:rsid w:val="00370297"/>
    <w:rsid w:val="00370FD6"/>
    <w:rsid w:val="00371201"/>
    <w:rsid w:val="003713F6"/>
    <w:rsid w:val="00371680"/>
    <w:rsid w:val="003720A3"/>
    <w:rsid w:val="0037211E"/>
    <w:rsid w:val="0037295B"/>
    <w:rsid w:val="003729B7"/>
    <w:rsid w:val="00372BB8"/>
    <w:rsid w:val="00372F8A"/>
    <w:rsid w:val="00373100"/>
    <w:rsid w:val="0037340A"/>
    <w:rsid w:val="0037397F"/>
    <w:rsid w:val="00374F3B"/>
    <w:rsid w:val="0037543B"/>
    <w:rsid w:val="0037574B"/>
    <w:rsid w:val="00375E72"/>
    <w:rsid w:val="00376024"/>
    <w:rsid w:val="0037624A"/>
    <w:rsid w:val="00376A88"/>
    <w:rsid w:val="00376B95"/>
    <w:rsid w:val="00377742"/>
    <w:rsid w:val="00377B37"/>
    <w:rsid w:val="00377DDE"/>
    <w:rsid w:val="003801A5"/>
    <w:rsid w:val="0038032B"/>
    <w:rsid w:val="00380572"/>
    <w:rsid w:val="003809B7"/>
    <w:rsid w:val="00380DF5"/>
    <w:rsid w:val="003822A2"/>
    <w:rsid w:val="003834E0"/>
    <w:rsid w:val="003837BF"/>
    <w:rsid w:val="00383959"/>
    <w:rsid w:val="00383CAF"/>
    <w:rsid w:val="0038423B"/>
    <w:rsid w:val="0038442B"/>
    <w:rsid w:val="00384B61"/>
    <w:rsid w:val="00384E50"/>
    <w:rsid w:val="00385BF9"/>
    <w:rsid w:val="00386110"/>
    <w:rsid w:val="00386511"/>
    <w:rsid w:val="00387627"/>
    <w:rsid w:val="00387C39"/>
    <w:rsid w:val="00387C54"/>
    <w:rsid w:val="00387E65"/>
    <w:rsid w:val="00390086"/>
    <w:rsid w:val="003900AF"/>
    <w:rsid w:val="00390262"/>
    <w:rsid w:val="003902C5"/>
    <w:rsid w:val="00390386"/>
    <w:rsid w:val="00390695"/>
    <w:rsid w:val="003907B8"/>
    <w:rsid w:val="003908B0"/>
    <w:rsid w:val="00390F8B"/>
    <w:rsid w:val="00391613"/>
    <w:rsid w:val="00391DC9"/>
    <w:rsid w:val="00391FD7"/>
    <w:rsid w:val="00392047"/>
    <w:rsid w:val="00392061"/>
    <w:rsid w:val="00392199"/>
    <w:rsid w:val="0039233B"/>
    <w:rsid w:val="00392345"/>
    <w:rsid w:val="00392808"/>
    <w:rsid w:val="0039298C"/>
    <w:rsid w:val="003932E5"/>
    <w:rsid w:val="0039384B"/>
    <w:rsid w:val="00393A9A"/>
    <w:rsid w:val="00393D59"/>
    <w:rsid w:val="00394D75"/>
    <w:rsid w:val="003952B3"/>
    <w:rsid w:val="0039536C"/>
    <w:rsid w:val="0039541A"/>
    <w:rsid w:val="00395459"/>
    <w:rsid w:val="00395F65"/>
    <w:rsid w:val="003965F3"/>
    <w:rsid w:val="00396896"/>
    <w:rsid w:val="00396AA4"/>
    <w:rsid w:val="00396E96"/>
    <w:rsid w:val="003970B5"/>
    <w:rsid w:val="0039767A"/>
    <w:rsid w:val="00397690"/>
    <w:rsid w:val="003A00D3"/>
    <w:rsid w:val="003A052F"/>
    <w:rsid w:val="003A0C5B"/>
    <w:rsid w:val="003A1061"/>
    <w:rsid w:val="003A1703"/>
    <w:rsid w:val="003A1D7F"/>
    <w:rsid w:val="003A1F54"/>
    <w:rsid w:val="003A1F6E"/>
    <w:rsid w:val="003A2331"/>
    <w:rsid w:val="003A2E4C"/>
    <w:rsid w:val="003A326E"/>
    <w:rsid w:val="003A417A"/>
    <w:rsid w:val="003A445B"/>
    <w:rsid w:val="003A45D4"/>
    <w:rsid w:val="003A4D04"/>
    <w:rsid w:val="003A4D88"/>
    <w:rsid w:val="003A4DA1"/>
    <w:rsid w:val="003A5210"/>
    <w:rsid w:val="003A53A2"/>
    <w:rsid w:val="003A5458"/>
    <w:rsid w:val="003A5975"/>
    <w:rsid w:val="003A5B0D"/>
    <w:rsid w:val="003A7524"/>
    <w:rsid w:val="003A78B8"/>
    <w:rsid w:val="003B0043"/>
    <w:rsid w:val="003B019C"/>
    <w:rsid w:val="003B051F"/>
    <w:rsid w:val="003B05B9"/>
    <w:rsid w:val="003B071E"/>
    <w:rsid w:val="003B088C"/>
    <w:rsid w:val="003B10D9"/>
    <w:rsid w:val="003B1E32"/>
    <w:rsid w:val="003B1E4F"/>
    <w:rsid w:val="003B2576"/>
    <w:rsid w:val="003B2CE2"/>
    <w:rsid w:val="003B30DF"/>
    <w:rsid w:val="003B409F"/>
    <w:rsid w:val="003B40AC"/>
    <w:rsid w:val="003B424F"/>
    <w:rsid w:val="003B4329"/>
    <w:rsid w:val="003B463F"/>
    <w:rsid w:val="003B48B5"/>
    <w:rsid w:val="003B5035"/>
    <w:rsid w:val="003B5407"/>
    <w:rsid w:val="003B5964"/>
    <w:rsid w:val="003B5ED3"/>
    <w:rsid w:val="003B603F"/>
    <w:rsid w:val="003B63B3"/>
    <w:rsid w:val="003B63F5"/>
    <w:rsid w:val="003B652F"/>
    <w:rsid w:val="003B6E27"/>
    <w:rsid w:val="003B7406"/>
    <w:rsid w:val="003B7AC2"/>
    <w:rsid w:val="003B7C64"/>
    <w:rsid w:val="003C02FB"/>
    <w:rsid w:val="003C0715"/>
    <w:rsid w:val="003C1258"/>
    <w:rsid w:val="003C1CF1"/>
    <w:rsid w:val="003C1DF7"/>
    <w:rsid w:val="003C238A"/>
    <w:rsid w:val="003C25E8"/>
    <w:rsid w:val="003C28C5"/>
    <w:rsid w:val="003C340F"/>
    <w:rsid w:val="003C3E26"/>
    <w:rsid w:val="003C4081"/>
    <w:rsid w:val="003C4D93"/>
    <w:rsid w:val="003C5062"/>
    <w:rsid w:val="003C5601"/>
    <w:rsid w:val="003C5E95"/>
    <w:rsid w:val="003C62FC"/>
    <w:rsid w:val="003C65C8"/>
    <w:rsid w:val="003C7054"/>
    <w:rsid w:val="003C727B"/>
    <w:rsid w:val="003C78BF"/>
    <w:rsid w:val="003C7A4F"/>
    <w:rsid w:val="003C7A6C"/>
    <w:rsid w:val="003C7E56"/>
    <w:rsid w:val="003C7EB8"/>
    <w:rsid w:val="003D0712"/>
    <w:rsid w:val="003D0C10"/>
    <w:rsid w:val="003D0C62"/>
    <w:rsid w:val="003D0C9C"/>
    <w:rsid w:val="003D1042"/>
    <w:rsid w:val="003D108F"/>
    <w:rsid w:val="003D16F8"/>
    <w:rsid w:val="003D262B"/>
    <w:rsid w:val="003D2762"/>
    <w:rsid w:val="003D27B5"/>
    <w:rsid w:val="003D2D4D"/>
    <w:rsid w:val="003D2F20"/>
    <w:rsid w:val="003D2F43"/>
    <w:rsid w:val="003D315A"/>
    <w:rsid w:val="003D36F7"/>
    <w:rsid w:val="003D4297"/>
    <w:rsid w:val="003D487D"/>
    <w:rsid w:val="003D5125"/>
    <w:rsid w:val="003D532B"/>
    <w:rsid w:val="003D54AF"/>
    <w:rsid w:val="003D578B"/>
    <w:rsid w:val="003D5991"/>
    <w:rsid w:val="003D5B69"/>
    <w:rsid w:val="003D6696"/>
    <w:rsid w:val="003D70D1"/>
    <w:rsid w:val="003D79B4"/>
    <w:rsid w:val="003D7ADE"/>
    <w:rsid w:val="003D7E9E"/>
    <w:rsid w:val="003E01EA"/>
    <w:rsid w:val="003E06F0"/>
    <w:rsid w:val="003E0A49"/>
    <w:rsid w:val="003E0CAB"/>
    <w:rsid w:val="003E1075"/>
    <w:rsid w:val="003E1114"/>
    <w:rsid w:val="003E1741"/>
    <w:rsid w:val="003E1A60"/>
    <w:rsid w:val="003E1B68"/>
    <w:rsid w:val="003E217E"/>
    <w:rsid w:val="003E2979"/>
    <w:rsid w:val="003E3036"/>
    <w:rsid w:val="003E3037"/>
    <w:rsid w:val="003E3CDF"/>
    <w:rsid w:val="003E3FD2"/>
    <w:rsid w:val="003E4358"/>
    <w:rsid w:val="003E4370"/>
    <w:rsid w:val="003E448D"/>
    <w:rsid w:val="003E4B59"/>
    <w:rsid w:val="003E4F45"/>
    <w:rsid w:val="003E547E"/>
    <w:rsid w:val="003E55D1"/>
    <w:rsid w:val="003E650F"/>
    <w:rsid w:val="003E6CB1"/>
    <w:rsid w:val="003E721E"/>
    <w:rsid w:val="003E7236"/>
    <w:rsid w:val="003E7DBF"/>
    <w:rsid w:val="003F0512"/>
    <w:rsid w:val="003F053D"/>
    <w:rsid w:val="003F0C73"/>
    <w:rsid w:val="003F0D65"/>
    <w:rsid w:val="003F0ECB"/>
    <w:rsid w:val="003F0F6D"/>
    <w:rsid w:val="003F12AA"/>
    <w:rsid w:val="003F1390"/>
    <w:rsid w:val="003F13A6"/>
    <w:rsid w:val="003F18E3"/>
    <w:rsid w:val="003F1E9A"/>
    <w:rsid w:val="003F1F7F"/>
    <w:rsid w:val="003F2108"/>
    <w:rsid w:val="003F2519"/>
    <w:rsid w:val="003F2C84"/>
    <w:rsid w:val="003F381B"/>
    <w:rsid w:val="003F38F9"/>
    <w:rsid w:val="003F3CCE"/>
    <w:rsid w:val="003F3E9F"/>
    <w:rsid w:val="003F4063"/>
    <w:rsid w:val="003F44EC"/>
    <w:rsid w:val="003F46F7"/>
    <w:rsid w:val="003F4DE2"/>
    <w:rsid w:val="003F50CD"/>
    <w:rsid w:val="003F50DD"/>
    <w:rsid w:val="003F510A"/>
    <w:rsid w:val="003F5669"/>
    <w:rsid w:val="003F57CB"/>
    <w:rsid w:val="003F5D71"/>
    <w:rsid w:val="003F608D"/>
    <w:rsid w:val="003F61E6"/>
    <w:rsid w:val="003F663B"/>
    <w:rsid w:val="003F6B30"/>
    <w:rsid w:val="003F6BA4"/>
    <w:rsid w:val="003F6F40"/>
    <w:rsid w:val="003F76C2"/>
    <w:rsid w:val="003F7918"/>
    <w:rsid w:val="004001C2"/>
    <w:rsid w:val="004004A0"/>
    <w:rsid w:val="00400B72"/>
    <w:rsid w:val="0040138F"/>
    <w:rsid w:val="00401541"/>
    <w:rsid w:val="0040221B"/>
    <w:rsid w:val="0040222B"/>
    <w:rsid w:val="004026E8"/>
    <w:rsid w:val="00402775"/>
    <w:rsid w:val="00402C6A"/>
    <w:rsid w:val="004030C4"/>
    <w:rsid w:val="00403442"/>
    <w:rsid w:val="00403457"/>
    <w:rsid w:val="00403484"/>
    <w:rsid w:val="0040367C"/>
    <w:rsid w:val="0040381E"/>
    <w:rsid w:val="00403F35"/>
    <w:rsid w:val="0040423C"/>
    <w:rsid w:val="0040437B"/>
    <w:rsid w:val="0040488C"/>
    <w:rsid w:val="00404C11"/>
    <w:rsid w:val="00404D1B"/>
    <w:rsid w:val="00405011"/>
    <w:rsid w:val="004052FD"/>
    <w:rsid w:val="00405929"/>
    <w:rsid w:val="00405986"/>
    <w:rsid w:val="00405AFD"/>
    <w:rsid w:val="00406358"/>
    <w:rsid w:val="0040662A"/>
    <w:rsid w:val="00406A01"/>
    <w:rsid w:val="00406A2D"/>
    <w:rsid w:val="00406AC9"/>
    <w:rsid w:val="00406AE1"/>
    <w:rsid w:val="00406CD9"/>
    <w:rsid w:val="00407093"/>
    <w:rsid w:val="00407176"/>
    <w:rsid w:val="00407CE0"/>
    <w:rsid w:val="00407EAE"/>
    <w:rsid w:val="00410164"/>
    <w:rsid w:val="00410455"/>
    <w:rsid w:val="004104B9"/>
    <w:rsid w:val="004105DA"/>
    <w:rsid w:val="00410639"/>
    <w:rsid w:val="0041072B"/>
    <w:rsid w:val="00410B3F"/>
    <w:rsid w:val="00410B4B"/>
    <w:rsid w:val="00410CE7"/>
    <w:rsid w:val="00411445"/>
    <w:rsid w:val="004114DD"/>
    <w:rsid w:val="0041170B"/>
    <w:rsid w:val="0041178E"/>
    <w:rsid w:val="00411D94"/>
    <w:rsid w:val="00411EF2"/>
    <w:rsid w:val="004125A0"/>
    <w:rsid w:val="0041276A"/>
    <w:rsid w:val="0041292C"/>
    <w:rsid w:val="00412AC2"/>
    <w:rsid w:val="00412AF1"/>
    <w:rsid w:val="004132FE"/>
    <w:rsid w:val="00413554"/>
    <w:rsid w:val="0041386A"/>
    <w:rsid w:val="00413D94"/>
    <w:rsid w:val="00414061"/>
    <w:rsid w:val="00414808"/>
    <w:rsid w:val="00414B49"/>
    <w:rsid w:val="00414CDC"/>
    <w:rsid w:val="00414E48"/>
    <w:rsid w:val="0041550A"/>
    <w:rsid w:val="00415AA7"/>
    <w:rsid w:val="004160BF"/>
    <w:rsid w:val="0041620F"/>
    <w:rsid w:val="00416A76"/>
    <w:rsid w:val="00416E7B"/>
    <w:rsid w:val="004172FD"/>
    <w:rsid w:val="004174B2"/>
    <w:rsid w:val="004174CB"/>
    <w:rsid w:val="00417879"/>
    <w:rsid w:val="00417BB3"/>
    <w:rsid w:val="00417CEB"/>
    <w:rsid w:val="00417FE6"/>
    <w:rsid w:val="004203A8"/>
    <w:rsid w:val="004208BF"/>
    <w:rsid w:val="00420BBD"/>
    <w:rsid w:val="0042118E"/>
    <w:rsid w:val="00421533"/>
    <w:rsid w:val="004220AD"/>
    <w:rsid w:val="0042260F"/>
    <w:rsid w:val="00422873"/>
    <w:rsid w:val="00422C0C"/>
    <w:rsid w:val="00422C24"/>
    <w:rsid w:val="00422C74"/>
    <w:rsid w:val="00422E23"/>
    <w:rsid w:val="00422EAB"/>
    <w:rsid w:val="00422F14"/>
    <w:rsid w:val="00423001"/>
    <w:rsid w:val="00423941"/>
    <w:rsid w:val="00423DA3"/>
    <w:rsid w:val="00424575"/>
    <w:rsid w:val="00424A55"/>
    <w:rsid w:val="00424CC0"/>
    <w:rsid w:val="00424DD4"/>
    <w:rsid w:val="004256D8"/>
    <w:rsid w:val="00425775"/>
    <w:rsid w:val="00425BA8"/>
    <w:rsid w:val="00425E86"/>
    <w:rsid w:val="00425F7F"/>
    <w:rsid w:val="0042681C"/>
    <w:rsid w:val="00426BFE"/>
    <w:rsid w:val="00426F95"/>
    <w:rsid w:val="00427115"/>
    <w:rsid w:val="0042747D"/>
    <w:rsid w:val="004274A4"/>
    <w:rsid w:val="00427874"/>
    <w:rsid w:val="00427FC5"/>
    <w:rsid w:val="004306F3"/>
    <w:rsid w:val="004306FD"/>
    <w:rsid w:val="0043073D"/>
    <w:rsid w:val="00430744"/>
    <w:rsid w:val="00430C63"/>
    <w:rsid w:val="00430ED0"/>
    <w:rsid w:val="00430FCC"/>
    <w:rsid w:val="00431613"/>
    <w:rsid w:val="00432577"/>
    <w:rsid w:val="00432735"/>
    <w:rsid w:val="004327C5"/>
    <w:rsid w:val="00432855"/>
    <w:rsid w:val="00432994"/>
    <w:rsid w:val="00432C87"/>
    <w:rsid w:val="00432D2C"/>
    <w:rsid w:val="00432E74"/>
    <w:rsid w:val="0043317B"/>
    <w:rsid w:val="00433371"/>
    <w:rsid w:val="0043355E"/>
    <w:rsid w:val="00433B10"/>
    <w:rsid w:val="00433D7D"/>
    <w:rsid w:val="00433EE5"/>
    <w:rsid w:val="0043415D"/>
    <w:rsid w:val="004341BC"/>
    <w:rsid w:val="00434241"/>
    <w:rsid w:val="00434581"/>
    <w:rsid w:val="004345FD"/>
    <w:rsid w:val="0043468D"/>
    <w:rsid w:val="004347D1"/>
    <w:rsid w:val="004349A8"/>
    <w:rsid w:val="00434D11"/>
    <w:rsid w:val="00434EAC"/>
    <w:rsid w:val="004353C1"/>
    <w:rsid w:val="004354C3"/>
    <w:rsid w:val="00435952"/>
    <w:rsid w:val="004362E2"/>
    <w:rsid w:val="00436806"/>
    <w:rsid w:val="00436A40"/>
    <w:rsid w:val="004370C2"/>
    <w:rsid w:val="00437BB4"/>
    <w:rsid w:val="00437D05"/>
    <w:rsid w:val="004400FD"/>
    <w:rsid w:val="00440227"/>
    <w:rsid w:val="004402A7"/>
    <w:rsid w:val="00440756"/>
    <w:rsid w:val="00441584"/>
    <w:rsid w:val="00441E5F"/>
    <w:rsid w:val="004425AE"/>
    <w:rsid w:val="00442877"/>
    <w:rsid w:val="00442CB1"/>
    <w:rsid w:val="0044319B"/>
    <w:rsid w:val="00443432"/>
    <w:rsid w:val="00443500"/>
    <w:rsid w:val="0044395B"/>
    <w:rsid w:val="00443AD8"/>
    <w:rsid w:val="00444078"/>
    <w:rsid w:val="00444C08"/>
    <w:rsid w:val="00444C1D"/>
    <w:rsid w:val="00445440"/>
    <w:rsid w:val="004454C1"/>
    <w:rsid w:val="00445C9A"/>
    <w:rsid w:val="00445D40"/>
    <w:rsid w:val="00445DEE"/>
    <w:rsid w:val="00445E6D"/>
    <w:rsid w:val="0044625A"/>
    <w:rsid w:val="00446BEA"/>
    <w:rsid w:val="004471BA"/>
    <w:rsid w:val="004502A4"/>
    <w:rsid w:val="004502AC"/>
    <w:rsid w:val="004505FF"/>
    <w:rsid w:val="0045086F"/>
    <w:rsid w:val="00450971"/>
    <w:rsid w:val="00450982"/>
    <w:rsid w:val="0045132B"/>
    <w:rsid w:val="00452C5B"/>
    <w:rsid w:val="00452CC4"/>
    <w:rsid w:val="00452E9C"/>
    <w:rsid w:val="00452FA8"/>
    <w:rsid w:val="0045380A"/>
    <w:rsid w:val="00453DE0"/>
    <w:rsid w:val="00454176"/>
    <w:rsid w:val="0045482F"/>
    <w:rsid w:val="00455067"/>
    <w:rsid w:val="0045625B"/>
    <w:rsid w:val="00456B6B"/>
    <w:rsid w:val="00456B7A"/>
    <w:rsid w:val="00456E94"/>
    <w:rsid w:val="00456F7A"/>
    <w:rsid w:val="00457203"/>
    <w:rsid w:val="00457487"/>
    <w:rsid w:val="00457A36"/>
    <w:rsid w:val="00457F9D"/>
    <w:rsid w:val="00457FD0"/>
    <w:rsid w:val="00457FED"/>
    <w:rsid w:val="0046000A"/>
    <w:rsid w:val="0046027C"/>
    <w:rsid w:val="004602C9"/>
    <w:rsid w:val="00460414"/>
    <w:rsid w:val="0046090B"/>
    <w:rsid w:val="00460EF4"/>
    <w:rsid w:val="00461703"/>
    <w:rsid w:val="00461A6A"/>
    <w:rsid w:val="00461C56"/>
    <w:rsid w:val="004622DE"/>
    <w:rsid w:val="00462432"/>
    <w:rsid w:val="00462824"/>
    <w:rsid w:val="00462AE4"/>
    <w:rsid w:val="00462D3B"/>
    <w:rsid w:val="00462E90"/>
    <w:rsid w:val="00463794"/>
    <w:rsid w:val="004637F6"/>
    <w:rsid w:val="00463928"/>
    <w:rsid w:val="00463A71"/>
    <w:rsid w:val="00463D55"/>
    <w:rsid w:val="00463E1D"/>
    <w:rsid w:val="00464832"/>
    <w:rsid w:val="0046484C"/>
    <w:rsid w:val="00464B76"/>
    <w:rsid w:val="00464B7A"/>
    <w:rsid w:val="00464CDD"/>
    <w:rsid w:val="00465270"/>
    <w:rsid w:val="004660B9"/>
    <w:rsid w:val="004664C7"/>
    <w:rsid w:val="004672CD"/>
    <w:rsid w:val="004675E4"/>
    <w:rsid w:val="0046777E"/>
    <w:rsid w:val="004677ED"/>
    <w:rsid w:val="0046780D"/>
    <w:rsid w:val="00467B8A"/>
    <w:rsid w:val="00467BCE"/>
    <w:rsid w:val="00467EDA"/>
    <w:rsid w:val="0047075D"/>
    <w:rsid w:val="004707B4"/>
    <w:rsid w:val="004709C4"/>
    <w:rsid w:val="0047126A"/>
    <w:rsid w:val="004712FF"/>
    <w:rsid w:val="004716D2"/>
    <w:rsid w:val="0047176C"/>
    <w:rsid w:val="00471E3F"/>
    <w:rsid w:val="0047209B"/>
    <w:rsid w:val="0047217F"/>
    <w:rsid w:val="004723AD"/>
    <w:rsid w:val="0047297B"/>
    <w:rsid w:val="00472E1E"/>
    <w:rsid w:val="004732C8"/>
    <w:rsid w:val="0047331D"/>
    <w:rsid w:val="00474581"/>
    <w:rsid w:val="00474FCF"/>
    <w:rsid w:val="00475DC5"/>
    <w:rsid w:val="00476769"/>
    <w:rsid w:val="00476A4B"/>
    <w:rsid w:val="004770C9"/>
    <w:rsid w:val="00477123"/>
    <w:rsid w:val="004771AB"/>
    <w:rsid w:val="00477471"/>
    <w:rsid w:val="004776BF"/>
    <w:rsid w:val="00477DC1"/>
    <w:rsid w:val="00477EFA"/>
    <w:rsid w:val="00477F33"/>
    <w:rsid w:val="00480361"/>
    <w:rsid w:val="00480792"/>
    <w:rsid w:val="00480837"/>
    <w:rsid w:val="00480F89"/>
    <w:rsid w:val="004815A6"/>
    <w:rsid w:val="00481C9B"/>
    <w:rsid w:val="00481CE6"/>
    <w:rsid w:val="00481EEA"/>
    <w:rsid w:val="0048285F"/>
    <w:rsid w:val="004829D3"/>
    <w:rsid w:val="00482A1E"/>
    <w:rsid w:val="00482A47"/>
    <w:rsid w:val="00482CDC"/>
    <w:rsid w:val="0048321D"/>
    <w:rsid w:val="00483689"/>
    <w:rsid w:val="004836E3"/>
    <w:rsid w:val="004836E6"/>
    <w:rsid w:val="00483942"/>
    <w:rsid w:val="00483D8C"/>
    <w:rsid w:val="00483E0C"/>
    <w:rsid w:val="00483FEF"/>
    <w:rsid w:val="00484527"/>
    <w:rsid w:val="004845B1"/>
    <w:rsid w:val="00484ADC"/>
    <w:rsid w:val="00485094"/>
    <w:rsid w:val="0048518C"/>
    <w:rsid w:val="00485638"/>
    <w:rsid w:val="004857DF"/>
    <w:rsid w:val="00485A83"/>
    <w:rsid w:val="00485BF9"/>
    <w:rsid w:val="00485C07"/>
    <w:rsid w:val="00486403"/>
    <w:rsid w:val="00486460"/>
    <w:rsid w:val="0048651B"/>
    <w:rsid w:val="004865C4"/>
    <w:rsid w:val="0048697F"/>
    <w:rsid w:val="00486A47"/>
    <w:rsid w:val="00486C26"/>
    <w:rsid w:val="00486F5F"/>
    <w:rsid w:val="00487255"/>
    <w:rsid w:val="004873C2"/>
    <w:rsid w:val="0048762E"/>
    <w:rsid w:val="00487A5B"/>
    <w:rsid w:val="00487D4B"/>
    <w:rsid w:val="00487EBE"/>
    <w:rsid w:val="00490215"/>
    <w:rsid w:val="004902B2"/>
    <w:rsid w:val="00490D47"/>
    <w:rsid w:val="00490F43"/>
    <w:rsid w:val="004910A4"/>
    <w:rsid w:val="00491168"/>
    <w:rsid w:val="004919E6"/>
    <w:rsid w:val="004920B1"/>
    <w:rsid w:val="00492492"/>
    <w:rsid w:val="00492937"/>
    <w:rsid w:val="00492D0C"/>
    <w:rsid w:val="00492F91"/>
    <w:rsid w:val="00493067"/>
    <w:rsid w:val="00493756"/>
    <w:rsid w:val="00493C7C"/>
    <w:rsid w:val="00493CDE"/>
    <w:rsid w:val="004941AE"/>
    <w:rsid w:val="00494520"/>
    <w:rsid w:val="00495173"/>
    <w:rsid w:val="00495296"/>
    <w:rsid w:val="00495B11"/>
    <w:rsid w:val="00495DDF"/>
    <w:rsid w:val="00495E27"/>
    <w:rsid w:val="00495F38"/>
    <w:rsid w:val="00496334"/>
    <w:rsid w:val="004965A7"/>
    <w:rsid w:val="00496711"/>
    <w:rsid w:val="00496CB8"/>
    <w:rsid w:val="00496F51"/>
    <w:rsid w:val="004977E2"/>
    <w:rsid w:val="00497BDB"/>
    <w:rsid w:val="00497C4A"/>
    <w:rsid w:val="004A0765"/>
    <w:rsid w:val="004A0849"/>
    <w:rsid w:val="004A1368"/>
    <w:rsid w:val="004A1757"/>
    <w:rsid w:val="004A18DC"/>
    <w:rsid w:val="004A1EB6"/>
    <w:rsid w:val="004A27D0"/>
    <w:rsid w:val="004A2F9C"/>
    <w:rsid w:val="004A3695"/>
    <w:rsid w:val="004A36C9"/>
    <w:rsid w:val="004A5033"/>
    <w:rsid w:val="004A51E6"/>
    <w:rsid w:val="004A59AA"/>
    <w:rsid w:val="004A5ACE"/>
    <w:rsid w:val="004A644E"/>
    <w:rsid w:val="004A6507"/>
    <w:rsid w:val="004A65C1"/>
    <w:rsid w:val="004A6656"/>
    <w:rsid w:val="004A670F"/>
    <w:rsid w:val="004A696D"/>
    <w:rsid w:val="004A6E54"/>
    <w:rsid w:val="004A74BA"/>
    <w:rsid w:val="004A78CC"/>
    <w:rsid w:val="004A7B6B"/>
    <w:rsid w:val="004B0070"/>
    <w:rsid w:val="004B00B6"/>
    <w:rsid w:val="004B06A8"/>
    <w:rsid w:val="004B0802"/>
    <w:rsid w:val="004B08AD"/>
    <w:rsid w:val="004B1250"/>
    <w:rsid w:val="004B1483"/>
    <w:rsid w:val="004B14CC"/>
    <w:rsid w:val="004B1638"/>
    <w:rsid w:val="004B1994"/>
    <w:rsid w:val="004B20E2"/>
    <w:rsid w:val="004B20E8"/>
    <w:rsid w:val="004B21A2"/>
    <w:rsid w:val="004B23DD"/>
    <w:rsid w:val="004B2596"/>
    <w:rsid w:val="004B28CA"/>
    <w:rsid w:val="004B2910"/>
    <w:rsid w:val="004B2AF4"/>
    <w:rsid w:val="004B2F3A"/>
    <w:rsid w:val="004B31AD"/>
    <w:rsid w:val="004B33E7"/>
    <w:rsid w:val="004B3B72"/>
    <w:rsid w:val="004B3C46"/>
    <w:rsid w:val="004B3C5C"/>
    <w:rsid w:val="004B42BB"/>
    <w:rsid w:val="004B464E"/>
    <w:rsid w:val="004B46EA"/>
    <w:rsid w:val="004B47A4"/>
    <w:rsid w:val="004B47FB"/>
    <w:rsid w:val="004B5284"/>
    <w:rsid w:val="004B5AEC"/>
    <w:rsid w:val="004B5D20"/>
    <w:rsid w:val="004B5F80"/>
    <w:rsid w:val="004B6909"/>
    <w:rsid w:val="004B6CAE"/>
    <w:rsid w:val="004B6F9E"/>
    <w:rsid w:val="004B7475"/>
    <w:rsid w:val="004B758B"/>
    <w:rsid w:val="004B7A3C"/>
    <w:rsid w:val="004B7E9D"/>
    <w:rsid w:val="004C0020"/>
    <w:rsid w:val="004C0046"/>
    <w:rsid w:val="004C014A"/>
    <w:rsid w:val="004C0170"/>
    <w:rsid w:val="004C075A"/>
    <w:rsid w:val="004C0DA7"/>
    <w:rsid w:val="004C10B3"/>
    <w:rsid w:val="004C137B"/>
    <w:rsid w:val="004C1686"/>
    <w:rsid w:val="004C1AE5"/>
    <w:rsid w:val="004C1BA0"/>
    <w:rsid w:val="004C2110"/>
    <w:rsid w:val="004C211E"/>
    <w:rsid w:val="004C26A4"/>
    <w:rsid w:val="004C2987"/>
    <w:rsid w:val="004C2C5A"/>
    <w:rsid w:val="004C2F90"/>
    <w:rsid w:val="004C349E"/>
    <w:rsid w:val="004C357D"/>
    <w:rsid w:val="004C4467"/>
    <w:rsid w:val="004C4992"/>
    <w:rsid w:val="004C5060"/>
    <w:rsid w:val="004C5569"/>
    <w:rsid w:val="004C56E2"/>
    <w:rsid w:val="004C6A21"/>
    <w:rsid w:val="004C6B3D"/>
    <w:rsid w:val="004C6C03"/>
    <w:rsid w:val="004C7357"/>
    <w:rsid w:val="004C7E76"/>
    <w:rsid w:val="004C7F51"/>
    <w:rsid w:val="004D0292"/>
    <w:rsid w:val="004D0D24"/>
    <w:rsid w:val="004D0FA9"/>
    <w:rsid w:val="004D10AF"/>
    <w:rsid w:val="004D1102"/>
    <w:rsid w:val="004D1BA1"/>
    <w:rsid w:val="004D1C61"/>
    <w:rsid w:val="004D1DF5"/>
    <w:rsid w:val="004D1E2A"/>
    <w:rsid w:val="004D2440"/>
    <w:rsid w:val="004D2737"/>
    <w:rsid w:val="004D2785"/>
    <w:rsid w:val="004D3334"/>
    <w:rsid w:val="004D344C"/>
    <w:rsid w:val="004D3564"/>
    <w:rsid w:val="004D3943"/>
    <w:rsid w:val="004D3F03"/>
    <w:rsid w:val="004D4301"/>
    <w:rsid w:val="004D4A6A"/>
    <w:rsid w:val="004D5683"/>
    <w:rsid w:val="004D57D3"/>
    <w:rsid w:val="004D5D10"/>
    <w:rsid w:val="004D6073"/>
    <w:rsid w:val="004D6089"/>
    <w:rsid w:val="004D61E5"/>
    <w:rsid w:val="004D6571"/>
    <w:rsid w:val="004D668D"/>
    <w:rsid w:val="004D679F"/>
    <w:rsid w:val="004D6841"/>
    <w:rsid w:val="004D6935"/>
    <w:rsid w:val="004D6A58"/>
    <w:rsid w:val="004D6BEE"/>
    <w:rsid w:val="004D6FDE"/>
    <w:rsid w:val="004E03CA"/>
    <w:rsid w:val="004E0BC1"/>
    <w:rsid w:val="004E0BD4"/>
    <w:rsid w:val="004E17F5"/>
    <w:rsid w:val="004E21A7"/>
    <w:rsid w:val="004E2268"/>
    <w:rsid w:val="004E2420"/>
    <w:rsid w:val="004E2729"/>
    <w:rsid w:val="004E2859"/>
    <w:rsid w:val="004E28F7"/>
    <w:rsid w:val="004E2AA8"/>
    <w:rsid w:val="004E2C6C"/>
    <w:rsid w:val="004E2C81"/>
    <w:rsid w:val="004E2D9F"/>
    <w:rsid w:val="004E3045"/>
    <w:rsid w:val="004E30F0"/>
    <w:rsid w:val="004E3487"/>
    <w:rsid w:val="004E381B"/>
    <w:rsid w:val="004E3A04"/>
    <w:rsid w:val="004E3C44"/>
    <w:rsid w:val="004E3C79"/>
    <w:rsid w:val="004E3CB4"/>
    <w:rsid w:val="004E41A5"/>
    <w:rsid w:val="004E4398"/>
    <w:rsid w:val="004E4510"/>
    <w:rsid w:val="004E491D"/>
    <w:rsid w:val="004E53AA"/>
    <w:rsid w:val="004E5E99"/>
    <w:rsid w:val="004E65D1"/>
    <w:rsid w:val="004E6DF8"/>
    <w:rsid w:val="004E7146"/>
    <w:rsid w:val="004E747B"/>
    <w:rsid w:val="004E760E"/>
    <w:rsid w:val="004E7801"/>
    <w:rsid w:val="004E7937"/>
    <w:rsid w:val="004E7BAC"/>
    <w:rsid w:val="004E7E27"/>
    <w:rsid w:val="004E7EC2"/>
    <w:rsid w:val="004E7FAD"/>
    <w:rsid w:val="004F0079"/>
    <w:rsid w:val="004F0476"/>
    <w:rsid w:val="004F0914"/>
    <w:rsid w:val="004F0A67"/>
    <w:rsid w:val="004F0F63"/>
    <w:rsid w:val="004F18A3"/>
    <w:rsid w:val="004F20D9"/>
    <w:rsid w:val="004F2831"/>
    <w:rsid w:val="004F290C"/>
    <w:rsid w:val="004F2D5F"/>
    <w:rsid w:val="004F2DD8"/>
    <w:rsid w:val="004F3031"/>
    <w:rsid w:val="004F31E6"/>
    <w:rsid w:val="004F3720"/>
    <w:rsid w:val="004F3A82"/>
    <w:rsid w:val="004F3BAD"/>
    <w:rsid w:val="004F417D"/>
    <w:rsid w:val="004F4484"/>
    <w:rsid w:val="004F454D"/>
    <w:rsid w:val="004F490A"/>
    <w:rsid w:val="004F5091"/>
    <w:rsid w:val="004F53A0"/>
    <w:rsid w:val="004F552B"/>
    <w:rsid w:val="004F5B29"/>
    <w:rsid w:val="004F5BA0"/>
    <w:rsid w:val="004F5D26"/>
    <w:rsid w:val="004F648B"/>
    <w:rsid w:val="004F67B7"/>
    <w:rsid w:val="004F694E"/>
    <w:rsid w:val="004F702B"/>
    <w:rsid w:val="004F7643"/>
    <w:rsid w:val="004F7A5B"/>
    <w:rsid w:val="004F7B91"/>
    <w:rsid w:val="004F7DCB"/>
    <w:rsid w:val="0050066A"/>
    <w:rsid w:val="00500D78"/>
    <w:rsid w:val="005011E7"/>
    <w:rsid w:val="00501537"/>
    <w:rsid w:val="00501718"/>
    <w:rsid w:val="00501A99"/>
    <w:rsid w:val="00501C87"/>
    <w:rsid w:val="00502040"/>
    <w:rsid w:val="005027D7"/>
    <w:rsid w:val="00503B80"/>
    <w:rsid w:val="00503C63"/>
    <w:rsid w:val="005041C6"/>
    <w:rsid w:val="0050432F"/>
    <w:rsid w:val="005048B6"/>
    <w:rsid w:val="00504C41"/>
    <w:rsid w:val="00504C44"/>
    <w:rsid w:val="00504D2D"/>
    <w:rsid w:val="00504D89"/>
    <w:rsid w:val="0050535B"/>
    <w:rsid w:val="00505818"/>
    <w:rsid w:val="00505936"/>
    <w:rsid w:val="00505C6A"/>
    <w:rsid w:val="00505F38"/>
    <w:rsid w:val="0050617E"/>
    <w:rsid w:val="005065DC"/>
    <w:rsid w:val="005065EB"/>
    <w:rsid w:val="0050664A"/>
    <w:rsid w:val="005066C2"/>
    <w:rsid w:val="00506AAB"/>
    <w:rsid w:val="00506D33"/>
    <w:rsid w:val="00506DE2"/>
    <w:rsid w:val="00506E7D"/>
    <w:rsid w:val="005070EC"/>
    <w:rsid w:val="005073D8"/>
    <w:rsid w:val="00507420"/>
    <w:rsid w:val="0050747C"/>
    <w:rsid w:val="005074AF"/>
    <w:rsid w:val="005076BC"/>
    <w:rsid w:val="00507777"/>
    <w:rsid w:val="0050799D"/>
    <w:rsid w:val="00507D45"/>
    <w:rsid w:val="005100F4"/>
    <w:rsid w:val="005104C1"/>
    <w:rsid w:val="0051069C"/>
    <w:rsid w:val="00510724"/>
    <w:rsid w:val="00510864"/>
    <w:rsid w:val="00510B1E"/>
    <w:rsid w:val="00510DE8"/>
    <w:rsid w:val="00510EF6"/>
    <w:rsid w:val="00510F59"/>
    <w:rsid w:val="00510F62"/>
    <w:rsid w:val="00511075"/>
    <w:rsid w:val="00511127"/>
    <w:rsid w:val="005113D1"/>
    <w:rsid w:val="005114D4"/>
    <w:rsid w:val="0051183F"/>
    <w:rsid w:val="0051185F"/>
    <w:rsid w:val="00512058"/>
    <w:rsid w:val="00512124"/>
    <w:rsid w:val="00512932"/>
    <w:rsid w:val="00512963"/>
    <w:rsid w:val="00512B27"/>
    <w:rsid w:val="00512D4E"/>
    <w:rsid w:val="00512FF9"/>
    <w:rsid w:val="005131F9"/>
    <w:rsid w:val="005134BD"/>
    <w:rsid w:val="0051375A"/>
    <w:rsid w:val="00513794"/>
    <w:rsid w:val="005137F9"/>
    <w:rsid w:val="00513B8B"/>
    <w:rsid w:val="00513D04"/>
    <w:rsid w:val="00514493"/>
    <w:rsid w:val="0051454B"/>
    <w:rsid w:val="00514649"/>
    <w:rsid w:val="00514CF0"/>
    <w:rsid w:val="00515017"/>
    <w:rsid w:val="005150E2"/>
    <w:rsid w:val="00515896"/>
    <w:rsid w:val="0051611B"/>
    <w:rsid w:val="0051655C"/>
    <w:rsid w:val="00516673"/>
    <w:rsid w:val="005168B7"/>
    <w:rsid w:val="00517375"/>
    <w:rsid w:val="00517D9F"/>
    <w:rsid w:val="00520245"/>
    <w:rsid w:val="005203B7"/>
    <w:rsid w:val="00520904"/>
    <w:rsid w:val="00520FD9"/>
    <w:rsid w:val="0052139D"/>
    <w:rsid w:val="00521BE5"/>
    <w:rsid w:val="00522365"/>
    <w:rsid w:val="005228D4"/>
    <w:rsid w:val="0052295A"/>
    <w:rsid w:val="00522CE1"/>
    <w:rsid w:val="00522D54"/>
    <w:rsid w:val="0052398A"/>
    <w:rsid w:val="00523A2C"/>
    <w:rsid w:val="00523F1E"/>
    <w:rsid w:val="00524EC4"/>
    <w:rsid w:val="00524FE5"/>
    <w:rsid w:val="00525992"/>
    <w:rsid w:val="0052599B"/>
    <w:rsid w:val="00525FF8"/>
    <w:rsid w:val="00526026"/>
    <w:rsid w:val="0052626C"/>
    <w:rsid w:val="00526455"/>
    <w:rsid w:val="0052666D"/>
    <w:rsid w:val="005269B5"/>
    <w:rsid w:val="00526CFC"/>
    <w:rsid w:val="00526D47"/>
    <w:rsid w:val="00526FCE"/>
    <w:rsid w:val="00527149"/>
    <w:rsid w:val="00527215"/>
    <w:rsid w:val="00527381"/>
    <w:rsid w:val="00527616"/>
    <w:rsid w:val="0052790F"/>
    <w:rsid w:val="00527B3F"/>
    <w:rsid w:val="00530919"/>
    <w:rsid w:val="00530AAF"/>
    <w:rsid w:val="00530B94"/>
    <w:rsid w:val="0053114F"/>
    <w:rsid w:val="005311BA"/>
    <w:rsid w:val="00531205"/>
    <w:rsid w:val="005316DE"/>
    <w:rsid w:val="00531BE3"/>
    <w:rsid w:val="00531D0F"/>
    <w:rsid w:val="00531E6E"/>
    <w:rsid w:val="00532233"/>
    <w:rsid w:val="0053289B"/>
    <w:rsid w:val="00533336"/>
    <w:rsid w:val="00533678"/>
    <w:rsid w:val="005338A0"/>
    <w:rsid w:val="00533ACB"/>
    <w:rsid w:val="00533C6E"/>
    <w:rsid w:val="005345B2"/>
    <w:rsid w:val="0053489B"/>
    <w:rsid w:val="00534979"/>
    <w:rsid w:val="00534A86"/>
    <w:rsid w:val="00534A93"/>
    <w:rsid w:val="00534B6B"/>
    <w:rsid w:val="00534E2C"/>
    <w:rsid w:val="0053511E"/>
    <w:rsid w:val="005351F4"/>
    <w:rsid w:val="0053554B"/>
    <w:rsid w:val="005359F6"/>
    <w:rsid w:val="00535AF0"/>
    <w:rsid w:val="00535AF2"/>
    <w:rsid w:val="00535AF4"/>
    <w:rsid w:val="00535B51"/>
    <w:rsid w:val="00535F57"/>
    <w:rsid w:val="00535F9D"/>
    <w:rsid w:val="00535FE7"/>
    <w:rsid w:val="005371D7"/>
    <w:rsid w:val="00537229"/>
    <w:rsid w:val="00537662"/>
    <w:rsid w:val="00537DB0"/>
    <w:rsid w:val="005401F4"/>
    <w:rsid w:val="005402FC"/>
    <w:rsid w:val="00540766"/>
    <w:rsid w:val="00541440"/>
    <w:rsid w:val="005414F3"/>
    <w:rsid w:val="0054182B"/>
    <w:rsid w:val="0054194B"/>
    <w:rsid w:val="00541BBC"/>
    <w:rsid w:val="00541FFA"/>
    <w:rsid w:val="005421B6"/>
    <w:rsid w:val="00542439"/>
    <w:rsid w:val="00542696"/>
    <w:rsid w:val="00542774"/>
    <w:rsid w:val="00543128"/>
    <w:rsid w:val="00543720"/>
    <w:rsid w:val="00543A18"/>
    <w:rsid w:val="00543F4C"/>
    <w:rsid w:val="00543F5E"/>
    <w:rsid w:val="00544388"/>
    <w:rsid w:val="00544478"/>
    <w:rsid w:val="0054451C"/>
    <w:rsid w:val="0054479F"/>
    <w:rsid w:val="00544B8E"/>
    <w:rsid w:val="00544F8A"/>
    <w:rsid w:val="00545289"/>
    <w:rsid w:val="0054541E"/>
    <w:rsid w:val="00545449"/>
    <w:rsid w:val="0054571C"/>
    <w:rsid w:val="005458A6"/>
    <w:rsid w:val="00545BC0"/>
    <w:rsid w:val="00545C96"/>
    <w:rsid w:val="00545F28"/>
    <w:rsid w:val="00546112"/>
    <w:rsid w:val="0054620F"/>
    <w:rsid w:val="005463CC"/>
    <w:rsid w:val="00546842"/>
    <w:rsid w:val="00547510"/>
    <w:rsid w:val="00547521"/>
    <w:rsid w:val="005478E6"/>
    <w:rsid w:val="00547C49"/>
    <w:rsid w:val="00547CCD"/>
    <w:rsid w:val="005502C7"/>
    <w:rsid w:val="005503F5"/>
    <w:rsid w:val="005507F7"/>
    <w:rsid w:val="00550E97"/>
    <w:rsid w:val="00551567"/>
    <w:rsid w:val="0055161A"/>
    <w:rsid w:val="005517FE"/>
    <w:rsid w:val="00551D4D"/>
    <w:rsid w:val="00552147"/>
    <w:rsid w:val="0055261C"/>
    <w:rsid w:val="00552E1D"/>
    <w:rsid w:val="005540A2"/>
    <w:rsid w:val="00554314"/>
    <w:rsid w:val="005543ED"/>
    <w:rsid w:val="00554B4B"/>
    <w:rsid w:val="00554E20"/>
    <w:rsid w:val="005551C6"/>
    <w:rsid w:val="0055524E"/>
    <w:rsid w:val="0055550A"/>
    <w:rsid w:val="00555824"/>
    <w:rsid w:val="00555B83"/>
    <w:rsid w:val="00555C39"/>
    <w:rsid w:val="005569B0"/>
    <w:rsid w:val="00556F44"/>
    <w:rsid w:val="005572F2"/>
    <w:rsid w:val="005574E0"/>
    <w:rsid w:val="00557989"/>
    <w:rsid w:val="00557EE5"/>
    <w:rsid w:val="00560305"/>
    <w:rsid w:val="005603A6"/>
    <w:rsid w:val="00560731"/>
    <w:rsid w:val="005607C5"/>
    <w:rsid w:val="00560882"/>
    <w:rsid w:val="00560C06"/>
    <w:rsid w:val="00560F62"/>
    <w:rsid w:val="00560F79"/>
    <w:rsid w:val="0056111D"/>
    <w:rsid w:val="00561203"/>
    <w:rsid w:val="0056143F"/>
    <w:rsid w:val="00561AB6"/>
    <w:rsid w:val="00561DFF"/>
    <w:rsid w:val="00561FB3"/>
    <w:rsid w:val="00562366"/>
    <w:rsid w:val="005623DC"/>
    <w:rsid w:val="005628D2"/>
    <w:rsid w:val="00562C6B"/>
    <w:rsid w:val="00562E8C"/>
    <w:rsid w:val="00562EA5"/>
    <w:rsid w:val="00563090"/>
    <w:rsid w:val="005636FA"/>
    <w:rsid w:val="0056370B"/>
    <w:rsid w:val="00563B9A"/>
    <w:rsid w:val="00563F1E"/>
    <w:rsid w:val="00564802"/>
    <w:rsid w:val="00564B07"/>
    <w:rsid w:val="00565064"/>
    <w:rsid w:val="005650C9"/>
    <w:rsid w:val="00565173"/>
    <w:rsid w:val="00565454"/>
    <w:rsid w:val="005654BC"/>
    <w:rsid w:val="00565C54"/>
    <w:rsid w:val="005661E3"/>
    <w:rsid w:val="005664E3"/>
    <w:rsid w:val="005666CA"/>
    <w:rsid w:val="005669FF"/>
    <w:rsid w:val="00566A15"/>
    <w:rsid w:val="00567124"/>
    <w:rsid w:val="0056780C"/>
    <w:rsid w:val="005702DC"/>
    <w:rsid w:val="005704C6"/>
    <w:rsid w:val="0057082F"/>
    <w:rsid w:val="00570899"/>
    <w:rsid w:val="00570BEF"/>
    <w:rsid w:val="00570F58"/>
    <w:rsid w:val="00571309"/>
    <w:rsid w:val="0057147E"/>
    <w:rsid w:val="00571A11"/>
    <w:rsid w:val="00571BC2"/>
    <w:rsid w:val="0057387D"/>
    <w:rsid w:val="00573912"/>
    <w:rsid w:val="00573B60"/>
    <w:rsid w:val="00574B0D"/>
    <w:rsid w:val="00574CB1"/>
    <w:rsid w:val="00574D91"/>
    <w:rsid w:val="00575056"/>
    <w:rsid w:val="00575094"/>
    <w:rsid w:val="00575859"/>
    <w:rsid w:val="00575A37"/>
    <w:rsid w:val="00575CA1"/>
    <w:rsid w:val="00576076"/>
    <w:rsid w:val="00576CA2"/>
    <w:rsid w:val="005770AC"/>
    <w:rsid w:val="005771F9"/>
    <w:rsid w:val="005777AA"/>
    <w:rsid w:val="00580049"/>
    <w:rsid w:val="005804F4"/>
    <w:rsid w:val="00580641"/>
    <w:rsid w:val="00580715"/>
    <w:rsid w:val="0058096B"/>
    <w:rsid w:val="005809A0"/>
    <w:rsid w:val="00580DB2"/>
    <w:rsid w:val="0058129F"/>
    <w:rsid w:val="00581988"/>
    <w:rsid w:val="005830E6"/>
    <w:rsid w:val="0058390C"/>
    <w:rsid w:val="005839C4"/>
    <w:rsid w:val="00583CDD"/>
    <w:rsid w:val="00583D0D"/>
    <w:rsid w:val="005841A3"/>
    <w:rsid w:val="005845AA"/>
    <w:rsid w:val="0058484F"/>
    <w:rsid w:val="00585E13"/>
    <w:rsid w:val="00586581"/>
    <w:rsid w:val="00586D69"/>
    <w:rsid w:val="00586DB1"/>
    <w:rsid w:val="00586FDF"/>
    <w:rsid w:val="00587036"/>
    <w:rsid w:val="00587877"/>
    <w:rsid w:val="00587996"/>
    <w:rsid w:val="00587C6D"/>
    <w:rsid w:val="00587E06"/>
    <w:rsid w:val="00587EEC"/>
    <w:rsid w:val="00587EFC"/>
    <w:rsid w:val="00587F1F"/>
    <w:rsid w:val="00590592"/>
    <w:rsid w:val="00590E94"/>
    <w:rsid w:val="005916A5"/>
    <w:rsid w:val="00591DE2"/>
    <w:rsid w:val="00591E0C"/>
    <w:rsid w:val="00591F3C"/>
    <w:rsid w:val="005921F4"/>
    <w:rsid w:val="00592853"/>
    <w:rsid w:val="00592CA9"/>
    <w:rsid w:val="00593893"/>
    <w:rsid w:val="00593D06"/>
    <w:rsid w:val="00593E6E"/>
    <w:rsid w:val="005942AA"/>
    <w:rsid w:val="0059452D"/>
    <w:rsid w:val="00594596"/>
    <w:rsid w:val="00595098"/>
    <w:rsid w:val="00595147"/>
    <w:rsid w:val="00595775"/>
    <w:rsid w:val="005962D4"/>
    <w:rsid w:val="005969AE"/>
    <w:rsid w:val="00596CB5"/>
    <w:rsid w:val="00596D61"/>
    <w:rsid w:val="005972DF"/>
    <w:rsid w:val="005979EB"/>
    <w:rsid w:val="00597BD6"/>
    <w:rsid w:val="005A033E"/>
    <w:rsid w:val="005A047A"/>
    <w:rsid w:val="005A0617"/>
    <w:rsid w:val="005A0643"/>
    <w:rsid w:val="005A0B11"/>
    <w:rsid w:val="005A0B8A"/>
    <w:rsid w:val="005A0E90"/>
    <w:rsid w:val="005A1319"/>
    <w:rsid w:val="005A17BC"/>
    <w:rsid w:val="005A1BC7"/>
    <w:rsid w:val="005A1C7F"/>
    <w:rsid w:val="005A1CC4"/>
    <w:rsid w:val="005A22BE"/>
    <w:rsid w:val="005A2F5B"/>
    <w:rsid w:val="005A3F9F"/>
    <w:rsid w:val="005A410F"/>
    <w:rsid w:val="005A4531"/>
    <w:rsid w:val="005A4A5B"/>
    <w:rsid w:val="005A4EA7"/>
    <w:rsid w:val="005A50F2"/>
    <w:rsid w:val="005A56A1"/>
    <w:rsid w:val="005A5BD7"/>
    <w:rsid w:val="005A5D00"/>
    <w:rsid w:val="005A669A"/>
    <w:rsid w:val="005A6AE6"/>
    <w:rsid w:val="005A6C23"/>
    <w:rsid w:val="005A71B4"/>
    <w:rsid w:val="005A7201"/>
    <w:rsid w:val="005A7729"/>
    <w:rsid w:val="005A7C8C"/>
    <w:rsid w:val="005A7D19"/>
    <w:rsid w:val="005A7E19"/>
    <w:rsid w:val="005B0287"/>
    <w:rsid w:val="005B02F5"/>
    <w:rsid w:val="005B0404"/>
    <w:rsid w:val="005B0487"/>
    <w:rsid w:val="005B06F7"/>
    <w:rsid w:val="005B080C"/>
    <w:rsid w:val="005B14E5"/>
    <w:rsid w:val="005B190B"/>
    <w:rsid w:val="005B244C"/>
    <w:rsid w:val="005B2806"/>
    <w:rsid w:val="005B2C46"/>
    <w:rsid w:val="005B2E3D"/>
    <w:rsid w:val="005B357E"/>
    <w:rsid w:val="005B379F"/>
    <w:rsid w:val="005B3FA3"/>
    <w:rsid w:val="005B4AF8"/>
    <w:rsid w:val="005B4CE9"/>
    <w:rsid w:val="005B529C"/>
    <w:rsid w:val="005B5B32"/>
    <w:rsid w:val="005B5DCB"/>
    <w:rsid w:val="005B60DB"/>
    <w:rsid w:val="005B70D6"/>
    <w:rsid w:val="005B7623"/>
    <w:rsid w:val="005C07EE"/>
    <w:rsid w:val="005C0AA9"/>
    <w:rsid w:val="005C11D5"/>
    <w:rsid w:val="005C19F3"/>
    <w:rsid w:val="005C21CF"/>
    <w:rsid w:val="005C270A"/>
    <w:rsid w:val="005C302E"/>
    <w:rsid w:val="005C3410"/>
    <w:rsid w:val="005C3570"/>
    <w:rsid w:val="005C35E3"/>
    <w:rsid w:val="005C36AD"/>
    <w:rsid w:val="005C3755"/>
    <w:rsid w:val="005C3781"/>
    <w:rsid w:val="005C382F"/>
    <w:rsid w:val="005C3946"/>
    <w:rsid w:val="005C3A94"/>
    <w:rsid w:val="005C3B3D"/>
    <w:rsid w:val="005C446E"/>
    <w:rsid w:val="005C4661"/>
    <w:rsid w:val="005C54A5"/>
    <w:rsid w:val="005C5625"/>
    <w:rsid w:val="005C579D"/>
    <w:rsid w:val="005C5A21"/>
    <w:rsid w:val="005C5DFC"/>
    <w:rsid w:val="005C625E"/>
    <w:rsid w:val="005C7238"/>
    <w:rsid w:val="005C7273"/>
    <w:rsid w:val="005C72FD"/>
    <w:rsid w:val="005C759A"/>
    <w:rsid w:val="005D032E"/>
    <w:rsid w:val="005D05E6"/>
    <w:rsid w:val="005D1626"/>
    <w:rsid w:val="005D1917"/>
    <w:rsid w:val="005D1A68"/>
    <w:rsid w:val="005D2518"/>
    <w:rsid w:val="005D28CC"/>
    <w:rsid w:val="005D2C18"/>
    <w:rsid w:val="005D2D41"/>
    <w:rsid w:val="005D30FB"/>
    <w:rsid w:val="005D3F72"/>
    <w:rsid w:val="005D41DF"/>
    <w:rsid w:val="005D43B1"/>
    <w:rsid w:val="005D45A3"/>
    <w:rsid w:val="005D4B4D"/>
    <w:rsid w:val="005D4E88"/>
    <w:rsid w:val="005D4F25"/>
    <w:rsid w:val="005D4FFA"/>
    <w:rsid w:val="005D5683"/>
    <w:rsid w:val="005D5AD8"/>
    <w:rsid w:val="005D5D91"/>
    <w:rsid w:val="005D62DD"/>
    <w:rsid w:val="005D63AC"/>
    <w:rsid w:val="005D7093"/>
    <w:rsid w:val="005D7A4B"/>
    <w:rsid w:val="005D7A6C"/>
    <w:rsid w:val="005E04D7"/>
    <w:rsid w:val="005E06D4"/>
    <w:rsid w:val="005E124E"/>
    <w:rsid w:val="005E15BE"/>
    <w:rsid w:val="005E1728"/>
    <w:rsid w:val="005E1BDA"/>
    <w:rsid w:val="005E21E7"/>
    <w:rsid w:val="005E224C"/>
    <w:rsid w:val="005E254E"/>
    <w:rsid w:val="005E25D0"/>
    <w:rsid w:val="005E290B"/>
    <w:rsid w:val="005E29A4"/>
    <w:rsid w:val="005E2E71"/>
    <w:rsid w:val="005E343C"/>
    <w:rsid w:val="005E3781"/>
    <w:rsid w:val="005E4BA5"/>
    <w:rsid w:val="005E508D"/>
    <w:rsid w:val="005E58AA"/>
    <w:rsid w:val="005E5909"/>
    <w:rsid w:val="005E60E1"/>
    <w:rsid w:val="005E6E16"/>
    <w:rsid w:val="005E73D3"/>
    <w:rsid w:val="005E74DA"/>
    <w:rsid w:val="005E7A80"/>
    <w:rsid w:val="005F003A"/>
    <w:rsid w:val="005F00BE"/>
    <w:rsid w:val="005F07EA"/>
    <w:rsid w:val="005F0869"/>
    <w:rsid w:val="005F0A60"/>
    <w:rsid w:val="005F0AA8"/>
    <w:rsid w:val="005F0B5D"/>
    <w:rsid w:val="005F0B9D"/>
    <w:rsid w:val="005F0C83"/>
    <w:rsid w:val="005F0D69"/>
    <w:rsid w:val="005F0E24"/>
    <w:rsid w:val="005F1083"/>
    <w:rsid w:val="005F1308"/>
    <w:rsid w:val="005F1669"/>
    <w:rsid w:val="005F1C2A"/>
    <w:rsid w:val="005F27A2"/>
    <w:rsid w:val="005F27C4"/>
    <w:rsid w:val="005F28DF"/>
    <w:rsid w:val="005F37F8"/>
    <w:rsid w:val="005F3AFE"/>
    <w:rsid w:val="005F4112"/>
    <w:rsid w:val="005F4200"/>
    <w:rsid w:val="005F51B2"/>
    <w:rsid w:val="005F548B"/>
    <w:rsid w:val="005F5C34"/>
    <w:rsid w:val="005F5D0C"/>
    <w:rsid w:val="005F5E43"/>
    <w:rsid w:val="005F5E65"/>
    <w:rsid w:val="005F5FFF"/>
    <w:rsid w:val="005F64F2"/>
    <w:rsid w:val="005F6970"/>
    <w:rsid w:val="005F6D59"/>
    <w:rsid w:val="00600086"/>
    <w:rsid w:val="006002E6"/>
    <w:rsid w:val="00600300"/>
    <w:rsid w:val="0060052F"/>
    <w:rsid w:val="00601A5D"/>
    <w:rsid w:val="00601EBE"/>
    <w:rsid w:val="00602336"/>
    <w:rsid w:val="006024BB"/>
    <w:rsid w:val="006025A2"/>
    <w:rsid w:val="00602C17"/>
    <w:rsid w:val="00602DAA"/>
    <w:rsid w:val="00602F98"/>
    <w:rsid w:val="006033B3"/>
    <w:rsid w:val="00603DA4"/>
    <w:rsid w:val="00603F14"/>
    <w:rsid w:val="00604811"/>
    <w:rsid w:val="0060485C"/>
    <w:rsid w:val="00604CF1"/>
    <w:rsid w:val="00604D98"/>
    <w:rsid w:val="00604DA1"/>
    <w:rsid w:val="00605295"/>
    <w:rsid w:val="006052AE"/>
    <w:rsid w:val="006053BF"/>
    <w:rsid w:val="006056F9"/>
    <w:rsid w:val="006057D0"/>
    <w:rsid w:val="0060596E"/>
    <w:rsid w:val="00605AB3"/>
    <w:rsid w:val="00606716"/>
    <w:rsid w:val="00606B69"/>
    <w:rsid w:val="00606E3C"/>
    <w:rsid w:val="006077B1"/>
    <w:rsid w:val="00607BB2"/>
    <w:rsid w:val="00610553"/>
    <w:rsid w:val="00610AA4"/>
    <w:rsid w:val="00610B1B"/>
    <w:rsid w:val="00610C49"/>
    <w:rsid w:val="00610CB8"/>
    <w:rsid w:val="00610E18"/>
    <w:rsid w:val="00610F38"/>
    <w:rsid w:val="006116BE"/>
    <w:rsid w:val="00611735"/>
    <w:rsid w:val="00611BF2"/>
    <w:rsid w:val="00611D1D"/>
    <w:rsid w:val="00611DF3"/>
    <w:rsid w:val="006121F1"/>
    <w:rsid w:val="00612314"/>
    <w:rsid w:val="00612591"/>
    <w:rsid w:val="00612B55"/>
    <w:rsid w:val="00612B81"/>
    <w:rsid w:val="00613299"/>
    <w:rsid w:val="00613A5E"/>
    <w:rsid w:val="00613C21"/>
    <w:rsid w:val="0061427D"/>
    <w:rsid w:val="00614362"/>
    <w:rsid w:val="006144CB"/>
    <w:rsid w:val="0061472A"/>
    <w:rsid w:val="0061485D"/>
    <w:rsid w:val="00614A02"/>
    <w:rsid w:val="006154A5"/>
    <w:rsid w:val="00615C4B"/>
    <w:rsid w:val="00615EA2"/>
    <w:rsid w:val="00615EFB"/>
    <w:rsid w:val="006160FB"/>
    <w:rsid w:val="00616310"/>
    <w:rsid w:val="00616ADF"/>
    <w:rsid w:val="00616F3C"/>
    <w:rsid w:val="00617382"/>
    <w:rsid w:val="006174AD"/>
    <w:rsid w:val="0061752C"/>
    <w:rsid w:val="006175BE"/>
    <w:rsid w:val="0061762F"/>
    <w:rsid w:val="00617DE9"/>
    <w:rsid w:val="00617F20"/>
    <w:rsid w:val="00620565"/>
    <w:rsid w:val="006207C5"/>
    <w:rsid w:val="006207FE"/>
    <w:rsid w:val="0062170C"/>
    <w:rsid w:val="006218CB"/>
    <w:rsid w:val="006219C6"/>
    <w:rsid w:val="006221AF"/>
    <w:rsid w:val="00622346"/>
    <w:rsid w:val="006225CF"/>
    <w:rsid w:val="00622795"/>
    <w:rsid w:val="00622DA3"/>
    <w:rsid w:val="00622FCB"/>
    <w:rsid w:val="00623175"/>
    <w:rsid w:val="0062338E"/>
    <w:rsid w:val="006235B8"/>
    <w:rsid w:val="00623C27"/>
    <w:rsid w:val="00623FA8"/>
    <w:rsid w:val="006246BA"/>
    <w:rsid w:val="00624BB6"/>
    <w:rsid w:val="0062501F"/>
    <w:rsid w:val="0062564C"/>
    <w:rsid w:val="006257F9"/>
    <w:rsid w:val="00625913"/>
    <w:rsid w:val="00625A0F"/>
    <w:rsid w:val="00625C39"/>
    <w:rsid w:val="00625E95"/>
    <w:rsid w:val="0062608D"/>
    <w:rsid w:val="00626A13"/>
    <w:rsid w:val="006271ED"/>
    <w:rsid w:val="0062799C"/>
    <w:rsid w:val="0063023F"/>
    <w:rsid w:val="0063031F"/>
    <w:rsid w:val="00630327"/>
    <w:rsid w:val="006308E4"/>
    <w:rsid w:val="00630C4F"/>
    <w:rsid w:val="00630EB3"/>
    <w:rsid w:val="006315FB"/>
    <w:rsid w:val="00631DD7"/>
    <w:rsid w:val="00631E1D"/>
    <w:rsid w:val="00631FE9"/>
    <w:rsid w:val="00632146"/>
    <w:rsid w:val="006329AD"/>
    <w:rsid w:val="00632D5C"/>
    <w:rsid w:val="00632E26"/>
    <w:rsid w:val="00632EC0"/>
    <w:rsid w:val="00633C08"/>
    <w:rsid w:val="0063418F"/>
    <w:rsid w:val="006341C4"/>
    <w:rsid w:val="00634407"/>
    <w:rsid w:val="006346CB"/>
    <w:rsid w:val="00634C56"/>
    <w:rsid w:val="00634C97"/>
    <w:rsid w:val="00634D59"/>
    <w:rsid w:val="00634E31"/>
    <w:rsid w:val="00635830"/>
    <w:rsid w:val="00635A80"/>
    <w:rsid w:val="00635AB3"/>
    <w:rsid w:val="00636319"/>
    <w:rsid w:val="006367F3"/>
    <w:rsid w:val="006368F6"/>
    <w:rsid w:val="00636AE4"/>
    <w:rsid w:val="00636C3E"/>
    <w:rsid w:val="00636CAA"/>
    <w:rsid w:val="00636D93"/>
    <w:rsid w:val="0063762D"/>
    <w:rsid w:val="00637993"/>
    <w:rsid w:val="00637C70"/>
    <w:rsid w:val="00637C8B"/>
    <w:rsid w:val="00637CDF"/>
    <w:rsid w:val="00637EF0"/>
    <w:rsid w:val="00640175"/>
    <w:rsid w:val="0064094A"/>
    <w:rsid w:val="00640EF7"/>
    <w:rsid w:val="00641214"/>
    <w:rsid w:val="0064122E"/>
    <w:rsid w:val="0064123B"/>
    <w:rsid w:val="00641245"/>
    <w:rsid w:val="0064181D"/>
    <w:rsid w:val="00641C9D"/>
    <w:rsid w:val="00642E39"/>
    <w:rsid w:val="0064305E"/>
    <w:rsid w:val="00643584"/>
    <w:rsid w:val="00643949"/>
    <w:rsid w:val="00643C47"/>
    <w:rsid w:val="00643DE9"/>
    <w:rsid w:val="006443B3"/>
    <w:rsid w:val="00644540"/>
    <w:rsid w:val="006446BB"/>
    <w:rsid w:val="00644A5D"/>
    <w:rsid w:val="00644AE6"/>
    <w:rsid w:val="00644E0A"/>
    <w:rsid w:val="00644F4E"/>
    <w:rsid w:val="0064546D"/>
    <w:rsid w:val="006456D1"/>
    <w:rsid w:val="00645702"/>
    <w:rsid w:val="00645C0D"/>
    <w:rsid w:val="00645D23"/>
    <w:rsid w:val="00646640"/>
    <w:rsid w:val="006466FA"/>
    <w:rsid w:val="006469BA"/>
    <w:rsid w:val="006475FA"/>
    <w:rsid w:val="006479DA"/>
    <w:rsid w:val="00647AAE"/>
    <w:rsid w:val="00647F59"/>
    <w:rsid w:val="00650FD0"/>
    <w:rsid w:val="006512AF"/>
    <w:rsid w:val="00651306"/>
    <w:rsid w:val="00651429"/>
    <w:rsid w:val="00651544"/>
    <w:rsid w:val="00651A12"/>
    <w:rsid w:val="00651E0F"/>
    <w:rsid w:val="00652300"/>
    <w:rsid w:val="00652517"/>
    <w:rsid w:val="00652EE6"/>
    <w:rsid w:val="0065317E"/>
    <w:rsid w:val="00653475"/>
    <w:rsid w:val="006536D9"/>
    <w:rsid w:val="0065396E"/>
    <w:rsid w:val="00653B75"/>
    <w:rsid w:val="00653E26"/>
    <w:rsid w:val="00653E7A"/>
    <w:rsid w:val="0065479D"/>
    <w:rsid w:val="00654897"/>
    <w:rsid w:val="00654A86"/>
    <w:rsid w:val="00654B5C"/>
    <w:rsid w:val="00655164"/>
    <w:rsid w:val="00655198"/>
    <w:rsid w:val="00655DE1"/>
    <w:rsid w:val="00655F8D"/>
    <w:rsid w:val="0065603D"/>
    <w:rsid w:val="0065657E"/>
    <w:rsid w:val="00656797"/>
    <w:rsid w:val="006568DF"/>
    <w:rsid w:val="00656DCA"/>
    <w:rsid w:val="006575F6"/>
    <w:rsid w:val="00657717"/>
    <w:rsid w:val="006577BB"/>
    <w:rsid w:val="00657F52"/>
    <w:rsid w:val="00660368"/>
    <w:rsid w:val="00660553"/>
    <w:rsid w:val="00660BED"/>
    <w:rsid w:val="00660E1F"/>
    <w:rsid w:val="00660F28"/>
    <w:rsid w:val="006610B5"/>
    <w:rsid w:val="006617B1"/>
    <w:rsid w:val="00661B91"/>
    <w:rsid w:val="00661F29"/>
    <w:rsid w:val="0066201C"/>
    <w:rsid w:val="006620AA"/>
    <w:rsid w:val="006621E7"/>
    <w:rsid w:val="0066279E"/>
    <w:rsid w:val="00663308"/>
    <w:rsid w:val="00663C70"/>
    <w:rsid w:val="00663D17"/>
    <w:rsid w:val="00664335"/>
    <w:rsid w:val="0066435C"/>
    <w:rsid w:val="00664462"/>
    <w:rsid w:val="00664693"/>
    <w:rsid w:val="00664761"/>
    <w:rsid w:val="0066606B"/>
    <w:rsid w:val="00666B0F"/>
    <w:rsid w:val="00666B20"/>
    <w:rsid w:val="00667099"/>
    <w:rsid w:val="00667529"/>
    <w:rsid w:val="00667631"/>
    <w:rsid w:val="00667726"/>
    <w:rsid w:val="006678F5"/>
    <w:rsid w:val="00667F53"/>
    <w:rsid w:val="0067011E"/>
    <w:rsid w:val="0067036E"/>
    <w:rsid w:val="0067066E"/>
    <w:rsid w:val="00670770"/>
    <w:rsid w:val="00671296"/>
    <w:rsid w:val="006714B8"/>
    <w:rsid w:val="006715A3"/>
    <w:rsid w:val="00671794"/>
    <w:rsid w:val="00671C3C"/>
    <w:rsid w:val="00672543"/>
    <w:rsid w:val="00672711"/>
    <w:rsid w:val="00672749"/>
    <w:rsid w:val="0067295E"/>
    <w:rsid w:val="00672970"/>
    <w:rsid w:val="00672C9F"/>
    <w:rsid w:val="00672F94"/>
    <w:rsid w:val="00674479"/>
    <w:rsid w:val="006746F6"/>
    <w:rsid w:val="00674A91"/>
    <w:rsid w:val="00674CD2"/>
    <w:rsid w:val="00675094"/>
    <w:rsid w:val="006753B8"/>
    <w:rsid w:val="00675C26"/>
    <w:rsid w:val="00675DAD"/>
    <w:rsid w:val="00675DC1"/>
    <w:rsid w:val="00675E9B"/>
    <w:rsid w:val="00675ECE"/>
    <w:rsid w:val="00676350"/>
    <w:rsid w:val="0067640F"/>
    <w:rsid w:val="006766DC"/>
    <w:rsid w:val="00676869"/>
    <w:rsid w:val="00676C80"/>
    <w:rsid w:val="00677341"/>
    <w:rsid w:val="006773AC"/>
    <w:rsid w:val="006776FC"/>
    <w:rsid w:val="00677A7C"/>
    <w:rsid w:val="00680031"/>
    <w:rsid w:val="006805DD"/>
    <w:rsid w:val="00680700"/>
    <w:rsid w:val="00680D37"/>
    <w:rsid w:val="00680E83"/>
    <w:rsid w:val="00681D5B"/>
    <w:rsid w:val="00681E1C"/>
    <w:rsid w:val="00682440"/>
    <w:rsid w:val="00682F64"/>
    <w:rsid w:val="006831CA"/>
    <w:rsid w:val="00683529"/>
    <w:rsid w:val="0068353E"/>
    <w:rsid w:val="00683615"/>
    <w:rsid w:val="0068372E"/>
    <w:rsid w:val="006837E3"/>
    <w:rsid w:val="006839C6"/>
    <w:rsid w:val="00684403"/>
    <w:rsid w:val="0068473D"/>
    <w:rsid w:val="0068473E"/>
    <w:rsid w:val="00684BB9"/>
    <w:rsid w:val="00684D96"/>
    <w:rsid w:val="00684ECD"/>
    <w:rsid w:val="00685514"/>
    <w:rsid w:val="006856D7"/>
    <w:rsid w:val="00685934"/>
    <w:rsid w:val="00686193"/>
    <w:rsid w:val="00686795"/>
    <w:rsid w:val="006868BE"/>
    <w:rsid w:val="00686AA5"/>
    <w:rsid w:val="00686D44"/>
    <w:rsid w:val="00686DA0"/>
    <w:rsid w:val="00686E4B"/>
    <w:rsid w:val="00686E67"/>
    <w:rsid w:val="00686F5D"/>
    <w:rsid w:val="00687AF5"/>
    <w:rsid w:val="006901D2"/>
    <w:rsid w:val="006901F5"/>
    <w:rsid w:val="0069046C"/>
    <w:rsid w:val="006904F5"/>
    <w:rsid w:val="00690933"/>
    <w:rsid w:val="006909B4"/>
    <w:rsid w:val="00691722"/>
    <w:rsid w:val="006920F7"/>
    <w:rsid w:val="00692196"/>
    <w:rsid w:val="006922DD"/>
    <w:rsid w:val="0069295F"/>
    <w:rsid w:val="006934AA"/>
    <w:rsid w:val="006937EB"/>
    <w:rsid w:val="00693F73"/>
    <w:rsid w:val="00694634"/>
    <w:rsid w:val="0069490D"/>
    <w:rsid w:val="00694A16"/>
    <w:rsid w:val="00694C86"/>
    <w:rsid w:val="00695702"/>
    <w:rsid w:val="006958F8"/>
    <w:rsid w:val="00695B80"/>
    <w:rsid w:val="00695C15"/>
    <w:rsid w:val="00695C89"/>
    <w:rsid w:val="00695FED"/>
    <w:rsid w:val="0069684F"/>
    <w:rsid w:val="00696D95"/>
    <w:rsid w:val="006970B4"/>
    <w:rsid w:val="006971F3"/>
    <w:rsid w:val="00697C1B"/>
    <w:rsid w:val="006A0018"/>
    <w:rsid w:val="006A0EA0"/>
    <w:rsid w:val="006A0F44"/>
    <w:rsid w:val="006A1E02"/>
    <w:rsid w:val="006A2083"/>
    <w:rsid w:val="006A2604"/>
    <w:rsid w:val="006A286D"/>
    <w:rsid w:val="006A2EEC"/>
    <w:rsid w:val="006A310E"/>
    <w:rsid w:val="006A333C"/>
    <w:rsid w:val="006A3A1A"/>
    <w:rsid w:val="006A43ED"/>
    <w:rsid w:val="006A4EF4"/>
    <w:rsid w:val="006A571A"/>
    <w:rsid w:val="006A642A"/>
    <w:rsid w:val="006A6954"/>
    <w:rsid w:val="006A6FA5"/>
    <w:rsid w:val="006A78A4"/>
    <w:rsid w:val="006B027C"/>
    <w:rsid w:val="006B0387"/>
    <w:rsid w:val="006B1AA6"/>
    <w:rsid w:val="006B1E33"/>
    <w:rsid w:val="006B24FD"/>
    <w:rsid w:val="006B26DF"/>
    <w:rsid w:val="006B349B"/>
    <w:rsid w:val="006B34E3"/>
    <w:rsid w:val="006B35D8"/>
    <w:rsid w:val="006B382E"/>
    <w:rsid w:val="006B3B7A"/>
    <w:rsid w:val="006B44B3"/>
    <w:rsid w:val="006B44D9"/>
    <w:rsid w:val="006B46BA"/>
    <w:rsid w:val="006B470D"/>
    <w:rsid w:val="006B4A62"/>
    <w:rsid w:val="006B4BF2"/>
    <w:rsid w:val="006B515F"/>
    <w:rsid w:val="006B599C"/>
    <w:rsid w:val="006B5F98"/>
    <w:rsid w:val="006B5FF8"/>
    <w:rsid w:val="006B6035"/>
    <w:rsid w:val="006B6249"/>
    <w:rsid w:val="006B6316"/>
    <w:rsid w:val="006B6AA1"/>
    <w:rsid w:val="006B6C4A"/>
    <w:rsid w:val="006B78CF"/>
    <w:rsid w:val="006B7AAB"/>
    <w:rsid w:val="006B7D28"/>
    <w:rsid w:val="006C01B9"/>
    <w:rsid w:val="006C0413"/>
    <w:rsid w:val="006C09EF"/>
    <w:rsid w:val="006C1598"/>
    <w:rsid w:val="006C159A"/>
    <w:rsid w:val="006C15B2"/>
    <w:rsid w:val="006C17A9"/>
    <w:rsid w:val="006C1A63"/>
    <w:rsid w:val="006C1CE4"/>
    <w:rsid w:val="006C2619"/>
    <w:rsid w:val="006C2763"/>
    <w:rsid w:val="006C30E0"/>
    <w:rsid w:val="006C311B"/>
    <w:rsid w:val="006C35C9"/>
    <w:rsid w:val="006C36DC"/>
    <w:rsid w:val="006C3E86"/>
    <w:rsid w:val="006C3EA2"/>
    <w:rsid w:val="006C4A30"/>
    <w:rsid w:val="006C4D6D"/>
    <w:rsid w:val="006C519F"/>
    <w:rsid w:val="006C588A"/>
    <w:rsid w:val="006C5A7C"/>
    <w:rsid w:val="006C5B01"/>
    <w:rsid w:val="006C6113"/>
    <w:rsid w:val="006C627E"/>
    <w:rsid w:val="006C69B3"/>
    <w:rsid w:val="006C6EBD"/>
    <w:rsid w:val="006C73F1"/>
    <w:rsid w:val="006C7B5E"/>
    <w:rsid w:val="006C7F94"/>
    <w:rsid w:val="006D093A"/>
    <w:rsid w:val="006D0ADC"/>
    <w:rsid w:val="006D170E"/>
    <w:rsid w:val="006D1882"/>
    <w:rsid w:val="006D247C"/>
    <w:rsid w:val="006D274C"/>
    <w:rsid w:val="006D2965"/>
    <w:rsid w:val="006D3044"/>
    <w:rsid w:val="006D3130"/>
    <w:rsid w:val="006D3293"/>
    <w:rsid w:val="006D39F2"/>
    <w:rsid w:val="006D3AF7"/>
    <w:rsid w:val="006D3C14"/>
    <w:rsid w:val="006D4410"/>
    <w:rsid w:val="006D454E"/>
    <w:rsid w:val="006D467E"/>
    <w:rsid w:val="006D4925"/>
    <w:rsid w:val="006D4979"/>
    <w:rsid w:val="006D4C0D"/>
    <w:rsid w:val="006D4F33"/>
    <w:rsid w:val="006D513B"/>
    <w:rsid w:val="006D52A7"/>
    <w:rsid w:val="006D5351"/>
    <w:rsid w:val="006D53B6"/>
    <w:rsid w:val="006D565F"/>
    <w:rsid w:val="006D5794"/>
    <w:rsid w:val="006D59ED"/>
    <w:rsid w:val="006D5A30"/>
    <w:rsid w:val="006D5B79"/>
    <w:rsid w:val="006D63B4"/>
    <w:rsid w:val="006D67D2"/>
    <w:rsid w:val="006D70EA"/>
    <w:rsid w:val="006D7246"/>
    <w:rsid w:val="006D7F1A"/>
    <w:rsid w:val="006E007A"/>
    <w:rsid w:val="006E0A92"/>
    <w:rsid w:val="006E0CE1"/>
    <w:rsid w:val="006E0D96"/>
    <w:rsid w:val="006E1202"/>
    <w:rsid w:val="006E1239"/>
    <w:rsid w:val="006E1302"/>
    <w:rsid w:val="006E14E9"/>
    <w:rsid w:val="006E1613"/>
    <w:rsid w:val="006E16B1"/>
    <w:rsid w:val="006E16CF"/>
    <w:rsid w:val="006E173C"/>
    <w:rsid w:val="006E1A9D"/>
    <w:rsid w:val="006E1ADC"/>
    <w:rsid w:val="006E1C59"/>
    <w:rsid w:val="006E1CC0"/>
    <w:rsid w:val="006E271B"/>
    <w:rsid w:val="006E29A8"/>
    <w:rsid w:val="006E2BB0"/>
    <w:rsid w:val="006E2C11"/>
    <w:rsid w:val="006E30AB"/>
    <w:rsid w:val="006E3437"/>
    <w:rsid w:val="006E36FA"/>
    <w:rsid w:val="006E3991"/>
    <w:rsid w:val="006E3EF9"/>
    <w:rsid w:val="006E43B7"/>
    <w:rsid w:val="006E4903"/>
    <w:rsid w:val="006E4E73"/>
    <w:rsid w:val="006E4FDA"/>
    <w:rsid w:val="006E534B"/>
    <w:rsid w:val="006E57A7"/>
    <w:rsid w:val="006E60E4"/>
    <w:rsid w:val="006E674E"/>
    <w:rsid w:val="006E6EBE"/>
    <w:rsid w:val="006E6FB1"/>
    <w:rsid w:val="006E70FC"/>
    <w:rsid w:val="006F04F5"/>
    <w:rsid w:val="006F05F9"/>
    <w:rsid w:val="006F0704"/>
    <w:rsid w:val="006F0787"/>
    <w:rsid w:val="006F07AC"/>
    <w:rsid w:val="006F1662"/>
    <w:rsid w:val="006F1BB8"/>
    <w:rsid w:val="006F1D3D"/>
    <w:rsid w:val="006F2E0F"/>
    <w:rsid w:val="006F3031"/>
    <w:rsid w:val="006F3173"/>
    <w:rsid w:val="006F3186"/>
    <w:rsid w:val="006F3364"/>
    <w:rsid w:val="006F3684"/>
    <w:rsid w:val="006F37C4"/>
    <w:rsid w:val="006F39E4"/>
    <w:rsid w:val="006F3A91"/>
    <w:rsid w:val="006F3CCB"/>
    <w:rsid w:val="006F499C"/>
    <w:rsid w:val="006F4AE1"/>
    <w:rsid w:val="006F518B"/>
    <w:rsid w:val="006F5194"/>
    <w:rsid w:val="006F51CD"/>
    <w:rsid w:val="006F5808"/>
    <w:rsid w:val="006F5C15"/>
    <w:rsid w:val="006F5CE0"/>
    <w:rsid w:val="006F687E"/>
    <w:rsid w:val="006F69BD"/>
    <w:rsid w:val="006F6A69"/>
    <w:rsid w:val="006F6C74"/>
    <w:rsid w:val="006F7379"/>
    <w:rsid w:val="006F798E"/>
    <w:rsid w:val="006F7A20"/>
    <w:rsid w:val="006F7B18"/>
    <w:rsid w:val="006F7E8B"/>
    <w:rsid w:val="00700259"/>
    <w:rsid w:val="007006DD"/>
    <w:rsid w:val="00701013"/>
    <w:rsid w:val="0070107F"/>
    <w:rsid w:val="00701258"/>
    <w:rsid w:val="00701776"/>
    <w:rsid w:val="0070185C"/>
    <w:rsid w:val="00701AAC"/>
    <w:rsid w:val="00701F54"/>
    <w:rsid w:val="00702299"/>
    <w:rsid w:val="0070229C"/>
    <w:rsid w:val="007023CA"/>
    <w:rsid w:val="00702D75"/>
    <w:rsid w:val="00703A6A"/>
    <w:rsid w:val="00703B67"/>
    <w:rsid w:val="00703F6C"/>
    <w:rsid w:val="0070400C"/>
    <w:rsid w:val="00704885"/>
    <w:rsid w:val="00704F7B"/>
    <w:rsid w:val="00705E0D"/>
    <w:rsid w:val="00705F1E"/>
    <w:rsid w:val="00706721"/>
    <w:rsid w:val="007068CF"/>
    <w:rsid w:val="00706C4C"/>
    <w:rsid w:val="007070AC"/>
    <w:rsid w:val="007070F0"/>
    <w:rsid w:val="0070741C"/>
    <w:rsid w:val="00707A96"/>
    <w:rsid w:val="00707FF4"/>
    <w:rsid w:val="0071030E"/>
    <w:rsid w:val="0071062C"/>
    <w:rsid w:val="00710E06"/>
    <w:rsid w:val="00711664"/>
    <w:rsid w:val="00711874"/>
    <w:rsid w:val="00711ACA"/>
    <w:rsid w:val="00711D4C"/>
    <w:rsid w:val="00711F93"/>
    <w:rsid w:val="007120A4"/>
    <w:rsid w:val="00712B8B"/>
    <w:rsid w:val="00712F72"/>
    <w:rsid w:val="0071354B"/>
    <w:rsid w:val="00713B51"/>
    <w:rsid w:val="00713EF8"/>
    <w:rsid w:val="0071409E"/>
    <w:rsid w:val="00714CAD"/>
    <w:rsid w:val="00714F97"/>
    <w:rsid w:val="00715867"/>
    <w:rsid w:val="007159E7"/>
    <w:rsid w:val="00715B43"/>
    <w:rsid w:val="00715B5A"/>
    <w:rsid w:val="00715BA7"/>
    <w:rsid w:val="007163B7"/>
    <w:rsid w:val="00716546"/>
    <w:rsid w:val="007167FA"/>
    <w:rsid w:val="00717735"/>
    <w:rsid w:val="00717811"/>
    <w:rsid w:val="00717883"/>
    <w:rsid w:val="00717A68"/>
    <w:rsid w:val="00717A80"/>
    <w:rsid w:val="00717B8D"/>
    <w:rsid w:val="00720283"/>
    <w:rsid w:val="0072040B"/>
    <w:rsid w:val="00720AEC"/>
    <w:rsid w:val="00720C56"/>
    <w:rsid w:val="007214F0"/>
    <w:rsid w:val="00721CFD"/>
    <w:rsid w:val="0072219F"/>
    <w:rsid w:val="007223D9"/>
    <w:rsid w:val="00722897"/>
    <w:rsid w:val="00722BE5"/>
    <w:rsid w:val="00722C32"/>
    <w:rsid w:val="00722CCF"/>
    <w:rsid w:val="007238EC"/>
    <w:rsid w:val="007239B0"/>
    <w:rsid w:val="00724418"/>
    <w:rsid w:val="00724525"/>
    <w:rsid w:val="00724845"/>
    <w:rsid w:val="00724934"/>
    <w:rsid w:val="00724B55"/>
    <w:rsid w:val="007250B6"/>
    <w:rsid w:val="007250F5"/>
    <w:rsid w:val="00725395"/>
    <w:rsid w:val="0072545A"/>
    <w:rsid w:val="00725555"/>
    <w:rsid w:val="00725958"/>
    <w:rsid w:val="00725A86"/>
    <w:rsid w:val="00725ADE"/>
    <w:rsid w:val="00726092"/>
    <w:rsid w:val="00726B16"/>
    <w:rsid w:val="00726F0B"/>
    <w:rsid w:val="007273CE"/>
    <w:rsid w:val="00727408"/>
    <w:rsid w:val="00727411"/>
    <w:rsid w:val="0072748B"/>
    <w:rsid w:val="0072783A"/>
    <w:rsid w:val="0072794B"/>
    <w:rsid w:val="007302DE"/>
    <w:rsid w:val="0073040A"/>
    <w:rsid w:val="00730AD8"/>
    <w:rsid w:val="00730C1A"/>
    <w:rsid w:val="00730E4F"/>
    <w:rsid w:val="00731058"/>
    <w:rsid w:val="00731256"/>
    <w:rsid w:val="007317B6"/>
    <w:rsid w:val="00731862"/>
    <w:rsid w:val="00731870"/>
    <w:rsid w:val="007318BF"/>
    <w:rsid w:val="00731A73"/>
    <w:rsid w:val="007324A5"/>
    <w:rsid w:val="00732911"/>
    <w:rsid w:val="007329AF"/>
    <w:rsid w:val="00732AA2"/>
    <w:rsid w:val="00732C81"/>
    <w:rsid w:val="00732FDF"/>
    <w:rsid w:val="0073350C"/>
    <w:rsid w:val="00733EC0"/>
    <w:rsid w:val="00734490"/>
    <w:rsid w:val="007344EE"/>
    <w:rsid w:val="007344FF"/>
    <w:rsid w:val="00734C97"/>
    <w:rsid w:val="007356B4"/>
    <w:rsid w:val="007364B3"/>
    <w:rsid w:val="007365FC"/>
    <w:rsid w:val="00736C95"/>
    <w:rsid w:val="007372FB"/>
    <w:rsid w:val="00737A0A"/>
    <w:rsid w:val="007400F4"/>
    <w:rsid w:val="007405DC"/>
    <w:rsid w:val="00740A21"/>
    <w:rsid w:val="00740C2A"/>
    <w:rsid w:val="00740E29"/>
    <w:rsid w:val="00740EB6"/>
    <w:rsid w:val="007415F8"/>
    <w:rsid w:val="00741EAC"/>
    <w:rsid w:val="00742755"/>
    <w:rsid w:val="00742826"/>
    <w:rsid w:val="00742C77"/>
    <w:rsid w:val="007433B9"/>
    <w:rsid w:val="007437AA"/>
    <w:rsid w:val="0074391A"/>
    <w:rsid w:val="0074476A"/>
    <w:rsid w:val="00745990"/>
    <w:rsid w:val="00745C73"/>
    <w:rsid w:val="00745F12"/>
    <w:rsid w:val="007460E7"/>
    <w:rsid w:val="00746519"/>
    <w:rsid w:val="00746C4F"/>
    <w:rsid w:val="00747987"/>
    <w:rsid w:val="00747A45"/>
    <w:rsid w:val="00747B85"/>
    <w:rsid w:val="00750068"/>
    <w:rsid w:val="00751380"/>
    <w:rsid w:val="007513AB"/>
    <w:rsid w:val="00751421"/>
    <w:rsid w:val="007515E2"/>
    <w:rsid w:val="00751917"/>
    <w:rsid w:val="00751B22"/>
    <w:rsid w:val="00752C5C"/>
    <w:rsid w:val="00752E37"/>
    <w:rsid w:val="00752FA7"/>
    <w:rsid w:val="00753588"/>
    <w:rsid w:val="0075359F"/>
    <w:rsid w:val="00753AEF"/>
    <w:rsid w:val="00753B27"/>
    <w:rsid w:val="00753B70"/>
    <w:rsid w:val="007540A1"/>
    <w:rsid w:val="007544CD"/>
    <w:rsid w:val="0075480F"/>
    <w:rsid w:val="00754975"/>
    <w:rsid w:val="00754C3B"/>
    <w:rsid w:val="00754CE4"/>
    <w:rsid w:val="00754DDA"/>
    <w:rsid w:val="00754E55"/>
    <w:rsid w:val="007552AA"/>
    <w:rsid w:val="00755382"/>
    <w:rsid w:val="00755553"/>
    <w:rsid w:val="007555F9"/>
    <w:rsid w:val="00755C43"/>
    <w:rsid w:val="00755E15"/>
    <w:rsid w:val="00756194"/>
    <w:rsid w:val="007562C3"/>
    <w:rsid w:val="00756621"/>
    <w:rsid w:val="007569B1"/>
    <w:rsid w:val="007575EA"/>
    <w:rsid w:val="00757E13"/>
    <w:rsid w:val="00757EB9"/>
    <w:rsid w:val="007603BE"/>
    <w:rsid w:val="007606A8"/>
    <w:rsid w:val="00760A41"/>
    <w:rsid w:val="00760E28"/>
    <w:rsid w:val="00760EE5"/>
    <w:rsid w:val="007611A7"/>
    <w:rsid w:val="0076145B"/>
    <w:rsid w:val="00761CA0"/>
    <w:rsid w:val="007622DD"/>
    <w:rsid w:val="007623CF"/>
    <w:rsid w:val="00763207"/>
    <w:rsid w:val="0076378A"/>
    <w:rsid w:val="00763B49"/>
    <w:rsid w:val="0076479D"/>
    <w:rsid w:val="00764E01"/>
    <w:rsid w:val="00764FA9"/>
    <w:rsid w:val="007650EB"/>
    <w:rsid w:val="00765833"/>
    <w:rsid w:val="00765F27"/>
    <w:rsid w:val="00766298"/>
    <w:rsid w:val="007663DF"/>
    <w:rsid w:val="00766749"/>
    <w:rsid w:val="007667BB"/>
    <w:rsid w:val="007667EB"/>
    <w:rsid w:val="00766FB2"/>
    <w:rsid w:val="00767C7D"/>
    <w:rsid w:val="00767D89"/>
    <w:rsid w:val="0077010F"/>
    <w:rsid w:val="00770A26"/>
    <w:rsid w:val="00770C7B"/>
    <w:rsid w:val="0077121F"/>
    <w:rsid w:val="007712F3"/>
    <w:rsid w:val="00771656"/>
    <w:rsid w:val="007718B5"/>
    <w:rsid w:val="00771B77"/>
    <w:rsid w:val="00772103"/>
    <w:rsid w:val="00772DFF"/>
    <w:rsid w:val="00773411"/>
    <w:rsid w:val="00773459"/>
    <w:rsid w:val="0077366F"/>
    <w:rsid w:val="00773984"/>
    <w:rsid w:val="00773AEF"/>
    <w:rsid w:val="00773EE1"/>
    <w:rsid w:val="007741A2"/>
    <w:rsid w:val="00774267"/>
    <w:rsid w:val="00774752"/>
    <w:rsid w:val="007753C7"/>
    <w:rsid w:val="00775760"/>
    <w:rsid w:val="00775F00"/>
    <w:rsid w:val="007761B8"/>
    <w:rsid w:val="007762B5"/>
    <w:rsid w:val="00776390"/>
    <w:rsid w:val="00776522"/>
    <w:rsid w:val="00776AA3"/>
    <w:rsid w:val="00776FD1"/>
    <w:rsid w:val="00777633"/>
    <w:rsid w:val="007777AD"/>
    <w:rsid w:val="0077780E"/>
    <w:rsid w:val="0077792B"/>
    <w:rsid w:val="00777F12"/>
    <w:rsid w:val="007802BC"/>
    <w:rsid w:val="007803C3"/>
    <w:rsid w:val="00780A5D"/>
    <w:rsid w:val="00780C2D"/>
    <w:rsid w:val="00780CF2"/>
    <w:rsid w:val="00780ECD"/>
    <w:rsid w:val="00781407"/>
    <w:rsid w:val="007818CC"/>
    <w:rsid w:val="00781C72"/>
    <w:rsid w:val="007820D4"/>
    <w:rsid w:val="007822B1"/>
    <w:rsid w:val="00782DA1"/>
    <w:rsid w:val="007832CC"/>
    <w:rsid w:val="007835EF"/>
    <w:rsid w:val="007837F0"/>
    <w:rsid w:val="00783B07"/>
    <w:rsid w:val="0078408C"/>
    <w:rsid w:val="007842F4"/>
    <w:rsid w:val="0078448D"/>
    <w:rsid w:val="00784538"/>
    <w:rsid w:val="00784678"/>
    <w:rsid w:val="00784F19"/>
    <w:rsid w:val="0078528D"/>
    <w:rsid w:val="0078596E"/>
    <w:rsid w:val="00785F4A"/>
    <w:rsid w:val="0078648E"/>
    <w:rsid w:val="00786D61"/>
    <w:rsid w:val="007870D8"/>
    <w:rsid w:val="00787313"/>
    <w:rsid w:val="00787566"/>
    <w:rsid w:val="0079010C"/>
    <w:rsid w:val="007901B3"/>
    <w:rsid w:val="00790359"/>
    <w:rsid w:val="007903F4"/>
    <w:rsid w:val="00790450"/>
    <w:rsid w:val="0079090E"/>
    <w:rsid w:val="007909F2"/>
    <w:rsid w:val="00790D73"/>
    <w:rsid w:val="00791347"/>
    <w:rsid w:val="00791A56"/>
    <w:rsid w:val="00792020"/>
    <w:rsid w:val="0079205F"/>
    <w:rsid w:val="00792B7E"/>
    <w:rsid w:val="00792E5F"/>
    <w:rsid w:val="007932BD"/>
    <w:rsid w:val="007933BC"/>
    <w:rsid w:val="0079343E"/>
    <w:rsid w:val="0079352E"/>
    <w:rsid w:val="00793799"/>
    <w:rsid w:val="00793D01"/>
    <w:rsid w:val="00793D42"/>
    <w:rsid w:val="00793F29"/>
    <w:rsid w:val="00794258"/>
    <w:rsid w:val="00794770"/>
    <w:rsid w:val="00794B95"/>
    <w:rsid w:val="00794E29"/>
    <w:rsid w:val="0079526E"/>
    <w:rsid w:val="00795ACF"/>
    <w:rsid w:val="00796323"/>
    <w:rsid w:val="007965D5"/>
    <w:rsid w:val="00796625"/>
    <w:rsid w:val="007969C5"/>
    <w:rsid w:val="00796A30"/>
    <w:rsid w:val="00796A79"/>
    <w:rsid w:val="007974BF"/>
    <w:rsid w:val="0079767C"/>
    <w:rsid w:val="00797CF0"/>
    <w:rsid w:val="007A0074"/>
    <w:rsid w:val="007A01E5"/>
    <w:rsid w:val="007A0225"/>
    <w:rsid w:val="007A05AA"/>
    <w:rsid w:val="007A08CF"/>
    <w:rsid w:val="007A0A1F"/>
    <w:rsid w:val="007A0A24"/>
    <w:rsid w:val="007A1237"/>
    <w:rsid w:val="007A13DF"/>
    <w:rsid w:val="007A1474"/>
    <w:rsid w:val="007A152F"/>
    <w:rsid w:val="007A167A"/>
    <w:rsid w:val="007A2046"/>
    <w:rsid w:val="007A2317"/>
    <w:rsid w:val="007A25ED"/>
    <w:rsid w:val="007A2630"/>
    <w:rsid w:val="007A29B7"/>
    <w:rsid w:val="007A2CA1"/>
    <w:rsid w:val="007A3027"/>
    <w:rsid w:val="007A3ACB"/>
    <w:rsid w:val="007A3C41"/>
    <w:rsid w:val="007A3D8B"/>
    <w:rsid w:val="007A3DCE"/>
    <w:rsid w:val="007A4123"/>
    <w:rsid w:val="007A425E"/>
    <w:rsid w:val="007A4364"/>
    <w:rsid w:val="007A46A6"/>
    <w:rsid w:val="007A4837"/>
    <w:rsid w:val="007A48D9"/>
    <w:rsid w:val="007A4A75"/>
    <w:rsid w:val="007A4B91"/>
    <w:rsid w:val="007A4F86"/>
    <w:rsid w:val="007A54D2"/>
    <w:rsid w:val="007A54ED"/>
    <w:rsid w:val="007A5A7B"/>
    <w:rsid w:val="007A5CD2"/>
    <w:rsid w:val="007A63B1"/>
    <w:rsid w:val="007A675A"/>
    <w:rsid w:val="007A6845"/>
    <w:rsid w:val="007A6904"/>
    <w:rsid w:val="007A6CB9"/>
    <w:rsid w:val="007A783B"/>
    <w:rsid w:val="007B068B"/>
    <w:rsid w:val="007B0A12"/>
    <w:rsid w:val="007B1879"/>
    <w:rsid w:val="007B19B7"/>
    <w:rsid w:val="007B2E11"/>
    <w:rsid w:val="007B30B1"/>
    <w:rsid w:val="007B31B9"/>
    <w:rsid w:val="007B3257"/>
    <w:rsid w:val="007B344F"/>
    <w:rsid w:val="007B34B0"/>
    <w:rsid w:val="007B353A"/>
    <w:rsid w:val="007B47EA"/>
    <w:rsid w:val="007B4883"/>
    <w:rsid w:val="007B528B"/>
    <w:rsid w:val="007B563F"/>
    <w:rsid w:val="007B5BD6"/>
    <w:rsid w:val="007B5E1A"/>
    <w:rsid w:val="007B60D6"/>
    <w:rsid w:val="007B6387"/>
    <w:rsid w:val="007B64ED"/>
    <w:rsid w:val="007B6978"/>
    <w:rsid w:val="007B7523"/>
    <w:rsid w:val="007C0710"/>
    <w:rsid w:val="007C0734"/>
    <w:rsid w:val="007C146E"/>
    <w:rsid w:val="007C1F6E"/>
    <w:rsid w:val="007C25A0"/>
    <w:rsid w:val="007C2AB9"/>
    <w:rsid w:val="007C35EE"/>
    <w:rsid w:val="007C3635"/>
    <w:rsid w:val="007C3FA4"/>
    <w:rsid w:val="007C4028"/>
    <w:rsid w:val="007C452A"/>
    <w:rsid w:val="007C47D4"/>
    <w:rsid w:val="007C4DCC"/>
    <w:rsid w:val="007C5139"/>
    <w:rsid w:val="007C5517"/>
    <w:rsid w:val="007C5636"/>
    <w:rsid w:val="007C567E"/>
    <w:rsid w:val="007C57FD"/>
    <w:rsid w:val="007C5819"/>
    <w:rsid w:val="007C5D7B"/>
    <w:rsid w:val="007C5FCD"/>
    <w:rsid w:val="007C7936"/>
    <w:rsid w:val="007C79B8"/>
    <w:rsid w:val="007C7AD5"/>
    <w:rsid w:val="007D0449"/>
    <w:rsid w:val="007D088A"/>
    <w:rsid w:val="007D0E11"/>
    <w:rsid w:val="007D0EF7"/>
    <w:rsid w:val="007D1A84"/>
    <w:rsid w:val="007D1B4A"/>
    <w:rsid w:val="007D1BDA"/>
    <w:rsid w:val="007D1DBC"/>
    <w:rsid w:val="007D218E"/>
    <w:rsid w:val="007D26AF"/>
    <w:rsid w:val="007D282B"/>
    <w:rsid w:val="007D289C"/>
    <w:rsid w:val="007D2A76"/>
    <w:rsid w:val="007D2E61"/>
    <w:rsid w:val="007D2E89"/>
    <w:rsid w:val="007D431A"/>
    <w:rsid w:val="007D44C6"/>
    <w:rsid w:val="007D4A24"/>
    <w:rsid w:val="007D4E3E"/>
    <w:rsid w:val="007D4F68"/>
    <w:rsid w:val="007D5795"/>
    <w:rsid w:val="007D5836"/>
    <w:rsid w:val="007D6444"/>
    <w:rsid w:val="007D68DC"/>
    <w:rsid w:val="007D77AB"/>
    <w:rsid w:val="007E012A"/>
    <w:rsid w:val="007E0757"/>
    <w:rsid w:val="007E12B8"/>
    <w:rsid w:val="007E12CD"/>
    <w:rsid w:val="007E15BA"/>
    <w:rsid w:val="007E1636"/>
    <w:rsid w:val="007E19F3"/>
    <w:rsid w:val="007E20B6"/>
    <w:rsid w:val="007E23BC"/>
    <w:rsid w:val="007E2893"/>
    <w:rsid w:val="007E2A2B"/>
    <w:rsid w:val="007E2C0D"/>
    <w:rsid w:val="007E312F"/>
    <w:rsid w:val="007E3154"/>
    <w:rsid w:val="007E3620"/>
    <w:rsid w:val="007E3ACF"/>
    <w:rsid w:val="007E3E6F"/>
    <w:rsid w:val="007E405E"/>
    <w:rsid w:val="007E4078"/>
    <w:rsid w:val="007E48D2"/>
    <w:rsid w:val="007E4BC8"/>
    <w:rsid w:val="007E4D72"/>
    <w:rsid w:val="007E52BA"/>
    <w:rsid w:val="007E55F6"/>
    <w:rsid w:val="007E5A19"/>
    <w:rsid w:val="007E6D73"/>
    <w:rsid w:val="007E7391"/>
    <w:rsid w:val="007E75D6"/>
    <w:rsid w:val="007E7D17"/>
    <w:rsid w:val="007E7F71"/>
    <w:rsid w:val="007F0429"/>
    <w:rsid w:val="007F072D"/>
    <w:rsid w:val="007F0A04"/>
    <w:rsid w:val="007F0FBC"/>
    <w:rsid w:val="007F0FE1"/>
    <w:rsid w:val="007F102A"/>
    <w:rsid w:val="007F1046"/>
    <w:rsid w:val="007F129A"/>
    <w:rsid w:val="007F13E7"/>
    <w:rsid w:val="007F18FE"/>
    <w:rsid w:val="007F192D"/>
    <w:rsid w:val="007F1A95"/>
    <w:rsid w:val="007F1B70"/>
    <w:rsid w:val="007F1E4F"/>
    <w:rsid w:val="007F1FAE"/>
    <w:rsid w:val="007F2471"/>
    <w:rsid w:val="007F2572"/>
    <w:rsid w:val="007F3485"/>
    <w:rsid w:val="007F416F"/>
    <w:rsid w:val="007F4764"/>
    <w:rsid w:val="007F4E90"/>
    <w:rsid w:val="007F522E"/>
    <w:rsid w:val="007F5588"/>
    <w:rsid w:val="007F5944"/>
    <w:rsid w:val="007F5B71"/>
    <w:rsid w:val="007F67D6"/>
    <w:rsid w:val="007F6D14"/>
    <w:rsid w:val="007F7683"/>
    <w:rsid w:val="007F7974"/>
    <w:rsid w:val="007F7BEE"/>
    <w:rsid w:val="007F7FA0"/>
    <w:rsid w:val="00800769"/>
    <w:rsid w:val="00800849"/>
    <w:rsid w:val="00800C79"/>
    <w:rsid w:val="008014CF"/>
    <w:rsid w:val="0080166B"/>
    <w:rsid w:val="00801CF0"/>
    <w:rsid w:val="00802225"/>
    <w:rsid w:val="0080282A"/>
    <w:rsid w:val="00802958"/>
    <w:rsid w:val="00802B7E"/>
    <w:rsid w:val="00802F8E"/>
    <w:rsid w:val="00802FF5"/>
    <w:rsid w:val="0080315F"/>
    <w:rsid w:val="00803707"/>
    <w:rsid w:val="00803BF6"/>
    <w:rsid w:val="00803CE2"/>
    <w:rsid w:val="00803D9A"/>
    <w:rsid w:val="00805269"/>
    <w:rsid w:val="00805653"/>
    <w:rsid w:val="008056A7"/>
    <w:rsid w:val="0080594C"/>
    <w:rsid w:val="008062A8"/>
    <w:rsid w:val="00806C7B"/>
    <w:rsid w:val="00806D95"/>
    <w:rsid w:val="00807216"/>
    <w:rsid w:val="0080771B"/>
    <w:rsid w:val="00807CDC"/>
    <w:rsid w:val="00807E4C"/>
    <w:rsid w:val="00810520"/>
    <w:rsid w:val="00810E44"/>
    <w:rsid w:val="0081103A"/>
    <w:rsid w:val="0081125C"/>
    <w:rsid w:val="0081156B"/>
    <w:rsid w:val="00811A53"/>
    <w:rsid w:val="00811F04"/>
    <w:rsid w:val="00812487"/>
    <w:rsid w:val="00812696"/>
    <w:rsid w:val="008127BC"/>
    <w:rsid w:val="00812899"/>
    <w:rsid w:val="008130A3"/>
    <w:rsid w:val="00813389"/>
    <w:rsid w:val="00813541"/>
    <w:rsid w:val="008137F0"/>
    <w:rsid w:val="00813B5D"/>
    <w:rsid w:val="00813DD5"/>
    <w:rsid w:val="00813EB7"/>
    <w:rsid w:val="008143E5"/>
    <w:rsid w:val="0081481D"/>
    <w:rsid w:val="008148E7"/>
    <w:rsid w:val="00814995"/>
    <w:rsid w:val="00814B8E"/>
    <w:rsid w:val="0081527E"/>
    <w:rsid w:val="00815394"/>
    <w:rsid w:val="008155A9"/>
    <w:rsid w:val="00815F47"/>
    <w:rsid w:val="00816234"/>
    <w:rsid w:val="0081643D"/>
    <w:rsid w:val="00816FBF"/>
    <w:rsid w:val="0081716F"/>
    <w:rsid w:val="008178D0"/>
    <w:rsid w:val="00817DD4"/>
    <w:rsid w:val="00820268"/>
    <w:rsid w:val="00820355"/>
    <w:rsid w:val="0082090E"/>
    <w:rsid w:val="00820CB2"/>
    <w:rsid w:val="00820F1D"/>
    <w:rsid w:val="00821108"/>
    <w:rsid w:val="0082123F"/>
    <w:rsid w:val="0082135B"/>
    <w:rsid w:val="00821395"/>
    <w:rsid w:val="00821B32"/>
    <w:rsid w:val="0082217A"/>
    <w:rsid w:val="008225E4"/>
    <w:rsid w:val="008227CA"/>
    <w:rsid w:val="0082282C"/>
    <w:rsid w:val="00822B31"/>
    <w:rsid w:val="00823144"/>
    <w:rsid w:val="008233F0"/>
    <w:rsid w:val="00823825"/>
    <w:rsid w:val="008239D1"/>
    <w:rsid w:val="00823BE7"/>
    <w:rsid w:val="0082504C"/>
    <w:rsid w:val="00825FA7"/>
    <w:rsid w:val="0082633E"/>
    <w:rsid w:val="008266B0"/>
    <w:rsid w:val="00826D60"/>
    <w:rsid w:val="00826ECB"/>
    <w:rsid w:val="008272FB"/>
    <w:rsid w:val="008278A9"/>
    <w:rsid w:val="00827D2A"/>
    <w:rsid w:val="00827E02"/>
    <w:rsid w:val="00827E97"/>
    <w:rsid w:val="00830420"/>
    <w:rsid w:val="00830442"/>
    <w:rsid w:val="0083087D"/>
    <w:rsid w:val="00830937"/>
    <w:rsid w:val="00830A58"/>
    <w:rsid w:val="00830A92"/>
    <w:rsid w:val="00830FF6"/>
    <w:rsid w:val="008310D3"/>
    <w:rsid w:val="0083163A"/>
    <w:rsid w:val="00831722"/>
    <w:rsid w:val="00831B80"/>
    <w:rsid w:val="00831EDC"/>
    <w:rsid w:val="008320A9"/>
    <w:rsid w:val="008321F5"/>
    <w:rsid w:val="0083226B"/>
    <w:rsid w:val="00832368"/>
    <w:rsid w:val="00832632"/>
    <w:rsid w:val="00833069"/>
    <w:rsid w:val="0083347C"/>
    <w:rsid w:val="00833A04"/>
    <w:rsid w:val="00833AC9"/>
    <w:rsid w:val="00834089"/>
    <w:rsid w:val="0083414D"/>
    <w:rsid w:val="008344FE"/>
    <w:rsid w:val="008358F3"/>
    <w:rsid w:val="00835D69"/>
    <w:rsid w:val="00835EB6"/>
    <w:rsid w:val="008360B4"/>
    <w:rsid w:val="00836442"/>
    <w:rsid w:val="00836E9D"/>
    <w:rsid w:val="0083753B"/>
    <w:rsid w:val="00837691"/>
    <w:rsid w:val="008377A3"/>
    <w:rsid w:val="00837C68"/>
    <w:rsid w:val="00840403"/>
    <w:rsid w:val="008408BC"/>
    <w:rsid w:val="00840B82"/>
    <w:rsid w:val="0084135C"/>
    <w:rsid w:val="00841820"/>
    <w:rsid w:val="008421D9"/>
    <w:rsid w:val="00842541"/>
    <w:rsid w:val="008425D9"/>
    <w:rsid w:val="008427DD"/>
    <w:rsid w:val="00842A9D"/>
    <w:rsid w:val="00842F6C"/>
    <w:rsid w:val="00843639"/>
    <w:rsid w:val="00843B65"/>
    <w:rsid w:val="00843DCC"/>
    <w:rsid w:val="008448BC"/>
    <w:rsid w:val="00844AB9"/>
    <w:rsid w:val="00844ED3"/>
    <w:rsid w:val="00845A91"/>
    <w:rsid w:val="00845F88"/>
    <w:rsid w:val="008463CC"/>
    <w:rsid w:val="00846412"/>
    <w:rsid w:val="00846486"/>
    <w:rsid w:val="008464BF"/>
    <w:rsid w:val="008469E1"/>
    <w:rsid w:val="008474DA"/>
    <w:rsid w:val="008476BE"/>
    <w:rsid w:val="00847E99"/>
    <w:rsid w:val="00850666"/>
    <w:rsid w:val="008506E3"/>
    <w:rsid w:val="0085076D"/>
    <w:rsid w:val="008507F0"/>
    <w:rsid w:val="00850B04"/>
    <w:rsid w:val="00850B7B"/>
    <w:rsid w:val="008513BE"/>
    <w:rsid w:val="0085166A"/>
    <w:rsid w:val="00851EBA"/>
    <w:rsid w:val="0085202A"/>
    <w:rsid w:val="00852045"/>
    <w:rsid w:val="008521C7"/>
    <w:rsid w:val="00852ADE"/>
    <w:rsid w:val="00852D74"/>
    <w:rsid w:val="00853516"/>
    <w:rsid w:val="008543E6"/>
    <w:rsid w:val="008545B1"/>
    <w:rsid w:val="00854666"/>
    <w:rsid w:val="008547ED"/>
    <w:rsid w:val="00854E3A"/>
    <w:rsid w:val="00854F05"/>
    <w:rsid w:val="00855065"/>
    <w:rsid w:val="0085532E"/>
    <w:rsid w:val="008556E2"/>
    <w:rsid w:val="008557CE"/>
    <w:rsid w:val="008558C9"/>
    <w:rsid w:val="00855D19"/>
    <w:rsid w:val="00856471"/>
    <w:rsid w:val="0085662D"/>
    <w:rsid w:val="008567D5"/>
    <w:rsid w:val="00856AEA"/>
    <w:rsid w:val="00857019"/>
    <w:rsid w:val="0085748B"/>
    <w:rsid w:val="0085782A"/>
    <w:rsid w:val="00857EC0"/>
    <w:rsid w:val="00857FB6"/>
    <w:rsid w:val="008601B1"/>
    <w:rsid w:val="008601E6"/>
    <w:rsid w:val="0086023F"/>
    <w:rsid w:val="008602E8"/>
    <w:rsid w:val="00860497"/>
    <w:rsid w:val="00860A73"/>
    <w:rsid w:val="00860B09"/>
    <w:rsid w:val="00860E4F"/>
    <w:rsid w:val="00861407"/>
    <w:rsid w:val="00861A66"/>
    <w:rsid w:val="00861FD3"/>
    <w:rsid w:val="008623D9"/>
    <w:rsid w:val="00862429"/>
    <w:rsid w:val="008626E2"/>
    <w:rsid w:val="00862C2B"/>
    <w:rsid w:val="00862EC3"/>
    <w:rsid w:val="00863166"/>
    <w:rsid w:val="00863696"/>
    <w:rsid w:val="0086394A"/>
    <w:rsid w:val="00863983"/>
    <w:rsid w:val="0086428A"/>
    <w:rsid w:val="00864341"/>
    <w:rsid w:val="008644CB"/>
    <w:rsid w:val="0086498B"/>
    <w:rsid w:val="00864DA6"/>
    <w:rsid w:val="008653A4"/>
    <w:rsid w:val="0086543F"/>
    <w:rsid w:val="0086547D"/>
    <w:rsid w:val="008658D8"/>
    <w:rsid w:val="00865955"/>
    <w:rsid w:val="00865C1B"/>
    <w:rsid w:val="00865CB7"/>
    <w:rsid w:val="00865FFA"/>
    <w:rsid w:val="00866352"/>
    <w:rsid w:val="008664FD"/>
    <w:rsid w:val="008668D2"/>
    <w:rsid w:val="00866A43"/>
    <w:rsid w:val="00866D0B"/>
    <w:rsid w:val="008670AE"/>
    <w:rsid w:val="008672F6"/>
    <w:rsid w:val="00867787"/>
    <w:rsid w:val="008678DF"/>
    <w:rsid w:val="008701A9"/>
    <w:rsid w:val="008709E4"/>
    <w:rsid w:val="00870AB4"/>
    <w:rsid w:val="00870C27"/>
    <w:rsid w:val="0087100C"/>
    <w:rsid w:val="00871699"/>
    <w:rsid w:val="0087180A"/>
    <w:rsid w:val="00871C36"/>
    <w:rsid w:val="00871FB8"/>
    <w:rsid w:val="00871FD2"/>
    <w:rsid w:val="00872187"/>
    <w:rsid w:val="008724C0"/>
    <w:rsid w:val="0087280A"/>
    <w:rsid w:val="00873054"/>
    <w:rsid w:val="00873789"/>
    <w:rsid w:val="00873799"/>
    <w:rsid w:val="00873892"/>
    <w:rsid w:val="00874136"/>
    <w:rsid w:val="00874146"/>
    <w:rsid w:val="0087439B"/>
    <w:rsid w:val="008748AA"/>
    <w:rsid w:val="00874A64"/>
    <w:rsid w:val="00874AC9"/>
    <w:rsid w:val="00874AF9"/>
    <w:rsid w:val="00874DF6"/>
    <w:rsid w:val="00874E97"/>
    <w:rsid w:val="008752A4"/>
    <w:rsid w:val="008754CD"/>
    <w:rsid w:val="0087572D"/>
    <w:rsid w:val="00875B10"/>
    <w:rsid w:val="00875DFB"/>
    <w:rsid w:val="0087636F"/>
    <w:rsid w:val="00876C10"/>
    <w:rsid w:val="00876D76"/>
    <w:rsid w:val="00877000"/>
    <w:rsid w:val="00877051"/>
    <w:rsid w:val="008771C0"/>
    <w:rsid w:val="0087755E"/>
    <w:rsid w:val="008775F6"/>
    <w:rsid w:val="00877B76"/>
    <w:rsid w:val="008800A2"/>
    <w:rsid w:val="0088090E"/>
    <w:rsid w:val="008809DE"/>
    <w:rsid w:val="00880D67"/>
    <w:rsid w:val="00881507"/>
    <w:rsid w:val="00882106"/>
    <w:rsid w:val="008825BB"/>
    <w:rsid w:val="00882673"/>
    <w:rsid w:val="00883D8B"/>
    <w:rsid w:val="008842A6"/>
    <w:rsid w:val="00884516"/>
    <w:rsid w:val="00884BF2"/>
    <w:rsid w:val="008856B6"/>
    <w:rsid w:val="0088596A"/>
    <w:rsid w:val="00885C12"/>
    <w:rsid w:val="00885CF2"/>
    <w:rsid w:val="008860AB"/>
    <w:rsid w:val="00886A38"/>
    <w:rsid w:val="00886ED8"/>
    <w:rsid w:val="0088718E"/>
    <w:rsid w:val="00887C83"/>
    <w:rsid w:val="00887D36"/>
    <w:rsid w:val="0089017C"/>
    <w:rsid w:val="0089062C"/>
    <w:rsid w:val="00890850"/>
    <w:rsid w:val="00890B02"/>
    <w:rsid w:val="00890C37"/>
    <w:rsid w:val="00890C80"/>
    <w:rsid w:val="00891128"/>
    <w:rsid w:val="0089134A"/>
    <w:rsid w:val="0089161D"/>
    <w:rsid w:val="008919B6"/>
    <w:rsid w:val="00891C62"/>
    <w:rsid w:val="00891D8B"/>
    <w:rsid w:val="0089271C"/>
    <w:rsid w:val="00892CB2"/>
    <w:rsid w:val="00893080"/>
    <w:rsid w:val="008931C4"/>
    <w:rsid w:val="00893FF9"/>
    <w:rsid w:val="008943DD"/>
    <w:rsid w:val="0089443D"/>
    <w:rsid w:val="00894B1B"/>
    <w:rsid w:val="00894EE8"/>
    <w:rsid w:val="00894F4F"/>
    <w:rsid w:val="00895077"/>
    <w:rsid w:val="008952D6"/>
    <w:rsid w:val="00895738"/>
    <w:rsid w:val="008959BC"/>
    <w:rsid w:val="00895C92"/>
    <w:rsid w:val="00895CD6"/>
    <w:rsid w:val="0089645F"/>
    <w:rsid w:val="00896F6B"/>
    <w:rsid w:val="00897138"/>
    <w:rsid w:val="008972AC"/>
    <w:rsid w:val="00897761"/>
    <w:rsid w:val="00897A2E"/>
    <w:rsid w:val="008A0107"/>
    <w:rsid w:val="008A0801"/>
    <w:rsid w:val="008A1448"/>
    <w:rsid w:val="008A15C3"/>
    <w:rsid w:val="008A1CEA"/>
    <w:rsid w:val="008A25DC"/>
    <w:rsid w:val="008A2CD5"/>
    <w:rsid w:val="008A2DC7"/>
    <w:rsid w:val="008A353F"/>
    <w:rsid w:val="008A3612"/>
    <w:rsid w:val="008A3B98"/>
    <w:rsid w:val="008A451B"/>
    <w:rsid w:val="008A4A5B"/>
    <w:rsid w:val="008A4AD7"/>
    <w:rsid w:val="008A4AFF"/>
    <w:rsid w:val="008A4CB8"/>
    <w:rsid w:val="008A4E73"/>
    <w:rsid w:val="008A5349"/>
    <w:rsid w:val="008A54B2"/>
    <w:rsid w:val="008A5534"/>
    <w:rsid w:val="008A5F00"/>
    <w:rsid w:val="008A643A"/>
    <w:rsid w:val="008A695F"/>
    <w:rsid w:val="008A6BC9"/>
    <w:rsid w:val="008A6D00"/>
    <w:rsid w:val="008A7187"/>
    <w:rsid w:val="008A7236"/>
    <w:rsid w:val="008A7349"/>
    <w:rsid w:val="008A7596"/>
    <w:rsid w:val="008B0408"/>
    <w:rsid w:val="008B0825"/>
    <w:rsid w:val="008B0ACC"/>
    <w:rsid w:val="008B12C5"/>
    <w:rsid w:val="008B12D3"/>
    <w:rsid w:val="008B13EA"/>
    <w:rsid w:val="008B2117"/>
    <w:rsid w:val="008B252B"/>
    <w:rsid w:val="008B2F96"/>
    <w:rsid w:val="008B32FD"/>
    <w:rsid w:val="008B3447"/>
    <w:rsid w:val="008B38E0"/>
    <w:rsid w:val="008B399C"/>
    <w:rsid w:val="008B3A15"/>
    <w:rsid w:val="008B3F3A"/>
    <w:rsid w:val="008B3FE5"/>
    <w:rsid w:val="008B4290"/>
    <w:rsid w:val="008B4304"/>
    <w:rsid w:val="008B4438"/>
    <w:rsid w:val="008B44C2"/>
    <w:rsid w:val="008B4765"/>
    <w:rsid w:val="008B4B30"/>
    <w:rsid w:val="008B4F02"/>
    <w:rsid w:val="008B560A"/>
    <w:rsid w:val="008B56E1"/>
    <w:rsid w:val="008B571E"/>
    <w:rsid w:val="008B580A"/>
    <w:rsid w:val="008B5FC2"/>
    <w:rsid w:val="008B6625"/>
    <w:rsid w:val="008B6AD1"/>
    <w:rsid w:val="008B6BE5"/>
    <w:rsid w:val="008B6C15"/>
    <w:rsid w:val="008B6E3D"/>
    <w:rsid w:val="008B71CE"/>
    <w:rsid w:val="008B7411"/>
    <w:rsid w:val="008B75AE"/>
    <w:rsid w:val="008B7E6A"/>
    <w:rsid w:val="008B7FD2"/>
    <w:rsid w:val="008C0637"/>
    <w:rsid w:val="008C0700"/>
    <w:rsid w:val="008C08F8"/>
    <w:rsid w:val="008C09F5"/>
    <w:rsid w:val="008C0A0E"/>
    <w:rsid w:val="008C0C27"/>
    <w:rsid w:val="008C1B69"/>
    <w:rsid w:val="008C1E4F"/>
    <w:rsid w:val="008C256E"/>
    <w:rsid w:val="008C2601"/>
    <w:rsid w:val="008C2802"/>
    <w:rsid w:val="008C2E32"/>
    <w:rsid w:val="008C324F"/>
    <w:rsid w:val="008C3415"/>
    <w:rsid w:val="008C349A"/>
    <w:rsid w:val="008C34BB"/>
    <w:rsid w:val="008C3694"/>
    <w:rsid w:val="008C3888"/>
    <w:rsid w:val="008C4102"/>
    <w:rsid w:val="008C433B"/>
    <w:rsid w:val="008C4776"/>
    <w:rsid w:val="008C4C8B"/>
    <w:rsid w:val="008C52ED"/>
    <w:rsid w:val="008C52F7"/>
    <w:rsid w:val="008C5B2E"/>
    <w:rsid w:val="008C5CBB"/>
    <w:rsid w:val="008C6C81"/>
    <w:rsid w:val="008C72A4"/>
    <w:rsid w:val="008C793F"/>
    <w:rsid w:val="008C7A56"/>
    <w:rsid w:val="008C7CB4"/>
    <w:rsid w:val="008C7F93"/>
    <w:rsid w:val="008D04C8"/>
    <w:rsid w:val="008D0591"/>
    <w:rsid w:val="008D0869"/>
    <w:rsid w:val="008D0A3D"/>
    <w:rsid w:val="008D0B47"/>
    <w:rsid w:val="008D0E9B"/>
    <w:rsid w:val="008D105A"/>
    <w:rsid w:val="008D1161"/>
    <w:rsid w:val="008D1783"/>
    <w:rsid w:val="008D1D51"/>
    <w:rsid w:val="008D1E36"/>
    <w:rsid w:val="008D1EE0"/>
    <w:rsid w:val="008D2B62"/>
    <w:rsid w:val="008D3278"/>
    <w:rsid w:val="008D32C7"/>
    <w:rsid w:val="008D37DE"/>
    <w:rsid w:val="008D3812"/>
    <w:rsid w:val="008D38D5"/>
    <w:rsid w:val="008D3CD6"/>
    <w:rsid w:val="008D3CDD"/>
    <w:rsid w:val="008D3E3B"/>
    <w:rsid w:val="008D43A4"/>
    <w:rsid w:val="008D4D20"/>
    <w:rsid w:val="008D4F4D"/>
    <w:rsid w:val="008D5089"/>
    <w:rsid w:val="008D51F5"/>
    <w:rsid w:val="008D5476"/>
    <w:rsid w:val="008D6EB6"/>
    <w:rsid w:val="008D7190"/>
    <w:rsid w:val="008D77E5"/>
    <w:rsid w:val="008D79CC"/>
    <w:rsid w:val="008D7F7C"/>
    <w:rsid w:val="008E01FF"/>
    <w:rsid w:val="008E0506"/>
    <w:rsid w:val="008E06BB"/>
    <w:rsid w:val="008E0972"/>
    <w:rsid w:val="008E0F54"/>
    <w:rsid w:val="008E12B0"/>
    <w:rsid w:val="008E137C"/>
    <w:rsid w:val="008E1456"/>
    <w:rsid w:val="008E14A5"/>
    <w:rsid w:val="008E1667"/>
    <w:rsid w:val="008E1879"/>
    <w:rsid w:val="008E1FED"/>
    <w:rsid w:val="008E25A6"/>
    <w:rsid w:val="008E261E"/>
    <w:rsid w:val="008E3278"/>
    <w:rsid w:val="008E32D3"/>
    <w:rsid w:val="008E39AA"/>
    <w:rsid w:val="008E3C43"/>
    <w:rsid w:val="008E3CF4"/>
    <w:rsid w:val="008E4036"/>
    <w:rsid w:val="008E4A5E"/>
    <w:rsid w:val="008E4B49"/>
    <w:rsid w:val="008E4C65"/>
    <w:rsid w:val="008E4E2D"/>
    <w:rsid w:val="008E4E5A"/>
    <w:rsid w:val="008E4F4D"/>
    <w:rsid w:val="008E508D"/>
    <w:rsid w:val="008E5186"/>
    <w:rsid w:val="008E543B"/>
    <w:rsid w:val="008E58DD"/>
    <w:rsid w:val="008E5958"/>
    <w:rsid w:val="008E5CB7"/>
    <w:rsid w:val="008E6B84"/>
    <w:rsid w:val="008E71B9"/>
    <w:rsid w:val="008E79AA"/>
    <w:rsid w:val="008E7CE1"/>
    <w:rsid w:val="008E7D23"/>
    <w:rsid w:val="008E7DA0"/>
    <w:rsid w:val="008F0134"/>
    <w:rsid w:val="008F053D"/>
    <w:rsid w:val="008F0721"/>
    <w:rsid w:val="008F10A4"/>
    <w:rsid w:val="008F1148"/>
    <w:rsid w:val="008F18E0"/>
    <w:rsid w:val="008F18FC"/>
    <w:rsid w:val="008F2E53"/>
    <w:rsid w:val="008F2F39"/>
    <w:rsid w:val="008F34B0"/>
    <w:rsid w:val="008F3958"/>
    <w:rsid w:val="008F3D87"/>
    <w:rsid w:val="008F3E6F"/>
    <w:rsid w:val="008F3E7F"/>
    <w:rsid w:val="008F3F2F"/>
    <w:rsid w:val="008F4029"/>
    <w:rsid w:val="008F419D"/>
    <w:rsid w:val="008F42D9"/>
    <w:rsid w:val="008F4358"/>
    <w:rsid w:val="008F4546"/>
    <w:rsid w:val="008F4630"/>
    <w:rsid w:val="008F46B8"/>
    <w:rsid w:val="008F4B45"/>
    <w:rsid w:val="008F52C3"/>
    <w:rsid w:val="008F5B3C"/>
    <w:rsid w:val="008F5CC3"/>
    <w:rsid w:val="008F5FF8"/>
    <w:rsid w:val="008F60AB"/>
    <w:rsid w:val="008F658A"/>
    <w:rsid w:val="008F69F9"/>
    <w:rsid w:val="008F737A"/>
    <w:rsid w:val="008F746A"/>
    <w:rsid w:val="008F77E4"/>
    <w:rsid w:val="008F7ECE"/>
    <w:rsid w:val="009005D5"/>
    <w:rsid w:val="009007A1"/>
    <w:rsid w:val="00900908"/>
    <w:rsid w:val="009013CE"/>
    <w:rsid w:val="00901B98"/>
    <w:rsid w:val="00901D2C"/>
    <w:rsid w:val="00902070"/>
    <w:rsid w:val="00902330"/>
    <w:rsid w:val="00902354"/>
    <w:rsid w:val="00902849"/>
    <w:rsid w:val="00902D18"/>
    <w:rsid w:val="009030E3"/>
    <w:rsid w:val="009037CC"/>
    <w:rsid w:val="009037E1"/>
    <w:rsid w:val="00903CA2"/>
    <w:rsid w:val="00904D91"/>
    <w:rsid w:val="00905251"/>
    <w:rsid w:val="009052CE"/>
    <w:rsid w:val="00906066"/>
    <w:rsid w:val="009069DF"/>
    <w:rsid w:val="00906B74"/>
    <w:rsid w:val="00906BE2"/>
    <w:rsid w:val="00906EFE"/>
    <w:rsid w:val="009076B9"/>
    <w:rsid w:val="00907BBB"/>
    <w:rsid w:val="009106D6"/>
    <w:rsid w:val="009108AA"/>
    <w:rsid w:val="00910982"/>
    <w:rsid w:val="00910BE5"/>
    <w:rsid w:val="00910E4F"/>
    <w:rsid w:val="009111F9"/>
    <w:rsid w:val="009114F3"/>
    <w:rsid w:val="00911596"/>
    <w:rsid w:val="009116B5"/>
    <w:rsid w:val="0091187B"/>
    <w:rsid w:val="00911931"/>
    <w:rsid w:val="0091206E"/>
    <w:rsid w:val="009122FE"/>
    <w:rsid w:val="0091241F"/>
    <w:rsid w:val="00912B24"/>
    <w:rsid w:val="00912EBD"/>
    <w:rsid w:val="0091390D"/>
    <w:rsid w:val="00913E54"/>
    <w:rsid w:val="00913F17"/>
    <w:rsid w:val="00914253"/>
    <w:rsid w:val="0091478B"/>
    <w:rsid w:val="00914B27"/>
    <w:rsid w:val="00914B52"/>
    <w:rsid w:val="00914CF9"/>
    <w:rsid w:val="00914F56"/>
    <w:rsid w:val="00915458"/>
    <w:rsid w:val="00915695"/>
    <w:rsid w:val="00915922"/>
    <w:rsid w:val="0091599F"/>
    <w:rsid w:val="00915EB6"/>
    <w:rsid w:val="009160A8"/>
    <w:rsid w:val="009160D2"/>
    <w:rsid w:val="00916F24"/>
    <w:rsid w:val="009171BF"/>
    <w:rsid w:val="00917BAB"/>
    <w:rsid w:val="00917E00"/>
    <w:rsid w:val="00920E0A"/>
    <w:rsid w:val="009212A9"/>
    <w:rsid w:val="0092153D"/>
    <w:rsid w:val="009219B8"/>
    <w:rsid w:val="009228CC"/>
    <w:rsid w:val="00922AE8"/>
    <w:rsid w:val="00922F01"/>
    <w:rsid w:val="00923051"/>
    <w:rsid w:val="009232AF"/>
    <w:rsid w:val="00923DB4"/>
    <w:rsid w:val="00924036"/>
    <w:rsid w:val="00924898"/>
    <w:rsid w:val="00924CE4"/>
    <w:rsid w:val="00924D2D"/>
    <w:rsid w:val="00926FB6"/>
    <w:rsid w:val="00927036"/>
    <w:rsid w:val="009276EC"/>
    <w:rsid w:val="0092771D"/>
    <w:rsid w:val="00930066"/>
    <w:rsid w:val="009303A0"/>
    <w:rsid w:val="009303E3"/>
    <w:rsid w:val="00930417"/>
    <w:rsid w:val="0093082D"/>
    <w:rsid w:val="00930A66"/>
    <w:rsid w:val="00930C0D"/>
    <w:rsid w:val="00931145"/>
    <w:rsid w:val="009312A9"/>
    <w:rsid w:val="0093146F"/>
    <w:rsid w:val="009317A2"/>
    <w:rsid w:val="00931AA1"/>
    <w:rsid w:val="00931BD7"/>
    <w:rsid w:val="00931C29"/>
    <w:rsid w:val="00932301"/>
    <w:rsid w:val="00932AAE"/>
    <w:rsid w:val="00932BB1"/>
    <w:rsid w:val="00932C81"/>
    <w:rsid w:val="00932E80"/>
    <w:rsid w:val="00932EF5"/>
    <w:rsid w:val="00933224"/>
    <w:rsid w:val="00933729"/>
    <w:rsid w:val="00933CA0"/>
    <w:rsid w:val="00933DFD"/>
    <w:rsid w:val="0093435C"/>
    <w:rsid w:val="00935366"/>
    <w:rsid w:val="009364CF"/>
    <w:rsid w:val="00936544"/>
    <w:rsid w:val="00936D07"/>
    <w:rsid w:val="00937204"/>
    <w:rsid w:val="0093766F"/>
    <w:rsid w:val="0093771C"/>
    <w:rsid w:val="00937E91"/>
    <w:rsid w:val="009402BA"/>
    <w:rsid w:val="009404B9"/>
    <w:rsid w:val="009404CB"/>
    <w:rsid w:val="00940726"/>
    <w:rsid w:val="00940755"/>
    <w:rsid w:val="009407E7"/>
    <w:rsid w:val="00940DCF"/>
    <w:rsid w:val="00940E79"/>
    <w:rsid w:val="009410F2"/>
    <w:rsid w:val="009412DE"/>
    <w:rsid w:val="00941AF1"/>
    <w:rsid w:val="00941B37"/>
    <w:rsid w:val="00941B53"/>
    <w:rsid w:val="009423B5"/>
    <w:rsid w:val="009423DA"/>
    <w:rsid w:val="00942404"/>
    <w:rsid w:val="009425DA"/>
    <w:rsid w:val="00942617"/>
    <w:rsid w:val="009428B8"/>
    <w:rsid w:val="00942D62"/>
    <w:rsid w:val="00943051"/>
    <w:rsid w:val="00943838"/>
    <w:rsid w:val="00943BB7"/>
    <w:rsid w:val="00943DB4"/>
    <w:rsid w:val="009443D0"/>
    <w:rsid w:val="009446EE"/>
    <w:rsid w:val="00944A17"/>
    <w:rsid w:val="00944CAF"/>
    <w:rsid w:val="0094517A"/>
    <w:rsid w:val="009458BA"/>
    <w:rsid w:val="00945B96"/>
    <w:rsid w:val="00945C60"/>
    <w:rsid w:val="00945CEE"/>
    <w:rsid w:val="00945E47"/>
    <w:rsid w:val="0094620E"/>
    <w:rsid w:val="00946288"/>
    <w:rsid w:val="00946885"/>
    <w:rsid w:val="00946937"/>
    <w:rsid w:val="00946DB8"/>
    <w:rsid w:val="00946EB0"/>
    <w:rsid w:val="0094784B"/>
    <w:rsid w:val="00947E36"/>
    <w:rsid w:val="009507AE"/>
    <w:rsid w:val="00950E7F"/>
    <w:rsid w:val="009512E4"/>
    <w:rsid w:val="0095139C"/>
    <w:rsid w:val="00951B1D"/>
    <w:rsid w:val="00951EE6"/>
    <w:rsid w:val="0095204A"/>
    <w:rsid w:val="00952C41"/>
    <w:rsid w:val="00953409"/>
    <w:rsid w:val="00954AB7"/>
    <w:rsid w:val="00955487"/>
    <w:rsid w:val="00955864"/>
    <w:rsid w:val="00955E37"/>
    <w:rsid w:val="00955F4F"/>
    <w:rsid w:val="00955F8C"/>
    <w:rsid w:val="00956DD6"/>
    <w:rsid w:val="00956EDA"/>
    <w:rsid w:val="00957259"/>
    <w:rsid w:val="0095728F"/>
    <w:rsid w:val="00957773"/>
    <w:rsid w:val="009579BE"/>
    <w:rsid w:val="00957A8B"/>
    <w:rsid w:val="00957B3D"/>
    <w:rsid w:val="00957C99"/>
    <w:rsid w:val="00957CE2"/>
    <w:rsid w:val="00960115"/>
    <w:rsid w:val="0096022C"/>
    <w:rsid w:val="009603B5"/>
    <w:rsid w:val="009605F0"/>
    <w:rsid w:val="00960D2E"/>
    <w:rsid w:val="009612E2"/>
    <w:rsid w:val="009619E8"/>
    <w:rsid w:val="00961B39"/>
    <w:rsid w:val="00962340"/>
    <w:rsid w:val="009628AA"/>
    <w:rsid w:val="00962EEE"/>
    <w:rsid w:val="0096326B"/>
    <w:rsid w:val="00963631"/>
    <w:rsid w:val="0096365F"/>
    <w:rsid w:val="00963B6D"/>
    <w:rsid w:val="00963C39"/>
    <w:rsid w:val="0096460D"/>
    <w:rsid w:val="00964B32"/>
    <w:rsid w:val="0096538A"/>
    <w:rsid w:val="00965604"/>
    <w:rsid w:val="009657C4"/>
    <w:rsid w:val="00965884"/>
    <w:rsid w:val="00965FFE"/>
    <w:rsid w:val="009664B8"/>
    <w:rsid w:val="009668B5"/>
    <w:rsid w:val="00966CBF"/>
    <w:rsid w:val="009673F5"/>
    <w:rsid w:val="009676E5"/>
    <w:rsid w:val="0096797F"/>
    <w:rsid w:val="00967AC0"/>
    <w:rsid w:val="00967B39"/>
    <w:rsid w:val="00967BD9"/>
    <w:rsid w:val="00970716"/>
    <w:rsid w:val="009714FA"/>
    <w:rsid w:val="0097156A"/>
    <w:rsid w:val="00971761"/>
    <w:rsid w:val="00971E4F"/>
    <w:rsid w:val="0097220B"/>
    <w:rsid w:val="00972306"/>
    <w:rsid w:val="00973162"/>
    <w:rsid w:val="009736BD"/>
    <w:rsid w:val="009737F3"/>
    <w:rsid w:val="009738CD"/>
    <w:rsid w:val="00973C88"/>
    <w:rsid w:val="00973E78"/>
    <w:rsid w:val="00974264"/>
    <w:rsid w:val="00974366"/>
    <w:rsid w:val="009744E8"/>
    <w:rsid w:val="00974A2D"/>
    <w:rsid w:val="00974D3C"/>
    <w:rsid w:val="00975448"/>
    <w:rsid w:val="00975937"/>
    <w:rsid w:val="00975FA4"/>
    <w:rsid w:val="00976458"/>
    <w:rsid w:val="00976BF7"/>
    <w:rsid w:val="00976D58"/>
    <w:rsid w:val="00976E0D"/>
    <w:rsid w:val="00977387"/>
    <w:rsid w:val="009775E2"/>
    <w:rsid w:val="0097776E"/>
    <w:rsid w:val="00977B52"/>
    <w:rsid w:val="009806D3"/>
    <w:rsid w:val="00980BDE"/>
    <w:rsid w:val="009811BF"/>
    <w:rsid w:val="009819B3"/>
    <w:rsid w:val="0098219E"/>
    <w:rsid w:val="0098244F"/>
    <w:rsid w:val="00982551"/>
    <w:rsid w:val="00982750"/>
    <w:rsid w:val="00982F3E"/>
    <w:rsid w:val="0098319C"/>
    <w:rsid w:val="0098328E"/>
    <w:rsid w:val="009835A5"/>
    <w:rsid w:val="00983B61"/>
    <w:rsid w:val="00983BC7"/>
    <w:rsid w:val="00984026"/>
    <w:rsid w:val="0098424D"/>
    <w:rsid w:val="00984B86"/>
    <w:rsid w:val="00984C5C"/>
    <w:rsid w:val="00984E42"/>
    <w:rsid w:val="00985427"/>
    <w:rsid w:val="009854A4"/>
    <w:rsid w:val="009856F1"/>
    <w:rsid w:val="0098587B"/>
    <w:rsid w:val="00986A33"/>
    <w:rsid w:val="00986FB3"/>
    <w:rsid w:val="0098726B"/>
    <w:rsid w:val="00987356"/>
    <w:rsid w:val="0098770F"/>
    <w:rsid w:val="00987B6D"/>
    <w:rsid w:val="00987C87"/>
    <w:rsid w:val="00987F24"/>
    <w:rsid w:val="0099061A"/>
    <w:rsid w:val="00990D46"/>
    <w:rsid w:val="00990EA4"/>
    <w:rsid w:val="00991B99"/>
    <w:rsid w:val="0099273B"/>
    <w:rsid w:val="00992874"/>
    <w:rsid w:val="00992C15"/>
    <w:rsid w:val="00993387"/>
    <w:rsid w:val="0099376E"/>
    <w:rsid w:val="00993A04"/>
    <w:rsid w:val="00993A96"/>
    <w:rsid w:val="00993CB3"/>
    <w:rsid w:val="00993D99"/>
    <w:rsid w:val="009942D4"/>
    <w:rsid w:val="009947A0"/>
    <w:rsid w:val="009949F5"/>
    <w:rsid w:val="00994A18"/>
    <w:rsid w:val="00994E42"/>
    <w:rsid w:val="0099545A"/>
    <w:rsid w:val="009956B9"/>
    <w:rsid w:val="0099584C"/>
    <w:rsid w:val="0099594D"/>
    <w:rsid w:val="00995AFA"/>
    <w:rsid w:val="00995E24"/>
    <w:rsid w:val="009965BB"/>
    <w:rsid w:val="0099681D"/>
    <w:rsid w:val="00996884"/>
    <w:rsid w:val="009968E8"/>
    <w:rsid w:val="009969B2"/>
    <w:rsid w:val="00996C09"/>
    <w:rsid w:val="00996E32"/>
    <w:rsid w:val="00996E76"/>
    <w:rsid w:val="009975FD"/>
    <w:rsid w:val="009977AC"/>
    <w:rsid w:val="00997930"/>
    <w:rsid w:val="009A064D"/>
    <w:rsid w:val="009A0924"/>
    <w:rsid w:val="009A102C"/>
    <w:rsid w:val="009A145C"/>
    <w:rsid w:val="009A1759"/>
    <w:rsid w:val="009A198E"/>
    <w:rsid w:val="009A1D1E"/>
    <w:rsid w:val="009A1EDC"/>
    <w:rsid w:val="009A1F78"/>
    <w:rsid w:val="009A2813"/>
    <w:rsid w:val="009A2B29"/>
    <w:rsid w:val="009A32BA"/>
    <w:rsid w:val="009A32F7"/>
    <w:rsid w:val="009A38BA"/>
    <w:rsid w:val="009A3C86"/>
    <w:rsid w:val="009A3DD8"/>
    <w:rsid w:val="009A3DD9"/>
    <w:rsid w:val="009A41FC"/>
    <w:rsid w:val="009A4BE8"/>
    <w:rsid w:val="009A4C82"/>
    <w:rsid w:val="009A4CB1"/>
    <w:rsid w:val="009A4DC8"/>
    <w:rsid w:val="009A4F0E"/>
    <w:rsid w:val="009A5463"/>
    <w:rsid w:val="009A5A0E"/>
    <w:rsid w:val="009A6065"/>
    <w:rsid w:val="009A6190"/>
    <w:rsid w:val="009A6300"/>
    <w:rsid w:val="009A6694"/>
    <w:rsid w:val="009A6929"/>
    <w:rsid w:val="009A6BB8"/>
    <w:rsid w:val="009A6D2E"/>
    <w:rsid w:val="009A750E"/>
    <w:rsid w:val="009A782A"/>
    <w:rsid w:val="009A7C32"/>
    <w:rsid w:val="009B04DD"/>
    <w:rsid w:val="009B08BB"/>
    <w:rsid w:val="009B09F6"/>
    <w:rsid w:val="009B0B91"/>
    <w:rsid w:val="009B0F39"/>
    <w:rsid w:val="009B122C"/>
    <w:rsid w:val="009B1647"/>
    <w:rsid w:val="009B17B8"/>
    <w:rsid w:val="009B17D8"/>
    <w:rsid w:val="009B18F0"/>
    <w:rsid w:val="009B1C52"/>
    <w:rsid w:val="009B1D47"/>
    <w:rsid w:val="009B20A0"/>
    <w:rsid w:val="009B2A6D"/>
    <w:rsid w:val="009B2DA2"/>
    <w:rsid w:val="009B2FC7"/>
    <w:rsid w:val="009B3101"/>
    <w:rsid w:val="009B3176"/>
    <w:rsid w:val="009B331B"/>
    <w:rsid w:val="009B381C"/>
    <w:rsid w:val="009B38C1"/>
    <w:rsid w:val="009B3E66"/>
    <w:rsid w:val="009B3FB2"/>
    <w:rsid w:val="009B4291"/>
    <w:rsid w:val="009B45C6"/>
    <w:rsid w:val="009B45E0"/>
    <w:rsid w:val="009B4741"/>
    <w:rsid w:val="009B54D8"/>
    <w:rsid w:val="009B58D4"/>
    <w:rsid w:val="009B5929"/>
    <w:rsid w:val="009B5C2A"/>
    <w:rsid w:val="009B5CED"/>
    <w:rsid w:val="009B5DF1"/>
    <w:rsid w:val="009B5F66"/>
    <w:rsid w:val="009B6162"/>
    <w:rsid w:val="009B6743"/>
    <w:rsid w:val="009B6CCD"/>
    <w:rsid w:val="009B70D4"/>
    <w:rsid w:val="009B7472"/>
    <w:rsid w:val="009B7819"/>
    <w:rsid w:val="009C0B44"/>
    <w:rsid w:val="009C0E0D"/>
    <w:rsid w:val="009C0E11"/>
    <w:rsid w:val="009C0EB6"/>
    <w:rsid w:val="009C10AA"/>
    <w:rsid w:val="009C10BD"/>
    <w:rsid w:val="009C1188"/>
    <w:rsid w:val="009C1193"/>
    <w:rsid w:val="009C1A7E"/>
    <w:rsid w:val="009C1D36"/>
    <w:rsid w:val="009C2CE8"/>
    <w:rsid w:val="009C343F"/>
    <w:rsid w:val="009C34CC"/>
    <w:rsid w:val="009C35D6"/>
    <w:rsid w:val="009C3975"/>
    <w:rsid w:val="009C438A"/>
    <w:rsid w:val="009C461A"/>
    <w:rsid w:val="009C4685"/>
    <w:rsid w:val="009C4768"/>
    <w:rsid w:val="009C4F00"/>
    <w:rsid w:val="009C573E"/>
    <w:rsid w:val="009C5D6A"/>
    <w:rsid w:val="009C613B"/>
    <w:rsid w:val="009C703C"/>
    <w:rsid w:val="009C71EF"/>
    <w:rsid w:val="009C753D"/>
    <w:rsid w:val="009C79FD"/>
    <w:rsid w:val="009D040A"/>
    <w:rsid w:val="009D0630"/>
    <w:rsid w:val="009D0697"/>
    <w:rsid w:val="009D0874"/>
    <w:rsid w:val="009D0C21"/>
    <w:rsid w:val="009D180F"/>
    <w:rsid w:val="009D1A9F"/>
    <w:rsid w:val="009D1B8C"/>
    <w:rsid w:val="009D1CB0"/>
    <w:rsid w:val="009D1D8B"/>
    <w:rsid w:val="009D1F25"/>
    <w:rsid w:val="009D2403"/>
    <w:rsid w:val="009D2800"/>
    <w:rsid w:val="009D2A70"/>
    <w:rsid w:val="009D2D75"/>
    <w:rsid w:val="009D3B5F"/>
    <w:rsid w:val="009D3FF1"/>
    <w:rsid w:val="009D455A"/>
    <w:rsid w:val="009D458E"/>
    <w:rsid w:val="009D52B0"/>
    <w:rsid w:val="009D6022"/>
    <w:rsid w:val="009D6B96"/>
    <w:rsid w:val="009D6C9F"/>
    <w:rsid w:val="009D6CD0"/>
    <w:rsid w:val="009D6CE8"/>
    <w:rsid w:val="009D733D"/>
    <w:rsid w:val="009D7AAF"/>
    <w:rsid w:val="009D7D07"/>
    <w:rsid w:val="009E032E"/>
    <w:rsid w:val="009E03FF"/>
    <w:rsid w:val="009E08B6"/>
    <w:rsid w:val="009E0C06"/>
    <w:rsid w:val="009E1751"/>
    <w:rsid w:val="009E1AC8"/>
    <w:rsid w:val="009E1BC5"/>
    <w:rsid w:val="009E1FE3"/>
    <w:rsid w:val="009E2031"/>
    <w:rsid w:val="009E219D"/>
    <w:rsid w:val="009E2332"/>
    <w:rsid w:val="009E26F7"/>
    <w:rsid w:val="009E2803"/>
    <w:rsid w:val="009E2E36"/>
    <w:rsid w:val="009E30F3"/>
    <w:rsid w:val="009E34FA"/>
    <w:rsid w:val="009E3CE2"/>
    <w:rsid w:val="009E42FD"/>
    <w:rsid w:val="009E4517"/>
    <w:rsid w:val="009E47BA"/>
    <w:rsid w:val="009E4983"/>
    <w:rsid w:val="009E4C84"/>
    <w:rsid w:val="009E4CC9"/>
    <w:rsid w:val="009E5385"/>
    <w:rsid w:val="009E5815"/>
    <w:rsid w:val="009E5887"/>
    <w:rsid w:val="009E5F2B"/>
    <w:rsid w:val="009E6179"/>
    <w:rsid w:val="009E6874"/>
    <w:rsid w:val="009E688B"/>
    <w:rsid w:val="009E71F2"/>
    <w:rsid w:val="009E729D"/>
    <w:rsid w:val="009F0388"/>
    <w:rsid w:val="009F05C2"/>
    <w:rsid w:val="009F06CC"/>
    <w:rsid w:val="009F11CC"/>
    <w:rsid w:val="009F12E1"/>
    <w:rsid w:val="009F13C4"/>
    <w:rsid w:val="009F2935"/>
    <w:rsid w:val="009F2CF3"/>
    <w:rsid w:val="009F2D1C"/>
    <w:rsid w:val="009F2EB8"/>
    <w:rsid w:val="009F3151"/>
    <w:rsid w:val="009F320C"/>
    <w:rsid w:val="009F36B6"/>
    <w:rsid w:val="009F4262"/>
    <w:rsid w:val="009F4490"/>
    <w:rsid w:val="009F461D"/>
    <w:rsid w:val="009F5197"/>
    <w:rsid w:val="009F5482"/>
    <w:rsid w:val="009F5531"/>
    <w:rsid w:val="009F5CF1"/>
    <w:rsid w:val="009F5E23"/>
    <w:rsid w:val="009F5F9D"/>
    <w:rsid w:val="009F5FBF"/>
    <w:rsid w:val="009F63D8"/>
    <w:rsid w:val="009F6407"/>
    <w:rsid w:val="009F729E"/>
    <w:rsid w:val="009F79AE"/>
    <w:rsid w:val="009F79F0"/>
    <w:rsid w:val="00A00186"/>
    <w:rsid w:val="00A00372"/>
    <w:rsid w:val="00A0037D"/>
    <w:rsid w:val="00A00655"/>
    <w:rsid w:val="00A009B5"/>
    <w:rsid w:val="00A00D33"/>
    <w:rsid w:val="00A013DD"/>
    <w:rsid w:val="00A016CF"/>
    <w:rsid w:val="00A01A30"/>
    <w:rsid w:val="00A01C51"/>
    <w:rsid w:val="00A0250B"/>
    <w:rsid w:val="00A025B9"/>
    <w:rsid w:val="00A034BE"/>
    <w:rsid w:val="00A0352F"/>
    <w:rsid w:val="00A035C7"/>
    <w:rsid w:val="00A0407C"/>
    <w:rsid w:val="00A042C1"/>
    <w:rsid w:val="00A0461E"/>
    <w:rsid w:val="00A04BA9"/>
    <w:rsid w:val="00A04D9C"/>
    <w:rsid w:val="00A050CA"/>
    <w:rsid w:val="00A05452"/>
    <w:rsid w:val="00A05821"/>
    <w:rsid w:val="00A058E6"/>
    <w:rsid w:val="00A05EC5"/>
    <w:rsid w:val="00A05EF6"/>
    <w:rsid w:val="00A075E3"/>
    <w:rsid w:val="00A07766"/>
    <w:rsid w:val="00A077D9"/>
    <w:rsid w:val="00A07AD9"/>
    <w:rsid w:val="00A102B2"/>
    <w:rsid w:val="00A1038E"/>
    <w:rsid w:val="00A10417"/>
    <w:rsid w:val="00A10646"/>
    <w:rsid w:val="00A10DB2"/>
    <w:rsid w:val="00A1136A"/>
    <w:rsid w:val="00A113F6"/>
    <w:rsid w:val="00A115FB"/>
    <w:rsid w:val="00A1168A"/>
    <w:rsid w:val="00A11D98"/>
    <w:rsid w:val="00A128E4"/>
    <w:rsid w:val="00A12A7D"/>
    <w:rsid w:val="00A132FD"/>
    <w:rsid w:val="00A13463"/>
    <w:rsid w:val="00A1366A"/>
    <w:rsid w:val="00A13733"/>
    <w:rsid w:val="00A138FA"/>
    <w:rsid w:val="00A1394C"/>
    <w:rsid w:val="00A13BF1"/>
    <w:rsid w:val="00A13CF7"/>
    <w:rsid w:val="00A141FB"/>
    <w:rsid w:val="00A1455F"/>
    <w:rsid w:val="00A14771"/>
    <w:rsid w:val="00A149C8"/>
    <w:rsid w:val="00A14A6E"/>
    <w:rsid w:val="00A15815"/>
    <w:rsid w:val="00A15D0D"/>
    <w:rsid w:val="00A15F26"/>
    <w:rsid w:val="00A1620E"/>
    <w:rsid w:val="00A162D9"/>
    <w:rsid w:val="00A16538"/>
    <w:rsid w:val="00A1674C"/>
    <w:rsid w:val="00A1684D"/>
    <w:rsid w:val="00A1691D"/>
    <w:rsid w:val="00A16B30"/>
    <w:rsid w:val="00A17069"/>
    <w:rsid w:val="00A17071"/>
    <w:rsid w:val="00A17780"/>
    <w:rsid w:val="00A17801"/>
    <w:rsid w:val="00A1798D"/>
    <w:rsid w:val="00A20F78"/>
    <w:rsid w:val="00A2141B"/>
    <w:rsid w:val="00A216D0"/>
    <w:rsid w:val="00A21798"/>
    <w:rsid w:val="00A2191B"/>
    <w:rsid w:val="00A21A92"/>
    <w:rsid w:val="00A21F28"/>
    <w:rsid w:val="00A22253"/>
    <w:rsid w:val="00A2274F"/>
    <w:rsid w:val="00A230B4"/>
    <w:rsid w:val="00A236D6"/>
    <w:rsid w:val="00A23CA6"/>
    <w:rsid w:val="00A24233"/>
    <w:rsid w:val="00A24410"/>
    <w:rsid w:val="00A244C1"/>
    <w:rsid w:val="00A24D65"/>
    <w:rsid w:val="00A25255"/>
    <w:rsid w:val="00A25363"/>
    <w:rsid w:val="00A25424"/>
    <w:rsid w:val="00A255E7"/>
    <w:rsid w:val="00A25BE8"/>
    <w:rsid w:val="00A2658C"/>
    <w:rsid w:val="00A265BC"/>
    <w:rsid w:val="00A265CD"/>
    <w:rsid w:val="00A2691F"/>
    <w:rsid w:val="00A271DA"/>
    <w:rsid w:val="00A27756"/>
    <w:rsid w:val="00A277DF"/>
    <w:rsid w:val="00A2799C"/>
    <w:rsid w:val="00A3002D"/>
    <w:rsid w:val="00A30431"/>
    <w:rsid w:val="00A3048F"/>
    <w:rsid w:val="00A306A7"/>
    <w:rsid w:val="00A306F3"/>
    <w:rsid w:val="00A30D63"/>
    <w:rsid w:val="00A30E90"/>
    <w:rsid w:val="00A311A3"/>
    <w:rsid w:val="00A313D6"/>
    <w:rsid w:val="00A313FD"/>
    <w:rsid w:val="00A314A4"/>
    <w:rsid w:val="00A317B7"/>
    <w:rsid w:val="00A32110"/>
    <w:rsid w:val="00A32268"/>
    <w:rsid w:val="00A322D2"/>
    <w:rsid w:val="00A32507"/>
    <w:rsid w:val="00A325C6"/>
    <w:rsid w:val="00A3263D"/>
    <w:rsid w:val="00A32AA6"/>
    <w:rsid w:val="00A32AFA"/>
    <w:rsid w:val="00A32B55"/>
    <w:rsid w:val="00A33AAB"/>
    <w:rsid w:val="00A33E89"/>
    <w:rsid w:val="00A34F26"/>
    <w:rsid w:val="00A35567"/>
    <w:rsid w:val="00A35C17"/>
    <w:rsid w:val="00A35C57"/>
    <w:rsid w:val="00A35D40"/>
    <w:rsid w:val="00A35E63"/>
    <w:rsid w:val="00A36010"/>
    <w:rsid w:val="00A3628A"/>
    <w:rsid w:val="00A36308"/>
    <w:rsid w:val="00A366E4"/>
    <w:rsid w:val="00A36B33"/>
    <w:rsid w:val="00A36C88"/>
    <w:rsid w:val="00A36ECD"/>
    <w:rsid w:val="00A36F09"/>
    <w:rsid w:val="00A37A46"/>
    <w:rsid w:val="00A37D86"/>
    <w:rsid w:val="00A37D9F"/>
    <w:rsid w:val="00A405F7"/>
    <w:rsid w:val="00A408FA"/>
    <w:rsid w:val="00A4095D"/>
    <w:rsid w:val="00A40DFC"/>
    <w:rsid w:val="00A4280C"/>
    <w:rsid w:val="00A42E1B"/>
    <w:rsid w:val="00A43D18"/>
    <w:rsid w:val="00A43EBC"/>
    <w:rsid w:val="00A4430D"/>
    <w:rsid w:val="00A44511"/>
    <w:rsid w:val="00A44627"/>
    <w:rsid w:val="00A44647"/>
    <w:rsid w:val="00A44672"/>
    <w:rsid w:val="00A4467A"/>
    <w:rsid w:val="00A446A0"/>
    <w:rsid w:val="00A4471A"/>
    <w:rsid w:val="00A44E96"/>
    <w:rsid w:val="00A45053"/>
    <w:rsid w:val="00A4537F"/>
    <w:rsid w:val="00A45892"/>
    <w:rsid w:val="00A45948"/>
    <w:rsid w:val="00A45D6A"/>
    <w:rsid w:val="00A45D9E"/>
    <w:rsid w:val="00A45F5F"/>
    <w:rsid w:val="00A461BD"/>
    <w:rsid w:val="00A46210"/>
    <w:rsid w:val="00A465B0"/>
    <w:rsid w:val="00A4661B"/>
    <w:rsid w:val="00A466BB"/>
    <w:rsid w:val="00A467F5"/>
    <w:rsid w:val="00A46C98"/>
    <w:rsid w:val="00A47418"/>
    <w:rsid w:val="00A47475"/>
    <w:rsid w:val="00A47565"/>
    <w:rsid w:val="00A479AE"/>
    <w:rsid w:val="00A47A85"/>
    <w:rsid w:val="00A50430"/>
    <w:rsid w:val="00A50434"/>
    <w:rsid w:val="00A50785"/>
    <w:rsid w:val="00A5128A"/>
    <w:rsid w:val="00A512B8"/>
    <w:rsid w:val="00A51AB5"/>
    <w:rsid w:val="00A522F5"/>
    <w:rsid w:val="00A527BB"/>
    <w:rsid w:val="00A52B1F"/>
    <w:rsid w:val="00A52CC6"/>
    <w:rsid w:val="00A53524"/>
    <w:rsid w:val="00A53574"/>
    <w:rsid w:val="00A540ED"/>
    <w:rsid w:val="00A5416A"/>
    <w:rsid w:val="00A542DB"/>
    <w:rsid w:val="00A54442"/>
    <w:rsid w:val="00A549E3"/>
    <w:rsid w:val="00A54AA5"/>
    <w:rsid w:val="00A54C17"/>
    <w:rsid w:val="00A54F8A"/>
    <w:rsid w:val="00A553C6"/>
    <w:rsid w:val="00A555B3"/>
    <w:rsid w:val="00A55AF0"/>
    <w:rsid w:val="00A55F36"/>
    <w:rsid w:val="00A55FA7"/>
    <w:rsid w:val="00A565CD"/>
    <w:rsid w:val="00A568FE"/>
    <w:rsid w:val="00A56C22"/>
    <w:rsid w:val="00A56F75"/>
    <w:rsid w:val="00A571B0"/>
    <w:rsid w:val="00A57254"/>
    <w:rsid w:val="00A5750D"/>
    <w:rsid w:val="00A57645"/>
    <w:rsid w:val="00A57DED"/>
    <w:rsid w:val="00A57E08"/>
    <w:rsid w:val="00A600C6"/>
    <w:rsid w:val="00A6015D"/>
    <w:rsid w:val="00A601D2"/>
    <w:rsid w:val="00A613D5"/>
    <w:rsid w:val="00A614F8"/>
    <w:rsid w:val="00A6160B"/>
    <w:rsid w:val="00A61E11"/>
    <w:rsid w:val="00A628DB"/>
    <w:rsid w:val="00A63B81"/>
    <w:rsid w:val="00A63D94"/>
    <w:rsid w:val="00A64CC0"/>
    <w:rsid w:val="00A64D9F"/>
    <w:rsid w:val="00A64F5E"/>
    <w:rsid w:val="00A64FF1"/>
    <w:rsid w:val="00A652A5"/>
    <w:rsid w:val="00A657CC"/>
    <w:rsid w:val="00A65A53"/>
    <w:rsid w:val="00A65C33"/>
    <w:rsid w:val="00A65F7B"/>
    <w:rsid w:val="00A6633D"/>
    <w:rsid w:val="00A66CF2"/>
    <w:rsid w:val="00A66F44"/>
    <w:rsid w:val="00A670FA"/>
    <w:rsid w:val="00A676D5"/>
    <w:rsid w:val="00A6774F"/>
    <w:rsid w:val="00A67821"/>
    <w:rsid w:val="00A678CA"/>
    <w:rsid w:val="00A7028C"/>
    <w:rsid w:val="00A706F8"/>
    <w:rsid w:val="00A70A7F"/>
    <w:rsid w:val="00A70CE6"/>
    <w:rsid w:val="00A71520"/>
    <w:rsid w:val="00A71542"/>
    <w:rsid w:val="00A719FE"/>
    <w:rsid w:val="00A72856"/>
    <w:rsid w:val="00A72DA8"/>
    <w:rsid w:val="00A733B6"/>
    <w:rsid w:val="00A737AC"/>
    <w:rsid w:val="00A73ED7"/>
    <w:rsid w:val="00A7422D"/>
    <w:rsid w:val="00A74414"/>
    <w:rsid w:val="00A74AE4"/>
    <w:rsid w:val="00A74F08"/>
    <w:rsid w:val="00A74FAF"/>
    <w:rsid w:val="00A75055"/>
    <w:rsid w:val="00A75786"/>
    <w:rsid w:val="00A75ADA"/>
    <w:rsid w:val="00A75C97"/>
    <w:rsid w:val="00A75E20"/>
    <w:rsid w:val="00A75EE5"/>
    <w:rsid w:val="00A7603D"/>
    <w:rsid w:val="00A76949"/>
    <w:rsid w:val="00A76B11"/>
    <w:rsid w:val="00A77988"/>
    <w:rsid w:val="00A77A8E"/>
    <w:rsid w:val="00A77DA4"/>
    <w:rsid w:val="00A802D0"/>
    <w:rsid w:val="00A80496"/>
    <w:rsid w:val="00A80A0E"/>
    <w:rsid w:val="00A80D48"/>
    <w:rsid w:val="00A8164A"/>
    <w:rsid w:val="00A8165E"/>
    <w:rsid w:val="00A81C70"/>
    <w:rsid w:val="00A8213E"/>
    <w:rsid w:val="00A822DE"/>
    <w:rsid w:val="00A82BD9"/>
    <w:rsid w:val="00A82C62"/>
    <w:rsid w:val="00A82D09"/>
    <w:rsid w:val="00A833F6"/>
    <w:rsid w:val="00A83439"/>
    <w:rsid w:val="00A835BD"/>
    <w:rsid w:val="00A8376B"/>
    <w:rsid w:val="00A83AA8"/>
    <w:rsid w:val="00A8438F"/>
    <w:rsid w:val="00A843ED"/>
    <w:rsid w:val="00A84730"/>
    <w:rsid w:val="00A84832"/>
    <w:rsid w:val="00A849BB"/>
    <w:rsid w:val="00A849C0"/>
    <w:rsid w:val="00A84E32"/>
    <w:rsid w:val="00A86344"/>
    <w:rsid w:val="00A867FE"/>
    <w:rsid w:val="00A86D17"/>
    <w:rsid w:val="00A86E7D"/>
    <w:rsid w:val="00A86F04"/>
    <w:rsid w:val="00A871E5"/>
    <w:rsid w:val="00A87482"/>
    <w:rsid w:val="00A87769"/>
    <w:rsid w:val="00A87867"/>
    <w:rsid w:val="00A8793E"/>
    <w:rsid w:val="00A87DC1"/>
    <w:rsid w:val="00A87E61"/>
    <w:rsid w:val="00A87EF7"/>
    <w:rsid w:val="00A901B4"/>
    <w:rsid w:val="00A907B9"/>
    <w:rsid w:val="00A9081A"/>
    <w:rsid w:val="00A90A8A"/>
    <w:rsid w:val="00A90BA2"/>
    <w:rsid w:val="00A90F38"/>
    <w:rsid w:val="00A91087"/>
    <w:rsid w:val="00A919AC"/>
    <w:rsid w:val="00A9219B"/>
    <w:rsid w:val="00A924B3"/>
    <w:rsid w:val="00A92A05"/>
    <w:rsid w:val="00A92D2D"/>
    <w:rsid w:val="00A92F58"/>
    <w:rsid w:val="00A92F9A"/>
    <w:rsid w:val="00A92FCF"/>
    <w:rsid w:val="00A93885"/>
    <w:rsid w:val="00A93975"/>
    <w:rsid w:val="00A944B0"/>
    <w:rsid w:val="00A9474D"/>
    <w:rsid w:val="00A94D67"/>
    <w:rsid w:val="00A94E63"/>
    <w:rsid w:val="00A95092"/>
    <w:rsid w:val="00A951FD"/>
    <w:rsid w:val="00A9571D"/>
    <w:rsid w:val="00A95780"/>
    <w:rsid w:val="00A95A24"/>
    <w:rsid w:val="00A95D26"/>
    <w:rsid w:val="00A960F5"/>
    <w:rsid w:val="00A964DF"/>
    <w:rsid w:val="00A966A8"/>
    <w:rsid w:val="00A96AF4"/>
    <w:rsid w:val="00A96DE7"/>
    <w:rsid w:val="00A971AF"/>
    <w:rsid w:val="00A974CA"/>
    <w:rsid w:val="00A9765A"/>
    <w:rsid w:val="00A97684"/>
    <w:rsid w:val="00A979AD"/>
    <w:rsid w:val="00A97D16"/>
    <w:rsid w:val="00A97D89"/>
    <w:rsid w:val="00A97F24"/>
    <w:rsid w:val="00A97F50"/>
    <w:rsid w:val="00AA0096"/>
    <w:rsid w:val="00AA0496"/>
    <w:rsid w:val="00AA051A"/>
    <w:rsid w:val="00AA0B5A"/>
    <w:rsid w:val="00AA0C09"/>
    <w:rsid w:val="00AA0D92"/>
    <w:rsid w:val="00AA16AB"/>
    <w:rsid w:val="00AA1876"/>
    <w:rsid w:val="00AA1937"/>
    <w:rsid w:val="00AA1990"/>
    <w:rsid w:val="00AA1AAE"/>
    <w:rsid w:val="00AA1B26"/>
    <w:rsid w:val="00AA1F89"/>
    <w:rsid w:val="00AA2210"/>
    <w:rsid w:val="00AA29ED"/>
    <w:rsid w:val="00AA3204"/>
    <w:rsid w:val="00AA373F"/>
    <w:rsid w:val="00AA3771"/>
    <w:rsid w:val="00AA3836"/>
    <w:rsid w:val="00AA3B99"/>
    <w:rsid w:val="00AA411B"/>
    <w:rsid w:val="00AA4185"/>
    <w:rsid w:val="00AA42C0"/>
    <w:rsid w:val="00AA4372"/>
    <w:rsid w:val="00AA4766"/>
    <w:rsid w:val="00AA5068"/>
    <w:rsid w:val="00AA5241"/>
    <w:rsid w:val="00AA5CDE"/>
    <w:rsid w:val="00AA5D5B"/>
    <w:rsid w:val="00AA675F"/>
    <w:rsid w:val="00AA6904"/>
    <w:rsid w:val="00AA69DA"/>
    <w:rsid w:val="00AA6B0D"/>
    <w:rsid w:val="00AA6B6C"/>
    <w:rsid w:val="00AA7226"/>
    <w:rsid w:val="00AA728D"/>
    <w:rsid w:val="00AA7360"/>
    <w:rsid w:val="00AA7400"/>
    <w:rsid w:val="00AA7840"/>
    <w:rsid w:val="00AA78EA"/>
    <w:rsid w:val="00AA7A1E"/>
    <w:rsid w:val="00AB014C"/>
    <w:rsid w:val="00AB0A25"/>
    <w:rsid w:val="00AB0ACF"/>
    <w:rsid w:val="00AB0AF4"/>
    <w:rsid w:val="00AB0D47"/>
    <w:rsid w:val="00AB0FDC"/>
    <w:rsid w:val="00AB1528"/>
    <w:rsid w:val="00AB185D"/>
    <w:rsid w:val="00AB255F"/>
    <w:rsid w:val="00AB25FF"/>
    <w:rsid w:val="00AB2BB1"/>
    <w:rsid w:val="00AB2CFE"/>
    <w:rsid w:val="00AB3231"/>
    <w:rsid w:val="00AB325B"/>
    <w:rsid w:val="00AB32F8"/>
    <w:rsid w:val="00AB3411"/>
    <w:rsid w:val="00AB3450"/>
    <w:rsid w:val="00AB3FDF"/>
    <w:rsid w:val="00AB4190"/>
    <w:rsid w:val="00AB4445"/>
    <w:rsid w:val="00AB44D7"/>
    <w:rsid w:val="00AB46FD"/>
    <w:rsid w:val="00AB4803"/>
    <w:rsid w:val="00AB4FCD"/>
    <w:rsid w:val="00AB4FE6"/>
    <w:rsid w:val="00AB5D7C"/>
    <w:rsid w:val="00AB6593"/>
    <w:rsid w:val="00AB67DE"/>
    <w:rsid w:val="00AB6AC3"/>
    <w:rsid w:val="00AB6B28"/>
    <w:rsid w:val="00AB6B96"/>
    <w:rsid w:val="00AB6CED"/>
    <w:rsid w:val="00AB6E01"/>
    <w:rsid w:val="00AB74AC"/>
    <w:rsid w:val="00AB7CC6"/>
    <w:rsid w:val="00AB7E7A"/>
    <w:rsid w:val="00AB7FB0"/>
    <w:rsid w:val="00AC03CC"/>
    <w:rsid w:val="00AC052E"/>
    <w:rsid w:val="00AC0B6E"/>
    <w:rsid w:val="00AC0F5D"/>
    <w:rsid w:val="00AC1602"/>
    <w:rsid w:val="00AC1757"/>
    <w:rsid w:val="00AC1884"/>
    <w:rsid w:val="00AC1A37"/>
    <w:rsid w:val="00AC1AD5"/>
    <w:rsid w:val="00AC1CF2"/>
    <w:rsid w:val="00AC28A5"/>
    <w:rsid w:val="00AC2977"/>
    <w:rsid w:val="00AC33E5"/>
    <w:rsid w:val="00AC385E"/>
    <w:rsid w:val="00AC39BB"/>
    <w:rsid w:val="00AC41D1"/>
    <w:rsid w:val="00AC4234"/>
    <w:rsid w:val="00AC45B6"/>
    <w:rsid w:val="00AC46E7"/>
    <w:rsid w:val="00AC4C93"/>
    <w:rsid w:val="00AC4CDB"/>
    <w:rsid w:val="00AC4EE2"/>
    <w:rsid w:val="00AC5055"/>
    <w:rsid w:val="00AC52B4"/>
    <w:rsid w:val="00AC54AB"/>
    <w:rsid w:val="00AC5A06"/>
    <w:rsid w:val="00AC5B00"/>
    <w:rsid w:val="00AC5EFB"/>
    <w:rsid w:val="00AC6098"/>
    <w:rsid w:val="00AC6888"/>
    <w:rsid w:val="00AC6D40"/>
    <w:rsid w:val="00AC70FA"/>
    <w:rsid w:val="00AC746B"/>
    <w:rsid w:val="00AC79E5"/>
    <w:rsid w:val="00AD01F1"/>
    <w:rsid w:val="00AD049F"/>
    <w:rsid w:val="00AD0691"/>
    <w:rsid w:val="00AD073A"/>
    <w:rsid w:val="00AD09DD"/>
    <w:rsid w:val="00AD0AC5"/>
    <w:rsid w:val="00AD0FE4"/>
    <w:rsid w:val="00AD119E"/>
    <w:rsid w:val="00AD1717"/>
    <w:rsid w:val="00AD2217"/>
    <w:rsid w:val="00AD256F"/>
    <w:rsid w:val="00AD27A5"/>
    <w:rsid w:val="00AD2AF1"/>
    <w:rsid w:val="00AD2D1B"/>
    <w:rsid w:val="00AD35B9"/>
    <w:rsid w:val="00AD3709"/>
    <w:rsid w:val="00AD3C98"/>
    <w:rsid w:val="00AD3F79"/>
    <w:rsid w:val="00AD4427"/>
    <w:rsid w:val="00AD4593"/>
    <w:rsid w:val="00AD45A1"/>
    <w:rsid w:val="00AD4B40"/>
    <w:rsid w:val="00AD4C3A"/>
    <w:rsid w:val="00AD51DC"/>
    <w:rsid w:val="00AD5444"/>
    <w:rsid w:val="00AD5A2F"/>
    <w:rsid w:val="00AD5B72"/>
    <w:rsid w:val="00AD5D9D"/>
    <w:rsid w:val="00AD5FAB"/>
    <w:rsid w:val="00AD6934"/>
    <w:rsid w:val="00AD6C70"/>
    <w:rsid w:val="00AD7168"/>
    <w:rsid w:val="00AD73A2"/>
    <w:rsid w:val="00AD75E3"/>
    <w:rsid w:val="00AD7BFD"/>
    <w:rsid w:val="00AD7E35"/>
    <w:rsid w:val="00AE0049"/>
    <w:rsid w:val="00AE053E"/>
    <w:rsid w:val="00AE07AE"/>
    <w:rsid w:val="00AE0C1E"/>
    <w:rsid w:val="00AE0CE3"/>
    <w:rsid w:val="00AE0D98"/>
    <w:rsid w:val="00AE10AB"/>
    <w:rsid w:val="00AE115A"/>
    <w:rsid w:val="00AE184F"/>
    <w:rsid w:val="00AE1BDB"/>
    <w:rsid w:val="00AE1C16"/>
    <w:rsid w:val="00AE1C4A"/>
    <w:rsid w:val="00AE1EB9"/>
    <w:rsid w:val="00AE2203"/>
    <w:rsid w:val="00AE27CD"/>
    <w:rsid w:val="00AE284D"/>
    <w:rsid w:val="00AE2D6F"/>
    <w:rsid w:val="00AE2F0A"/>
    <w:rsid w:val="00AE323B"/>
    <w:rsid w:val="00AE3514"/>
    <w:rsid w:val="00AE3727"/>
    <w:rsid w:val="00AE399B"/>
    <w:rsid w:val="00AE39BF"/>
    <w:rsid w:val="00AE3AC2"/>
    <w:rsid w:val="00AE428D"/>
    <w:rsid w:val="00AE48D9"/>
    <w:rsid w:val="00AE4952"/>
    <w:rsid w:val="00AE4CCD"/>
    <w:rsid w:val="00AE5BF7"/>
    <w:rsid w:val="00AE5F96"/>
    <w:rsid w:val="00AE6135"/>
    <w:rsid w:val="00AE61BD"/>
    <w:rsid w:val="00AE61E2"/>
    <w:rsid w:val="00AE671D"/>
    <w:rsid w:val="00AE67D9"/>
    <w:rsid w:val="00AE6B0F"/>
    <w:rsid w:val="00AE6B78"/>
    <w:rsid w:val="00AE6D75"/>
    <w:rsid w:val="00AE6DF3"/>
    <w:rsid w:val="00AE7145"/>
    <w:rsid w:val="00AE7BF8"/>
    <w:rsid w:val="00AF01F7"/>
    <w:rsid w:val="00AF044F"/>
    <w:rsid w:val="00AF04C5"/>
    <w:rsid w:val="00AF0F1A"/>
    <w:rsid w:val="00AF120B"/>
    <w:rsid w:val="00AF13B3"/>
    <w:rsid w:val="00AF1440"/>
    <w:rsid w:val="00AF15C0"/>
    <w:rsid w:val="00AF17BB"/>
    <w:rsid w:val="00AF1F7B"/>
    <w:rsid w:val="00AF241F"/>
    <w:rsid w:val="00AF244A"/>
    <w:rsid w:val="00AF251D"/>
    <w:rsid w:val="00AF2DB0"/>
    <w:rsid w:val="00AF3202"/>
    <w:rsid w:val="00AF3606"/>
    <w:rsid w:val="00AF3FFC"/>
    <w:rsid w:val="00AF432C"/>
    <w:rsid w:val="00AF474E"/>
    <w:rsid w:val="00AF4915"/>
    <w:rsid w:val="00AF4D51"/>
    <w:rsid w:val="00AF62D7"/>
    <w:rsid w:val="00AF6331"/>
    <w:rsid w:val="00AF696F"/>
    <w:rsid w:val="00AF701D"/>
    <w:rsid w:val="00AF7372"/>
    <w:rsid w:val="00AF74CC"/>
    <w:rsid w:val="00AF78FC"/>
    <w:rsid w:val="00AF7929"/>
    <w:rsid w:val="00AF7985"/>
    <w:rsid w:val="00AF7D34"/>
    <w:rsid w:val="00AF7D65"/>
    <w:rsid w:val="00B00466"/>
    <w:rsid w:val="00B00960"/>
    <w:rsid w:val="00B00C92"/>
    <w:rsid w:val="00B01054"/>
    <w:rsid w:val="00B019C5"/>
    <w:rsid w:val="00B01A1B"/>
    <w:rsid w:val="00B01B17"/>
    <w:rsid w:val="00B01BD3"/>
    <w:rsid w:val="00B02063"/>
    <w:rsid w:val="00B02374"/>
    <w:rsid w:val="00B027AB"/>
    <w:rsid w:val="00B028DA"/>
    <w:rsid w:val="00B02D0F"/>
    <w:rsid w:val="00B02DDC"/>
    <w:rsid w:val="00B02EC9"/>
    <w:rsid w:val="00B03AB8"/>
    <w:rsid w:val="00B03CCC"/>
    <w:rsid w:val="00B03FD4"/>
    <w:rsid w:val="00B044CB"/>
    <w:rsid w:val="00B04C8A"/>
    <w:rsid w:val="00B0587C"/>
    <w:rsid w:val="00B059C3"/>
    <w:rsid w:val="00B05C95"/>
    <w:rsid w:val="00B05FB1"/>
    <w:rsid w:val="00B060D8"/>
    <w:rsid w:val="00B0669B"/>
    <w:rsid w:val="00B0673C"/>
    <w:rsid w:val="00B06792"/>
    <w:rsid w:val="00B069D2"/>
    <w:rsid w:val="00B06C06"/>
    <w:rsid w:val="00B072A7"/>
    <w:rsid w:val="00B07392"/>
    <w:rsid w:val="00B078C3"/>
    <w:rsid w:val="00B07AA6"/>
    <w:rsid w:val="00B07D39"/>
    <w:rsid w:val="00B10350"/>
    <w:rsid w:val="00B105F8"/>
    <w:rsid w:val="00B108AC"/>
    <w:rsid w:val="00B10AA4"/>
    <w:rsid w:val="00B10DFA"/>
    <w:rsid w:val="00B11EBC"/>
    <w:rsid w:val="00B124EB"/>
    <w:rsid w:val="00B12679"/>
    <w:rsid w:val="00B12B0F"/>
    <w:rsid w:val="00B13226"/>
    <w:rsid w:val="00B135AE"/>
    <w:rsid w:val="00B14130"/>
    <w:rsid w:val="00B14135"/>
    <w:rsid w:val="00B142C1"/>
    <w:rsid w:val="00B148E9"/>
    <w:rsid w:val="00B14965"/>
    <w:rsid w:val="00B14A1E"/>
    <w:rsid w:val="00B14B67"/>
    <w:rsid w:val="00B15DCF"/>
    <w:rsid w:val="00B16561"/>
    <w:rsid w:val="00B16857"/>
    <w:rsid w:val="00B16A40"/>
    <w:rsid w:val="00B16D19"/>
    <w:rsid w:val="00B17096"/>
    <w:rsid w:val="00B174CC"/>
    <w:rsid w:val="00B17A56"/>
    <w:rsid w:val="00B20459"/>
    <w:rsid w:val="00B2058A"/>
    <w:rsid w:val="00B207CA"/>
    <w:rsid w:val="00B20AD7"/>
    <w:rsid w:val="00B20C43"/>
    <w:rsid w:val="00B21CE8"/>
    <w:rsid w:val="00B221DC"/>
    <w:rsid w:val="00B227A0"/>
    <w:rsid w:val="00B23AC0"/>
    <w:rsid w:val="00B24692"/>
    <w:rsid w:val="00B24843"/>
    <w:rsid w:val="00B24C69"/>
    <w:rsid w:val="00B2576B"/>
    <w:rsid w:val="00B25EA6"/>
    <w:rsid w:val="00B263F0"/>
    <w:rsid w:val="00B264B5"/>
    <w:rsid w:val="00B26C77"/>
    <w:rsid w:val="00B26F8B"/>
    <w:rsid w:val="00B270A3"/>
    <w:rsid w:val="00B27372"/>
    <w:rsid w:val="00B2737E"/>
    <w:rsid w:val="00B27425"/>
    <w:rsid w:val="00B276AD"/>
    <w:rsid w:val="00B27F6F"/>
    <w:rsid w:val="00B30B39"/>
    <w:rsid w:val="00B30D6C"/>
    <w:rsid w:val="00B3135E"/>
    <w:rsid w:val="00B31813"/>
    <w:rsid w:val="00B31A43"/>
    <w:rsid w:val="00B31D4B"/>
    <w:rsid w:val="00B32035"/>
    <w:rsid w:val="00B32587"/>
    <w:rsid w:val="00B3263C"/>
    <w:rsid w:val="00B3268C"/>
    <w:rsid w:val="00B327F1"/>
    <w:rsid w:val="00B32E19"/>
    <w:rsid w:val="00B332A9"/>
    <w:rsid w:val="00B332D1"/>
    <w:rsid w:val="00B3362E"/>
    <w:rsid w:val="00B3385F"/>
    <w:rsid w:val="00B33A57"/>
    <w:rsid w:val="00B33CFF"/>
    <w:rsid w:val="00B3405F"/>
    <w:rsid w:val="00B34316"/>
    <w:rsid w:val="00B34824"/>
    <w:rsid w:val="00B35268"/>
    <w:rsid w:val="00B360F7"/>
    <w:rsid w:val="00B366F7"/>
    <w:rsid w:val="00B37030"/>
    <w:rsid w:val="00B37812"/>
    <w:rsid w:val="00B37E35"/>
    <w:rsid w:val="00B4003D"/>
    <w:rsid w:val="00B40061"/>
    <w:rsid w:val="00B40B8B"/>
    <w:rsid w:val="00B40ED7"/>
    <w:rsid w:val="00B41FA0"/>
    <w:rsid w:val="00B42308"/>
    <w:rsid w:val="00B428A2"/>
    <w:rsid w:val="00B42911"/>
    <w:rsid w:val="00B42AD6"/>
    <w:rsid w:val="00B42FD9"/>
    <w:rsid w:val="00B439D6"/>
    <w:rsid w:val="00B43B72"/>
    <w:rsid w:val="00B43F87"/>
    <w:rsid w:val="00B44155"/>
    <w:rsid w:val="00B44B49"/>
    <w:rsid w:val="00B44C1D"/>
    <w:rsid w:val="00B44D19"/>
    <w:rsid w:val="00B44ED3"/>
    <w:rsid w:val="00B45198"/>
    <w:rsid w:val="00B45224"/>
    <w:rsid w:val="00B452DF"/>
    <w:rsid w:val="00B455BF"/>
    <w:rsid w:val="00B457DB"/>
    <w:rsid w:val="00B45A02"/>
    <w:rsid w:val="00B45A7A"/>
    <w:rsid w:val="00B45B2A"/>
    <w:rsid w:val="00B45E8B"/>
    <w:rsid w:val="00B45F0D"/>
    <w:rsid w:val="00B4606D"/>
    <w:rsid w:val="00B4648C"/>
    <w:rsid w:val="00B467DF"/>
    <w:rsid w:val="00B46AF1"/>
    <w:rsid w:val="00B47414"/>
    <w:rsid w:val="00B475D0"/>
    <w:rsid w:val="00B47624"/>
    <w:rsid w:val="00B479A4"/>
    <w:rsid w:val="00B5026C"/>
    <w:rsid w:val="00B50375"/>
    <w:rsid w:val="00B5044A"/>
    <w:rsid w:val="00B504E5"/>
    <w:rsid w:val="00B506FB"/>
    <w:rsid w:val="00B50A4F"/>
    <w:rsid w:val="00B50C1D"/>
    <w:rsid w:val="00B50C7E"/>
    <w:rsid w:val="00B5112A"/>
    <w:rsid w:val="00B511BE"/>
    <w:rsid w:val="00B518FC"/>
    <w:rsid w:val="00B51E8F"/>
    <w:rsid w:val="00B5209E"/>
    <w:rsid w:val="00B524E5"/>
    <w:rsid w:val="00B52A85"/>
    <w:rsid w:val="00B53091"/>
    <w:rsid w:val="00B533C3"/>
    <w:rsid w:val="00B5369F"/>
    <w:rsid w:val="00B53BA6"/>
    <w:rsid w:val="00B53F04"/>
    <w:rsid w:val="00B54168"/>
    <w:rsid w:val="00B541F2"/>
    <w:rsid w:val="00B54726"/>
    <w:rsid w:val="00B5472E"/>
    <w:rsid w:val="00B54B30"/>
    <w:rsid w:val="00B54C81"/>
    <w:rsid w:val="00B54D44"/>
    <w:rsid w:val="00B54ED2"/>
    <w:rsid w:val="00B557E1"/>
    <w:rsid w:val="00B5584B"/>
    <w:rsid w:val="00B559EB"/>
    <w:rsid w:val="00B55A1A"/>
    <w:rsid w:val="00B55B4C"/>
    <w:rsid w:val="00B55C53"/>
    <w:rsid w:val="00B55FD2"/>
    <w:rsid w:val="00B56621"/>
    <w:rsid w:val="00B57335"/>
    <w:rsid w:val="00B57891"/>
    <w:rsid w:val="00B57A70"/>
    <w:rsid w:val="00B57AAD"/>
    <w:rsid w:val="00B57F4B"/>
    <w:rsid w:val="00B60A1A"/>
    <w:rsid w:val="00B611FF"/>
    <w:rsid w:val="00B61257"/>
    <w:rsid w:val="00B61554"/>
    <w:rsid w:val="00B61894"/>
    <w:rsid w:val="00B619EF"/>
    <w:rsid w:val="00B61C04"/>
    <w:rsid w:val="00B61CB1"/>
    <w:rsid w:val="00B6243F"/>
    <w:rsid w:val="00B62BE0"/>
    <w:rsid w:val="00B62EEA"/>
    <w:rsid w:val="00B634E6"/>
    <w:rsid w:val="00B63736"/>
    <w:rsid w:val="00B63AC4"/>
    <w:rsid w:val="00B63F74"/>
    <w:rsid w:val="00B63FC4"/>
    <w:rsid w:val="00B64384"/>
    <w:rsid w:val="00B64625"/>
    <w:rsid w:val="00B64829"/>
    <w:rsid w:val="00B64BF8"/>
    <w:rsid w:val="00B64E93"/>
    <w:rsid w:val="00B65261"/>
    <w:rsid w:val="00B655E6"/>
    <w:rsid w:val="00B65870"/>
    <w:rsid w:val="00B65F2E"/>
    <w:rsid w:val="00B66666"/>
    <w:rsid w:val="00B669ED"/>
    <w:rsid w:val="00B66D46"/>
    <w:rsid w:val="00B67026"/>
    <w:rsid w:val="00B67594"/>
    <w:rsid w:val="00B67655"/>
    <w:rsid w:val="00B67902"/>
    <w:rsid w:val="00B679BA"/>
    <w:rsid w:val="00B679BE"/>
    <w:rsid w:val="00B67C0D"/>
    <w:rsid w:val="00B67DE5"/>
    <w:rsid w:val="00B67F2D"/>
    <w:rsid w:val="00B70344"/>
    <w:rsid w:val="00B70CC9"/>
    <w:rsid w:val="00B70CCC"/>
    <w:rsid w:val="00B70DE5"/>
    <w:rsid w:val="00B70EF4"/>
    <w:rsid w:val="00B70FC3"/>
    <w:rsid w:val="00B71471"/>
    <w:rsid w:val="00B715A3"/>
    <w:rsid w:val="00B71761"/>
    <w:rsid w:val="00B7188B"/>
    <w:rsid w:val="00B7195E"/>
    <w:rsid w:val="00B71C1C"/>
    <w:rsid w:val="00B71C37"/>
    <w:rsid w:val="00B71C41"/>
    <w:rsid w:val="00B723A4"/>
    <w:rsid w:val="00B726D4"/>
    <w:rsid w:val="00B73A68"/>
    <w:rsid w:val="00B73E62"/>
    <w:rsid w:val="00B73F83"/>
    <w:rsid w:val="00B74E5E"/>
    <w:rsid w:val="00B74FA1"/>
    <w:rsid w:val="00B75287"/>
    <w:rsid w:val="00B75441"/>
    <w:rsid w:val="00B7572E"/>
    <w:rsid w:val="00B75C6F"/>
    <w:rsid w:val="00B75D06"/>
    <w:rsid w:val="00B75D20"/>
    <w:rsid w:val="00B7605D"/>
    <w:rsid w:val="00B7606C"/>
    <w:rsid w:val="00B76508"/>
    <w:rsid w:val="00B765D9"/>
    <w:rsid w:val="00B769CF"/>
    <w:rsid w:val="00B769E1"/>
    <w:rsid w:val="00B76D37"/>
    <w:rsid w:val="00B76E40"/>
    <w:rsid w:val="00B76F15"/>
    <w:rsid w:val="00B77000"/>
    <w:rsid w:val="00B772D0"/>
    <w:rsid w:val="00B77688"/>
    <w:rsid w:val="00B80054"/>
    <w:rsid w:val="00B80244"/>
    <w:rsid w:val="00B805E5"/>
    <w:rsid w:val="00B805F3"/>
    <w:rsid w:val="00B8140B"/>
    <w:rsid w:val="00B816D2"/>
    <w:rsid w:val="00B817C4"/>
    <w:rsid w:val="00B8197D"/>
    <w:rsid w:val="00B81A0B"/>
    <w:rsid w:val="00B81F83"/>
    <w:rsid w:val="00B820F5"/>
    <w:rsid w:val="00B8259C"/>
    <w:rsid w:val="00B82971"/>
    <w:rsid w:val="00B83CA4"/>
    <w:rsid w:val="00B8451A"/>
    <w:rsid w:val="00B8491C"/>
    <w:rsid w:val="00B84B60"/>
    <w:rsid w:val="00B84D03"/>
    <w:rsid w:val="00B84D9D"/>
    <w:rsid w:val="00B84DF1"/>
    <w:rsid w:val="00B84E0A"/>
    <w:rsid w:val="00B853DD"/>
    <w:rsid w:val="00B85790"/>
    <w:rsid w:val="00B859B9"/>
    <w:rsid w:val="00B85FDF"/>
    <w:rsid w:val="00B85FE4"/>
    <w:rsid w:val="00B8609A"/>
    <w:rsid w:val="00B86B28"/>
    <w:rsid w:val="00B86ECD"/>
    <w:rsid w:val="00B86FC8"/>
    <w:rsid w:val="00B87406"/>
    <w:rsid w:val="00B87860"/>
    <w:rsid w:val="00B87FF1"/>
    <w:rsid w:val="00B905EA"/>
    <w:rsid w:val="00B90B66"/>
    <w:rsid w:val="00B90DF1"/>
    <w:rsid w:val="00B90EF4"/>
    <w:rsid w:val="00B910A2"/>
    <w:rsid w:val="00B914B9"/>
    <w:rsid w:val="00B91735"/>
    <w:rsid w:val="00B91A01"/>
    <w:rsid w:val="00B91B93"/>
    <w:rsid w:val="00B92C07"/>
    <w:rsid w:val="00B92DE3"/>
    <w:rsid w:val="00B9306C"/>
    <w:rsid w:val="00B93814"/>
    <w:rsid w:val="00B940DB"/>
    <w:rsid w:val="00B94C35"/>
    <w:rsid w:val="00B94C45"/>
    <w:rsid w:val="00B94E49"/>
    <w:rsid w:val="00B9544D"/>
    <w:rsid w:val="00B9547B"/>
    <w:rsid w:val="00B95AD5"/>
    <w:rsid w:val="00B9642F"/>
    <w:rsid w:val="00B9661C"/>
    <w:rsid w:val="00B9694B"/>
    <w:rsid w:val="00B96F80"/>
    <w:rsid w:val="00B975C1"/>
    <w:rsid w:val="00B977EA"/>
    <w:rsid w:val="00B97A6A"/>
    <w:rsid w:val="00BA031A"/>
    <w:rsid w:val="00BA0321"/>
    <w:rsid w:val="00BA03C1"/>
    <w:rsid w:val="00BA0D32"/>
    <w:rsid w:val="00BA0DCF"/>
    <w:rsid w:val="00BA24EF"/>
    <w:rsid w:val="00BA2803"/>
    <w:rsid w:val="00BA2812"/>
    <w:rsid w:val="00BA3007"/>
    <w:rsid w:val="00BA31CF"/>
    <w:rsid w:val="00BA3547"/>
    <w:rsid w:val="00BA359F"/>
    <w:rsid w:val="00BA3AD2"/>
    <w:rsid w:val="00BA4552"/>
    <w:rsid w:val="00BA459A"/>
    <w:rsid w:val="00BA45CE"/>
    <w:rsid w:val="00BA4720"/>
    <w:rsid w:val="00BA594E"/>
    <w:rsid w:val="00BA5975"/>
    <w:rsid w:val="00BA6A74"/>
    <w:rsid w:val="00BA6D6D"/>
    <w:rsid w:val="00BA6DC3"/>
    <w:rsid w:val="00BA72B6"/>
    <w:rsid w:val="00BA746B"/>
    <w:rsid w:val="00BA74A1"/>
    <w:rsid w:val="00BA7542"/>
    <w:rsid w:val="00BA7562"/>
    <w:rsid w:val="00BA79A4"/>
    <w:rsid w:val="00BA7BB2"/>
    <w:rsid w:val="00BB09D3"/>
    <w:rsid w:val="00BB0DCB"/>
    <w:rsid w:val="00BB0FB1"/>
    <w:rsid w:val="00BB12D1"/>
    <w:rsid w:val="00BB18F9"/>
    <w:rsid w:val="00BB236F"/>
    <w:rsid w:val="00BB25CD"/>
    <w:rsid w:val="00BB28B0"/>
    <w:rsid w:val="00BB2996"/>
    <w:rsid w:val="00BB2B58"/>
    <w:rsid w:val="00BB2F13"/>
    <w:rsid w:val="00BB30FB"/>
    <w:rsid w:val="00BB357F"/>
    <w:rsid w:val="00BB3F0A"/>
    <w:rsid w:val="00BB42CE"/>
    <w:rsid w:val="00BB463D"/>
    <w:rsid w:val="00BB4660"/>
    <w:rsid w:val="00BB4702"/>
    <w:rsid w:val="00BB4947"/>
    <w:rsid w:val="00BB50F8"/>
    <w:rsid w:val="00BB5271"/>
    <w:rsid w:val="00BB56BD"/>
    <w:rsid w:val="00BB5769"/>
    <w:rsid w:val="00BB5D1E"/>
    <w:rsid w:val="00BB6487"/>
    <w:rsid w:val="00BB6D0D"/>
    <w:rsid w:val="00BB6E34"/>
    <w:rsid w:val="00BB7599"/>
    <w:rsid w:val="00BB762F"/>
    <w:rsid w:val="00BB7A84"/>
    <w:rsid w:val="00BB7AD6"/>
    <w:rsid w:val="00BB7B70"/>
    <w:rsid w:val="00BC0C00"/>
    <w:rsid w:val="00BC1AD5"/>
    <w:rsid w:val="00BC1B8E"/>
    <w:rsid w:val="00BC1C4B"/>
    <w:rsid w:val="00BC35D5"/>
    <w:rsid w:val="00BC37AD"/>
    <w:rsid w:val="00BC3F4F"/>
    <w:rsid w:val="00BC4867"/>
    <w:rsid w:val="00BC5B2C"/>
    <w:rsid w:val="00BC5C57"/>
    <w:rsid w:val="00BC6C42"/>
    <w:rsid w:val="00BC70F6"/>
    <w:rsid w:val="00BC7420"/>
    <w:rsid w:val="00BC7BFE"/>
    <w:rsid w:val="00BC7DDE"/>
    <w:rsid w:val="00BD014D"/>
    <w:rsid w:val="00BD049B"/>
    <w:rsid w:val="00BD09CA"/>
    <w:rsid w:val="00BD15AC"/>
    <w:rsid w:val="00BD16EB"/>
    <w:rsid w:val="00BD1D40"/>
    <w:rsid w:val="00BD2099"/>
    <w:rsid w:val="00BD28D3"/>
    <w:rsid w:val="00BD2C49"/>
    <w:rsid w:val="00BD2DB2"/>
    <w:rsid w:val="00BD3697"/>
    <w:rsid w:val="00BD37BD"/>
    <w:rsid w:val="00BD3C73"/>
    <w:rsid w:val="00BD42EA"/>
    <w:rsid w:val="00BD43F5"/>
    <w:rsid w:val="00BD44E3"/>
    <w:rsid w:val="00BD4815"/>
    <w:rsid w:val="00BD4832"/>
    <w:rsid w:val="00BD4ACE"/>
    <w:rsid w:val="00BD5BBF"/>
    <w:rsid w:val="00BD60E0"/>
    <w:rsid w:val="00BD620D"/>
    <w:rsid w:val="00BD627E"/>
    <w:rsid w:val="00BD644E"/>
    <w:rsid w:val="00BD6945"/>
    <w:rsid w:val="00BD699A"/>
    <w:rsid w:val="00BD6A98"/>
    <w:rsid w:val="00BD7541"/>
    <w:rsid w:val="00BD7DA0"/>
    <w:rsid w:val="00BE00B8"/>
    <w:rsid w:val="00BE01B5"/>
    <w:rsid w:val="00BE09A0"/>
    <w:rsid w:val="00BE0A21"/>
    <w:rsid w:val="00BE125B"/>
    <w:rsid w:val="00BE1287"/>
    <w:rsid w:val="00BE19F1"/>
    <w:rsid w:val="00BE1A57"/>
    <w:rsid w:val="00BE2487"/>
    <w:rsid w:val="00BE25B4"/>
    <w:rsid w:val="00BE2627"/>
    <w:rsid w:val="00BE2AC3"/>
    <w:rsid w:val="00BE2ED2"/>
    <w:rsid w:val="00BE38C3"/>
    <w:rsid w:val="00BE3975"/>
    <w:rsid w:val="00BE3E74"/>
    <w:rsid w:val="00BE3F0E"/>
    <w:rsid w:val="00BE3F54"/>
    <w:rsid w:val="00BE471B"/>
    <w:rsid w:val="00BE57FE"/>
    <w:rsid w:val="00BE5FB9"/>
    <w:rsid w:val="00BE5FDD"/>
    <w:rsid w:val="00BE6054"/>
    <w:rsid w:val="00BE60C4"/>
    <w:rsid w:val="00BE6262"/>
    <w:rsid w:val="00BE6625"/>
    <w:rsid w:val="00BE66F0"/>
    <w:rsid w:val="00BE689C"/>
    <w:rsid w:val="00BE77B5"/>
    <w:rsid w:val="00BE7C44"/>
    <w:rsid w:val="00BE7D2F"/>
    <w:rsid w:val="00BF0ACF"/>
    <w:rsid w:val="00BF0C93"/>
    <w:rsid w:val="00BF1132"/>
    <w:rsid w:val="00BF1AFB"/>
    <w:rsid w:val="00BF1E0B"/>
    <w:rsid w:val="00BF1E61"/>
    <w:rsid w:val="00BF26AC"/>
    <w:rsid w:val="00BF32F2"/>
    <w:rsid w:val="00BF3442"/>
    <w:rsid w:val="00BF3C06"/>
    <w:rsid w:val="00BF3F18"/>
    <w:rsid w:val="00BF4174"/>
    <w:rsid w:val="00BF4771"/>
    <w:rsid w:val="00BF4D2A"/>
    <w:rsid w:val="00BF4E83"/>
    <w:rsid w:val="00BF5200"/>
    <w:rsid w:val="00BF558E"/>
    <w:rsid w:val="00BF56A9"/>
    <w:rsid w:val="00BF587A"/>
    <w:rsid w:val="00BF5910"/>
    <w:rsid w:val="00BF5C4D"/>
    <w:rsid w:val="00BF5DA3"/>
    <w:rsid w:val="00BF5E91"/>
    <w:rsid w:val="00BF69C2"/>
    <w:rsid w:val="00BF6CCD"/>
    <w:rsid w:val="00BF6E35"/>
    <w:rsid w:val="00BF6EA8"/>
    <w:rsid w:val="00BF75EC"/>
    <w:rsid w:val="00C003F8"/>
    <w:rsid w:val="00C007D5"/>
    <w:rsid w:val="00C00FA3"/>
    <w:rsid w:val="00C012AE"/>
    <w:rsid w:val="00C017D4"/>
    <w:rsid w:val="00C017E4"/>
    <w:rsid w:val="00C02952"/>
    <w:rsid w:val="00C02E60"/>
    <w:rsid w:val="00C035D0"/>
    <w:rsid w:val="00C036D6"/>
    <w:rsid w:val="00C03830"/>
    <w:rsid w:val="00C04259"/>
    <w:rsid w:val="00C043B9"/>
    <w:rsid w:val="00C043C9"/>
    <w:rsid w:val="00C043CC"/>
    <w:rsid w:val="00C043CD"/>
    <w:rsid w:val="00C04713"/>
    <w:rsid w:val="00C0497E"/>
    <w:rsid w:val="00C04C47"/>
    <w:rsid w:val="00C04CF2"/>
    <w:rsid w:val="00C04ED6"/>
    <w:rsid w:val="00C056E7"/>
    <w:rsid w:val="00C058AC"/>
    <w:rsid w:val="00C05B22"/>
    <w:rsid w:val="00C05D62"/>
    <w:rsid w:val="00C05EF2"/>
    <w:rsid w:val="00C0613E"/>
    <w:rsid w:val="00C06BC2"/>
    <w:rsid w:val="00C06E60"/>
    <w:rsid w:val="00C07143"/>
    <w:rsid w:val="00C0714A"/>
    <w:rsid w:val="00C072EE"/>
    <w:rsid w:val="00C0731F"/>
    <w:rsid w:val="00C07A76"/>
    <w:rsid w:val="00C10997"/>
    <w:rsid w:val="00C10A9C"/>
    <w:rsid w:val="00C10B61"/>
    <w:rsid w:val="00C10B8E"/>
    <w:rsid w:val="00C10CDF"/>
    <w:rsid w:val="00C112E7"/>
    <w:rsid w:val="00C116E8"/>
    <w:rsid w:val="00C11745"/>
    <w:rsid w:val="00C11F0A"/>
    <w:rsid w:val="00C12031"/>
    <w:rsid w:val="00C1207C"/>
    <w:rsid w:val="00C12434"/>
    <w:rsid w:val="00C12A3A"/>
    <w:rsid w:val="00C13702"/>
    <w:rsid w:val="00C13ACB"/>
    <w:rsid w:val="00C13B7A"/>
    <w:rsid w:val="00C13D4A"/>
    <w:rsid w:val="00C140E6"/>
    <w:rsid w:val="00C14422"/>
    <w:rsid w:val="00C1462E"/>
    <w:rsid w:val="00C146E2"/>
    <w:rsid w:val="00C146FD"/>
    <w:rsid w:val="00C14C17"/>
    <w:rsid w:val="00C14DD1"/>
    <w:rsid w:val="00C14E9E"/>
    <w:rsid w:val="00C159FB"/>
    <w:rsid w:val="00C15A29"/>
    <w:rsid w:val="00C15D2D"/>
    <w:rsid w:val="00C15E30"/>
    <w:rsid w:val="00C161E1"/>
    <w:rsid w:val="00C163E2"/>
    <w:rsid w:val="00C167BC"/>
    <w:rsid w:val="00C16F64"/>
    <w:rsid w:val="00C178CA"/>
    <w:rsid w:val="00C179FE"/>
    <w:rsid w:val="00C20139"/>
    <w:rsid w:val="00C20188"/>
    <w:rsid w:val="00C205F2"/>
    <w:rsid w:val="00C20687"/>
    <w:rsid w:val="00C2079D"/>
    <w:rsid w:val="00C20E87"/>
    <w:rsid w:val="00C20EE8"/>
    <w:rsid w:val="00C21482"/>
    <w:rsid w:val="00C21679"/>
    <w:rsid w:val="00C217CF"/>
    <w:rsid w:val="00C21AFD"/>
    <w:rsid w:val="00C22307"/>
    <w:rsid w:val="00C2253E"/>
    <w:rsid w:val="00C225EF"/>
    <w:rsid w:val="00C22891"/>
    <w:rsid w:val="00C229C9"/>
    <w:rsid w:val="00C229D2"/>
    <w:rsid w:val="00C22B6E"/>
    <w:rsid w:val="00C22C1F"/>
    <w:rsid w:val="00C22C8E"/>
    <w:rsid w:val="00C230A3"/>
    <w:rsid w:val="00C239B0"/>
    <w:rsid w:val="00C23C50"/>
    <w:rsid w:val="00C244F1"/>
    <w:rsid w:val="00C24684"/>
    <w:rsid w:val="00C248FF"/>
    <w:rsid w:val="00C24FEB"/>
    <w:rsid w:val="00C2590D"/>
    <w:rsid w:val="00C25A20"/>
    <w:rsid w:val="00C25BE0"/>
    <w:rsid w:val="00C2620C"/>
    <w:rsid w:val="00C26361"/>
    <w:rsid w:val="00C2641E"/>
    <w:rsid w:val="00C26561"/>
    <w:rsid w:val="00C26C16"/>
    <w:rsid w:val="00C26DE5"/>
    <w:rsid w:val="00C27248"/>
    <w:rsid w:val="00C27FF4"/>
    <w:rsid w:val="00C304DE"/>
    <w:rsid w:val="00C308AA"/>
    <w:rsid w:val="00C308E8"/>
    <w:rsid w:val="00C30B78"/>
    <w:rsid w:val="00C30BC5"/>
    <w:rsid w:val="00C30CC9"/>
    <w:rsid w:val="00C30FD8"/>
    <w:rsid w:val="00C3169C"/>
    <w:rsid w:val="00C31819"/>
    <w:rsid w:val="00C31A73"/>
    <w:rsid w:val="00C31D7D"/>
    <w:rsid w:val="00C323C8"/>
    <w:rsid w:val="00C32626"/>
    <w:rsid w:val="00C32D29"/>
    <w:rsid w:val="00C32D96"/>
    <w:rsid w:val="00C33A95"/>
    <w:rsid w:val="00C33E45"/>
    <w:rsid w:val="00C34183"/>
    <w:rsid w:val="00C3433E"/>
    <w:rsid w:val="00C343C6"/>
    <w:rsid w:val="00C3484A"/>
    <w:rsid w:val="00C34A02"/>
    <w:rsid w:val="00C34A6E"/>
    <w:rsid w:val="00C350E9"/>
    <w:rsid w:val="00C355BB"/>
    <w:rsid w:val="00C35889"/>
    <w:rsid w:val="00C35DB5"/>
    <w:rsid w:val="00C3655F"/>
    <w:rsid w:val="00C36749"/>
    <w:rsid w:val="00C3679C"/>
    <w:rsid w:val="00C36970"/>
    <w:rsid w:val="00C36AAE"/>
    <w:rsid w:val="00C374C7"/>
    <w:rsid w:val="00C402DA"/>
    <w:rsid w:val="00C405A5"/>
    <w:rsid w:val="00C40B33"/>
    <w:rsid w:val="00C40E10"/>
    <w:rsid w:val="00C4134A"/>
    <w:rsid w:val="00C414AE"/>
    <w:rsid w:val="00C41699"/>
    <w:rsid w:val="00C41835"/>
    <w:rsid w:val="00C41FBC"/>
    <w:rsid w:val="00C424B2"/>
    <w:rsid w:val="00C427F7"/>
    <w:rsid w:val="00C4310F"/>
    <w:rsid w:val="00C440E6"/>
    <w:rsid w:val="00C445A6"/>
    <w:rsid w:val="00C4483C"/>
    <w:rsid w:val="00C44A94"/>
    <w:rsid w:val="00C44ACD"/>
    <w:rsid w:val="00C450AB"/>
    <w:rsid w:val="00C450CE"/>
    <w:rsid w:val="00C453DE"/>
    <w:rsid w:val="00C45661"/>
    <w:rsid w:val="00C45B8F"/>
    <w:rsid w:val="00C45C8D"/>
    <w:rsid w:val="00C45D8C"/>
    <w:rsid w:val="00C463A9"/>
    <w:rsid w:val="00C47261"/>
    <w:rsid w:val="00C472DC"/>
    <w:rsid w:val="00C4737B"/>
    <w:rsid w:val="00C50156"/>
    <w:rsid w:val="00C5015D"/>
    <w:rsid w:val="00C50715"/>
    <w:rsid w:val="00C50981"/>
    <w:rsid w:val="00C509BB"/>
    <w:rsid w:val="00C50C88"/>
    <w:rsid w:val="00C516B5"/>
    <w:rsid w:val="00C5220E"/>
    <w:rsid w:val="00C529DB"/>
    <w:rsid w:val="00C53723"/>
    <w:rsid w:val="00C53D15"/>
    <w:rsid w:val="00C5418F"/>
    <w:rsid w:val="00C54585"/>
    <w:rsid w:val="00C54E97"/>
    <w:rsid w:val="00C54EB4"/>
    <w:rsid w:val="00C55096"/>
    <w:rsid w:val="00C5559E"/>
    <w:rsid w:val="00C55C4C"/>
    <w:rsid w:val="00C5707E"/>
    <w:rsid w:val="00C57205"/>
    <w:rsid w:val="00C57B29"/>
    <w:rsid w:val="00C57C25"/>
    <w:rsid w:val="00C600DA"/>
    <w:rsid w:val="00C602A7"/>
    <w:rsid w:val="00C60620"/>
    <w:rsid w:val="00C606DA"/>
    <w:rsid w:val="00C62156"/>
    <w:rsid w:val="00C624F5"/>
    <w:rsid w:val="00C62862"/>
    <w:rsid w:val="00C62989"/>
    <w:rsid w:val="00C63751"/>
    <w:rsid w:val="00C637E7"/>
    <w:rsid w:val="00C63B78"/>
    <w:rsid w:val="00C63DAE"/>
    <w:rsid w:val="00C643A5"/>
    <w:rsid w:val="00C64894"/>
    <w:rsid w:val="00C65718"/>
    <w:rsid w:val="00C65E4D"/>
    <w:rsid w:val="00C66085"/>
    <w:rsid w:val="00C666B9"/>
    <w:rsid w:val="00C6704D"/>
    <w:rsid w:val="00C6750E"/>
    <w:rsid w:val="00C67A1D"/>
    <w:rsid w:val="00C67BB2"/>
    <w:rsid w:val="00C7034E"/>
    <w:rsid w:val="00C71191"/>
    <w:rsid w:val="00C71308"/>
    <w:rsid w:val="00C7140B"/>
    <w:rsid w:val="00C716CD"/>
    <w:rsid w:val="00C71914"/>
    <w:rsid w:val="00C71E09"/>
    <w:rsid w:val="00C7246D"/>
    <w:rsid w:val="00C724EC"/>
    <w:rsid w:val="00C728E2"/>
    <w:rsid w:val="00C7297B"/>
    <w:rsid w:val="00C732CE"/>
    <w:rsid w:val="00C73564"/>
    <w:rsid w:val="00C737F3"/>
    <w:rsid w:val="00C73AA8"/>
    <w:rsid w:val="00C741D2"/>
    <w:rsid w:val="00C741E4"/>
    <w:rsid w:val="00C742D3"/>
    <w:rsid w:val="00C747EE"/>
    <w:rsid w:val="00C74A1D"/>
    <w:rsid w:val="00C74EC7"/>
    <w:rsid w:val="00C75145"/>
    <w:rsid w:val="00C751F9"/>
    <w:rsid w:val="00C75449"/>
    <w:rsid w:val="00C75CD3"/>
    <w:rsid w:val="00C7610E"/>
    <w:rsid w:val="00C7637C"/>
    <w:rsid w:val="00C76C4F"/>
    <w:rsid w:val="00C77747"/>
    <w:rsid w:val="00C77D22"/>
    <w:rsid w:val="00C77E5D"/>
    <w:rsid w:val="00C80651"/>
    <w:rsid w:val="00C80D37"/>
    <w:rsid w:val="00C81265"/>
    <w:rsid w:val="00C816EF"/>
    <w:rsid w:val="00C81CD0"/>
    <w:rsid w:val="00C82069"/>
    <w:rsid w:val="00C82343"/>
    <w:rsid w:val="00C82938"/>
    <w:rsid w:val="00C829DC"/>
    <w:rsid w:val="00C82BF8"/>
    <w:rsid w:val="00C82EE7"/>
    <w:rsid w:val="00C834B8"/>
    <w:rsid w:val="00C8365F"/>
    <w:rsid w:val="00C83703"/>
    <w:rsid w:val="00C83A6E"/>
    <w:rsid w:val="00C83E3A"/>
    <w:rsid w:val="00C8465B"/>
    <w:rsid w:val="00C84BCB"/>
    <w:rsid w:val="00C85319"/>
    <w:rsid w:val="00C858E8"/>
    <w:rsid w:val="00C85E51"/>
    <w:rsid w:val="00C86113"/>
    <w:rsid w:val="00C863E6"/>
    <w:rsid w:val="00C86405"/>
    <w:rsid w:val="00C864FB"/>
    <w:rsid w:val="00C8697A"/>
    <w:rsid w:val="00C86B95"/>
    <w:rsid w:val="00C86C33"/>
    <w:rsid w:val="00C86D5E"/>
    <w:rsid w:val="00C87247"/>
    <w:rsid w:val="00C875D0"/>
    <w:rsid w:val="00C8780C"/>
    <w:rsid w:val="00C87909"/>
    <w:rsid w:val="00C87C1E"/>
    <w:rsid w:val="00C87F33"/>
    <w:rsid w:val="00C904CA"/>
    <w:rsid w:val="00C909DA"/>
    <w:rsid w:val="00C90C54"/>
    <w:rsid w:val="00C91247"/>
    <w:rsid w:val="00C91966"/>
    <w:rsid w:val="00C91B8D"/>
    <w:rsid w:val="00C91FB8"/>
    <w:rsid w:val="00C92037"/>
    <w:rsid w:val="00C926F6"/>
    <w:rsid w:val="00C927A9"/>
    <w:rsid w:val="00C9284C"/>
    <w:rsid w:val="00C9294D"/>
    <w:rsid w:val="00C92BF5"/>
    <w:rsid w:val="00C92D13"/>
    <w:rsid w:val="00C92F27"/>
    <w:rsid w:val="00C93105"/>
    <w:rsid w:val="00C93E0A"/>
    <w:rsid w:val="00C94232"/>
    <w:rsid w:val="00C94468"/>
    <w:rsid w:val="00C9447E"/>
    <w:rsid w:val="00C94A78"/>
    <w:rsid w:val="00C94C54"/>
    <w:rsid w:val="00C954CB"/>
    <w:rsid w:val="00C9578B"/>
    <w:rsid w:val="00C95DBF"/>
    <w:rsid w:val="00C95F16"/>
    <w:rsid w:val="00C96028"/>
    <w:rsid w:val="00C96169"/>
    <w:rsid w:val="00C96622"/>
    <w:rsid w:val="00C9687D"/>
    <w:rsid w:val="00C96A6C"/>
    <w:rsid w:val="00C96B81"/>
    <w:rsid w:val="00C96EF7"/>
    <w:rsid w:val="00C96F38"/>
    <w:rsid w:val="00C970A2"/>
    <w:rsid w:val="00C97365"/>
    <w:rsid w:val="00C976B8"/>
    <w:rsid w:val="00C97AD2"/>
    <w:rsid w:val="00C97AE1"/>
    <w:rsid w:val="00CA049D"/>
    <w:rsid w:val="00CA2236"/>
    <w:rsid w:val="00CA228C"/>
    <w:rsid w:val="00CA2BA1"/>
    <w:rsid w:val="00CA2C8C"/>
    <w:rsid w:val="00CA307C"/>
    <w:rsid w:val="00CA37B0"/>
    <w:rsid w:val="00CA37C7"/>
    <w:rsid w:val="00CA41DE"/>
    <w:rsid w:val="00CA46E0"/>
    <w:rsid w:val="00CA4C77"/>
    <w:rsid w:val="00CA4D3F"/>
    <w:rsid w:val="00CA4E7F"/>
    <w:rsid w:val="00CA5142"/>
    <w:rsid w:val="00CA51F8"/>
    <w:rsid w:val="00CA5272"/>
    <w:rsid w:val="00CA5280"/>
    <w:rsid w:val="00CA576A"/>
    <w:rsid w:val="00CA5796"/>
    <w:rsid w:val="00CA5B6A"/>
    <w:rsid w:val="00CA630C"/>
    <w:rsid w:val="00CA6686"/>
    <w:rsid w:val="00CA6932"/>
    <w:rsid w:val="00CA6BD8"/>
    <w:rsid w:val="00CA6BDE"/>
    <w:rsid w:val="00CA7259"/>
    <w:rsid w:val="00CA7291"/>
    <w:rsid w:val="00CA743F"/>
    <w:rsid w:val="00CA7C12"/>
    <w:rsid w:val="00CA7D68"/>
    <w:rsid w:val="00CB05C8"/>
    <w:rsid w:val="00CB0694"/>
    <w:rsid w:val="00CB0818"/>
    <w:rsid w:val="00CB083D"/>
    <w:rsid w:val="00CB0C3D"/>
    <w:rsid w:val="00CB1B63"/>
    <w:rsid w:val="00CB21F6"/>
    <w:rsid w:val="00CB2398"/>
    <w:rsid w:val="00CB2ABF"/>
    <w:rsid w:val="00CB2ACC"/>
    <w:rsid w:val="00CB2B66"/>
    <w:rsid w:val="00CB35DA"/>
    <w:rsid w:val="00CB372B"/>
    <w:rsid w:val="00CB3974"/>
    <w:rsid w:val="00CB422D"/>
    <w:rsid w:val="00CB5129"/>
    <w:rsid w:val="00CB54A9"/>
    <w:rsid w:val="00CB566B"/>
    <w:rsid w:val="00CB56FA"/>
    <w:rsid w:val="00CB59D4"/>
    <w:rsid w:val="00CB5C99"/>
    <w:rsid w:val="00CB5D91"/>
    <w:rsid w:val="00CB6141"/>
    <w:rsid w:val="00CB6ABC"/>
    <w:rsid w:val="00CB713F"/>
    <w:rsid w:val="00CB71D6"/>
    <w:rsid w:val="00CB72A5"/>
    <w:rsid w:val="00CB72B1"/>
    <w:rsid w:val="00CB72F2"/>
    <w:rsid w:val="00CC0046"/>
    <w:rsid w:val="00CC017E"/>
    <w:rsid w:val="00CC0628"/>
    <w:rsid w:val="00CC083A"/>
    <w:rsid w:val="00CC0DDA"/>
    <w:rsid w:val="00CC12B2"/>
    <w:rsid w:val="00CC1397"/>
    <w:rsid w:val="00CC170C"/>
    <w:rsid w:val="00CC1F91"/>
    <w:rsid w:val="00CC203A"/>
    <w:rsid w:val="00CC20C3"/>
    <w:rsid w:val="00CC2204"/>
    <w:rsid w:val="00CC263F"/>
    <w:rsid w:val="00CC2744"/>
    <w:rsid w:val="00CC2AC1"/>
    <w:rsid w:val="00CC2BF5"/>
    <w:rsid w:val="00CC33CF"/>
    <w:rsid w:val="00CC3474"/>
    <w:rsid w:val="00CC37D2"/>
    <w:rsid w:val="00CC3E3F"/>
    <w:rsid w:val="00CC42D3"/>
    <w:rsid w:val="00CC4514"/>
    <w:rsid w:val="00CC46BC"/>
    <w:rsid w:val="00CC47C1"/>
    <w:rsid w:val="00CC4885"/>
    <w:rsid w:val="00CC4985"/>
    <w:rsid w:val="00CC4B72"/>
    <w:rsid w:val="00CC530A"/>
    <w:rsid w:val="00CC549F"/>
    <w:rsid w:val="00CC5974"/>
    <w:rsid w:val="00CC5AED"/>
    <w:rsid w:val="00CC5ED1"/>
    <w:rsid w:val="00CC616F"/>
    <w:rsid w:val="00CC664A"/>
    <w:rsid w:val="00CC66D6"/>
    <w:rsid w:val="00CC76C2"/>
    <w:rsid w:val="00CC77E9"/>
    <w:rsid w:val="00CC7CF6"/>
    <w:rsid w:val="00CD0600"/>
    <w:rsid w:val="00CD0830"/>
    <w:rsid w:val="00CD0CC6"/>
    <w:rsid w:val="00CD0F21"/>
    <w:rsid w:val="00CD1807"/>
    <w:rsid w:val="00CD1ABF"/>
    <w:rsid w:val="00CD226C"/>
    <w:rsid w:val="00CD2920"/>
    <w:rsid w:val="00CD2ABD"/>
    <w:rsid w:val="00CD3698"/>
    <w:rsid w:val="00CD3796"/>
    <w:rsid w:val="00CD39A3"/>
    <w:rsid w:val="00CD40E9"/>
    <w:rsid w:val="00CD49DF"/>
    <w:rsid w:val="00CD4B06"/>
    <w:rsid w:val="00CD4CFF"/>
    <w:rsid w:val="00CD5004"/>
    <w:rsid w:val="00CD51A0"/>
    <w:rsid w:val="00CD5230"/>
    <w:rsid w:val="00CD52B2"/>
    <w:rsid w:val="00CD53EA"/>
    <w:rsid w:val="00CD5516"/>
    <w:rsid w:val="00CD5835"/>
    <w:rsid w:val="00CD5852"/>
    <w:rsid w:val="00CD5E13"/>
    <w:rsid w:val="00CD5F47"/>
    <w:rsid w:val="00CD61E7"/>
    <w:rsid w:val="00CD6494"/>
    <w:rsid w:val="00CD6B45"/>
    <w:rsid w:val="00CD701B"/>
    <w:rsid w:val="00CD7325"/>
    <w:rsid w:val="00CD783A"/>
    <w:rsid w:val="00CD7BDE"/>
    <w:rsid w:val="00CD7FDB"/>
    <w:rsid w:val="00CE0209"/>
    <w:rsid w:val="00CE039F"/>
    <w:rsid w:val="00CE0BC0"/>
    <w:rsid w:val="00CE1151"/>
    <w:rsid w:val="00CE176B"/>
    <w:rsid w:val="00CE1B39"/>
    <w:rsid w:val="00CE1B56"/>
    <w:rsid w:val="00CE1C75"/>
    <w:rsid w:val="00CE26DC"/>
    <w:rsid w:val="00CE2D3D"/>
    <w:rsid w:val="00CE2E94"/>
    <w:rsid w:val="00CE3471"/>
    <w:rsid w:val="00CE35B6"/>
    <w:rsid w:val="00CE3DF2"/>
    <w:rsid w:val="00CE453C"/>
    <w:rsid w:val="00CE4ED9"/>
    <w:rsid w:val="00CE5157"/>
    <w:rsid w:val="00CE5434"/>
    <w:rsid w:val="00CE57AE"/>
    <w:rsid w:val="00CE59FC"/>
    <w:rsid w:val="00CE5DEC"/>
    <w:rsid w:val="00CE5FD0"/>
    <w:rsid w:val="00CE68BC"/>
    <w:rsid w:val="00CE6AAE"/>
    <w:rsid w:val="00CE6C12"/>
    <w:rsid w:val="00CE6DF5"/>
    <w:rsid w:val="00CE7004"/>
    <w:rsid w:val="00CE7251"/>
    <w:rsid w:val="00CE7C13"/>
    <w:rsid w:val="00CE7C90"/>
    <w:rsid w:val="00CE7D3A"/>
    <w:rsid w:val="00CF05BD"/>
    <w:rsid w:val="00CF0A8F"/>
    <w:rsid w:val="00CF0C13"/>
    <w:rsid w:val="00CF0DD4"/>
    <w:rsid w:val="00CF0EA6"/>
    <w:rsid w:val="00CF10F4"/>
    <w:rsid w:val="00CF1148"/>
    <w:rsid w:val="00CF164F"/>
    <w:rsid w:val="00CF1A25"/>
    <w:rsid w:val="00CF1B60"/>
    <w:rsid w:val="00CF1E99"/>
    <w:rsid w:val="00CF239D"/>
    <w:rsid w:val="00CF23E3"/>
    <w:rsid w:val="00CF25EB"/>
    <w:rsid w:val="00CF265E"/>
    <w:rsid w:val="00CF2EC4"/>
    <w:rsid w:val="00CF3D92"/>
    <w:rsid w:val="00CF3FBB"/>
    <w:rsid w:val="00CF42DD"/>
    <w:rsid w:val="00CF43E6"/>
    <w:rsid w:val="00CF4746"/>
    <w:rsid w:val="00CF48BD"/>
    <w:rsid w:val="00CF5066"/>
    <w:rsid w:val="00CF5223"/>
    <w:rsid w:val="00CF5808"/>
    <w:rsid w:val="00CF5AF5"/>
    <w:rsid w:val="00CF5B69"/>
    <w:rsid w:val="00CF6034"/>
    <w:rsid w:val="00CF60B3"/>
    <w:rsid w:val="00CF646B"/>
    <w:rsid w:val="00CF6CF2"/>
    <w:rsid w:val="00CF6D10"/>
    <w:rsid w:val="00CF7830"/>
    <w:rsid w:val="00CF7851"/>
    <w:rsid w:val="00CF7B4C"/>
    <w:rsid w:val="00CF7F8B"/>
    <w:rsid w:val="00D000E3"/>
    <w:rsid w:val="00D00638"/>
    <w:rsid w:val="00D00CBD"/>
    <w:rsid w:val="00D00CF7"/>
    <w:rsid w:val="00D01A1C"/>
    <w:rsid w:val="00D01A88"/>
    <w:rsid w:val="00D01C12"/>
    <w:rsid w:val="00D02B0F"/>
    <w:rsid w:val="00D02B9F"/>
    <w:rsid w:val="00D02C57"/>
    <w:rsid w:val="00D0441A"/>
    <w:rsid w:val="00D046EB"/>
    <w:rsid w:val="00D049A8"/>
    <w:rsid w:val="00D04D3D"/>
    <w:rsid w:val="00D04F61"/>
    <w:rsid w:val="00D050B8"/>
    <w:rsid w:val="00D053B1"/>
    <w:rsid w:val="00D0545B"/>
    <w:rsid w:val="00D05656"/>
    <w:rsid w:val="00D05E68"/>
    <w:rsid w:val="00D05F16"/>
    <w:rsid w:val="00D0663C"/>
    <w:rsid w:val="00D06A95"/>
    <w:rsid w:val="00D06BF4"/>
    <w:rsid w:val="00D06CC3"/>
    <w:rsid w:val="00D074AD"/>
    <w:rsid w:val="00D07872"/>
    <w:rsid w:val="00D07BF1"/>
    <w:rsid w:val="00D07D90"/>
    <w:rsid w:val="00D1034A"/>
    <w:rsid w:val="00D10379"/>
    <w:rsid w:val="00D1072D"/>
    <w:rsid w:val="00D108AB"/>
    <w:rsid w:val="00D10C49"/>
    <w:rsid w:val="00D10E85"/>
    <w:rsid w:val="00D10F13"/>
    <w:rsid w:val="00D11393"/>
    <w:rsid w:val="00D11CBE"/>
    <w:rsid w:val="00D11F85"/>
    <w:rsid w:val="00D12186"/>
    <w:rsid w:val="00D123A1"/>
    <w:rsid w:val="00D12792"/>
    <w:rsid w:val="00D127DE"/>
    <w:rsid w:val="00D1287F"/>
    <w:rsid w:val="00D1331E"/>
    <w:rsid w:val="00D13B4A"/>
    <w:rsid w:val="00D141E9"/>
    <w:rsid w:val="00D14292"/>
    <w:rsid w:val="00D148BE"/>
    <w:rsid w:val="00D150AF"/>
    <w:rsid w:val="00D1541B"/>
    <w:rsid w:val="00D15485"/>
    <w:rsid w:val="00D157E7"/>
    <w:rsid w:val="00D15F70"/>
    <w:rsid w:val="00D1610E"/>
    <w:rsid w:val="00D17719"/>
    <w:rsid w:val="00D17A4C"/>
    <w:rsid w:val="00D17AA1"/>
    <w:rsid w:val="00D2030C"/>
    <w:rsid w:val="00D205F1"/>
    <w:rsid w:val="00D206B2"/>
    <w:rsid w:val="00D206C8"/>
    <w:rsid w:val="00D20F59"/>
    <w:rsid w:val="00D21674"/>
    <w:rsid w:val="00D222A5"/>
    <w:rsid w:val="00D223C5"/>
    <w:rsid w:val="00D2246B"/>
    <w:rsid w:val="00D22656"/>
    <w:rsid w:val="00D226BB"/>
    <w:rsid w:val="00D22859"/>
    <w:rsid w:val="00D228FA"/>
    <w:rsid w:val="00D22BB2"/>
    <w:rsid w:val="00D22BBD"/>
    <w:rsid w:val="00D22D97"/>
    <w:rsid w:val="00D2326E"/>
    <w:rsid w:val="00D23541"/>
    <w:rsid w:val="00D238B0"/>
    <w:rsid w:val="00D23975"/>
    <w:rsid w:val="00D239A8"/>
    <w:rsid w:val="00D23CE0"/>
    <w:rsid w:val="00D2404F"/>
    <w:rsid w:val="00D2412E"/>
    <w:rsid w:val="00D243EC"/>
    <w:rsid w:val="00D24BD5"/>
    <w:rsid w:val="00D24EE6"/>
    <w:rsid w:val="00D250AC"/>
    <w:rsid w:val="00D250EC"/>
    <w:rsid w:val="00D25200"/>
    <w:rsid w:val="00D252C2"/>
    <w:rsid w:val="00D2648C"/>
    <w:rsid w:val="00D26673"/>
    <w:rsid w:val="00D26767"/>
    <w:rsid w:val="00D269E1"/>
    <w:rsid w:val="00D26A4E"/>
    <w:rsid w:val="00D27666"/>
    <w:rsid w:val="00D27B5C"/>
    <w:rsid w:val="00D27C03"/>
    <w:rsid w:val="00D27C16"/>
    <w:rsid w:val="00D30048"/>
    <w:rsid w:val="00D3018D"/>
    <w:rsid w:val="00D30887"/>
    <w:rsid w:val="00D30A1D"/>
    <w:rsid w:val="00D30D7B"/>
    <w:rsid w:val="00D31043"/>
    <w:rsid w:val="00D31405"/>
    <w:rsid w:val="00D316EF"/>
    <w:rsid w:val="00D3184E"/>
    <w:rsid w:val="00D31D1F"/>
    <w:rsid w:val="00D31D33"/>
    <w:rsid w:val="00D32203"/>
    <w:rsid w:val="00D32221"/>
    <w:rsid w:val="00D32282"/>
    <w:rsid w:val="00D323ED"/>
    <w:rsid w:val="00D32685"/>
    <w:rsid w:val="00D326AF"/>
    <w:rsid w:val="00D328C1"/>
    <w:rsid w:val="00D3399B"/>
    <w:rsid w:val="00D33BEE"/>
    <w:rsid w:val="00D33D7A"/>
    <w:rsid w:val="00D33F1A"/>
    <w:rsid w:val="00D33F7C"/>
    <w:rsid w:val="00D3430D"/>
    <w:rsid w:val="00D34386"/>
    <w:rsid w:val="00D34D5C"/>
    <w:rsid w:val="00D34ED8"/>
    <w:rsid w:val="00D3524C"/>
    <w:rsid w:val="00D3548E"/>
    <w:rsid w:val="00D365AE"/>
    <w:rsid w:val="00D365D5"/>
    <w:rsid w:val="00D36BEA"/>
    <w:rsid w:val="00D36EFE"/>
    <w:rsid w:val="00D37100"/>
    <w:rsid w:val="00D375E9"/>
    <w:rsid w:val="00D37CB9"/>
    <w:rsid w:val="00D37D43"/>
    <w:rsid w:val="00D40889"/>
    <w:rsid w:val="00D40B6A"/>
    <w:rsid w:val="00D40BA3"/>
    <w:rsid w:val="00D40DAF"/>
    <w:rsid w:val="00D4147D"/>
    <w:rsid w:val="00D41830"/>
    <w:rsid w:val="00D41A07"/>
    <w:rsid w:val="00D41C41"/>
    <w:rsid w:val="00D41E51"/>
    <w:rsid w:val="00D42111"/>
    <w:rsid w:val="00D42852"/>
    <w:rsid w:val="00D42EE3"/>
    <w:rsid w:val="00D432AE"/>
    <w:rsid w:val="00D43375"/>
    <w:rsid w:val="00D43FD3"/>
    <w:rsid w:val="00D44040"/>
    <w:rsid w:val="00D4438A"/>
    <w:rsid w:val="00D44545"/>
    <w:rsid w:val="00D4456C"/>
    <w:rsid w:val="00D448A4"/>
    <w:rsid w:val="00D44A2F"/>
    <w:rsid w:val="00D44F58"/>
    <w:rsid w:val="00D45140"/>
    <w:rsid w:val="00D45413"/>
    <w:rsid w:val="00D454B1"/>
    <w:rsid w:val="00D459A6"/>
    <w:rsid w:val="00D459D1"/>
    <w:rsid w:val="00D45E8B"/>
    <w:rsid w:val="00D4602B"/>
    <w:rsid w:val="00D46338"/>
    <w:rsid w:val="00D463D2"/>
    <w:rsid w:val="00D46489"/>
    <w:rsid w:val="00D46C18"/>
    <w:rsid w:val="00D4740C"/>
    <w:rsid w:val="00D4772E"/>
    <w:rsid w:val="00D47D6A"/>
    <w:rsid w:val="00D47D6E"/>
    <w:rsid w:val="00D47D92"/>
    <w:rsid w:val="00D47E9C"/>
    <w:rsid w:val="00D501CB"/>
    <w:rsid w:val="00D505CD"/>
    <w:rsid w:val="00D510B7"/>
    <w:rsid w:val="00D513E2"/>
    <w:rsid w:val="00D51B26"/>
    <w:rsid w:val="00D51E77"/>
    <w:rsid w:val="00D52358"/>
    <w:rsid w:val="00D52928"/>
    <w:rsid w:val="00D529F5"/>
    <w:rsid w:val="00D53D19"/>
    <w:rsid w:val="00D53E8D"/>
    <w:rsid w:val="00D54240"/>
    <w:rsid w:val="00D54714"/>
    <w:rsid w:val="00D54718"/>
    <w:rsid w:val="00D54806"/>
    <w:rsid w:val="00D54852"/>
    <w:rsid w:val="00D5492F"/>
    <w:rsid w:val="00D54D10"/>
    <w:rsid w:val="00D5585C"/>
    <w:rsid w:val="00D55B67"/>
    <w:rsid w:val="00D55BFA"/>
    <w:rsid w:val="00D55DAC"/>
    <w:rsid w:val="00D55EDD"/>
    <w:rsid w:val="00D564E6"/>
    <w:rsid w:val="00D56648"/>
    <w:rsid w:val="00D570E3"/>
    <w:rsid w:val="00D579F2"/>
    <w:rsid w:val="00D57BB3"/>
    <w:rsid w:val="00D57C27"/>
    <w:rsid w:val="00D57C2C"/>
    <w:rsid w:val="00D57CDB"/>
    <w:rsid w:val="00D600EF"/>
    <w:rsid w:val="00D60482"/>
    <w:rsid w:val="00D60543"/>
    <w:rsid w:val="00D60592"/>
    <w:rsid w:val="00D6063D"/>
    <w:rsid w:val="00D60832"/>
    <w:rsid w:val="00D6087C"/>
    <w:rsid w:val="00D609A5"/>
    <w:rsid w:val="00D60B91"/>
    <w:rsid w:val="00D61130"/>
    <w:rsid w:val="00D6139F"/>
    <w:rsid w:val="00D616F5"/>
    <w:rsid w:val="00D61A42"/>
    <w:rsid w:val="00D61A8C"/>
    <w:rsid w:val="00D61B6E"/>
    <w:rsid w:val="00D61DD5"/>
    <w:rsid w:val="00D62060"/>
    <w:rsid w:val="00D620CF"/>
    <w:rsid w:val="00D621BD"/>
    <w:rsid w:val="00D62215"/>
    <w:rsid w:val="00D62962"/>
    <w:rsid w:val="00D635D8"/>
    <w:rsid w:val="00D636D4"/>
    <w:rsid w:val="00D63789"/>
    <w:rsid w:val="00D63B51"/>
    <w:rsid w:val="00D6411D"/>
    <w:rsid w:val="00D648C8"/>
    <w:rsid w:val="00D64C19"/>
    <w:rsid w:val="00D64DC3"/>
    <w:rsid w:val="00D65163"/>
    <w:rsid w:val="00D6693B"/>
    <w:rsid w:val="00D67065"/>
    <w:rsid w:val="00D67176"/>
    <w:rsid w:val="00D676B3"/>
    <w:rsid w:val="00D678C3"/>
    <w:rsid w:val="00D67979"/>
    <w:rsid w:val="00D679F5"/>
    <w:rsid w:val="00D67B13"/>
    <w:rsid w:val="00D67BB9"/>
    <w:rsid w:val="00D7055C"/>
    <w:rsid w:val="00D717B7"/>
    <w:rsid w:val="00D71902"/>
    <w:rsid w:val="00D71A7C"/>
    <w:rsid w:val="00D71B75"/>
    <w:rsid w:val="00D71B8D"/>
    <w:rsid w:val="00D7233C"/>
    <w:rsid w:val="00D72524"/>
    <w:rsid w:val="00D72946"/>
    <w:rsid w:val="00D72A27"/>
    <w:rsid w:val="00D72F55"/>
    <w:rsid w:val="00D7350E"/>
    <w:rsid w:val="00D7369F"/>
    <w:rsid w:val="00D748B0"/>
    <w:rsid w:val="00D7517B"/>
    <w:rsid w:val="00D75223"/>
    <w:rsid w:val="00D757EB"/>
    <w:rsid w:val="00D75AC2"/>
    <w:rsid w:val="00D75F01"/>
    <w:rsid w:val="00D75F9F"/>
    <w:rsid w:val="00D7686E"/>
    <w:rsid w:val="00D768F2"/>
    <w:rsid w:val="00D76EFF"/>
    <w:rsid w:val="00D77269"/>
    <w:rsid w:val="00D77345"/>
    <w:rsid w:val="00D77A89"/>
    <w:rsid w:val="00D807D5"/>
    <w:rsid w:val="00D8097F"/>
    <w:rsid w:val="00D80DC8"/>
    <w:rsid w:val="00D80F34"/>
    <w:rsid w:val="00D8136D"/>
    <w:rsid w:val="00D8193D"/>
    <w:rsid w:val="00D81CFA"/>
    <w:rsid w:val="00D81EB5"/>
    <w:rsid w:val="00D81F63"/>
    <w:rsid w:val="00D821B4"/>
    <w:rsid w:val="00D8268E"/>
    <w:rsid w:val="00D82A3E"/>
    <w:rsid w:val="00D82AB2"/>
    <w:rsid w:val="00D82EDD"/>
    <w:rsid w:val="00D83AC5"/>
    <w:rsid w:val="00D83C5C"/>
    <w:rsid w:val="00D83D1B"/>
    <w:rsid w:val="00D83D54"/>
    <w:rsid w:val="00D83F68"/>
    <w:rsid w:val="00D84555"/>
    <w:rsid w:val="00D845D8"/>
    <w:rsid w:val="00D845F6"/>
    <w:rsid w:val="00D84E70"/>
    <w:rsid w:val="00D85209"/>
    <w:rsid w:val="00D854EF"/>
    <w:rsid w:val="00D8551D"/>
    <w:rsid w:val="00D85694"/>
    <w:rsid w:val="00D85965"/>
    <w:rsid w:val="00D85B26"/>
    <w:rsid w:val="00D85CA1"/>
    <w:rsid w:val="00D85CD2"/>
    <w:rsid w:val="00D86070"/>
    <w:rsid w:val="00D860CA"/>
    <w:rsid w:val="00D862C7"/>
    <w:rsid w:val="00D864A1"/>
    <w:rsid w:val="00D86842"/>
    <w:rsid w:val="00D86C99"/>
    <w:rsid w:val="00D86DA7"/>
    <w:rsid w:val="00D86EB0"/>
    <w:rsid w:val="00D87824"/>
    <w:rsid w:val="00D87DFC"/>
    <w:rsid w:val="00D902A7"/>
    <w:rsid w:val="00D90A0E"/>
    <w:rsid w:val="00D9135E"/>
    <w:rsid w:val="00D9206B"/>
    <w:rsid w:val="00D921DF"/>
    <w:rsid w:val="00D92784"/>
    <w:rsid w:val="00D92DEA"/>
    <w:rsid w:val="00D92EBA"/>
    <w:rsid w:val="00D9318B"/>
    <w:rsid w:val="00D933BB"/>
    <w:rsid w:val="00D93690"/>
    <w:rsid w:val="00D93A0D"/>
    <w:rsid w:val="00D93B7E"/>
    <w:rsid w:val="00D942FC"/>
    <w:rsid w:val="00D94553"/>
    <w:rsid w:val="00D945C3"/>
    <w:rsid w:val="00D9491C"/>
    <w:rsid w:val="00D94F8A"/>
    <w:rsid w:val="00D955B5"/>
    <w:rsid w:val="00D9570C"/>
    <w:rsid w:val="00D961B6"/>
    <w:rsid w:val="00D965E6"/>
    <w:rsid w:val="00D9663F"/>
    <w:rsid w:val="00D96684"/>
    <w:rsid w:val="00D96A2B"/>
    <w:rsid w:val="00D96A68"/>
    <w:rsid w:val="00D96AFC"/>
    <w:rsid w:val="00D9701E"/>
    <w:rsid w:val="00D9705B"/>
    <w:rsid w:val="00D97E8E"/>
    <w:rsid w:val="00D97EFA"/>
    <w:rsid w:val="00DA0031"/>
    <w:rsid w:val="00DA04BD"/>
    <w:rsid w:val="00DA0B2A"/>
    <w:rsid w:val="00DA0B88"/>
    <w:rsid w:val="00DA2343"/>
    <w:rsid w:val="00DA2592"/>
    <w:rsid w:val="00DA2F49"/>
    <w:rsid w:val="00DA3334"/>
    <w:rsid w:val="00DA37A6"/>
    <w:rsid w:val="00DA3AF2"/>
    <w:rsid w:val="00DA3B5C"/>
    <w:rsid w:val="00DA45E0"/>
    <w:rsid w:val="00DA45EE"/>
    <w:rsid w:val="00DA4681"/>
    <w:rsid w:val="00DA4842"/>
    <w:rsid w:val="00DA52E4"/>
    <w:rsid w:val="00DA5642"/>
    <w:rsid w:val="00DA5768"/>
    <w:rsid w:val="00DA64C0"/>
    <w:rsid w:val="00DA66F7"/>
    <w:rsid w:val="00DA6900"/>
    <w:rsid w:val="00DA6B3E"/>
    <w:rsid w:val="00DA6B8D"/>
    <w:rsid w:val="00DA715F"/>
    <w:rsid w:val="00DA71DC"/>
    <w:rsid w:val="00DA74EB"/>
    <w:rsid w:val="00DA77B5"/>
    <w:rsid w:val="00DB00FE"/>
    <w:rsid w:val="00DB089C"/>
    <w:rsid w:val="00DB094B"/>
    <w:rsid w:val="00DB0985"/>
    <w:rsid w:val="00DB0C80"/>
    <w:rsid w:val="00DB0D36"/>
    <w:rsid w:val="00DB1004"/>
    <w:rsid w:val="00DB1701"/>
    <w:rsid w:val="00DB19B6"/>
    <w:rsid w:val="00DB1E19"/>
    <w:rsid w:val="00DB25B1"/>
    <w:rsid w:val="00DB266A"/>
    <w:rsid w:val="00DB2716"/>
    <w:rsid w:val="00DB2ACA"/>
    <w:rsid w:val="00DB2AE0"/>
    <w:rsid w:val="00DB2E41"/>
    <w:rsid w:val="00DB31A1"/>
    <w:rsid w:val="00DB3231"/>
    <w:rsid w:val="00DB32F7"/>
    <w:rsid w:val="00DB33DC"/>
    <w:rsid w:val="00DB36C0"/>
    <w:rsid w:val="00DB3B21"/>
    <w:rsid w:val="00DB3E4F"/>
    <w:rsid w:val="00DB472A"/>
    <w:rsid w:val="00DB4EA3"/>
    <w:rsid w:val="00DB582B"/>
    <w:rsid w:val="00DB64E3"/>
    <w:rsid w:val="00DB6576"/>
    <w:rsid w:val="00DB66A3"/>
    <w:rsid w:val="00DB687B"/>
    <w:rsid w:val="00DB68B5"/>
    <w:rsid w:val="00DB699F"/>
    <w:rsid w:val="00DB6C08"/>
    <w:rsid w:val="00DB6C65"/>
    <w:rsid w:val="00DB7674"/>
    <w:rsid w:val="00DB76A9"/>
    <w:rsid w:val="00DB7841"/>
    <w:rsid w:val="00DB7869"/>
    <w:rsid w:val="00DB7D72"/>
    <w:rsid w:val="00DB7FA9"/>
    <w:rsid w:val="00DC0306"/>
    <w:rsid w:val="00DC0351"/>
    <w:rsid w:val="00DC04C1"/>
    <w:rsid w:val="00DC08D2"/>
    <w:rsid w:val="00DC12D6"/>
    <w:rsid w:val="00DC13BD"/>
    <w:rsid w:val="00DC1A8C"/>
    <w:rsid w:val="00DC1BD7"/>
    <w:rsid w:val="00DC2441"/>
    <w:rsid w:val="00DC27E8"/>
    <w:rsid w:val="00DC2840"/>
    <w:rsid w:val="00DC2E34"/>
    <w:rsid w:val="00DC34DE"/>
    <w:rsid w:val="00DC367D"/>
    <w:rsid w:val="00DC3C72"/>
    <w:rsid w:val="00DC43D4"/>
    <w:rsid w:val="00DC46C7"/>
    <w:rsid w:val="00DC4907"/>
    <w:rsid w:val="00DC4A7A"/>
    <w:rsid w:val="00DC4B03"/>
    <w:rsid w:val="00DC4F66"/>
    <w:rsid w:val="00DC500A"/>
    <w:rsid w:val="00DC54FA"/>
    <w:rsid w:val="00DC554D"/>
    <w:rsid w:val="00DC5BCE"/>
    <w:rsid w:val="00DC5C13"/>
    <w:rsid w:val="00DC623C"/>
    <w:rsid w:val="00DC673A"/>
    <w:rsid w:val="00DC67B7"/>
    <w:rsid w:val="00DC6933"/>
    <w:rsid w:val="00DC693E"/>
    <w:rsid w:val="00DC6CF4"/>
    <w:rsid w:val="00DC6E88"/>
    <w:rsid w:val="00DC7383"/>
    <w:rsid w:val="00DC79C1"/>
    <w:rsid w:val="00DC7A05"/>
    <w:rsid w:val="00DC7B75"/>
    <w:rsid w:val="00DC7CDE"/>
    <w:rsid w:val="00DC7D29"/>
    <w:rsid w:val="00DC7E9E"/>
    <w:rsid w:val="00DD00BD"/>
    <w:rsid w:val="00DD023E"/>
    <w:rsid w:val="00DD05C0"/>
    <w:rsid w:val="00DD1227"/>
    <w:rsid w:val="00DD13DA"/>
    <w:rsid w:val="00DD13E9"/>
    <w:rsid w:val="00DD147D"/>
    <w:rsid w:val="00DD1842"/>
    <w:rsid w:val="00DD20D9"/>
    <w:rsid w:val="00DD211F"/>
    <w:rsid w:val="00DD24CC"/>
    <w:rsid w:val="00DD269F"/>
    <w:rsid w:val="00DD2C23"/>
    <w:rsid w:val="00DD2E26"/>
    <w:rsid w:val="00DD32C1"/>
    <w:rsid w:val="00DD332A"/>
    <w:rsid w:val="00DD3863"/>
    <w:rsid w:val="00DD3C90"/>
    <w:rsid w:val="00DD3D89"/>
    <w:rsid w:val="00DD4A8F"/>
    <w:rsid w:val="00DD4C80"/>
    <w:rsid w:val="00DD54B1"/>
    <w:rsid w:val="00DD57A6"/>
    <w:rsid w:val="00DD59D6"/>
    <w:rsid w:val="00DD5D06"/>
    <w:rsid w:val="00DD673E"/>
    <w:rsid w:val="00DD6813"/>
    <w:rsid w:val="00DD6DFF"/>
    <w:rsid w:val="00DD6F1F"/>
    <w:rsid w:val="00DD764A"/>
    <w:rsid w:val="00DD76C0"/>
    <w:rsid w:val="00DD7EC8"/>
    <w:rsid w:val="00DE0169"/>
    <w:rsid w:val="00DE01AE"/>
    <w:rsid w:val="00DE0565"/>
    <w:rsid w:val="00DE0754"/>
    <w:rsid w:val="00DE08B1"/>
    <w:rsid w:val="00DE0DC6"/>
    <w:rsid w:val="00DE0F96"/>
    <w:rsid w:val="00DE0FB0"/>
    <w:rsid w:val="00DE11D6"/>
    <w:rsid w:val="00DE12C2"/>
    <w:rsid w:val="00DE12DB"/>
    <w:rsid w:val="00DE18E5"/>
    <w:rsid w:val="00DE1BAF"/>
    <w:rsid w:val="00DE1F8D"/>
    <w:rsid w:val="00DE2B16"/>
    <w:rsid w:val="00DE2EF6"/>
    <w:rsid w:val="00DE3707"/>
    <w:rsid w:val="00DE3C0E"/>
    <w:rsid w:val="00DE464A"/>
    <w:rsid w:val="00DE4F42"/>
    <w:rsid w:val="00DE556A"/>
    <w:rsid w:val="00DE5665"/>
    <w:rsid w:val="00DE59F5"/>
    <w:rsid w:val="00DE66E3"/>
    <w:rsid w:val="00DE6ABB"/>
    <w:rsid w:val="00DE6B9B"/>
    <w:rsid w:val="00DE6F6F"/>
    <w:rsid w:val="00DE706A"/>
    <w:rsid w:val="00DE7141"/>
    <w:rsid w:val="00DE7675"/>
    <w:rsid w:val="00DE7761"/>
    <w:rsid w:val="00DE7AC4"/>
    <w:rsid w:val="00DE7EFC"/>
    <w:rsid w:val="00DE7FA8"/>
    <w:rsid w:val="00DE7FAA"/>
    <w:rsid w:val="00DF00CD"/>
    <w:rsid w:val="00DF0281"/>
    <w:rsid w:val="00DF0C31"/>
    <w:rsid w:val="00DF0EB6"/>
    <w:rsid w:val="00DF1499"/>
    <w:rsid w:val="00DF15B9"/>
    <w:rsid w:val="00DF1F3A"/>
    <w:rsid w:val="00DF230E"/>
    <w:rsid w:val="00DF24B6"/>
    <w:rsid w:val="00DF2846"/>
    <w:rsid w:val="00DF2856"/>
    <w:rsid w:val="00DF2A8C"/>
    <w:rsid w:val="00DF3470"/>
    <w:rsid w:val="00DF3498"/>
    <w:rsid w:val="00DF35E3"/>
    <w:rsid w:val="00DF387C"/>
    <w:rsid w:val="00DF39D6"/>
    <w:rsid w:val="00DF3B17"/>
    <w:rsid w:val="00DF3CD5"/>
    <w:rsid w:val="00DF41D9"/>
    <w:rsid w:val="00DF42AE"/>
    <w:rsid w:val="00DF4382"/>
    <w:rsid w:val="00DF482A"/>
    <w:rsid w:val="00DF5486"/>
    <w:rsid w:val="00DF54D3"/>
    <w:rsid w:val="00DF5627"/>
    <w:rsid w:val="00DF57D2"/>
    <w:rsid w:val="00DF62FA"/>
    <w:rsid w:val="00DF644E"/>
    <w:rsid w:val="00DF64BB"/>
    <w:rsid w:val="00DF6804"/>
    <w:rsid w:val="00DF6864"/>
    <w:rsid w:val="00DF68FA"/>
    <w:rsid w:val="00DF6C53"/>
    <w:rsid w:val="00DF71CA"/>
    <w:rsid w:val="00DF769C"/>
    <w:rsid w:val="00DF7894"/>
    <w:rsid w:val="00DF7FCC"/>
    <w:rsid w:val="00E001D4"/>
    <w:rsid w:val="00E005F8"/>
    <w:rsid w:val="00E006C4"/>
    <w:rsid w:val="00E009F0"/>
    <w:rsid w:val="00E00AB5"/>
    <w:rsid w:val="00E00D76"/>
    <w:rsid w:val="00E01675"/>
    <w:rsid w:val="00E01A5E"/>
    <w:rsid w:val="00E02143"/>
    <w:rsid w:val="00E02A2A"/>
    <w:rsid w:val="00E02B01"/>
    <w:rsid w:val="00E04347"/>
    <w:rsid w:val="00E04877"/>
    <w:rsid w:val="00E04B6D"/>
    <w:rsid w:val="00E05146"/>
    <w:rsid w:val="00E05589"/>
    <w:rsid w:val="00E05901"/>
    <w:rsid w:val="00E05994"/>
    <w:rsid w:val="00E059ED"/>
    <w:rsid w:val="00E05E0F"/>
    <w:rsid w:val="00E0628E"/>
    <w:rsid w:val="00E06536"/>
    <w:rsid w:val="00E0702F"/>
    <w:rsid w:val="00E0754B"/>
    <w:rsid w:val="00E076F5"/>
    <w:rsid w:val="00E1018C"/>
    <w:rsid w:val="00E108FC"/>
    <w:rsid w:val="00E10CFF"/>
    <w:rsid w:val="00E116EF"/>
    <w:rsid w:val="00E128CC"/>
    <w:rsid w:val="00E128F2"/>
    <w:rsid w:val="00E1346C"/>
    <w:rsid w:val="00E13ACF"/>
    <w:rsid w:val="00E13C28"/>
    <w:rsid w:val="00E142A9"/>
    <w:rsid w:val="00E144B8"/>
    <w:rsid w:val="00E1476F"/>
    <w:rsid w:val="00E14BB2"/>
    <w:rsid w:val="00E14F88"/>
    <w:rsid w:val="00E14FC3"/>
    <w:rsid w:val="00E15269"/>
    <w:rsid w:val="00E15284"/>
    <w:rsid w:val="00E15710"/>
    <w:rsid w:val="00E160B4"/>
    <w:rsid w:val="00E16113"/>
    <w:rsid w:val="00E1629A"/>
    <w:rsid w:val="00E167FE"/>
    <w:rsid w:val="00E16971"/>
    <w:rsid w:val="00E16AE0"/>
    <w:rsid w:val="00E16F97"/>
    <w:rsid w:val="00E206CF"/>
    <w:rsid w:val="00E207C2"/>
    <w:rsid w:val="00E20D7A"/>
    <w:rsid w:val="00E20DEF"/>
    <w:rsid w:val="00E212CC"/>
    <w:rsid w:val="00E218F1"/>
    <w:rsid w:val="00E219CD"/>
    <w:rsid w:val="00E21A0E"/>
    <w:rsid w:val="00E226D8"/>
    <w:rsid w:val="00E2295D"/>
    <w:rsid w:val="00E23AD4"/>
    <w:rsid w:val="00E23F6E"/>
    <w:rsid w:val="00E241C6"/>
    <w:rsid w:val="00E24A3F"/>
    <w:rsid w:val="00E24C27"/>
    <w:rsid w:val="00E25016"/>
    <w:rsid w:val="00E25027"/>
    <w:rsid w:val="00E2505B"/>
    <w:rsid w:val="00E2527F"/>
    <w:rsid w:val="00E25437"/>
    <w:rsid w:val="00E25987"/>
    <w:rsid w:val="00E25B3B"/>
    <w:rsid w:val="00E25C19"/>
    <w:rsid w:val="00E25D0C"/>
    <w:rsid w:val="00E25D6A"/>
    <w:rsid w:val="00E265F3"/>
    <w:rsid w:val="00E26741"/>
    <w:rsid w:val="00E26B50"/>
    <w:rsid w:val="00E271FE"/>
    <w:rsid w:val="00E274CD"/>
    <w:rsid w:val="00E27570"/>
    <w:rsid w:val="00E27BB0"/>
    <w:rsid w:val="00E27F60"/>
    <w:rsid w:val="00E30072"/>
    <w:rsid w:val="00E306A8"/>
    <w:rsid w:val="00E309B3"/>
    <w:rsid w:val="00E30AD4"/>
    <w:rsid w:val="00E30AE7"/>
    <w:rsid w:val="00E30DAB"/>
    <w:rsid w:val="00E31365"/>
    <w:rsid w:val="00E3159C"/>
    <w:rsid w:val="00E316A4"/>
    <w:rsid w:val="00E31B62"/>
    <w:rsid w:val="00E31E45"/>
    <w:rsid w:val="00E31EA7"/>
    <w:rsid w:val="00E31F1C"/>
    <w:rsid w:val="00E320B5"/>
    <w:rsid w:val="00E32291"/>
    <w:rsid w:val="00E32813"/>
    <w:rsid w:val="00E32C1C"/>
    <w:rsid w:val="00E330D4"/>
    <w:rsid w:val="00E33271"/>
    <w:rsid w:val="00E332D5"/>
    <w:rsid w:val="00E335BF"/>
    <w:rsid w:val="00E33948"/>
    <w:rsid w:val="00E33B27"/>
    <w:rsid w:val="00E34470"/>
    <w:rsid w:val="00E34AA2"/>
    <w:rsid w:val="00E35628"/>
    <w:rsid w:val="00E35895"/>
    <w:rsid w:val="00E35E2A"/>
    <w:rsid w:val="00E36082"/>
    <w:rsid w:val="00E36C5F"/>
    <w:rsid w:val="00E37012"/>
    <w:rsid w:val="00E37078"/>
    <w:rsid w:val="00E371FE"/>
    <w:rsid w:val="00E37332"/>
    <w:rsid w:val="00E37A39"/>
    <w:rsid w:val="00E37F09"/>
    <w:rsid w:val="00E4079F"/>
    <w:rsid w:val="00E40E00"/>
    <w:rsid w:val="00E41187"/>
    <w:rsid w:val="00E413AC"/>
    <w:rsid w:val="00E417E9"/>
    <w:rsid w:val="00E41C0A"/>
    <w:rsid w:val="00E425F5"/>
    <w:rsid w:val="00E42664"/>
    <w:rsid w:val="00E42D69"/>
    <w:rsid w:val="00E433D2"/>
    <w:rsid w:val="00E43E85"/>
    <w:rsid w:val="00E43FBE"/>
    <w:rsid w:val="00E44085"/>
    <w:rsid w:val="00E444D8"/>
    <w:rsid w:val="00E45458"/>
    <w:rsid w:val="00E456C7"/>
    <w:rsid w:val="00E45D03"/>
    <w:rsid w:val="00E4601A"/>
    <w:rsid w:val="00E463DE"/>
    <w:rsid w:val="00E46889"/>
    <w:rsid w:val="00E46BB5"/>
    <w:rsid w:val="00E47055"/>
    <w:rsid w:val="00E47D44"/>
    <w:rsid w:val="00E50153"/>
    <w:rsid w:val="00E50213"/>
    <w:rsid w:val="00E50253"/>
    <w:rsid w:val="00E50456"/>
    <w:rsid w:val="00E50569"/>
    <w:rsid w:val="00E505B5"/>
    <w:rsid w:val="00E50C95"/>
    <w:rsid w:val="00E5137C"/>
    <w:rsid w:val="00E51380"/>
    <w:rsid w:val="00E515A1"/>
    <w:rsid w:val="00E51CFB"/>
    <w:rsid w:val="00E5288F"/>
    <w:rsid w:val="00E52AD5"/>
    <w:rsid w:val="00E531EC"/>
    <w:rsid w:val="00E532E4"/>
    <w:rsid w:val="00E5346B"/>
    <w:rsid w:val="00E53689"/>
    <w:rsid w:val="00E53796"/>
    <w:rsid w:val="00E5381A"/>
    <w:rsid w:val="00E53ADB"/>
    <w:rsid w:val="00E53CD5"/>
    <w:rsid w:val="00E540D7"/>
    <w:rsid w:val="00E5476B"/>
    <w:rsid w:val="00E54BDA"/>
    <w:rsid w:val="00E54F42"/>
    <w:rsid w:val="00E54F57"/>
    <w:rsid w:val="00E55149"/>
    <w:rsid w:val="00E557B7"/>
    <w:rsid w:val="00E56318"/>
    <w:rsid w:val="00E56FEE"/>
    <w:rsid w:val="00E5704D"/>
    <w:rsid w:val="00E5728B"/>
    <w:rsid w:val="00E575CC"/>
    <w:rsid w:val="00E5785E"/>
    <w:rsid w:val="00E57B4D"/>
    <w:rsid w:val="00E60324"/>
    <w:rsid w:val="00E603AA"/>
    <w:rsid w:val="00E60480"/>
    <w:rsid w:val="00E605AC"/>
    <w:rsid w:val="00E60857"/>
    <w:rsid w:val="00E60A4F"/>
    <w:rsid w:val="00E60D00"/>
    <w:rsid w:val="00E60FB2"/>
    <w:rsid w:val="00E61157"/>
    <w:rsid w:val="00E6144E"/>
    <w:rsid w:val="00E6158F"/>
    <w:rsid w:val="00E615E5"/>
    <w:rsid w:val="00E619EB"/>
    <w:rsid w:val="00E61B34"/>
    <w:rsid w:val="00E61E76"/>
    <w:rsid w:val="00E61EF2"/>
    <w:rsid w:val="00E62447"/>
    <w:rsid w:val="00E628E1"/>
    <w:rsid w:val="00E62C63"/>
    <w:rsid w:val="00E62D2A"/>
    <w:rsid w:val="00E62F8A"/>
    <w:rsid w:val="00E63013"/>
    <w:rsid w:val="00E6314E"/>
    <w:rsid w:val="00E631A8"/>
    <w:rsid w:val="00E636FB"/>
    <w:rsid w:val="00E637F3"/>
    <w:rsid w:val="00E63839"/>
    <w:rsid w:val="00E6442D"/>
    <w:rsid w:val="00E647AF"/>
    <w:rsid w:val="00E64B59"/>
    <w:rsid w:val="00E653C4"/>
    <w:rsid w:val="00E654B7"/>
    <w:rsid w:val="00E6580A"/>
    <w:rsid w:val="00E659A8"/>
    <w:rsid w:val="00E661B1"/>
    <w:rsid w:val="00E661FD"/>
    <w:rsid w:val="00E663CD"/>
    <w:rsid w:val="00E6649E"/>
    <w:rsid w:val="00E664A7"/>
    <w:rsid w:val="00E66E49"/>
    <w:rsid w:val="00E67037"/>
    <w:rsid w:val="00E673D7"/>
    <w:rsid w:val="00E676B2"/>
    <w:rsid w:val="00E67F0B"/>
    <w:rsid w:val="00E67FFD"/>
    <w:rsid w:val="00E701A0"/>
    <w:rsid w:val="00E70738"/>
    <w:rsid w:val="00E70D7F"/>
    <w:rsid w:val="00E70E3D"/>
    <w:rsid w:val="00E7104A"/>
    <w:rsid w:val="00E71058"/>
    <w:rsid w:val="00E711AB"/>
    <w:rsid w:val="00E712E4"/>
    <w:rsid w:val="00E713CD"/>
    <w:rsid w:val="00E7159B"/>
    <w:rsid w:val="00E71785"/>
    <w:rsid w:val="00E72375"/>
    <w:rsid w:val="00E7274A"/>
    <w:rsid w:val="00E72C37"/>
    <w:rsid w:val="00E738FB"/>
    <w:rsid w:val="00E73F38"/>
    <w:rsid w:val="00E7416A"/>
    <w:rsid w:val="00E744C1"/>
    <w:rsid w:val="00E745A0"/>
    <w:rsid w:val="00E746B7"/>
    <w:rsid w:val="00E7507D"/>
    <w:rsid w:val="00E75274"/>
    <w:rsid w:val="00E75CF4"/>
    <w:rsid w:val="00E761D3"/>
    <w:rsid w:val="00E76219"/>
    <w:rsid w:val="00E76916"/>
    <w:rsid w:val="00E77027"/>
    <w:rsid w:val="00E77D80"/>
    <w:rsid w:val="00E77D85"/>
    <w:rsid w:val="00E77EA7"/>
    <w:rsid w:val="00E77EDD"/>
    <w:rsid w:val="00E80121"/>
    <w:rsid w:val="00E80856"/>
    <w:rsid w:val="00E80905"/>
    <w:rsid w:val="00E80A0D"/>
    <w:rsid w:val="00E8110A"/>
    <w:rsid w:val="00E811D6"/>
    <w:rsid w:val="00E812CA"/>
    <w:rsid w:val="00E813CD"/>
    <w:rsid w:val="00E81529"/>
    <w:rsid w:val="00E81811"/>
    <w:rsid w:val="00E819AC"/>
    <w:rsid w:val="00E81B33"/>
    <w:rsid w:val="00E81CEE"/>
    <w:rsid w:val="00E81E1C"/>
    <w:rsid w:val="00E8202D"/>
    <w:rsid w:val="00E8222E"/>
    <w:rsid w:val="00E82261"/>
    <w:rsid w:val="00E8269F"/>
    <w:rsid w:val="00E8282C"/>
    <w:rsid w:val="00E839AF"/>
    <w:rsid w:val="00E83F03"/>
    <w:rsid w:val="00E84412"/>
    <w:rsid w:val="00E848D5"/>
    <w:rsid w:val="00E84C6F"/>
    <w:rsid w:val="00E84C78"/>
    <w:rsid w:val="00E84C9B"/>
    <w:rsid w:val="00E84D45"/>
    <w:rsid w:val="00E84F46"/>
    <w:rsid w:val="00E85424"/>
    <w:rsid w:val="00E8633D"/>
    <w:rsid w:val="00E87530"/>
    <w:rsid w:val="00E875F3"/>
    <w:rsid w:val="00E878DE"/>
    <w:rsid w:val="00E87D72"/>
    <w:rsid w:val="00E902B8"/>
    <w:rsid w:val="00E905CE"/>
    <w:rsid w:val="00E90654"/>
    <w:rsid w:val="00E90AC9"/>
    <w:rsid w:val="00E90CC5"/>
    <w:rsid w:val="00E90DFD"/>
    <w:rsid w:val="00E90F64"/>
    <w:rsid w:val="00E910BC"/>
    <w:rsid w:val="00E911D6"/>
    <w:rsid w:val="00E9131F"/>
    <w:rsid w:val="00E913CF"/>
    <w:rsid w:val="00E9142A"/>
    <w:rsid w:val="00E9156D"/>
    <w:rsid w:val="00E91999"/>
    <w:rsid w:val="00E91C1A"/>
    <w:rsid w:val="00E9206B"/>
    <w:rsid w:val="00E9217E"/>
    <w:rsid w:val="00E92333"/>
    <w:rsid w:val="00E92BF9"/>
    <w:rsid w:val="00E92DBA"/>
    <w:rsid w:val="00E9321F"/>
    <w:rsid w:val="00E93288"/>
    <w:rsid w:val="00E936C1"/>
    <w:rsid w:val="00E93F95"/>
    <w:rsid w:val="00E94556"/>
    <w:rsid w:val="00E94DD7"/>
    <w:rsid w:val="00E951FE"/>
    <w:rsid w:val="00E95D48"/>
    <w:rsid w:val="00E95E47"/>
    <w:rsid w:val="00E9615C"/>
    <w:rsid w:val="00E9695C"/>
    <w:rsid w:val="00E96CF5"/>
    <w:rsid w:val="00E9705C"/>
    <w:rsid w:val="00E97376"/>
    <w:rsid w:val="00E97905"/>
    <w:rsid w:val="00EA011D"/>
    <w:rsid w:val="00EA02A3"/>
    <w:rsid w:val="00EA0511"/>
    <w:rsid w:val="00EA0732"/>
    <w:rsid w:val="00EA0B9A"/>
    <w:rsid w:val="00EA0BA4"/>
    <w:rsid w:val="00EA1113"/>
    <w:rsid w:val="00EA1251"/>
    <w:rsid w:val="00EA1745"/>
    <w:rsid w:val="00EA18AC"/>
    <w:rsid w:val="00EA2CB1"/>
    <w:rsid w:val="00EA2ED2"/>
    <w:rsid w:val="00EA2FC8"/>
    <w:rsid w:val="00EA30C5"/>
    <w:rsid w:val="00EA3305"/>
    <w:rsid w:val="00EA336E"/>
    <w:rsid w:val="00EA3385"/>
    <w:rsid w:val="00EA33D0"/>
    <w:rsid w:val="00EA374B"/>
    <w:rsid w:val="00EA3B5D"/>
    <w:rsid w:val="00EA3DC4"/>
    <w:rsid w:val="00EA4467"/>
    <w:rsid w:val="00EA472A"/>
    <w:rsid w:val="00EA4792"/>
    <w:rsid w:val="00EA4805"/>
    <w:rsid w:val="00EA4967"/>
    <w:rsid w:val="00EA4EC6"/>
    <w:rsid w:val="00EA4FF9"/>
    <w:rsid w:val="00EA60BA"/>
    <w:rsid w:val="00EA7289"/>
    <w:rsid w:val="00EA734F"/>
    <w:rsid w:val="00EA7574"/>
    <w:rsid w:val="00EA7777"/>
    <w:rsid w:val="00EA78D5"/>
    <w:rsid w:val="00EA7DFC"/>
    <w:rsid w:val="00EB0068"/>
    <w:rsid w:val="00EB0487"/>
    <w:rsid w:val="00EB084A"/>
    <w:rsid w:val="00EB1070"/>
    <w:rsid w:val="00EB1352"/>
    <w:rsid w:val="00EB159F"/>
    <w:rsid w:val="00EB18A3"/>
    <w:rsid w:val="00EB1A96"/>
    <w:rsid w:val="00EB2089"/>
    <w:rsid w:val="00EB2274"/>
    <w:rsid w:val="00EB28EC"/>
    <w:rsid w:val="00EB2C3C"/>
    <w:rsid w:val="00EB3219"/>
    <w:rsid w:val="00EB32C9"/>
    <w:rsid w:val="00EB34A7"/>
    <w:rsid w:val="00EB353B"/>
    <w:rsid w:val="00EB3816"/>
    <w:rsid w:val="00EB40B2"/>
    <w:rsid w:val="00EB48B6"/>
    <w:rsid w:val="00EB4F9E"/>
    <w:rsid w:val="00EB4FA3"/>
    <w:rsid w:val="00EB4FE6"/>
    <w:rsid w:val="00EB5161"/>
    <w:rsid w:val="00EB5341"/>
    <w:rsid w:val="00EB536B"/>
    <w:rsid w:val="00EB5956"/>
    <w:rsid w:val="00EB5AEF"/>
    <w:rsid w:val="00EB6868"/>
    <w:rsid w:val="00EB6957"/>
    <w:rsid w:val="00EB6984"/>
    <w:rsid w:val="00EB7236"/>
    <w:rsid w:val="00EB7C44"/>
    <w:rsid w:val="00EB7F6C"/>
    <w:rsid w:val="00EC0262"/>
    <w:rsid w:val="00EC0280"/>
    <w:rsid w:val="00EC03B7"/>
    <w:rsid w:val="00EC0B1E"/>
    <w:rsid w:val="00EC0B35"/>
    <w:rsid w:val="00EC0C24"/>
    <w:rsid w:val="00EC1266"/>
    <w:rsid w:val="00EC16D8"/>
    <w:rsid w:val="00EC1BB7"/>
    <w:rsid w:val="00EC2293"/>
    <w:rsid w:val="00EC28B4"/>
    <w:rsid w:val="00EC325F"/>
    <w:rsid w:val="00EC32C2"/>
    <w:rsid w:val="00EC351A"/>
    <w:rsid w:val="00EC3688"/>
    <w:rsid w:val="00EC3745"/>
    <w:rsid w:val="00EC396B"/>
    <w:rsid w:val="00EC3987"/>
    <w:rsid w:val="00EC3E2D"/>
    <w:rsid w:val="00EC4559"/>
    <w:rsid w:val="00EC46AC"/>
    <w:rsid w:val="00EC46F9"/>
    <w:rsid w:val="00EC47AE"/>
    <w:rsid w:val="00EC4EAB"/>
    <w:rsid w:val="00EC553C"/>
    <w:rsid w:val="00EC55EC"/>
    <w:rsid w:val="00EC5E63"/>
    <w:rsid w:val="00EC5EDD"/>
    <w:rsid w:val="00EC6089"/>
    <w:rsid w:val="00EC64C7"/>
    <w:rsid w:val="00EC6554"/>
    <w:rsid w:val="00EC6EF7"/>
    <w:rsid w:val="00EC79F3"/>
    <w:rsid w:val="00EC7A64"/>
    <w:rsid w:val="00EC7C70"/>
    <w:rsid w:val="00EC7DB3"/>
    <w:rsid w:val="00EC7E0B"/>
    <w:rsid w:val="00EC7E38"/>
    <w:rsid w:val="00ED017D"/>
    <w:rsid w:val="00ED0383"/>
    <w:rsid w:val="00ED0503"/>
    <w:rsid w:val="00ED0597"/>
    <w:rsid w:val="00ED075F"/>
    <w:rsid w:val="00ED0D67"/>
    <w:rsid w:val="00ED11A9"/>
    <w:rsid w:val="00ED1A53"/>
    <w:rsid w:val="00ED2079"/>
    <w:rsid w:val="00ED226B"/>
    <w:rsid w:val="00ED2512"/>
    <w:rsid w:val="00ED2845"/>
    <w:rsid w:val="00ED297A"/>
    <w:rsid w:val="00ED2FD3"/>
    <w:rsid w:val="00ED302D"/>
    <w:rsid w:val="00ED3034"/>
    <w:rsid w:val="00ED3537"/>
    <w:rsid w:val="00ED39AA"/>
    <w:rsid w:val="00ED39DE"/>
    <w:rsid w:val="00ED3FB5"/>
    <w:rsid w:val="00ED3FD0"/>
    <w:rsid w:val="00ED4160"/>
    <w:rsid w:val="00ED4F65"/>
    <w:rsid w:val="00ED542A"/>
    <w:rsid w:val="00ED5529"/>
    <w:rsid w:val="00ED556B"/>
    <w:rsid w:val="00ED5D2C"/>
    <w:rsid w:val="00ED60D2"/>
    <w:rsid w:val="00ED6679"/>
    <w:rsid w:val="00ED6805"/>
    <w:rsid w:val="00ED6E68"/>
    <w:rsid w:val="00ED7587"/>
    <w:rsid w:val="00ED77DB"/>
    <w:rsid w:val="00ED78B2"/>
    <w:rsid w:val="00ED7F5E"/>
    <w:rsid w:val="00EE0F92"/>
    <w:rsid w:val="00EE13B5"/>
    <w:rsid w:val="00EE1441"/>
    <w:rsid w:val="00EE148D"/>
    <w:rsid w:val="00EE2378"/>
    <w:rsid w:val="00EE24D2"/>
    <w:rsid w:val="00EE2700"/>
    <w:rsid w:val="00EE2866"/>
    <w:rsid w:val="00EE2D11"/>
    <w:rsid w:val="00EE317A"/>
    <w:rsid w:val="00EE33B4"/>
    <w:rsid w:val="00EE349A"/>
    <w:rsid w:val="00EE3794"/>
    <w:rsid w:val="00EE42A7"/>
    <w:rsid w:val="00EE4BCB"/>
    <w:rsid w:val="00EE4C88"/>
    <w:rsid w:val="00EE4EE2"/>
    <w:rsid w:val="00EE54DE"/>
    <w:rsid w:val="00EE5B82"/>
    <w:rsid w:val="00EE5F78"/>
    <w:rsid w:val="00EE616F"/>
    <w:rsid w:val="00EE68A3"/>
    <w:rsid w:val="00EE6BF9"/>
    <w:rsid w:val="00EE6DD0"/>
    <w:rsid w:val="00EE7403"/>
    <w:rsid w:val="00EE7DEC"/>
    <w:rsid w:val="00EF0053"/>
    <w:rsid w:val="00EF00ED"/>
    <w:rsid w:val="00EF07D6"/>
    <w:rsid w:val="00EF0811"/>
    <w:rsid w:val="00EF0909"/>
    <w:rsid w:val="00EF16A2"/>
    <w:rsid w:val="00EF28E1"/>
    <w:rsid w:val="00EF2C9D"/>
    <w:rsid w:val="00EF2EB7"/>
    <w:rsid w:val="00EF323B"/>
    <w:rsid w:val="00EF3595"/>
    <w:rsid w:val="00EF3B22"/>
    <w:rsid w:val="00EF3C44"/>
    <w:rsid w:val="00EF3D3B"/>
    <w:rsid w:val="00EF4043"/>
    <w:rsid w:val="00EF44D6"/>
    <w:rsid w:val="00EF4674"/>
    <w:rsid w:val="00EF4794"/>
    <w:rsid w:val="00EF4955"/>
    <w:rsid w:val="00EF4BA0"/>
    <w:rsid w:val="00EF4D9A"/>
    <w:rsid w:val="00EF57DD"/>
    <w:rsid w:val="00EF5ADA"/>
    <w:rsid w:val="00EF63DD"/>
    <w:rsid w:val="00EF64C8"/>
    <w:rsid w:val="00EF6803"/>
    <w:rsid w:val="00EF70F3"/>
    <w:rsid w:val="00EF73A8"/>
    <w:rsid w:val="00EF7420"/>
    <w:rsid w:val="00EF7E4B"/>
    <w:rsid w:val="00F006C2"/>
    <w:rsid w:val="00F007E2"/>
    <w:rsid w:val="00F009F0"/>
    <w:rsid w:val="00F00B29"/>
    <w:rsid w:val="00F00C45"/>
    <w:rsid w:val="00F00D66"/>
    <w:rsid w:val="00F01271"/>
    <w:rsid w:val="00F012E1"/>
    <w:rsid w:val="00F01CE9"/>
    <w:rsid w:val="00F01FE6"/>
    <w:rsid w:val="00F0252F"/>
    <w:rsid w:val="00F02788"/>
    <w:rsid w:val="00F02AC1"/>
    <w:rsid w:val="00F02C74"/>
    <w:rsid w:val="00F02CC4"/>
    <w:rsid w:val="00F0346C"/>
    <w:rsid w:val="00F03955"/>
    <w:rsid w:val="00F03CE8"/>
    <w:rsid w:val="00F03F57"/>
    <w:rsid w:val="00F044A9"/>
    <w:rsid w:val="00F04BF3"/>
    <w:rsid w:val="00F04D08"/>
    <w:rsid w:val="00F053FC"/>
    <w:rsid w:val="00F05B9D"/>
    <w:rsid w:val="00F063E7"/>
    <w:rsid w:val="00F06CA5"/>
    <w:rsid w:val="00F06F01"/>
    <w:rsid w:val="00F0766A"/>
    <w:rsid w:val="00F0780D"/>
    <w:rsid w:val="00F07A07"/>
    <w:rsid w:val="00F07B67"/>
    <w:rsid w:val="00F07EFA"/>
    <w:rsid w:val="00F100A5"/>
    <w:rsid w:val="00F109BD"/>
    <w:rsid w:val="00F10A69"/>
    <w:rsid w:val="00F10E77"/>
    <w:rsid w:val="00F11833"/>
    <w:rsid w:val="00F1192B"/>
    <w:rsid w:val="00F11C18"/>
    <w:rsid w:val="00F1217F"/>
    <w:rsid w:val="00F1224A"/>
    <w:rsid w:val="00F122B8"/>
    <w:rsid w:val="00F124B4"/>
    <w:rsid w:val="00F12A5E"/>
    <w:rsid w:val="00F12C44"/>
    <w:rsid w:val="00F1304F"/>
    <w:rsid w:val="00F1414C"/>
    <w:rsid w:val="00F147A7"/>
    <w:rsid w:val="00F14D41"/>
    <w:rsid w:val="00F1512E"/>
    <w:rsid w:val="00F1552F"/>
    <w:rsid w:val="00F155B0"/>
    <w:rsid w:val="00F1593A"/>
    <w:rsid w:val="00F15949"/>
    <w:rsid w:val="00F159B0"/>
    <w:rsid w:val="00F1648D"/>
    <w:rsid w:val="00F17000"/>
    <w:rsid w:val="00F176EC"/>
    <w:rsid w:val="00F17C67"/>
    <w:rsid w:val="00F17E7E"/>
    <w:rsid w:val="00F17E90"/>
    <w:rsid w:val="00F17ED1"/>
    <w:rsid w:val="00F201C1"/>
    <w:rsid w:val="00F2041F"/>
    <w:rsid w:val="00F205B4"/>
    <w:rsid w:val="00F207C8"/>
    <w:rsid w:val="00F20908"/>
    <w:rsid w:val="00F20931"/>
    <w:rsid w:val="00F20B45"/>
    <w:rsid w:val="00F2132D"/>
    <w:rsid w:val="00F2134C"/>
    <w:rsid w:val="00F21A00"/>
    <w:rsid w:val="00F21A25"/>
    <w:rsid w:val="00F21B7F"/>
    <w:rsid w:val="00F21EC1"/>
    <w:rsid w:val="00F22216"/>
    <w:rsid w:val="00F222A9"/>
    <w:rsid w:val="00F22668"/>
    <w:rsid w:val="00F227D4"/>
    <w:rsid w:val="00F2302A"/>
    <w:rsid w:val="00F23156"/>
    <w:rsid w:val="00F23285"/>
    <w:rsid w:val="00F234F5"/>
    <w:rsid w:val="00F234FB"/>
    <w:rsid w:val="00F234FE"/>
    <w:rsid w:val="00F23534"/>
    <w:rsid w:val="00F235D7"/>
    <w:rsid w:val="00F2379E"/>
    <w:rsid w:val="00F2383F"/>
    <w:rsid w:val="00F24346"/>
    <w:rsid w:val="00F24348"/>
    <w:rsid w:val="00F24722"/>
    <w:rsid w:val="00F25175"/>
    <w:rsid w:val="00F251E3"/>
    <w:rsid w:val="00F252DD"/>
    <w:rsid w:val="00F25AD1"/>
    <w:rsid w:val="00F25BE5"/>
    <w:rsid w:val="00F25BF6"/>
    <w:rsid w:val="00F26346"/>
    <w:rsid w:val="00F268EA"/>
    <w:rsid w:val="00F26A4D"/>
    <w:rsid w:val="00F26CCE"/>
    <w:rsid w:val="00F27213"/>
    <w:rsid w:val="00F27688"/>
    <w:rsid w:val="00F276E8"/>
    <w:rsid w:val="00F303A7"/>
    <w:rsid w:val="00F30992"/>
    <w:rsid w:val="00F30DB6"/>
    <w:rsid w:val="00F30F0A"/>
    <w:rsid w:val="00F3216B"/>
    <w:rsid w:val="00F322FC"/>
    <w:rsid w:val="00F32465"/>
    <w:rsid w:val="00F325F4"/>
    <w:rsid w:val="00F32653"/>
    <w:rsid w:val="00F32BA0"/>
    <w:rsid w:val="00F331C3"/>
    <w:rsid w:val="00F3340B"/>
    <w:rsid w:val="00F33E4F"/>
    <w:rsid w:val="00F34714"/>
    <w:rsid w:val="00F34C52"/>
    <w:rsid w:val="00F34DC1"/>
    <w:rsid w:val="00F350AB"/>
    <w:rsid w:val="00F35155"/>
    <w:rsid w:val="00F35306"/>
    <w:rsid w:val="00F35909"/>
    <w:rsid w:val="00F35BCC"/>
    <w:rsid w:val="00F36104"/>
    <w:rsid w:val="00F36380"/>
    <w:rsid w:val="00F36E9E"/>
    <w:rsid w:val="00F36FE5"/>
    <w:rsid w:val="00F37060"/>
    <w:rsid w:val="00F37117"/>
    <w:rsid w:val="00F375BE"/>
    <w:rsid w:val="00F379DD"/>
    <w:rsid w:val="00F37EA5"/>
    <w:rsid w:val="00F37F51"/>
    <w:rsid w:val="00F37FBF"/>
    <w:rsid w:val="00F402EE"/>
    <w:rsid w:val="00F409D6"/>
    <w:rsid w:val="00F40EC6"/>
    <w:rsid w:val="00F41043"/>
    <w:rsid w:val="00F414C3"/>
    <w:rsid w:val="00F414EC"/>
    <w:rsid w:val="00F41736"/>
    <w:rsid w:val="00F4230E"/>
    <w:rsid w:val="00F42416"/>
    <w:rsid w:val="00F42B40"/>
    <w:rsid w:val="00F43083"/>
    <w:rsid w:val="00F4327E"/>
    <w:rsid w:val="00F43402"/>
    <w:rsid w:val="00F43627"/>
    <w:rsid w:val="00F43A93"/>
    <w:rsid w:val="00F4417E"/>
    <w:rsid w:val="00F44231"/>
    <w:rsid w:val="00F44A88"/>
    <w:rsid w:val="00F44B49"/>
    <w:rsid w:val="00F44B73"/>
    <w:rsid w:val="00F44F3C"/>
    <w:rsid w:val="00F45095"/>
    <w:rsid w:val="00F450CB"/>
    <w:rsid w:val="00F45488"/>
    <w:rsid w:val="00F455B7"/>
    <w:rsid w:val="00F4578C"/>
    <w:rsid w:val="00F45798"/>
    <w:rsid w:val="00F459A8"/>
    <w:rsid w:val="00F45C12"/>
    <w:rsid w:val="00F45FAF"/>
    <w:rsid w:val="00F46772"/>
    <w:rsid w:val="00F47609"/>
    <w:rsid w:val="00F47934"/>
    <w:rsid w:val="00F47961"/>
    <w:rsid w:val="00F50061"/>
    <w:rsid w:val="00F5090F"/>
    <w:rsid w:val="00F511E8"/>
    <w:rsid w:val="00F5126C"/>
    <w:rsid w:val="00F51A7E"/>
    <w:rsid w:val="00F528B8"/>
    <w:rsid w:val="00F52B3E"/>
    <w:rsid w:val="00F52CCC"/>
    <w:rsid w:val="00F5348A"/>
    <w:rsid w:val="00F53516"/>
    <w:rsid w:val="00F5365B"/>
    <w:rsid w:val="00F53A33"/>
    <w:rsid w:val="00F54252"/>
    <w:rsid w:val="00F54487"/>
    <w:rsid w:val="00F547CB"/>
    <w:rsid w:val="00F54C0C"/>
    <w:rsid w:val="00F54C17"/>
    <w:rsid w:val="00F5523F"/>
    <w:rsid w:val="00F5533B"/>
    <w:rsid w:val="00F5543F"/>
    <w:rsid w:val="00F55567"/>
    <w:rsid w:val="00F555F9"/>
    <w:rsid w:val="00F558D3"/>
    <w:rsid w:val="00F55DFA"/>
    <w:rsid w:val="00F56515"/>
    <w:rsid w:val="00F5659E"/>
    <w:rsid w:val="00F57724"/>
    <w:rsid w:val="00F604F8"/>
    <w:rsid w:val="00F60557"/>
    <w:rsid w:val="00F60BB6"/>
    <w:rsid w:val="00F60EFA"/>
    <w:rsid w:val="00F610BB"/>
    <w:rsid w:val="00F610DA"/>
    <w:rsid w:val="00F61425"/>
    <w:rsid w:val="00F618B7"/>
    <w:rsid w:val="00F62B22"/>
    <w:rsid w:val="00F62E60"/>
    <w:rsid w:val="00F6308E"/>
    <w:rsid w:val="00F63679"/>
    <w:rsid w:val="00F6372F"/>
    <w:rsid w:val="00F63E1B"/>
    <w:rsid w:val="00F63E76"/>
    <w:rsid w:val="00F63ED1"/>
    <w:rsid w:val="00F64166"/>
    <w:rsid w:val="00F642D0"/>
    <w:rsid w:val="00F64427"/>
    <w:rsid w:val="00F6526E"/>
    <w:rsid w:val="00F65E9E"/>
    <w:rsid w:val="00F66121"/>
    <w:rsid w:val="00F6679C"/>
    <w:rsid w:val="00F66A08"/>
    <w:rsid w:val="00F66B62"/>
    <w:rsid w:val="00F66CA2"/>
    <w:rsid w:val="00F66CAA"/>
    <w:rsid w:val="00F66DDF"/>
    <w:rsid w:val="00F66F09"/>
    <w:rsid w:val="00F67502"/>
    <w:rsid w:val="00F6771D"/>
    <w:rsid w:val="00F67D39"/>
    <w:rsid w:val="00F67F7C"/>
    <w:rsid w:val="00F70029"/>
    <w:rsid w:val="00F70A1C"/>
    <w:rsid w:val="00F71A62"/>
    <w:rsid w:val="00F71E5B"/>
    <w:rsid w:val="00F71F52"/>
    <w:rsid w:val="00F724A4"/>
    <w:rsid w:val="00F726AA"/>
    <w:rsid w:val="00F741AC"/>
    <w:rsid w:val="00F74809"/>
    <w:rsid w:val="00F748D4"/>
    <w:rsid w:val="00F74CBA"/>
    <w:rsid w:val="00F74E2C"/>
    <w:rsid w:val="00F75871"/>
    <w:rsid w:val="00F758A7"/>
    <w:rsid w:val="00F75CAD"/>
    <w:rsid w:val="00F75D6C"/>
    <w:rsid w:val="00F7614C"/>
    <w:rsid w:val="00F7695A"/>
    <w:rsid w:val="00F77008"/>
    <w:rsid w:val="00F77479"/>
    <w:rsid w:val="00F77594"/>
    <w:rsid w:val="00F77EB4"/>
    <w:rsid w:val="00F80234"/>
    <w:rsid w:val="00F8062E"/>
    <w:rsid w:val="00F80CD8"/>
    <w:rsid w:val="00F80E6D"/>
    <w:rsid w:val="00F80F65"/>
    <w:rsid w:val="00F81160"/>
    <w:rsid w:val="00F81168"/>
    <w:rsid w:val="00F81204"/>
    <w:rsid w:val="00F81317"/>
    <w:rsid w:val="00F814EE"/>
    <w:rsid w:val="00F81B5F"/>
    <w:rsid w:val="00F81DDA"/>
    <w:rsid w:val="00F8204F"/>
    <w:rsid w:val="00F82111"/>
    <w:rsid w:val="00F82452"/>
    <w:rsid w:val="00F82987"/>
    <w:rsid w:val="00F829DF"/>
    <w:rsid w:val="00F82C3F"/>
    <w:rsid w:val="00F837CB"/>
    <w:rsid w:val="00F842E8"/>
    <w:rsid w:val="00F844B1"/>
    <w:rsid w:val="00F84628"/>
    <w:rsid w:val="00F84770"/>
    <w:rsid w:val="00F84BC1"/>
    <w:rsid w:val="00F84E21"/>
    <w:rsid w:val="00F85013"/>
    <w:rsid w:val="00F851B9"/>
    <w:rsid w:val="00F8532A"/>
    <w:rsid w:val="00F859A8"/>
    <w:rsid w:val="00F85A24"/>
    <w:rsid w:val="00F85C99"/>
    <w:rsid w:val="00F86147"/>
    <w:rsid w:val="00F862DF"/>
    <w:rsid w:val="00F86615"/>
    <w:rsid w:val="00F866DD"/>
    <w:rsid w:val="00F86D3D"/>
    <w:rsid w:val="00F86D72"/>
    <w:rsid w:val="00F86F63"/>
    <w:rsid w:val="00F87310"/>
    <w:rsid w:val="00F876B1"/>
    <w:rsid w:val="00F903B3"/>
    <w:rsid w:val="00F903CC"/>
    <w:rsid w:val="00F90BC1"/>
    <w:rsid w:val="00F90BD3"/>
    <w:rsid w:val="00F90BFC"/>
    <w:rsid w:val="00F90FDD"/>
    <w:rsid w:val="00F914C1"/>
    <w:rsid w:val="00F9188D"/>
    <w:rsid w:val="00F91D36"/>
    <w:rsid w:val="00F91D60"/>
    <w:rsid w:val="00F922FF"/>
    <w:rsid w:val="00F9238D"/>
    <w:rsid w:val="00F92BF9"/>
    <w:rsid w:val="00F92F83"/>
    <w:rsid w:val="00F93251"/>
    <w:rsid w:val="00F93622"/>
    <w:rsid w:val="00F94157"/>
    <w:rsid w:val="00F9456B"/>
    <w:rsid w:val="00F9466C"/>
    <w:rsid w:val="00F949AC"/>
    <w:rsid w:val="00F94EBE"/>
    <w:rsid w:val="00F94FAC"/>
    <w:rsid w:val="00F9550F"/>
    <w:rsid w:val="00F96621"/>
    <w:rsid w:val="00F96DC2"/>
    <w:rsid w:val="00F9703F"/>
    <w:rsid w:val="00F975A9"/>
    <w:rsid w:val="00F97947"/>
    <w:rsid w:val="00F97C09"/>
    <w:rsid w:val="00FA01B7"/>
    <w:rsid w:val="00FA0387"/>
    <w:rsid w:val="00FA0677"/>
    <w:rsid w:val="00FA069E"/>
    <w:rsid w:val="00FA08D7"/>
    <w:rsid w:val="00FA0DC9"/>
    <w:rsid w:val="00FA0E30"/>
    <w:rsid w:val="00FA1585"/>
    <w:rsid w:val="00FA1747"/>
    <w:rsid w:val="00FA17CB"/>
    <w:rsid w:val="00FA17CE"/>
    <w:rsid w:val="00FA18F1"/>
    <w:rsid w:val="00FA1CA5"/>
    <w:rsid w:val="00FA20F6"/>
    <w:rsid w:val="00FA2320"/>
    <w:rsid w:val="00FA34B4"/>
    <w:rsid w:val="00FA45F5"/>
    <w:rsid w:val="00FA463D"/>
    <w:rsid w:val="00FA4654"/>
    <w:rsid w:val="00FA474D"/>
    <w:rsid w:val="00FA4855"/>
    <w:rsid w:val="00FA48FA"/>
    <w:rsid w:val="00FA539F"/>
    <w:rsid w:val="00FA603A"/>
    <w:rsid w:val="00FA61FF"/>
    <w:rsid w:val="00FA6861"/>
    <w:rsid w:val="00FA69F6"/>
    <w:rsid w:val="00FA6D26"/>
    <w:rsid w:val="00FA719D"/>
    <w:rsid w:val="00FA76E5"/>
    <w:rsid w:val="00FA7872"/>
    <w:rsid w:val="00FA7B7C"/>
    <w:rsid w:val="00FA7B92"/>
    <w:rsid w:val="00FB0A49"/>
    <w:rsid w:val="00FB0B6E"/>
    <w:rsid w:val="00FB0BFB"/>
    <w:rsid w:val="00FB1197"/>
    <w:rsid w:val="00FB1746"/>
    <w:rsid w:val="00FB180B"/>
    <w:rsid w:val="00FB18D7"/>
    <w:rsid w:val="00FB194E"/>
    <w:rsid w:val="00FB1FCA"/>
    <w:rsid w:val="00FB23E7"/>
    <w:rsid w:val="00FB290A"/>
    <w:rsid w:val="00FB2B0D"/>
    <w:rsid w:val="00FB2F1B"/>
    <w:rsid w:val="00FB3051"/>
    <w:rsid w:val="00FB3063"/>
    <w:rsid w:val="00FB3643"/>
    <w:rsid w:val="00FB367C"/>
    <w:rsid w:val="00FB37E4"/>
    <w:rsid w:val="00FB3C5F"/>
    <w:rsid w:val="00FB3DAF"/>
    <w:rsid w:val="00FB404B"/>
    <w:rsid w:val="00FB4DBB"/>
    <w:rsid w:val="00FB4F0F"/>
    <w:rsid w:val="00FB517C"/>
    <w:rsid w:val="00FB5668"/>
    <w:rsid w:val="00FB5749"/>
    <w:rsid w:val="00FB5DD6"/>
    <w:rsid w:val="00FB601F"/>
    <w:rsid w:val="00FB667C"/>
    <w:rsid w:val="00FB6687"/>
    <w:rsid w:val="00FB6725"/>
    <w:rsid w:val="00FB68A1"/>
    <w:rsid w:val="00FB6A02"/>
    <w:rsid w:val="00FB6CFE"/>
    <w:rsid w:val="00FB6F2F"/>
    <w:rsid w:val="00FB7125"/>
    <w:rsid w:val="00FB7257"/>
    <w:rsid w:val="00FB73ED"/>
    <w:rsid w:val="00FB76DD"/>
    <w:rsid w:val="00FB7727"/>
    <w:rsid w:val="00FB7778"/>
    <w:rsid w:val="00FB7836"/>
    <w:rsid w:val="00FB78FB"/>
    <w:rsid w:val="00FB79E1"/>
    <w:rsid w:val="00FB7E12"/>
    <w:rsid w:val="00FC0107"/>
    <w:rsid w:val="00FC01D2"/>
    <w:rsid w:val="00FC072A"/>
    <w:rsid w:val="00FC0C38"/>
    <w:rsid w:val="00FC0DA7"/>
    <w:rsid w:val="00FC10B2"/>
    <w:rsid w:val="00FC167A"/>
    <w:rsid w:val="00FC16B1"/>
    <w:rsid w:val="00FC186B"/>
    <w:rsid w:val="00FC1A82"/>
    <w:rsid w:val="00FC275C"/>
    <w:rsid w:val="00FC2BE2"/>
    <w:rsid w:val="00FC30D4"/>
    <w:rsid w:val="00FC32E1"/>
    <w:rsid w:val="00FC3BB6"/>
    <w:rsid w:val="00FC3BB9"/>
    <w:rsid w:val="00FC3EF2"/>
    <w:rsid w:val="00FC4022"/>
    <w:rsid w:val="00FC403D"/>
    <w:rsid w:val="00FC42C1"/>
    <w:rsid w:val="00FC4AE6"/>
    <w:rsid w:val="00FC4E9B"/>
    <w:rsid w:val="00FC4FBF"/>
    <w:rsid w:val="00FC5030"/>
    <w:rsid w:val="00FC5037"/>
    <w:rsid w:val="00FC5384"/>
    <w:rsid w:val="00FC5407"/>
    <w:rsid w:val="00FC549A"/>
    <w:rsid w:val="00FC55D0"/>
    <w:rsid w:val="00FC5635"/>
    <w:rsid w:val="00FC5881"/>
    <w:rsid w:val="00FC59C6"/>
    <w:rsid w:val="00FC5AF9"/>
    <w:rsid w:val="00FC5B9D"/>
    <w:rsid w:val="00FC679D"/>
    <w:rsid w:val="00FC6BF6"/>
    <w:rsid w:val="00FC6C90"/>
    <w:rsid w:val="00FC7012"/>
    <w:rsid w:val="00FC725F"/>
    <w:rsid w:val="00FC7917"/>
    <w:rsid w:val="00FC7999"/>
    <w:rsid w:val="00FC7D6F"/>
    <w:rsid w:val="00FD0017"/>
    <w:rsid w:val="00FD005B"/>
    <w:rsid w:val="00FD07D6"/>
    <w:rsid w:val="00FD10EF"/>
    <w:rsid w:val="00FD1D54"/>
    <w:rsid w:val="00FD24AF"/>
    <w:rsid w:val="00FD250E"/>
    <w:rsid w:val="00FD269D"/>
    <w:rsid w:val="00FD2775"/>
    <w:rsid w:val="00FD2DA0"/>
    <w:rsid w:val="00FD2E75"/>
    <w:rsid w:val="00FD3649"/>
    <w:rsid w:val="00FD3A75"/>
    <w:rsid w:val="00FD3B9C"/>
    <w:rsid w:val="00FD3BC4"/>
    <w:rsid w:val="00FD421D"/>
    <w:rsid w:val="00FD49C4"/>
    <w:rsid w:val="00FD51B9"/>
    <w:rsid w:val="00FD5833"/>
    <w:rsid w:val="00FD58F8"/>
    <w:rsid w:val="00FD5AFC"/>
    <w:rsid w:val="00FD5C10"/>
    <w:rsid w:val="00FD65A1"/>
    <w:rsid w:val="00FD67DC"/>
    <w:rsid w:val="00FD7017"/>
    <w:rsid w:val="00FD7056"/>
    <w:rsid w:val="00FD7219"/>
    <w:rsid w:val="00FD7699"/>
    <w:rsid w:val="00FD76F5"/>
    <w:rsid w:val="00FD7C59"/>
    <w:rsid w:val="00FE02CE"/>
    <w:rsid w:val="00FE0361"/>
    <w:rsid w:val="00FE13E2"/>
    <w:rsid w:val="00FE1522"/>
    <w:rsid w:val="00FE1AA9"/>
    <w:rsid w:val="00FE1F52"/>
    <w:rsid w:val="00FE2077"/>
    <w:rsid w:val="00FE20CE"/>
    <w:rsid w:val="00FE241D"/>
    <w:rsid w:val="00FE2C5D"/>
    <w:rsid w:val="00FE2DAE"/>
    <w:rsid w:val="00FE3573"/>
    <w:rsid w:val="00FE35A3"/>
    <w:rsid w:val="00FE369E"/>
    <w:rsid w:val="00FE4C69"/>
    <w:rsid w:val="00FE4EEF"/>
    <w:rsid w:val="00FE4F50"/>
    <w:rsid w:val="00FE5107"/>
    <w:rsid w:val="00FE553C"/>
    <w:rsid w:val="00FE55F8"/>
    <w:rsid w:val="00FE5C1A"/>
    <w:rsid w:val="00FE5DF9"/>
    <w:rsid w:val="00FE5E5E"/>
    <w:rsid w:val="00FE6381"/>
    <w:rsid w:val="00FE6F99"/>
    <w:rsid w:val="00FE7849"/>
    <w:rsid w:val="00FE794F"/>
    <w:rsid w:val="00FE7B3F"/>
    <w:rsid w:val="00FE7F83"/>
    <w:rsid w:val="00FE7FD9"/>
    <w:rsid w:val="00FF010B"/>
    <w:rsid w:val="00FF015B"/>
    <w:rsid w:val="00FF0A2C"/>
    <w:rsid w:val="00FF0AC1"/>
    <w:rsid w:val="00FF0DEB"/>
    <w:rsid w:val="00FF1461"/>
    <w:rsid w:val="00FF180C"/>
    <w:rsid w:val="00FF1871"/>
    <w:rsid w:val="00FF1FF2"/>
    <w:rsid w:val="00FF23DB"/>
    <w:rsid w:val="00FF25D7"/>
    <w:rsid w:val="00FF2ACC"/>
    <w:rsid w:val="00FF2C84"/>
    <w:rsid w:val="00FF38D3"/>
    <w:rsid w:val="00FF3A17"/>
    <w:rsid w:val="00FF413D"/>
    <w:rsid w:val="00FF4724"/>
    <w:rsid w:val="00FF4AF2"/>
    <w:rsid w:val="00FF4CC6"/>
    <w:rsid w:val="00FF4F27"/>
    <w:rsid w:val="00FF4FC8"/>
    <w:rsid w:val="00FF51CA"/>
    <w:rsid w:val="00FF5A4F"/>
    <w:rsid w:val="00FF611D"/>
    <w:rsid w:val="00FF6AD5"/>
    <w:rsid w:val="00FF6F34"/>
    <w:rsid w:val="00FF725B"/>
    <w:rsid w:val="00FF753F"/>
    <w:rsid w:val="00FF760A"/>
    <w:rsid w:val="00FF7E9C"/>
    <w:rsid w:val="0120449E"/>
    <w:rsid w:val="01AEFA48"/>
    <w:rsid w:val="03AB030E"/>
    <w:rsid w:val="05683DED"/>
    <w:rsid w:val="06B810DF"/>
    <w:rsid w:val="06BF5363"/>
    <w:rsid w:val="07D01512"/>
    <w:rsid w:val="080B5067"/>
    <w:rsid w:val="08E1C4BA"/>
    <w:rsid w:val="0931D177"/>
    <w:rsid w:val="0BC59621"/>
    <w:rsid w:val="0BD4DFF9"/>
    <w:rsid w:val="0C420E70"/>
    <w:rsid w:val="0C4F3D28"/>
    <w:rsid w:val="0CAFF24E"/>
    <w:rsid w:val="0EE554C9"/>
    <w:rsid w:val="111F93FB"/>
    <w:rsid w:val="11A5855D"/>
    <w:rsid w:val="13D21F98"/>
    <w:rsid w:val="13FD5135"/>
    <w:rsid w:val="151A9EB5"/>
    <w:rsid w:val="1521C22C"/>
    <w:rsid w:val="1585BB32"/>
    <w:rsid w:val="17BD0B32"/>
    <w:rsid w:val="18CCE7FB"/>
    <w:rsid w:val="18E38551"/>
    <w:rsid w:val="19679A53"/>
    <w:rsid w:val="1C4D9E64"/>
    <w:rsid w:val="1CBBAAC9"/>
    <w:rsid w:val="1CF0E7E1"/>
    <w:rsid w:val="1F2FE5F1"/>
    <w:rsid w:val="2085E42A"/>
    <w:rsid w:val="208D7F57"/>
    <w:rsid w:val="20D27313"/>
    <w:rsid w:val="215A6CFD"/>
    <w:rsid w:val="22298541"/>
    <w:rsid w:val="22671956"/>
    <w:rsid w:val="24150099"/>
    <w:rsid w:val="2425F04C"/>
    <w:rsid w:val="246FA88C"/>
    <w:rsid w:val="270FF224"/>
    <w:rsid w:val="276D9DFD"/>
    <w:rsid w:val="27BC8D1F"/>
    <w:rsid w:val="29AD2FAD"/>
    <w:rsid w:val="2AE4D52B"/>
    <w:rsid w:val="2C26CD44"/>
    <w:rsid w:val="2C8A2242"/>
    <w:rsid w:val="2D5FE1CE"/>
    <w:rsid w:val="2E04B4CE"/>
    <w:rsid w:val="2EAB45CA"/>
    <w:rsid w:val="2F7350B6"/>
    <w:rsid w:val="3013078B"/>
    <w:rsid w:val="3139E2A8"/>
    <w:rsid w:val="32287B7F"/>
    <w:rsid w:val="3292019A"/>
    <w:rsid w:val="350CBC2B"/>
    <w:rsid w:val="37606FA1"/>
    <w:rsid w:val="377A64D9"/>
    <w:rsid w:val="3A792DD7"/>
    <w:rsid w:val="3B414F9E"/>
    <w:rsid w:val="3C04AE2E"/>
    <w:rsid w:val="3C1709BD"/>
    <w:rsid w:val="3C18827C"/>
    <w:rsid w:val="3D0BB2A5"/>
    <w:rsid w:val="3D697170"/>
    <w:rsid w:val="3E358605"/>
    <w:rsid w:val="3EA9BB4A"/>
    <w:rsid w:val="3FB7A38E"/>
    <w:rsid w:val="3FE846D2"/>
    <w:rsid w:val="412F3044"/>
    <w:rsid w:val="46EDC679"/>
    <w:rsid w:val="4B3B91E8"/>
    <w:rsid w:val="4E410B37"/>
    <w:rsid w:val="4F7B05D0"/>
    <w:rsid w:val="51881C86"/>
    <w:rsid w:val="54C2F9E5"/>
    <w:rsid w:val="55141022"/>
    <w:rsid w:val="553EDD92"/>
    <w:rsid w:val="56C1F240"/>
    <w:rsid w:val="57167534"/>
    <w:rsid w:val="5742D92B"/>
    <w:rsid w:val="5776C02C"/>
    <w:rsid w:val="58EC1D67"/>
    <w:rsid w:val="5922FC0B"/>
    <w:rsid w:val="5A90A8B3"/>
    <w:rsid w:val="607D12EF"/>
    <w:rsid w:val="6126FA84"/>
    <w:rsid w:val="615D288A"/>
    <w:rsid w:val="6256C5D5"/>
    <w:rsid w:val="625FD902"/>
    <w:rsid w:val="62A122F3"/>
    <w:rsid w:val="64428E25"/>
    <w:rsid w:val="652D8A5C"/>
    <w:rsid w:val="66AF717C"/>
    <w:rsid w:val="67D71C1F"/>
    <w:rsid w:val="6888B3C8"/>
    <w:rsid w:val="68C8EC5D"/>
    <w:rsid w:val="6AD82968"/>
    <w:rsid w:val="6B5BC611"/>
    <w:rsid w:val="6C7F97F9"/>
    <w:rsid w:val="71E041B2"/>
    <w:rsid w:val="7298CBE0"/>
    <w:rsid w:val="73080A16"/>
    <w:rsid w:val="7721A77B"/>
    <w:rsid w:val="7A30EA55"/>
    <w:rsid w:val="7B03BACA"/>
    <w:rsid w:val="7B3EA0B2"/>
    <w:rsid w:val="7D6DA611"/>
    <w:rsid w:val="7DA1D9A0"/>
    <w:rsid w:val="7DAEDB2A"/>
    <w:rsid w:val="7E84F6A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2f8ff,white,#f7faff"/>
    </o:shapedefaults>
    <o:shapelayout v:ext="edit">
      <o:idmap v:ext="edit" data="2"/>
    </o:shapelayout>
  </w:shapeDefaults>
  <w:decimalSymbol w:val=","/>
  <w:listSeparator w:val=";"/>
  <w14:docId w14:val="560183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33D2"/>
    <w:rPr>
      <w:rFonts w:ascii="Arial" w:hAnsi="Arial"/>
      <w:sz w:val="22"/>
    </w:rPr>
  </w:style>
  <w:style w:type="paragraph" w:styleId="Nagwek1">
    <w:name w:val="heading 1"/>
    <w:basedOn w:val="Normalny"/>
    <w:next w:val="Normalny"/>
    <w:link w:val="Nagwek1Znak"/>
    <w:uiPriority w:val="9"/>
    <w:qFormat/>
    <w:rsid w:val="00E5288F"/>
    <w:pPr>
      <w:keepNext/>
      <w:keepLines/>
      <w:spacing w:before="360" w:after="80"/>
      <w:outlineLvl w:val="0"/>
    </w:pPr>
    <w:rPr>
      <w:rFonts w:eastAsiaTheme="majorEastAsia" w:cstheme="majorBidi"/>
      <w:b/>
      <w:color w:val="002060"/>
      <w:sz w:val="56"/>
      <w:szCs w:val="40"/>
    </w:rPr>
  </w:style>
  <w:style w:type="paragraph" w:styleId="Nagwek2">
    <w:name w:val="heading 2"/>
    <w:basedOn w:val="Normalny"/>
    <w:next w:val="Normalny"/>
    <w:link w:val="Nagwek2Znak"/>
    <w:uiPriority w:val="9"/>
    <w:unhideWhenUsed/>
    <w:qFormat/>
    <w:rsid w:val="00F55567"/>
    <w:pPr>
      <w:keepNext/>
      <w:keepLines/>
      <w:spacing w:before="160" w:after="80"/>
      <w:outlineLvl w:val="1"/>
    </w:pPr>
    <w:rPr>
      <w:rFonts w:eastAsiaTheme="majorEastAsia" w:cstheme="majorBidi"/>
      <w:b/>
      <w:color w:val="002060"/>
      <w:sz w:val="56"/>
      <w:szCs w:val="32"/>
    </w:rPr>
  </w:style>
  <w:style w:type="paragraph" w:styleId="Nagwek3">
    <w:name w:val="heading 3"/>
    <w:basedOn w:val="Normalny"/>
    <w:next w:val="Normalny"/>
    <w:link w:val="Nagwek3Znak"/>
    <w:uiPriority w:val="9"/>
    <w:unhideWhenUsed/>
    <w:qFormat/>
    <w:rsid w:val="00426F95"/>
    <w:pPr>
      <w:keepNext/>
      <w:keepLines/>
      <w:spacing w:before="160" w:after="80"/>
      <w:outlineLvl w:val="2"/>
    </w:pPr>
    <w:rPr>
      <w:rFonts w:eastAsiaTheme="majorEastAsia" w:cstheme="majorBidi"/>
      <w:b/>
      <w:color w:val="002060"/>
      <w:sz w:val="40"/>
      <w:szCs w:val="28"/>
    </w:rPr>
  </w:style>
  <w:style w:type="paragraph" w:styleId="Nagwek4">
    <w:name w:val="heading 4"/>
    <w:basedOn w:val="Normalny"/>
    <w:next w:val="Normalny"/>
    <w:link w:val="Nagwek4Znak"/>
    <w:uiPriority w:val="9"/>
    <w:semiHidden/>
    <w:unhideWhenUsed/>
    <w:qFormat/>
    <w:rsid w:val="0041355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1355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1355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1355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1355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1355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288F"/>
    <w:rPr>
      <w:rFonts w:ascii="Arial" w:eastAsiaTheme="majorEastAsia" w:hAnsi="Arial" w:cstheme="majorBidi"/>
      <w:b/>
      <w:color w:val="002060"/>
      <w:sz w:val="56"/>
      <w:szCs w:val="40"/>
    </w:rPr>
  </w:style>
  <w:style w:type="character" w:customStyle="1" w:styleId="Nagwek2Znak">
    <w:name w:val="Nagłówek 2 Znak"/>
    <w:basedOn w:val="Domylnaczcionkaakapitu"/>
    <w:link w:val="Nagwek2"/>
    <w:uiPriority w:val="9"/>
    <w:rsid w:val="00F55567"/>
    <w:rPr>
      <w:rFonts w:ascii="Arial" w:eastAsiaTheme="majorEastAsia" w:hAnsi="Arial" w:cstheme="majorBidi"/>
      <w:b/>
      <w:color w:val="002060"/>
      <w:sz w:val="56"/>
      <w:szCs w:val="32"/>
    </w:rPr>
  </w:style>
  <w:style w:type="character" w:customStyle="1" w:styleId="Nagwek3Znak">
    <w:name w:val="Nagłówek 3 Znak"/>
    <w:basedOn w:val="Domylnaczcionkaakapitu"/>
    <w:link w:val="Nagwek3"/>
    <w:uiPriority w:val="9"/>
    <w:rsid w:val="00426F95"/>
    <w:rPr>
      <w:rFonts w:ascii="Arial" w:eastAsiaTheme="majorEastAsia" w:hAnsi="Arial" w:cstheme="majorBidi"/>
      <w:b/>
      <w:color w:val="002060"/>
      <w:sz w:val="40"/>
      <w:szCs w:val="28"/>
    </w:rPr>
  </w:style>
  <w:style w:type="character" w:customStyle="1" w:styleId="Nagwek4Znak">
    <w:name w:val="Nagłówek 4 Znak"/>
    <w:basedOn w:val="Domylnaczcionkaakapitu"/>
    <w:link w:val="Nagwek4"/>
    <w:uiPriority w:val="9"/>
    <w:semiHidden/>
    <w:rsid w:val="0041355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1355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1355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1355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1355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13554"/>
    <w:rPr>
      <w:rFonts w:eastAsiaTheme="majorEastAsia" w:cstheme="majorBidi"/>
      <w:color w:val="272727" w:themeColor="text1" w:themeTint="D8"/>
    </w:rPr>
  </w:style>
  <w:style w:type="paragraph" w:styleId="Tytu">
    <w:name w:val="Title"/>
    <w:basedOn w:val="Normalny"/>
    <w:next w:val="Normalny"/>
    <w:link w:val="TytuZnak"/>
    <w:uiPriority w:val="10"/>
    <w:qFormat/>
    <w:rsid w:val="00AA69DA"/>
    <w:pPr>
      <w:spacing w:after="80" w:line="240" w:lineRule="auto"/>
      <w:contextualSpacing/>
    </w:pPr>
    <w:rPr>
      <w:rFonts w:eastAsiaTheme="majorEastAsia" w:cstheme="majorBidi"/>
      <w:spacing w:val="-10"/>
      <w:kern w:val="28"/>
      <w:sz w:val="72"/>
      <w:szCs w:val="56"/>
    </w:rPr>
  </w:style>
  <w:style w:type="character" w:customStyle="1" w:styleId="TytuZnak">
    <w:name w:val="Tytuł Znak"/>
    <w:basedOn w:val="Domylnaczcionkaakapitu"/>
    <w:link w:val="Tytu"/>
    <w:uiPriority w:val="10"/>
    <w:rsid w:val="00AA69DA"/>
    <w:rPr>
      <w:rFonts w:ascii="Arial" w:eastAsiaTheme="majorEastAsia" w:hAnsi="Arial" w:cstheme="majorBidi"/>
      <w:spacing w:val="-10"/>
      <w:kern w:val="28"/>
      <w:sz w:val="72"/>
      <w:szCs w:val="56"/>
    </w:rPr>
  </w:style>
  <w:style w:type="paragraph" w:styleId="Podtytu">
    <w:name w:val="Subtitle"/>
    <w:aliases w:val="Podtytuł Interlinia"/>
    <w:basedOn w:val="Normalny"/>
    <w:next w:val="Normalny"/>
    <w:link w:val="PodtytuZnak"/>
    <w:uiPriority w:val="11"/>
    <w:qFormat/>
    <w:rsid w:val="00F3340B"/>
    <w:pPr>
      <w:numPr>
        <w:ilvl w:val="1"/>
      </w:numPr>
    </w:pPr>
    <w:rPr>
      <w:rFonts w:eastAsiaTheme="majorEastAsia" w:cstheme="majorBidi"/>
      <w:color w:val="002060"/>
      <w:spacing w:val="15"/>
      <w:sz w:val="40"/>
      <w:szCs w:val="28"/>
    </w:rPr>
  </w:style>
  <w:style w:type="character" w:customStyle="1" w:styleId="PodtytuZnak">
    <w:name w:val="Podtytuł Znak"/>
    <w:aliases w:val="Podtytuł Interlinia Znak"/>
    <w:basedOn w:val="Domylnaczcionkaakapitu"/>
    <w:link w:val="Podtytu"/>
    <w:uiPriority w:val="11"/>
    <w:rsid w:val="00F3340B"/>
    <w:rPr>
      <w:rFonts w:ascii="Arial" w:eastAsiaTheme="majorEastAsia" w:hAnsi="Arial" w:cstheme="majorBidi"/>
      <w:color w:val="002060"/>
      <w:spacing w:val="15"/>
      <w:sz w:val="40"/>
      <w:szCs w:val="28"/>
    </w:rPr>
  </w:style>
  <w:style w:type="paragraph" w:styleId="Cytat">
    <w:name w:val="Quote"/>
    <w:basedOn w:val="Normalny"/>
    <w:next w:val="Normalny"/>
    <w:link w:val="CytatZnak"/>
    <w:uiPriority w:val="29"/>
    <w:qFormat/>
    <w:rsid w:val="00413554"/>
    <w:pPr>
      <w:spacing w:before="160"/>
      <w:jc w:val="center"/>
    </w:pPr>
    <w:rPr>
      <w:i/>
      <w:iCs/>
      <w:color w:val="404040" w:themeColor="text1" w:themeTint="BF"/>
    </w:rPr>
  </w:style>
  <w:style w:type="character" w:customStyle="1" w:styleId="CytatZnak">
    <w:name w:val="Cytat Znak"/>
    <w:basedOn w:val="Domylnaczcionkaakapitu"/>
    <w:link w:val="Cytat"/>
    <w:uiPriority w:val="29"/>
    <w:rsid w:val="00413554"/>
    <w:rPr>
      <w:i/>
      <w:iCs/>
      <w:color w:val="404040" w:themeColor="text1" w:themeTint="BF"/>
    </w:rPr>
  </w:style>
  <w:style w:type="paragraph" w:styleId="Akapitzlist">
    <w:name w:val="List Paragraph"/>
    <w:basedOn w:val="Normalny"/>
    <w:link w:val="AkapitzlistZnak"/>
    <w:uiPriority w:val="34"/>
    <w:qFormat/>
    <w:rsid w:val="00413554"/>
    <w:pPr>
      <w:ind w:left="720"/>
      <w:contextualSpacing/>
    </w:pPr>
  </w:style>
  <w:style w:type="character" w:styleId="Wyrnienieintensywne">
    <w:name w:val="Intense Emphasis"/>
    <w:basedOn w:val="Domylnaczcionkaakapitu"/>
    <w:uiPriority w:val="21"/>
    <w:qFormat/>
    <w:rsid w:val="00413554"/>
    <w:rPr>
      <w:i/>
      <w:iCs/>
      <w:color w:val="0F4761" w:themeColor="accent1" w:themeShade="BF"/>
    </w:rPr>
  </w:style>
  <w:style w:type="paragraph" w:styleId="Cytatintensywny">
    <w:name w:val="Intense Quote"/>
    <w:basedOn w:val="Normalny"/>
    <w:next w:val="Normalny"/>
    <w:link w:val="CytatintensywnyZnak"/>
    <w:uiPriority w:val="30"/>
    <w:qFormat/>
    <w:rsid w:val="004135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13554"/>
    <w:rPr>
      <w:i/>
      <w:iCs/>
      <w:color w:val="0F4761" w:themeColor="accent1" w:themeShade="BF"/>
    </w:rPr>
  </w:style>
  <w:style w:type="character" w:styleId="Odwoanieintensywne">
    <w:name w:val="Intense Reference"/>
    <w:basedOn w:val="Domylnaczcionkaakapitu"/>
    <w:uiPriority w:val="32"/>
    <w:qFormat/>
    <w:rsid w:val="00413554"/>
    <w:rPr>
      <w:b/>
      <w:bCs/>
      <w:smallCaps/>
      <w:color w:val="0F4761" w:themeColor="accent1" w:themeShade="BF"/>
      <w:spacing w:val="5"/>
    </w:rPr>
  </w:style>
  <w:style w:type="paragraph" w:styleId="Tekstprzypisudolnego">
    <w:name w:val="footnote text"/>
    <w:aliases w:val="Testo nota a piè di pagina_Rientro,stile 1,Footnote,Footnote1,Footnote2,Footnote3,Footnote4,Footnote5,Footnote6,Footnote7,Footnote8,Footnote9,Footnote10,Footnote11,Footnote21,Footnote31,Footnote41,Footnote51,Footnote61,ft,fn"/>
    <w:basedOn w:val="Normalny"/>
    <w:link w:val="TekstprzypisudolnegoZnak"/>
    <w:uiPriority w:val="99"/>
    <w:unhideWhenUsed/>
    <w:qFormat/>
    <w:rsid w:val="005A669A"/>
    <w:pPr>
      <w:spacing w:after="0" w:line="240" w:lineRule="auto"/>
    </w:pPr>
    <w:rPr>
      <w:sz w:val="20"/>
      <w:szCs w:val="20"/>
    </w:rPr>
  </w:style>
  <w:style w:type="character" w:customStyle="1" w:styleId="TekstprzypisudolnegoZnak">
    <w:name w:val="Tekst przypisu dolnego Znak"/>
    <w:aliases w:val="Testo nota a piè di pagina_Rientro Znak,stile 1 Znak,Footnote Znak,Footnote1 Znak,Footnote2 Znak,Footnote3 Znak,Footnote4 Znak,Footnote5 Znak,Footnote6 Znak,Footnote7 Znak,Footnote8 Znak,Footnote9 Znak,Footnote10 Znak,ft Znak"/>
    <w:basedOn w:val="Domylnaczcionkaakapitu"/>
    <w:link w:val="Tekstprzypisudolnego"/>
    <w:uiPriority w:val="99"/>
    <w:rsid w:val="005A669A"/>
    <w:rPr>
      <w:rFonts w:ascii="Arial" w:hAnsi="Arial"/>
      <w:sz w:val="20"/>
      <w:szCs w:val="20"/>
    </w:rPr>
  </w:style>
  <w:style w:type="character" w:styleId="Odwoanieprzypisudolnego">
    <w:name w:val="footnote reference"/>
    <w:aliases w:val="Footnote Refernece,BVI fnr,callout,16 Point,Superscript 6 Point,Footnote Reference Superscript,Ref,de nota al pie,-E Fußnotenzeichen,number,SUPERS,EN Footnote Reference,-E Fuﬂnotenzeichen,-E Fuûnotenzeichen,Footnote number,F"/>
    <w:basedOn w:val="Domylnaczcionkaakapitu"/>
    <w:link w:val="FootnotesymbolCarZchn"/>
    <w:uiPriority w:val="99"/>
    <w:unhideWhenUsed/>
    <w:qFormat/>
    <w:rsid w:val="005A669A"/>
    <w:rPr>
      <w:vertAlign w:val="superscript"/>
    </w:rPr>
  </w:style>
  <w:style w:type="paragraph" w:customStyle="1" w:styleId="Przypis">
    <w:name w:val="Przypis"/>
    <w:basedOn w:val="Tekstprzypisudolnego"/>
    <w:link w:val="PrzypisZnak"/>
    <w:qFormat/>
    <w:rsid w:val="008B4765"/>
    <w:rPr>
      <w:sz w:val="18"/>
    </w:rPr>
  </w:style>
  <w:style w:type="character" w:customStyle="1" w:styleId="PrzypisZnak">
    <w:name w:val="Przypis Znak"/>
    <w:basedOn w:val="TekstprzypisudolnegoZnak"/>
    <w:link w:val="Przypis"/>
    <w:rsid w:val="008B4765"/>
    <w:rPr>
      <w:rFonts w:ascii="Arial" w:hAnsi="Arial"/>
      <w:sz w:val="18"/>
      <w:szCs w:val="20"/>
    </w:rPr>
  </w:style>
  <w:style w:type="paragraph" w:styleId="Poprawka">
    <w:name w:val="Revision"/>
    <w:hidden/>
    <w:uiPriority w:val="99"/>
    <w:semiHidden/>
    <w:rsid w:val="00273650"/>
    <w:pPr>
      <w:spacing w:after="0" w:line="240" w:lineRule="auto"/>
    </w:pPr>
    <w:rPr>
      <w:rFonts w:ascii="Arial" w:hAnsi="Arial"/>
      <w:sz w:val="22"/>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D37100"/>
    <w:pPr>
      <w:spacing w:line="240" w:lineRule="exact"/>
      <w:jc w:val="both"/>
    </w:pPr>
    <w:rPr>
      <w:rFonts w:asciiTheme="minorHAnsi" w:hAnsiTheme="minorHAnsi"/>
      <w:sz w:val="24"/>
      <w:vertAlign w:val="superscript"/>
    </w:rPr>
  </w:style>
  <w:style w:type="paragraph" w:styleId="Tekstkomentarza">
    <w:name w:val="annotation text"/>
    <w:basedOn w:val="Normalny"/>
    <w:link w:val="TekstkomentarzaZnak"/>
    <w:uiPriority w:val="99"/>
    <w:unhideWhenUsed/>
    <w:rsid w:val="00E05901"/>
    <w:pPr>
      <w:spacing w:line="240" w:lineRule="auto"/>
    </w:pPr>
    <w:rPr>
      <w:rFonts w:ascii="Aptos" w:hAnsi="Aptos"/>
      <w:sz w:val="20"/>
      <w:szCs w:val="20"/>
    </w:rPr>
  </w:style>
  <w:style w:type="character" w:customStyle="1" w:styleId="TekstkomentarzaZnak">
    <w:name w:val="Tekst komentarza Znak"/>
    <w:basedOn w:val="Domylnaczcionkaakapitu"/>
    <w:link w:val="Tekstkomentarza"/>
    <w:uiPriority w:val="99"/>
    <w:rsid w:val="00E05901"/>
    <w:rPr>
      <w:rFonts w:ascii="Aptos" w:hAnsi="Aptos"/>
      <w:sz w:val="20"/>
      <w:szCs w:val="20"/>
    </w:rPr>
  </w:style>
  <w:style w:type="character" w:styleId="Odwoaniedokomentarza">
    <w:name w:val="annotation reference"/>
    <w:basedOn w:val="Domylnaczcionkaakapitu"/>
    <w:uiPriority w:val="99"/>
    <w:semiHidden/>
    <w:unhideWhenUsed/>
    <w:rsid w:val="00E05901"/>
    <w:rPr>
      <w:sz w:val="16"/>
      <w:szCs w:val="16"/>
    </w:rPr>
  </w:style>
  <w:style w:type="paragraph" w:customStyle="1" w:styleId="Czarnyprzypis">
    <w:name w:val="Czarny przypis"/>
    <w:basedOn w:val="Normalny"/>
    <w:autoRedefine/>
    <w:qFormat/>
    <w:rsid w:val="00E05901"/>
    <w:pPr>
      <w:spacing w:line="257" w:lineRule="auto"/>
    </w:pPr>
    <w:rPr>
      <w:rFonts w:eastAsia="Calibri" w:cs="Arial"/>
      <w:color w:val="000000"/>
      <w:kern w:val="0"/>
      <w:sz w:val="18"/>
      <w:szCs w:val="18"/>
      <w14:ligatures w14:val="none"/>
    </w:rPr>
  </w:style>
  <w:style w:type="paragraph" w:styleId="Nagwek">
    <w:name w:val="header"/>
    <w:basedOn w:val="Normalny"/>
    <w:link w:val="NagwekZnak"/>
    <w:uiPriority w:val="99"/>
    <w:unhideWhenUsed/>
    <w:rsid w:val="002947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4731"/>
    <w:rPr>
      <w:rFonts w:ascii="Arial" w:hAnsi="Arial"/>
      <w:sz w:val="22"/>
    </w:rPr>
  </w:style>
  <w:style w:type="paragraph" w:styleId="Stopka">
    <w:name w:val="footer"/>
    <w:basedOn w:val="Normalny"/>
    <w:link w:val="StopkaZnak"/>
    <w:uiPriority w:val="99"/>
    <w:unhideWhenUsed/>
    <w:rsid w:val="002947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4731"/>
    <w:rPr>
      <w:rFonts w:ascii="Arial" w:hAnsi="Arial"/>
      <w:sz w:val="22"/>
    </w:rPr>
  </w:style>
  <w:style w:type="character" w:customStyle="1" w:styleId="Hipercze1">
    <w:name w:val="Hiperłącze1"/>
    <w:basedOn w:val="Domylnaczcionkaakapitu"/>
    <w:uiPriority w:val="99"/>
    <w:unhideWhenUsed/>
    <w:rsid w:val="00643584"/>
    <w:rPr>
      <w:color w:val="467886"/>
      <w:u w:val="single"/>
    </w:rPr>
  </w:style>
  <w:style w:type="character" w:styleId="Hipercze">
    <w:name w:val="Hyperlink"/>
    <w:basedOn w:val="Domylnaczcionkaakapitu"/>
    <w:uiPriority w:val="99"/>
    <w:unhideWhenUsed/>
    <w:rsid w:val="00643584"/>
    <w:rPr>
      <w:color w:val="467886" w:themeColor="hyperlink"/>
      <w:u w:val="single"/>
    </w:rPr>
  </w:style>
  <w:style w:type="character" w:styleId="Nierozpoznanawzmianka">
    <w:name w:val="Unresolved Mention"/>
    <w:basedOn w:val="Domylnaczcionkaakapitu"/>
    <w:uiPriority w:val="99"/>
    <w:semiHidden/>
    <w:unhideWhenUsed/>
    <w:rsid w:val="00906B74"/>
    <w:rPr>
      <w:color w:val="605E5C"/>
      <w:shd w:val="clear" w:color="auto" w:fill="E1DFDD"/>
    </w:rPr>
  </w:style>
  <w:style w:type="character" w:customStyle="1" w:styleId="AkapitzlistZnak">
    <w:name w:val="Akapit z listą Znak"/>
    <w:basedOn w:val="Domylnaczcionkaakapitu"/>
    <w:link w:val="Akapitzlist"/>
    <w:uiPriority w:val="34"/>
    <w:locked/>
    <w:rsid w:val="0096460D"/>
    <w:rPr>
      <w:rFonts w:ascii="Arial" w:hAnsi="Arial"/>
      <w:sz w:val="22"/>
    </w:rPr>
  </w:style>
  <w:style w:type="character" w:customStyle="1" w:styleId="TekstprzypisudolnegoZnak1">
    <w:name w:val="Tekst przypisu dolnego Znak1"/>
    <w:basedOn w:val="Domylnaczcionkaakapitu"/>
    <w:uiPriority w:val="99"/>
    <w:semiHidden/>
    <w:rsid w:val="00B2737E"/>
    <w:rPr>
      <w:sz w:val="20"/>
      <w:szCs w:val="20"/>
    </w:rPr>
  </w:style>
  <w:style w:type="paragraph" w:customStyle="1" w:styleId="fn1">
    <w:name w:val="fn1"/>
    <w:basedOn w:val="Normalny"/>
    <w:next w:val="Tekstprzypisudolnego"/>
    <w:uiPriority w:val="99"/>
    <w:unhideWhenUsed/>
    <w:qFormat/>
    <w:rsid w:val="004354C3"/>
    <w:pPr>
      <w:spacing w:after="0" w:line="240" w:lineRule="auto"/>
    </w:pPr>
    <w:rPr>
      <w:rFonts w:ascii="Aptos" w:hAnsi="Aptos" w:cs="Aptos"/>
      <w:kern w:val="0"/>
      <w:sz w:val="20"/>
      <w:szCs w:val="20"/>
      <w14:ligatures w14:val="none"/>
    </w:rPr>
  </w:style>
  <w:style w:type="character" w:customStyle="1" w:styleId="normaltextrun">
    <w:name w:val="normaltextrun"/>
    <w:basedOn w:val="Domylnaczcionkaakapitu"/>
    <w:rsid w:val="001F4BCC"/>
  </w:style>
  <w:style w:type="numbering" w:customStyle="1" w:styleId="Biecalista1">
    <w:name w:val="Bieżąca lista1"/>
    <w:uiPriority w:val="99"/>
    <w:rsid w:val="00154470"/>
    <w:pPr>
      <w:numPr>
        <w:numId w:val="83"/>
      </w:numPr>
    </w:pPr>
  </w:style>
  <w:style w:type="numbering" w:customStyle="1" w:styleId="Bezlisty1">
    <w:name w:val="Bez listy1"/>
    <w:next w:val="Bezlisty"/>
    <w:uiPriority w:val="99"/>
    <w:semiHidden/>
    <w:unhideWhenUsed/>
    <w:rsid w:val="007B64ED"/>
  </w:style>
  <w:style w:type="paragraph" w:customStyle="1" w:styleId="Tekstkomentarza1">
    <w:name w:val="Tekst komentarza1"/>
    <w:basedOn w:val="Normalny"/>
    <w:next w:val="Tekstkomentarza"/>
    <w:uiPriority w:val="99"/>
    <w:unhideWhenUsed/>
    <w:rsid w:val="007B64ED"/>
    <w:pPr>
      <w:spacing w:line="240" w:lineRule="auto"/>
    </w:pPr>
    <w:rPr>
      <w:rFonts w:asciiTheme="minorHAnsi" w:hAnsiTheme="minorHAnsi"/>
      <w:sz w:val="20"/>
      <w:szCs w:val="20"/>
    </w:rPr>
  </w:style>
  <w:style w:type="paragraph" w:customStyle="1" w:styleId="Nagwekspisutreci1">
    <w:name w:val="Nagłówek spisu treści1"/>
    <w:basedOn w:val="Nagwek1"/>
    <w:next w:val="Normalny"/>
    <w:autoRedefine/>
    <w:uiPriority w:val="39"/>
    <w:unhideWhenUsed/>
    <w:qFormat/>
    <w:rsid w:val="007B64ED"/>
    <w:pPr>
      <w:spacing w:before="240" w:after="0" w:line="257" w:lineRule="auto"/>
      <w:ind w:left="113"/>
      <w:outlineLvl w:val="9"/>
    </w:pPr>
    <w:rPr>
      <w:rFonts w:ascii="Calibri" w:hAnsi="Calibri" w:cs="Calibri"/>
      <w:color w:val="000000"/>
      <w:kern w:val="0"/>
      <w:szCs w:val="32"/>
      <w:lang w:eastAsia="pl-PL"/>
      <w14:ligatures w14:val="none"/>
    </w:rPr>
  </w:style>
  <w:style w:type="table" w:styleId="Tabela-Siatka">
    <w:name w:val="Table Grid"/>
    <w:basedOn w:val="Standardowy"/>
    <w:uiPriority w:val="39"/>
    <w:rsid w:val="007B64ED"/>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treci11">
    <w:name w:val="Spis treści 11"/>
    <w:basedOn w:val="Normalny"/>
    <w:next w:val="Normalny"/>
    <w:autoRedefine/>
    <w:uiPriority w:val="39"/>
    <w:unhideWhenUsed/>
    <w:rsid w:val="007B64ED"/>
    <w:pPr>
      <w:spacing w:after="100" w:line="259" w:lineRule="auto"/>
    </w:pPr>
    <w:rPr>
      <w:rFonts w:asciiTheme="minorHAnsi" w:hAnsiTheme="minorHAnsi"/>
      <w:szCs w:val="22"/>
    </w:rPr>
  </w:style>
  <w:style w:type="paragraph" w:customStyle="1" w:styleId="Spistreci21">
    <w:name w:val="Spis treści 21"/>
    <w:basedOn w:val="Normalny"/>
    <w:next w:val="Normalny"/>
    <w:autoRedefine/>
    <w:uiPriority w:val="39"/>
    <w:unhideWhenUsed/>
    <w:rsid w:val="007B64ED"/>
    <w:pPr>
      <w:tabs>
        <w:tab w:val="right" w:leader="dot" w:pos="9060"/>
      </w:tabs>
      <w:spacing w:after="100" w:line="259" w:lineRule="auto"/>
    </w:pPr>
    <w:rPr>
      <w:rFonts w:ascii="Calibri" w:hAnsi="Calibri" w:cs="Calibri"/>
      <w:noProof/>
      <w:sz w:val="20"/>
      <w:szCs w:val="20"/>
    </w:rPr>
  </w:style>
  <w:style w:type="character" w:customStyle="1" w:styleId="ui-provider">
    <w:name w:val="ui-provider"/>
    <w:basedOn w:val="Domylnaczcionkaakapitu"/>
    <w:rsid w:val="007B64ED"/>
  </w:style>
  <w:style w:type="paragraph" w:styleId="Bezodstpw">
    <w:name w:val="No Spacing"/>
    <w:uiPriority w:val="1"/>
    <w:qFormat/>
    <w:rsid w:val="007B64ED"/>
    <w:pPr>
      <w:spacing w:after="0" w:line="240" w:lineRule="auto"/>
    </w:pPr>
    <w:rPr>
      <w:sz w:val="22"/>
      <w:szCs w:val="22"/>
    </w:rPr>
  </w:style>
  <w:style w:type="character" w:styleId="Wzmianka">
    <w:name w:val="Mention"/>
    <w:basedOn w:val="Domylnaczcionkaakapitu"/>
    <w:uiPriority w:val="99"/>
    <w:unhideWhenUsed/>
    <w:rsid w:val="007B64ED"/>
    <w:rPr>
      <w:color w:val="2B579A"/>
      <w:shd w:val="clear" w:color="auto" w:fill="E6E6E6"/>
    </w:rPr>
  </w:style>
  <w:style w:type="character" w:customStyle="1" w:styleId="TekstkomentarzaZnak1">
    <w:name w:val="Tekst komentarza Znak1"/>
    <w:basedOn w:val="Domylnaczcionkaakapitu"/>
    <w:uiPriority w:val="99"/>
    <w:rsid w:val="007B64ED"/>
    <w:rPr>
      <w:sz w:val="20"/>
      <w:szCs w:val="20"/>
    </w:rPr>
  </w:style>
  <w:style w:type="paragraph" w:styleId="Tematkomentarza">
    <w:name w:val="annotation subject"/>
    <w:basedOn w:val="Tekstkomentarza"/>
    <w:next w:val="Tekstkomentarza"/>
    <w:link w:val="TematkomentarzaZnak"/>
    <w:uiPriority w:val="99"/>
    <w:semiHidden/>
    <w:unhideWhenUsed/>
    <w:rsid w:val="007B64ED"/>
    <w:rPr>
      <w:rFonts w:ascii="Calibri" w:eastAsia="Calibri" w:hAnsi="Calibri" w:cs="Times New Roman"/>
      <w:b/>
      <w:bCs/>
      <w:kern w:val="0"/>
      <w14:ligatures w14:val="none"/>
    </w:rPr>
  </w:style>
  <w:style w:type="character" w:customStyle="1" w:styleId="TematkomentarzaZnak">
    <w:name w:val="Temat komentarza Znak"/>
    <w:basedOn w:val="TekstkomentarzaZnak"/>
    <w:link w:val="Tematkomentarza"/>
    <w:uiPriority w:val="99"/>
    <w:semiHidden/>
    <w:rsid w:val="007B64ED"/>
    <w:rPr>
      <w:rFonts w:ascii="Calibri" w:eastAsia="Calibri" w:hAnsi="Calibri" w:cs="Times New Roman"/>
      <w:b/>
      <w:bCs/>
      <w:kern w:val="0"/>
      <w:sz w:val="20"/>
      <w:szCs w:val="20"/>
      <w14:ligatures w14:val="none"/>
    </w:rPr>
  </w:style>
  <w:style w:type="paragraph" w:styleId="Spistreci3">
    <w:name w:val="toc 3"/>
    <w:basedOn w:val="Normalny"/>
    <w:next w:val="Normalny"/>
    <w:autoRedefine/>
    <w:uiPriority w:val="39"/>
    <w:unhideWhenUsed/>
    <w:rsid w:val="007B64ED"/>
    <w:pPr>
      <w:spacing w:after="100" w:line="257" w:lineRule="auto"/>
      <w:ind w:left="440"/>
    </w:pPr>
    <w:rPr>
      <w:rFonts w:eastAsia="Calibri" w:cs="Times New Roman"/>
      <w:kern w:val="0"/>
      <w:szCs w:val="22"/>
      <w14:ligatures w14:val="none"/>
    </w:rPr>
  </w:style>
  <w:style w:type="table" w:customStyle="1" w:styleId="Siatkatabelijasna1">
    <w:name w:val="Siatka tabeli — jasna1"/>
    <w:basedOn w:val="Standardowy"/>
    <w:next w:val="Siatkatabelijasna"/>
    <w:uiPriority w:val="40"/>
    <w:rsid w:val="007B64ED"/>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yteHipercze1">
    <w:name w:val="UżyteHiperłącze1"/>
    <w:basedOn w:val="Domylnaczcionkaakapitu"/>
    <w:uiPriority w:val="99"/>
    <w:semiHidden/>
    <w:unhideWhenUsed/>
    <w:rsid w:val="007B64ED"/>
    <w:rPr>
      <w:color w:val="96607D"/>
      <w:u w:val="single"/>
    </w:rPr>
  </w:style>
  <w:style w:type="paragraph" w:customStyle="1" w:styleId="paragraph">
    <w:name w:val="paragraph"/>
    <w:basedOn w:val="Normalny"/>
    <w:rsid w:val="007B64ED"/>
    <w:pPr>
      <w:spacing w:before="100" w:beforeAutospacing="1" w:after="100" w:afterAutospacing="1" w:line="240" w:lineRule="auto"/>
    </w:pPr>
    <w:rPr>
      <w:rFonts w:ascii="Times New Roman" w:eastAsia="Times New Roman" w:hAnsi="Times New Roman" w:cs="Times New Roman"/>
      <w:kern w:val="0"/>
      <w:sz w:val="24"/>
      <w:lang w:eastAsia="pl-PL"/>
      <w14:ligatures w14:val="none"/>
    </w:rPr>
  </w:style>
  <w:style w:type="character" w:customStyle="1" w:styleId="eop">
    <w:name w:val="eop"/>
    <w:basedOn w:val="Domylnaczcionkaakapitu"/>
    <w:rsid w:val="007B64ED"/>
  </w:style>
  <w:style w:type="numbering" w:customStyle="1" w:styleId="Dash">
    <w:name w:val="Dash"/>
    <w:rsid w:val="007B64ED"/>
    <w:pPr>
      <w:numPr>
        <w:numId w:val="100"/>
      </w:numPr>
    </w:pPr>
  </w:style>
  <w:style w:type="paragraph" w:styleId="Tekstprzypisukocowego">
    <w:name w:val="endnote text"/>
    <w:basedOn w:val="Normalny"/>
    <w:link w:val="TekstprzypisukocowegoZnak"/>
    <w:uiPriority w:val="99"/>
    <w:semiHidden/>
    <w:unhideWhenUsed/>
    <w:rsid w:val="007B64ED"/>
    <w:pPr>
      <w:spacing w:after="0" w:line="240" w:lineRule="auto"/>
    </w:pPr>
    <w:rPr>
      <w:rFonts w:eastAsia="Calibri" w:cs="Times New Roman"/>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7B64ED"/>
    <w:rPr>
      <w:rFonts w:ascii="Arial" w:eastAsia="Calibri" w:hAnsi="Arial" w:cs="Times New Roman"/>
      <w:kern w:val="0"/>
      <w:sz w:val="20"/>
      <w:szCs w:val="20"/>
      <w14:ligatures w14:val="none"/>
    </w:rPr>
  </w:style>
  <w:style w:type="character" w:styleId="Odwoanieprzypisukocowego">
    <w:name w:val="endnote reference"/>
    <w:basedOn w:val="Domylnaczcionkaakapitu"/>
    <w:uiPriority w:val="99"/>
    <w:semiHidden/>
    <w:unhideWhenUsed/>
    <w:rsid w:val="007B64ED"/>
    <w:rPr>
      <w:vertAlign w:val="superscript"/>
    </w:rPr>
  </w:style>
  <w:style w:type="paragraph" w:styleId="NormalnyWeb">
    <w:name w:val="Normal (Web)"/>
    <w:basedOn w:val="Normalny"/>
    <w:uiPriority w:val="99"/>
    <w:unhideWhenUsed/>
    <w:rsid w:val="007B64ED"/>
    <w:pPr>
      <w:spacing w:before="100" w:beforeAutospacing="1" w:after="100" w:afterAutospacing="1" w:line="240" w:lineRule="auto"/>
    </w:pPr>
    <w:rPr>
      <w:rFonts w:ascii="Times New Roman" w:eastAsia="Times New Roman" w:hAnsi="Times New Roman" w:cs="Times New Roman"/>
      <w:kern w:val="0"/>
      <w:sz w:val="24"/>
      <w:lang w:eastAsia="pl-PL"/>
      <w14:ligatures w14:val="none"/>
    </w:rPr>
  </w:style>
  <w:style w:type="paragraph" w:customStyle="1" w:styleId="Nagwekwykresu">
    <w:name w:val="Nagłówek wykresu"/>
    <w:basedOn w:val="Normalny"/>
    <w:link w:val="NagwekwykresuZnak"/>
    <w:qFormat/>
    <w:rsid w:val="007B64ED"/>
    <w:pPr>
      <w:spacing w:line="240" w:lineRule="auto"/>
      <w:jc w:val="both"/>
    </w:pPr>
    <w:rPr>
      <w:rFonts w:ascii="Source Sans Pro" w:hAnsi="Source Sans Pro" w:cs="Aptos"/>
      <w:noProof/>
      <w:kern w:val="0"/>
      <w:szCs w:val="22"/>
      <w14:ligatures w14:val="none"/>
    </w:rPr>
  </w:style>
  <w:style w:type="character" w:customStyle="1" w:styleId="NagwekwykresuZnak">
    <w:name w:val="Nagłówek wykresu Znak"/>
    <w:basedOn w:val="Domylnaczcionkaakapitu"/>
    <w:link w:val="Nagwekwykresu"/>
    <w:rsid w:val="007B64ED"/>
    <w:rPr>
      <w:rFonts w:ascii="Source Sans Pro" w:hAnsi="Source Sans Pro" w:cs="Aptos"/>
      <w:noProof/>
      <w:kern w:val="0"/>
      <w:sz w:val="22"/>
      <w:szCs w:val="22"/>
      <w14:ligatures w14:val="none"/>
    </w:rPr>
  </w:style>
  <w:style w:type="paragraph" w:customStyle="1" w:styleId="Ramka">
    <w:name w:val="Ramka"/>
    <w:basedOn w:val="Normalny"/>
    <w:link w:val="RamkaZnak"/>
    <w:qFormat/>
    <w:rsid w:val="007B64ED"/>
    <w:pPr>
      <w:spacing w:line="240" w:lineRule="auto"/>
      <w:jc w:val="right"/>
    </w:pPr>
    <w:rPr>
      <w:rFonts w:ascii="Corbel" w:hAnsi="Corbel" w:cs="Aptos"/>
      <w:color w:val="FFFFFF"/>
      <w:kern w:val="0"/>
      <w:sz w:val="24"/>
      <w14:ligatures w14:val="none"/>
    </w:rPr>
  </w:style>
  <w:style w:type="character" w:customStyle="1" w:styleId="RamkaZnak">
    <w:name w:val="Ramka Znak"/>
    <w:basedOn w:val="Domylnaczcionkaakapitu"/>
    <w:link w:val="Ramka"/>
    <w:rsid w:val="007B64ED"/>
    <w:rPr>
      <w:rFonts w:ascii="Corbel" w:hAnsi="Corbel" w:cs="Aptos"/>
      <w:color w:val="FFFFFF"/>
      <w:kern w:val="0"/>
      <w14:ligatures w14:val="none"/>
    </w:rPr>
  </w:style>
  <w:style w:type="paragraph" w:customStyle="1" w:styleId="Spistreci41">
    <w:name w:val="Spis treści 41"/>
    <w:basedOn w:val="Normalny"/>
    <w:next w:val="Normalny"/>
    <w:autoRedefine/>
    <w:uiPriority w:val="39"/>
    <w:unhideWhenUsed/>
    <w:rsid w:val="007B64ED"/>
    <w:pPr>
      <w:spacing w:after="100"/>
      <w:ind w:left="720"/>
    </w:pPr>
    <w:rPr>
      <w:rFonts w:asciiTheme="minorHAnsi" w:eastAsia="Yu Gothic" w:hAnsiTheme="minorHAnsi"/>
      <w:sz w:val="24"/>
      <w:lang w:eastAsia="pl-PL"/>
    </w:rPr>
  </w:style>
  <w:style w:type="paragraph" w:customStyle="1" w:styleId="Spistreci51">
    <w:name w:val="Spis treści 51"/>
    <w:basedOn w:val="Normalny"/>
    <w:next w:val="Normalny"/>
    <w:autoRedefine/>
    <w:uiPriority w:val="39"/>
    <w:unhideWhenUsed/>
    <w:rsid w:val="007B64ED"/>
    <w:pPr>
      <w:spacing w:after="100"/>
      <w:ind w:left="960"/>
    </w:pPr>
    <w:rPr>
      <w:rFonts w:asciiTheme="minorHAnsi" w:eastAsia="Yu Gothic" w:hAnsiTheme="minorHAnsi"/>
      <w:sz w:val="24"/>
      <w:lang w:eastAsia="pl-PL"/>
    </w:rPr>
  </w:style>
  <w:style w:type="paragraph" w:customStyle="1" w:styleId="Spistreci61">
    <w:name w:val="Spis treści 61"/>
    <w:basedOn w:val="Normalny"/>
    <w:next w:val="Normalny"/>
    <w:autoRedefine/>
    <w:uiPriority w:val="39"/>
    <w:unhideWhenUsed/>
    <w:rsid w:val="007B64ED"/>
    <w:pPr>
      <w:spacing w:after="100"/>
      <w:ind w:left="1200"/>
    </w:pPr>
    <w:rPr>
      <w:rFonts w:asciiTheme="minorHAnsi" w:eastAsia="Yu Gothic" w:hAnsiTheme="minorHAnsi"/>
      <w:sz w:val="24"/>
      <w:lang w:eastAsia="pl-PL"/>
    </w:rPr>
  </w:style>
  <w:style w:type="paragraph" w:customStyle="1" w:styleId="Spistreci71">
    <w:name w:val="Spis treści 71"/>
    <w:basedOn w:val="Normalny"/>
    <w:next w:val="Normalny"/>
    <w:autoRedefine/>
    <w:uiPriority w:val="39"/>
    <w:unhideWhenUsed/>
    <w:rsid w:val="007B64ED"/>
    <w:pPr>
      <w:spacing w:after="100"/>
      <w:ind w:left="1440"/>
    </w:pPr>
    <w:rPr>
      <w:rFonts w:asciiTheme="minorHAnsi" w:eastAsia="Yu Gothic" w:hAnsiTheme="minorHAnsi"/>
      <w:sz w:val="24"/>
      <w:lang w:eastAsia="pl-PL"/>
    </w:rPr>
  </w:style>
  <w:style w:type="paragraph" w:customStyle="1" w:styleId="Spistreci81">
    <w:name w:val="Spis treści 81"/>
    <w:basedOn w:val="Normalny"/>
    <w:next w:val="Normalny"/>
    <w:autoRedefine/>
    <w:uiPriority w:val="39"/>
    <w:unhideWhenUsed/>
    <w:rsid w:val="007B64ED"/>
    <w:pPr>
      <w:spacing w:after="100"/>
      <w:ind w:left="1680"/>
    </w:pPr>
    <w:rPr>
      <w:rFonts w:asciiTheme="minorHAnsi" w:eastAsia="Yu Gothic" w:hAnsiTheme="minorHAnsi"/>
      <w:sz w:val="24"/>
      <w:lang w:eastAsia="pl-PL"/>
    </w:rPr>
  </w:style>
  <w:style w:type="paragraph" w:customStyle="1" w:styleId="Spistreci91">
    <w:name w:val="Spis treści 91"/>
    <w:basedOn w:val="Normalny"/>
    <w:next w:val="Normalny"/>
    <w:autoRedefine/>
    <w:uiPriority w:val="39"/>
    <w:unhideWhenUsed/>
    <w:rsid w:val="007B64ED"/>
    <w:pPr>
      <w:spacing w:after="100"/>
      <w:ind w:left="1920"/>
    </w:pPr>
    <w:rPr>
      <w:rFonts w:asciiTheme="minorHAnsi" w:eastAsia="Yu Gothic" w:hAnsiTheme="minorHAnsi"/>
      <w:sz w:val="24"/>
      <w:lang w:eastAsia="pl-PL"/>
    </w:rPr>
  </w:style>
  <w:style w:type="character" w:styleId="Uwydatnienie">
    <w:name w:val="Emphasis"/>
    <w:basedOn w:val="Domylnaczcionkaakapitu"/>
    <w:uiPriority w:val="20"/>
    <w:qFormat/>
    <w:rsid w:val="007B64ED"/>
    <w:rPr>
      <w:i/>
      <w:iCs/>
    </w:rPr>
  </w:style>
  <w:style w:type="paragraph" w:customStyle="1" w:styleId="Legenda1">
    <w:name w:val="Legenda1"/>
    <w:basedOn w:val="Normalny"/>
    <w:next w:val="Normalny"/>
    <w:uiPriority w:val="35"/>
    <w:unhideWhenUsed/>
    <w:qFormat/>
    <w:rsid w:val="007B64ED"/>
    <w:pPr>
      <w:spacing w:after="200" w:line="240" w:lineRule="auto"/>
    </w:pPr>
    <w:rPr>
      <w:rFonts w:eastAsia="Calibri" w:cs="Times New Roman"/>
      <w:i/>
      <w:iCs/>
      <w:color w:val="0E2841"/>
      <w:kern w:val="0"/>
      <w:sz w:val="18"/>
      <w:szCs w:val="18"/>
      <w14:ligatures w14:val="none"/>
    </w:rPr>
  </w:style>
  <w:style w:type="character" w:customStyle="1" w:styleId="cf01">
    <w:name w:val="cf01"/>
    <w:basedOn w:val="Domylnaczcionkaakapitu"/>
    <w:rsid w:val="007B64ED"/>
    <w:rPr>
      <w:rFonts w:ascii="Segoe UI" w:hAnsi="Segoe UI" w:cs="Segoe UI" w:hint="default"/>
      <w:sz w:val="18"/>
      <w:szCs w:val="18"/>
    </w:rPr>
  </w:style>
  <w:style w:type="character" w:styleId="Numerstrony">
    <w:name w:val="page number"/>
    <w:basedOn w:val="Domylnaczcionkaakapitu"/>
    <w:uiPriority w:val="99"/>
    <w:semiHidden/>
    <w:unhideWhenUsed/>
    <w:rsid w:val="007B64ED"/>
  </w:style>
  <w:style w:type="paragraph" w:customStyle="1" w:styleId="BOX">
    <w:name w:val="BOX"/>
    <w:basedOn w:val="Normalny"/>
    <w:autoRedefine/>
    <w:qFormat/>
    <w:rsid w:val="007B64ED"/>
    <w:pPr>
      <w:spacing w:after="0" w:line="257" w:lineRule="auto"/>
      <w:jc w:val="center"/>
    </w:pPr>
    <w:rPr>
      <w:rFonts w:eastAsia="Calibri" w:cs="Times New Roman"/>
      <w:b/>
      <w:i/>
      <w:kern w:val="0"/>
      <w:sz w:val="40"/>
      <w:szCs w:val="22"/>
      <w14:ligatures w14:val="none"/>
    </w:rPr>
  </w:style>
  <w:style w:type="numbering" w:customStyle="1" w:styleId="Biecalista2">
    <w:name w:val="Bieżąca lista2"/>
    <w:uiPriority w:val="99"/>
    <w:rsid w:val="007B64ED"/>
    <w:pPr>
      <w:numPr>
        <w:numId w:val="101"/>
      </w:numPr>
    </w:pPr>
  </w:style>
  <w:style w:type="numbering" w:customStyle="1" w:styleId="Biecalista3">
    <w:name w:val="Bieżąca lista3"/>
    <w:uiPriority w:val="99"/>
    <w:rsid w:val="007B64ED"/>
    <w:pPr>
      <w:numPr>
        <w:numId w:val="102"/>
      </w:numPr>
    </w:pPr>
  </w:style>
  <w:style w:type="numbering" w:customStyle="1" w:styleId="Biecalista4">
    <w:name w:val="Bieżąca lista4"/>
    <w:uiPriority w:val="99"/>
    <w:rsid w:val="007B64ED"/>
    <w:pPr>
      <w:numPr>
        <w:numId w:val="103"/>
      </w:numPr>
    </w:pPr>
  </w:style>
  <w:style w:type="numbering" w:customStyle="1" w:styleId="Biecalista5">
    <w:name w:val="Bieżąca lista5"/>
    <w:uiPriority w:val="99"/>
    <w:rsid w:val="007B64ED"/>
  </w:style>
  <w:style w:type="numbering" w:customStyle="1" w:styleId="Biecalista6">
    <w:name w:val="Bieżąca lista6"/>
    <w:uiPriority w:val="99"/>
    <w:rsid w:val="007B64ED"/>
  </w:style>
  <w:style w:type="numbering" w:customStyle="1" w:styleId="Biecalista7">
    <w:name w:val="Bieżąca lista7"/>
    <w:uiPriority w:val="99"/>
    <w:rsid w:val="007B64ED"/>
    <w:pPr>
      <w:numPr>
        <w:numId w:val="113"/>
      </w:numPr>
    </w:pPr>
  </w:style>
  <w:style w:type="numbering" w:customStyle="1" w:styleId="Biecalista8">
    <w:name w:val="Bieżąca lista8"/>
    <w:uiPriority w:val="99"/>
    <w:rsid w:val="007B64ED"/>
  </w:style>
  <w:style w:type="numbering" w:customStyle="1" w:styleId="Biecalista9">
    <w:name w:val="Bieżąca lista9"/>
    <w:uiPriority w:val="99"/>
    <w:rsid w:val="007B64ED"/>
    <w:pPr>
      <w:numPr>
        <w:numId w:val="105"/>
      </w:numPr>
    </w:pPr>
  </w:style>
  <w:style w:type="numbering" w:customStyle="1" w:styleId="Biecalista10">
    <w:name w:val="Bieżąca lista10"/>
    <w:uiPriority w:val="99"/>
    <w:rsid w:val="007B64ED"/>
    <w:pPr>
      <w:numPr>
        <w:numId w:val="104"/>
      </w:numPr>
    </w:pPr>
  </w:style>
  <w:style w:type="numbering" w:customStyle="1" w:styleId="Biecalista11">
    <w:name w:val="Bieżąca lista11"/>
    <w:uiPriority w:val="99"/>
    <w:rsid w:val="007B64ED"/>
    <w:pPr>
      <w:numPr>
        <w:numId w:val="107"/>
      </w:numPr>
    </w:pPr>
  </w:style>
  <w:style w:type="numbering" w:customStyle="1" w:styleId="Biecalista12">
    <w:name w:val="Bieżąca lista12"/>
    <w:uiPriority w:val="99"/>
    <w:rsid w:val="007B64ED"/>
    <w:pPr>
      <w:numPr>
        <w:numId w:val="109"/>
      </w:numPr>
    </w:pPr>
  </w:style>
  <w:style w:type="numbering" w:customStyle="1" w:styleId="Biecalista13">
    <w:name w:val="Bieżąca lista13"/>
    <w:uiPriority w:val="99"/>
    <w:rsid w:val="007B64ED"/>
    <w:pPr>
      <w:numPr>
        <w:numId w:val="108"/>
      </w:numPr>
    </w:pPr>
  </w:style>
  <w:style w:type="numbering" w:customStyle="1" w:styleId="Biecalista14">
    <w:name w:val="Bieżąca lista14"/>
    <w:uiPriority w:val="99"/>
    <w:rsid w:val="007B64ED"/>
    <w:pPr>
      <w:numPr>
        <w:numId w:val="112"/>
      </w:numPr>
    </w:pPr>
  </w:style>
  <w:style w:type="numbering" w:customStyle="1" w:styleId="Biecalista15">
    <w:name w:val="Bieżąca lista15"/>
    <w:uiPriority w:val="99"/>
    <w:rsid w:val="007B64ED"/>
    <w:pPr>
      <w:numPr>
        <w:numId w:val="111"/>
      </w:numPr>
    </w:pPr>
  </w:style>
  <w:style w:type="numbering" w:customStyle="1" w:styleId="Biecalista16">
    <w:name w:val="Bieżąca lista16"/>
    <w:uiPriority w:val="99"/>
    <w:rsid w:val="007B64ED"/>
    <w:pPr>
      <w:numPr>
        <w:numId w:val="114"/>
      </w:numPr>
    </w:pPr>
  </w:style>
  <w:style w:type="numbering" w:customStyle="1" w:styleId="Biecalista17">
    <w:name w:val="Bieżąca lista17"/>
    <w:uiPriority w:val="99"/>
    <w:rsid w:val="007B64ED"/>
    <w:pPr>
      <w:numPr>
        <w:numId w:val="117"/>
      </w:numPr>
    </w:pPr>
  </w:style>
  <w:style w:type="numbering" w:customStyle="1" w:styleId="Biecalista18">
    <w:name w:val="Bieżąca lista18"/>
    <w:uiPriority w:val="99"/>
    <w:rsid w:val="007B64ED"/>
    <w:pPr>
      <w:numPr>
        <w:numId w:val="119"/>
      </w:numPr>
    </w:pPr>
  </w:style>
  <w:style w:type="numbering" w:customStyle="1" w:styleId="Biecalista19">
    <w:name w:val="Bieżąca lista19"/>
    <w:uiPriority w:val="99"/>
    <w:rsid w:val="007B64ED"/>
    <w:pPr>
      <w:numPr>
        <w:numId w:val="116"/>
      </w:numPr>
    </w:pPr>
  </w:style>
  <w:style w:type="numbering" w:customStyle="1" w:styleId="Biecalista20">
    <w:name w:val="Bieżąca lista20"/>
    <w:uiPriority w:val="99"/>
    <w:rsid w:val="007B64ED"/>
    <w:pPr>
      <w:numPr>
        <w:numId w:val="121"/>
      </w:numPr>
    </w:pPr>
  </w:style>
  <w:style w:type="numbering" w:customStyle="1" w:styleId="Biecalista21">
    <w:name w:val="Bieżąca lista21"/>
    <w:uiPriority w:val="99"/>
    <w:rsid w:val="007B64ED"/>
    <w:pPr>
      <w:numPr>
        <w:numId w:val="123"/>
      </w:numPr>
    </w:pPr>
  </w:style>
  <w:style w:type="numbering" w:customStyle="1" w:styleId="Biecalista22">
    <w:name w:val="Bieżąca lista22"/>
    <w:uiPriority w:val="99"/>
    <w:rsid w:val="007B64ED"/>
    <w:pPr>
      <w:numPr>
        <w:numId w:val="125"/>
      </w:numPr>
    </w:pPr>
  </w:style>
  <w:style w:type="paragraph" w:customStyle="1" w:styleId="Normalnybiayprzypis">
    <w:name w:val="Normalny biały przypis"/>
    <w:basedOn w:val="Normalny"/>
    <w:autoRedefine/>
    <w:qFormat/>
    <w:rsid w:val="007B64ED"/>
    <w:pPr>
      <w:spacing w:line="257" w:lineRule="auto"/>
    </w:pPr>
    <w:rPr>
      <w:rFonts w:eastAsia="Calibri" w:cs="Times New Roman"/>
      <w:color w:val="FFFFFF"/>
      <w:kern w:val="0"/>
      <w:sz w:val="18"/>
      <w:szCs w:val="18"/>
      <w14:ligatures w14:val="none"/>
    </w:rPr>
  </w:style>
  <w:style w:type="paragraph" w:customStyle="1" w:styleId="Akapitzlistbiay">
    <w:name w:val="Akapit z listą biały"/>
    <w:basedOn w:val="Akapitzlist"/>
    <w:autoRedefine/>
    <w:qFormat/>
    <w:rsid w:val="007B64ED"/>
    <w:pPr>
      <w:numPr>
        <w:ilvl w:val="3"/>
      </w:numPr>
      <w:spacing w:before="120" w:after="0" w:line="257" w:lineRule="auto"/>
      <w:ind w:left="644" w:hanging="360"/>
      <w:contextualSpacing w:val="0"/>
    </w:pPr>
    <w:rPr>
      <w:rFonts w:eastAsia="Calibri" w:cs="Times New Roman"/>
      <w:color w:val="FFFFFF"/>
      <w:kern w:val="0"/>
      <w:szCs w:val="22"/>
      <w14:ligatures w14:val="none"/>
    </w:rPr>
  </w:style>
  <w:style w:type="paragraph" w:customStyle="1" w:styleId="Biayprzypis">
    <w:name w:val="Biały przypis"/>
    <w:basedOn w:val="Normalny"/>
    <w:autoRedefine/>
    <w:qFormat/>
    <w:rsid w:val="007B64ED"/>
    <w:pPr>
      <w:spacing w:line="257" w:lineRule="auto"/>
    </w:pPr>
    <w:rPr>
      <w:rFonts w:eastAsia="Calibri" w:cs="Times New Roman"/>
      <w:kern w:val="0"/>
      <w:szCs w:val="22"/>
      <w14:ligatures w14:val="none"/>
    </w:rPr>
  </w:style>
  <w:style w:type="numbering" w:customStyle="1" w:styleId="Biecalista23">
    <w:name w:val="Bieżąca lista23"/>
    <w:uiPriority w:val="99"/>
    <w:rsid w:val="007B64ED"/>
    <w:pPr>
      <w:numPr>
        <w:numId w:val="128"/>
      </w:numPr>
    </w:pPr>
  </w:style>
  <w:style w:type="numbering" w:customStyle="1" w:styleId="Biecalista24">
    <w:name w:val="Bieżąca lista24"/>
    <w:uiPriority w:val="99"/>
    <w:rsid w:val="007B64ED"/>
    <w:pPr>
      <w:numPr>
        <w:numId w:val="129"/>
      </w:numPr>
    </w:pPr>
  </w:style>
  <w:style w:type="numbering" w:customStyle="1" w:styleId="Biecalista25">
    <w:name w:val="Bieżąca lista25"/>
    <w:uiPriority w:val="99"/>
    <w:rsid w:val="007B64ED"/>
    <w:pPr>
      <w:numPr>
        <w:numId w:val="130"/>
      </w:numPr>
    </w:pPr>
  </w:style>
  <w:style w:type="numbering" w:customStyle="1" w:styleId="Biecalista26">
    <w:name w:val="Bieżąca lista26"/>
    <w:uiPriority w:val="99"/>
    <w:rsid w:val="007B64ED"/>
    <w:pPr>
      <w:numPr>
        <w:numId w:val="131"/>
      </w:numPr>
    </w:pPr>
  </w:style>
  <w:style w:type="numbering" w:customStyle="1" w:styleId="Biecalista27">
    <w:name w:val="Bieżąca lista27"/>
    <w:uiPriority w:val="99"/>
    <w:rsid w:val="007B64ED"/>
    <w:pPr>
      <w:numPr>
        <w:numId w:val="132"/>
      </w:numPr>
    </w:pPr>
  </w:style>
  <w:style w:type="numbering" w:customStyle="1" w:styleId="Biecalista28">
    <w:name w:val="Bieżąca lista28"/>
    <w:uiPriority w:val="99"/>
    <w:rsid w:val="007B64ED"/>
    <w:pPr>
      <w:numPr>
        <w:numId w:val="133"/>
      </w:numPr>
    </w:pPr>
  </w:style>
  <w:style w:type="numbering" w:customStyle="1" w:styleId="Biecalista29">
    <w:name w:val="Bieżąca lista29"/>
    <w:uiPriority w:val="99"/>
    <w:rsid w:val="007B64ED"/>
    <w:pPr>
      <w:numPr>
        <w:numId w:val="134"/>
      </w:numPr>
    </w:pPr>
  </w:style>
  <w:style w:type="numbering" w:customStyle="1" w:styleId="Biecalista30">
    <w:name w:val="Bieżąca lista30"/>
    <w:uiPriority w:val="99"/>
    <w:rsid w:val="007B64ED"/>
    <w:pPr>
      <w:numPr>
        <w:numId w:val="135"/>
      </w:numPr>
    </w:pPr>
  </w:style>
  <w:style w:type="numbering" w:customStyle="1" w:styleId="Biecalista31">
    <w:name w:val="Bieżąca lista31"/>
    <w:uiPriority w:val="99"/>
    <w:rsid w:val="007B64ED"/>
    <w:pPr>
      <w:numPr>
        <w:numId w:val="136"/>
      </w:numPr>
    </w:pPr>
  </w:style>
  <w:style w:type="numbering" w:customStyle="1" w:styleId="Biecalista32">
    <w:name w:val="Bieżąca lista32"/>
    <w:uiPriority w:val="99"/>
    <w:rsid w:val="007B64ED"/>
    <w:pPr>
      <w:numPr>
        <w:numId w:val="137"/>
      </w:numPr>
    </w:pPr>
  </w:style>
  <w:style w:type="numbering" w:customStyle="1" w:styleId="Biecalista33">
    <w:name w:val="Bieżąca lista33"/>
    <w:uiPriority w:val="99"/>
    <w:rsid w:val="007B64ED"/>
    <w:pPr>
      <w:numPr>
        <w:numId w:val="138"/>
      </w:numPr>
    </w:pPr>
  </w:style>
  <w:style w:type="numbering" w:customStyle="1" w:styleId="Biecalista34">
    <w:name w:val="Bieżąca lista34"/>
    <w:uiPriority w:val="99"/>
    <w:rsid w:val="007B64ED"/>
    <w:pPr>
      <w:numPr>
        <w:numId w:val="139"/>
      </w:numPr>
    </w:pPr>
  </w:style>
  <w:style w:type="numbering" w:customStyle="1" w:styleId="Biecalista35">
    <w:name w:val="Bieżąca lista35"/>
    <w:uiPriority w:val="99"/>
    <w:rsid w:val="007B64ED"/>
    <w:pPr>
      <w:numPr>
        <w:numId w:val="140"/>
      </w:numPr>
    </w:pPr>
  </w:style>
  <w:style w:type="numbering" w:customStyle="1" w:styleId="Biecalista36">
    <w:name w:val="Bieżąca lista36"/>
    <w:uiPriority w:val="99"/>
    <w:rsid w:val="007B64ED"/>
    <w:pPr>
      <w:numPr>
        <w:numId w:val="141"/>
      </w:numPr>
    </w:pPr>
  </w:style>
  <w:style w:type="numbering" w:customStyle="1" w:styleId="Biecalista37">
    <w:name w:val="Bieżąca lista37"/>
    <w:uiPriority w:val="99"/>
    <w:rsid w:val="007B64ED"/>
    <w:pPr>
      <w:numPr>
        <w:numId w:val="142"/>
      </w:numPr>
    </w:pPr>
  </w:style>
  <w:style w:type="numbering" w:customStyle="1" w:styleId="Biecalista38">
    <w:name w:val="Bieżąca lista38"/>
    <w:uiPriority w:val="99"/>
    <w:rsid w:val="007B64ED"/>
    <w:pPr>
      <w:numPr>
        <w:numId w:val="143"/>
      </w:numPr>
    </w:pPr>
  </w:style>
  <w:style w:type="numbering" w:customStyle="1" w:styleId="Biecalista39">
    <w:name w:val="Bieżąca lista39"/>
    <w:uiPriority w:val="99"/>
    <w:rsid w:val="007B64ED"/>
    <w:pPr>
      <w:numPr>
        <w:numId w:val="144"/>
      </w:numPr>
    </w:pPr>
  </w:style>
  <w:style w:type="numbering" w:customStyle="1" w:styleId="Biecalista40">
    <w:name w:val="Bieżąca lista40"/>
    <w:uiPriority w:val="99"/>
    <w:rsid w:val="007B64ED"/>
    <w:pPr>
      <w:numPr>
        <w:numId w:val="145"/>
      </w:numPr>
    </w:pPr>
  </w:style>
  <w:style w:type="numbering" w:customStyle="1" w:styleId="Biecalista41">
    <w:name w:val="Bieżąca lista41"/>
    <w:uiPriority w:val="99"/>
    <w:rsid w:val="007B64ED"/>
    <w:pPr>
      <w:numPr>
        <w:numId w:val="146"/>
      </w:numPr>
    </w:pPr>
  </w:style>
  <w:style w:type="numbering" w:customStyle="1" w:styleId="Biecalista42">
    <w:name w:val="Bieżąca lista42"/>
    <w:uiPriority w:val="99"/>
    <w:rsid w:val="007B64ED"/>
    <w:pPr>
      <w:numPr>
        <w:numId w:val="147"/>
      </w:numPr>
    </w:pPr>
  </w:style>
  <w:style w:type="numbering" w:customStyle="1" w:styleId="Biecalista43">
    <w:name w:val="Bieżąca lista43"/>
    <w:uiPriority w:val="99"/>
    <w:rsid w:val="007B64ED"/>
    <w:pPr>
      <w:numPr>
        <w:numId w:val="148"/>
      </w:numPr>
    </w:pPr>
  </w:style>
  <w:style w:type="numbering" w:customStyle="1" w:styleId="Biecalista44">
    <w:name w:val="Bieżąca lista44"/>
    <w:uiPriority w:val="99"/>
    <w:rsid w:val="007B64ED"/>
    <w:pPr>
      <w:numPr>
        <w:numId w:val="149"/>
      </w:numPr>
    </w:pPr>
  </w:style>
  <w:style w:type="numbering" w:customStyle="1" w:styleId="Biecalista45">
    <w:name w:val="Bieżąca lista45"/>
    <w:uiPriority w:val="99"/>
    <w:rsid w:val="007B64ED"/>
    <w:pPr>
      <w:numPr>
        <w:numId w:val="150"/>
      </w:numPr>
    </w:pPr>
  </w:style>
  <w:style w:type="numbering" w:customStyle="1" w:styleId="Biecalista46">
    <w:name w:val="Bieżąca lista46"/>
    <w:uiPriority w:val="99"/>
    <w:rsid w:val="007B64ED"/>
    <w:pPr>
      <w:numPr>
        <w:numId w:val="151"/>
      </w:numPr>
    </w:pPr>
  </w:style>
  <w:style w:type="numbering" w:customStyle="1" w:styleId="Biecalista47">
    <w:name w:val="Bieżąca lista47"/>
    <w:uiPriority w:val="99"/>
    <w:rsid w:val="007B64ED"/>
    <w:pPr>
      <w:numPr>
        <w:numId w:val="152"/>
      </w:numPr>
    </w:pPr>
  </w:style>
  <w:style w:type="numbering" w:customStyle="1" w:styleId="Biecalista48">
    <w:name w:val="Bieżąca lista48"/>
    <w:uiPriority w:val="99"/>
    <w:rsid w:val="007B64ED"/>
    <w:pPr>
      <w:numPr>
        <w:numId w:val="153"/>
      </w:numPr>
    </w:pPr>
  </w:style>
  <w:style w:type="table" w:styleId="Siatkatabelijasna">
    <w:name w:val="Grid Table Light"/>
    <w:basedOn w:val="Standardowy"/>
    <w:uiPriority w:val="40"/>
    <w:rsid w:val="007B64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yteHipercze">
    <w:name w:val="FollowedHyperlink"/>
    <w:basedOn w:val="Domylnaczcionkaakapitu"/>
    <w:uiPriority w:val="99"/>
    <w:semiHidden/>
    <w:unhideWhenUsed/>
    <w:rsid w:val="007B64ED"/>
    <w:rPr>
      <w:color w:val="96607D" w:themeColor="followedHyperlink"/>
      <w:u w:val="single"/>
    </w:rPr>
  </w:style>
  <w:style w:type="paragraph" w:styleId="Nagwekspisutreci">
    <w:name w:val="TOC Heading"/>
    <w:basedOn w:val="Nagwek1"/>
    <w:next w:val="Normalny"/>
    <w:uiPriority w:val="39"/>
    <w:unhideWhenUsed/>
    <w:qFormat/>
    <w:rsid w:val="0026116D"/>
    <w:pPr>
      <w:spacing w:before="240" w:after="0" w:line="259" w:lineRule="auto"/>
      <w:outlineLvl w:val="9"/>
    </w:pPr>
    <w:rPr>
      <w:rFonts w:asciiTheme="majorHAnsi" w:hAnsiTheme="majorHAnsi"/>
      <w:b w:val="0"/>
      <w:color w:val="0F4761" w:themeColor="accent1" w:themeShade="BF"/>
      <w:kern w:val="0"/>
      <w:sz w:val="32"/>
      <w:szCs w:val="32"/>
      <w:lang w:eastAsia="pl-PL"/>
      <w14:ligatures w14:val="none"/>
    </w:rPr>
  </w:style>
  <w:style w:type="paragraph" w:styleId="Spistreci1">
    <w:name w:val="toc 1"/>
    <w:basedOn w:val="Normalny"/>
    <w:next w:val="Normalny"/>
    <w:autoRedefine/>
    <w:uiPriority w:val="39"/>
    <w:unhideWhenUsed/>
    <w:rsid w:val="0026116D"/>
    <w:pPr>
      <w:spacing w:after="100"/>
    </w:pPr>
  </w:style>
  <w:style w:type="paragraph" w:styleId="Spistreci2">
    <w:name w:val="toc 2"/>
    <w:basedOn w:val="Normalny"/>
    <w:next w:val="Normalny"/>
    <w:autoRedefine/>
    <w:uiPriority w:val="39"/>
    <w:unhideWhenUsed/>
    <w:rsid w:val="0026116D"/>
    <w:pPr>
      <w:spacing w:after="100"/>
      <w:ind w:left="220"/>
    </w:pPr>
  </w:style>
  <w:style w:type="paragraph" w:styleId="Legenda">
    <w:name w:val="caption"/>
    <w:basedOn w:val="Normalny"/>
    <w:next w:val="Normalny"/>
    <w:uiPriority w:val="35"/>
    <w:unhideWhenUsed/>
    <w:qFormat/>
    <w:rsid w:val="00FD7C59"/>
    <w:pPr>
      <w:spacing w:after="200" w:line="240" w:lineRule="auto"/>
    </w:pPr>
    <w:rPr>
      <w:rFonts w:eastAsia="Calibri" w:cs="Times New Roman"/>
      <w:i/>
      <w:iCs/>
      <w:color w:val="0E2841" w:themeColor="text2"/>
      <w:kern w:val="0"/>
      <w:sz w:val="18"/>
      <w:szCs w:val="18"/>
      <w14:ligatures w14:val="none"/>
    </w:rPr>
  </w:style>
  <w:style w:type="paragraph" w:customStyle="1" w:styleId="pf0">
    <w:name w:val="pf0"/>
    <w:basedOn w:val="Normalny"/>
    <w:rsid w:val="002B203A"/>
    <w:pPr>
      <w:spacing w:before="100" w:beforeAutospacing="1" w:after="100" w:afterAutospacing="1" w:line="240" w:lineRule="auto"/>
    </w:pPr>
    <w:rPr>
      <w:rFonts w:ascii="Times New Roman" w:eastAsia="Times New Roman" w:hAnsi="Times New Roman" w:cs="Times New Roman"/>
      <w:kern w:val="0"/>
      <w:sz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178525">
      <w:bodyDiv w:val="1"/>
      <w:marLeft w:val="0"/>
      <w:marRight w:val="0"/>
      <w:marTop w:val="0"/>
      <w:marBottom w:val="0"/>
      <w:divBdr>
        <w:top w:val="none" w:sz="0" w:space="0" w:color="auto"/>
        <w:left w:val="none" w:sz="0" w:space="0" w:color="auto"/>
        <w:bottom w:val="none" w:sz="0" w:space="0" w:color="auto"/>
        <w:right w:val="none" w:sz="0" w:space="0" w:color="auto"/>
      </w:divBdr>
    </w:div>
    <w:div w:id="608316038">
      <w:bodyDiv w:val="1"/>
      <w:marLeft w:val="0"/>
      <w:marRight w:val="0"/>
      <w:marTop w:val="0"/>
      <w:marBottom w:val="0"/>
      <w:divBdr>
        <w:top w:val="none" w:sz="0" w:space="0" w:color="auto"/>
        <w:left w:val="none" w:sz="0" w:space="0" w:color="auto"/>
        <w:bottom w:val="none" w:sz="0" w:space="0" w:color="auto"/>
        <w:right w:val="none" w:sz="0" w:space="0" w:color="auto"/>
      </w:divBdr>
    </w:div>
    <w:div w:id="11418435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5.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yperlink" Target="https://lifeproetv.eu/pl/strona-glowna/" TargetMode="Externa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www.kompetencjecyfrowe.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oter" Target="footer2.xml"/><Relationship Id="rId10" Type="http://schemas.openxmlformats.org/officeDocument/2006/relationships/chart" Target="charts/chart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digital-strategy.ec.europa.eu/en/library/impact-assessment-review-directive-200398ec-reuse-public-sector-information" TargetMode="External"/><Relationship Id="rId13" Type="http://schemas.openxmlformats.org/officeDocument/2006/relationships/hyperlink" Target="https://aiindex.stanford.edu/report/" TargetMode="External"/><Relationship Id="rId18" Type="http://schemas.openxmlformats.org/officeDocument/2006/relationships/hyperlink" Target="https://www.gov.pl/web/rolnictwo/polski-handel-zagranicznyartykulami-rolno-spozywczymi-2024-r" TargetMode="External"/><Relationship Id="rId3" Type="http://schemas.openxmlformats.org/officeDocument/2006/relationships/hyperlink" Target="https://ec.europa.eu/eurostat/databrowser/view/isoc_eb_p3d/default/table?lang=en" TargetMode="External"/><Relationship Id="rId21" Type="http://schemas.openxmlformats.org/officeDocument/2006/relationships/hyperlink" Target="https://www.digcomp.pl/download/raport-eccc-digcomp-pl/?wpdmdl=396&amp;masterkey=56f68effb867e" TargetMode="External"/><Relationship Id="rId7" Type="http://schemas.openxmlformats.org/officeDocument/2006/relationships/hyperlink" Target="https://data.europa.eu/en/publications/open-data-maturity/2023" TargetMode="External"/><Relationship Id="rId12" Type="http://schemas.openxmlformats.org/officeDocument/2006/relationships/hyperlink" Target="https://pie.net.pl/wp-content/uploads/2022/11/PIE_Raport_Ilu-specjalistow-IT-brakuje-w-Polsce.pdf" TargetMode="External"/><Relationship Id="rId17" Type="http://schemas.openxmlformats.org/officeDocument/2006/relationships/hyperlink" Target="https://rynekpracy.org/statystyki/pracujacy-w-rolnictwie-przemysle-i-uslugach/" TargetMode="External"/><Relationship Id="rId2" Type="http://schemas.openxmlformats.org/officeDocument/2006/relationships/hyperlink" Target="https://commission.europa.eu/topics/eu-competitiveness/draghi-report_en" TargetMode="External"/><Relationship Id="rId16" Type="http://schemas.openxmlformats.org/officeDocument/2006/relationships/hyperlink" Target="https://pfrventures.pl/" TargetMode="External"/><Relationship Id="rId20" Type="http://schemas.openxmlformats.org/officeDocument/2006/relationships/hyperlink" Target="https://agriculture.ec.europa.eu/common-agricultural-policy/cap-overview/main-initiatives-strategic-dialogue-future-eu-agriculture_en" TargetMode="External"/><Relationship Id="rId1" Type="http://schemas.openxmlformats.org/officeDocument/2006/relationships/hyperlink" Target="https://sip.legalis.pl/document-view.seam?documentId=mfrxilrtg4zdaobwg42dk" TargetMode="External"/><Relationship Id="rId6" Type="http://schemas.openxmlformats.org/officeDocument/2006/relationships/hyperlink" Target="https://ec.europa.eu/eurostat/databrowser/view/educ_uoe_grad02__custom_12849024/default/table?lang=en" TargetMode="External"/><Relationship Id="rId11" Type="http://schemas.openxmlformats.org/officeDocument/2006/relationships/hyperlink" Target="https://www.zycieuczelni.p.lodz.pl/luka-pokoleniowa-problem-dla-uczelni-i-biznesu/" TargetMode="External"/><Relationship Id="rId5" Type="http://schemas.openxmlformats.org/officeDocument/2006/relationships/hyperlink" Target="https://stat.gov.pl/obszary-tematyczne/nauka-i-technika-spoleczenstwo-informacyjne/spoleczenstwo-informacyjne/wykorzystanie-technologii-informacyjno-komunikacyjnych-w-przedsiebiorstwach-i-gospodarstwach-domowych-w-2025-r-,3,25.html" TargetMode="External"/><Relationship Id="rId15" Type="http://schemas.openxmlformats.org/officeDocument/2006/relationships/hyperlink" Target="https://www.europarl.europa.eu/RegData/etudes/ATAG/2024/760392/EPRS_ATA(2024)760392_EN.pdf" TargetMode="External"/><Relationship Id="rId10" Type="http://schemas.openxmlformats.org/officeDocument/2006/relationships/hyperlink" Target="https://ela.nauka.gov.pl/" TargetMode="External"/><Relationship Id="rId19" Type="http://schemas.openxmlformats.org/officeDocument/2006/relationships/hyperlink" Target="https://www.gov.pl/web/rolnictwo/polski-handel-zagranicznyartykulami-rolno-spozywczymi-2024-r" TargetMode="External"/><Relationship Id="rId4" Type="http://schemas.openxmlformats.org/officeDocument/2006/relationships/hyperlink" Target="https://ec.europa.eu/eurostat/statistics-explained/index.php?title=R%26D_expenditure" TargetMode="External"/><Relationship Id="rId9" Type="http://schemas.openxmlformats.org/officeDocument/2006/relationships/hyperlink" Target="https://en.parp.gov.pl/storage/publications/pdf/The_Game_Industry_Poland_2023_12_07.pdf4" TargetMode="External"/><Relationship Id="rId14" Type="http://schemas.openxmlformats.org/officeDocument/2006/relationships/hyperlink" Target="https://www.goldmansachs.com/insights/articles/ai-investment-forecast-to-approach-200-billion-globally-by-2025.html"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Zeszyt2"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Zeszyt2"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200">
                <a:latin typeface="Source Sans Pro" panose="020B0503030403020204" pitchFamily="34" charset="0"/>
                <a:ea typeface="Source Sans Pro" panose="020B0503030403020204" pitchFamily="34" charset="0"/>
              </a:rPr>
              <a:t>DESI</a:t>
            </a:r>
            <a:r>
              <a:rPr lang="pl-PL" sz="1200" baseline="0">
                <a:latin typeface="Source Sans Pro" panose="020B0503030403020204" pitchFamily="34" charset="0"/>
                <a:ea typeface="Source Sans Pro" panose="020B0503030403020204" pitchFamily="34" charset="0"/>
              </a:rPr>
              <a:t> 2017-2022</a:t>
            </a:r>
            <a:endParaRPr lang="pl-PL" sz="1200">
              <a:latin typeface="Source Sans Pro" panose="020B0503030403020204" pitchFamily="34" charset="0"/>
              <a:ea typeface="Source Sans Pro" panose="020B0503030403020204" pitchFamily="34"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lineChart>
        <c:grouping val="standard"/>
        <c:varyColors val="0"/>
        <c:ser>
          <c:idx val="0"/>
          <c:order val="0"/>
          <c:tx>
            <c:strRef>
              <c:f>Arkusz1!$B$1</c:f>
              <c:strCache>
                <c:ptCount val="1"/>
                <c:pt idx="0">
                  <c:v>Polska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Source Sans Pro" panose="020B0503030403020204" pitchFamily="34" charset="0"/>
                    <a:ea typeface="Source Sans Pro" panose="020B0503030403020204" pitchFamily="34" charset="0"/>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Arkusz1!$A$2:$A$7</c:f>
              <c:numCache>
                <c:formatCode>General</c:formatCode>
                <c:ptCount val="6"/>
                <c:pt idx="0">
                  <c:v>2017</c:v>
                </c:pt>
                <c:pt idx="1">
                  <c:v>2018</c:v>
                </c:pt>
                <c:pt idx="2">
                  <c:v>2019</c:v>
                </c:pt>
                <c:pt idx="3">
                  <c:v>2020</c:v>
                </c:pt>
                <c:pt idx="4">
                  <c:v>2021</c:v>
                </c:pt>
                <c:pt idx="5">
                  <c:v>2022</c:v>
                </c:pt>
              </c:numCache>
            </c:numRef>
          </c:cat>
          <c:val>
            <c:numRef>
              <c:f>Arkusz1!$B$2:$B$7</c:f>
              <c:numCache>
                <c:formatCode>0</c:formatCode>
                <c:ptCount val="6"/>
                <c:pt idx="0">
                  <c:v>24.93</c:v>
                </c:pt>
                <c:pt idx="1">
                  <c:v>27.13</c:v>
                </c:pt>
                <c:pt idx="2">
                  <c:v>29.78</c:v>
                </c:pt>
                <c:pt idx="3">
                  <c:v>33.200000000000003</c:v>
                </c:pt>
                <c:pt idx="4">
                  <c:v>36.53</c:v>
                </c:pt>
                <c:pt idx="5">
                  <c:v>40.549999999999997</c:v>
                </c:pt>
              </c:numCache>
            </c:numRef>
          </c:val>
          <c:smooth val="0"/>
          <c:extLst>
            <c:ext xmlns:c16="http://schemas.microsoft.com/office/drawing/2014/chart" uri="{C3380CC4-5D6E-409C-BE32-E72D297353CC}">
              <c16:uniqueId val="{00000000-C675-48A1-BDF1-FFC060B4D127}"/>
            </c:ext>
          </c:extLst>
        </c:ser>
        <c:ser>
          <c:idx val="1"/>
          <c:order val="1"/>
          <c:tx>
            <c:strRef>
              <c:f>Arkusz1!$C$1</c:f>
              <c:strCache>
                <c:ptCount val="1"/>
                <c:pt idx="0">
                  <c:v>Średnia UE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Source Sans Pro" panose="020B0503030403020204" pitchFamily="34" charset="0"/>
                    <a:ea typeface="Source Sans Pro" panose="020B0503030403020204" pitchFamily="34" charset="0"/>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Arkusz1!$A$2:$A$7</c:f>
              <c:numCache>
                <c:formatCode>General</c:formatCode>
                <c:ptCount val="6"/>
                <c:pt idx="0">
                  <c:v>2017</c:v>
                </c:pt>
                <c:pt idx="1">
                  <c:v>2018</c:v>
                </c:pt>
                <c:pt idx="2">
                  <c:v>2019</c:v>
                </c:pt>
                <c:pt idx="3">
                  <c:v>2020</c:v>
                </c:pt>
                <c:pt idx="4">
                  <c:v>2021</c:v>
                </c:pt>
                <c:pt idx="5">
                  <c:v>2022</c:v>
                </c:pt>
              </c:numCache>
            </c:numRef>
          </c:cat>
          <c:val>
            <c:numRef>
              <c:f>Arkusz1!$C$2:$C$7</c:f>
              <c:numCache>
                <c:formatCode>0</c:formatCode>
                <c:ptCount val="6"/>
                <c:pt idx="0">
                  <c:v>33.71</c:v>
                </c:pt>
                <c:pt idx="1">
                  <c:v>35.92</c:v>
                </c:pt>
                <c:pt idx="2">
                  <c:v>38.64</c:v>
                </c:pt>
                <c:pt idx="3">
                  <c:v>41.67</c:v>
                </c:pt>
                <c:pt idx="4">
                  <c:v>46.2</c:v>
                </c:pt>
                <c:pt idx="5">
                  <c:v>52.28</c:v>
                </c:pt>
              </c:numCache>
            </c:numRef>
          </c:val>
          <c:smooth val="0"/>
          <c:extLst>
            <c:ext xmlns:c16="http://schemas.microsoft.com/office/drawing/2014/chart" uri="{C3380CC4-5D6E-409C-BE32-E72D297353CC}">
              <c16:uniqueId val="{00000001-C675-48A1-BDF1-FFC060B4D127}"/>
            </c:ext>
          </c:extLst>
        </c:ser>
        <c:dLbls>
          <c:dLblPos val="t"/>
          <c:showLegendKey val="0"/>
          <c:showVal val="1"/>
          <c:showCatName val="0"/>
          <c:showSerName val="0"/>
          <c:showPercent val="0"/>
          <c:showBubbleSize val="0"/>
        </c:dLbls>
        <c:marker val="1"/>
        <c:smooth val="0"/>
        <c:axId val="1586959296"/>
        <c:axId val="1586957632"/>
      </c:lineChart>
      <c:catAx>
        <c:axId val="1586959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86957632"/>
        <c:crosses val="autoZero"/>
        <c:auto val="1"/>
        <c:lblAlgn val="ctr"/>
        <c:lblOffset val="100"/>
        <c:noMultiLvlLbl val="0"/>
      </c:catAx>
      <c:valAx>
        <c:axId val="1586957632"/>
        <c:scaling>
          <c:orientation val="minMax"/>
          <c:max val="55"/>
          <c:min val="2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Source Sans Pro" panose="020B0503030403020204" pitchFamily="34" charset="0"/>
                <a:ea typeface="Source Sans Pro" panose="020B0503030403020204" pitchFamily="34" charset="0"/>
                <a:cs typeface="+mn-cs"/>
              </a:defRPr>
            </a:pPr>
            <a:endParaRPr lang="pl-PL"/>
          </a:p>
        </c:txPr>
        <c:crossAx val="1586959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Source Sans Pro" panose="020B0503030403020204" pitchFamily="34" charset="0"/>
              <a:ea typeface="Source Sans Pro" panose="020B0503030403020204" pitchFamily="34" charset="0"/>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eGovernment Benchmark 2018-2025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lineChart>
        <c:grouping val="standard"/>
        <c:varyColors val="0"/>
        <c:ser>
          <c:idx val="1"/>
          <c:order val="0"/>
          <c:tx>
            <c:strRef>
              <c:f>Arkusz1!$B$7</c:f>
              <c:strCache>
                <c:ptCount val="1"/>
                <c:pt idx="0">
                  <c:v>Średnia UE</c:v>
                </c:pt>
              </c:strCache>
            </c:strRef>
          </c:tx>
          <c:spPr>
            <a:ln w="28575" cap="rnd">
              <a:solidFill>
                <a:schemeClr val="accent2"/>
              </a:solidFill>
              <a:round/>
            </a:ln>
            <a:effectLst/>
          </c:spPr>
          <c:marker>
            <c:symbol val="circle"/>
            <c:size val="5"/>
            <c:spPr>
              <a:solidFill>
                <a:schemeClr val="accent2"/>
              </a:solidFill>
              <a:ln w="9525">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Arkusz1!$C$6:$J$6</c:f>
              <c:numCache>
                <c:formatCode>General</c:formatCode>
                <c:ptCount val="8"/>
                <c:pt idx="0">
                  <c:v>2018</c:v>
                </c:pt>
                <c:pt idx="1">
                  <c:v>2019</c:v>
                </c:pt>
                <c:pt idx="2">
                  <c:v>2020</c:v>
                </c:pt>
                <c:pt idx="3">
                  <c:v>2021</c:v>
                </c:pt>
                <c:pt idx="4">
                  <c:v>2022</c:v>
                </c:pt>
                <c:pt idx="5">
                  <c:v>2023</c:v>
                </c:pt>
                <c:pt idx="6">
                  <c:v>2024</c:v>
                </c:pt>
                <c:pt idx="7">
                  <c:v>2025</c:v>
                </c:pt>
              </c:numCache>
            </c:numRef>
          </c:cat>
          <c:val>
            <c:numRef>
              <c:f>Arkusz1!$C$7:$J$7</c:f>
              <c:numCache>
                <c:formatCode>General</c:formatCode>
                <c:ptCount val="8"/>
                <c:pt idx="0">
                  <c:v>61</c:v>
                </c:pt>
                <c:pt idx="1">
                  <c:v>63</c:v>
                </c:pt>
                <c:pt idx="2">
                  <c:v>66</c:v>
                </c:pt>
                <c:pt idx="3">
                  <c:v>68</c:v>
                </c:pt>
                <c:pt idx="4">
                  <c:v>68</c:v>
                </c:pt>
                <c:pt idx="5">
                  <c:v>70</c:v>
                </c:pt>
                <c:pt idx="6">
                  <c:v>76</c:v>
                </c:pt>
                <c:pt idx="7">
                  <c:v>75</c:v>
                </c:pt>
              </c:numCache>
            </c:numRef>
          </c:val>
          <c:smooth val="0"/>
          <c:extLst>
            <c:ext xmlns:c16="http://schemas.microsoft.com/office/drawing/2014/chart" uri="{C3380CC4-5D6E-409C-BE32-E72D297353CC}">
              <c16:uniqueId val="{00000000-F759-4EE8-8E66-6F19C19341D5}"/>
            </c:ext>
          </c:extLst>
        </c:ser>
        <c:ser>
          <c:idx val="0"/>
          <c:order val="1"/>
          <c:tx>
            <c:strRef>
              <c:f>Arkusz1!$B$8</c:f>
              <c:strCache>
                <c:ptCount val="1"/>
                <c:pt idx="0">
                  <c:v>Polska</c:v>
                </c:pt>
              </c:strCache>
            </c:strRef>
          </c:tx>
          <c:spPr>
            <a:ln w="28575" cap="rnd">
              <a:solidFill>
                <a:schemeClr val="accent1"/>
              </a:solidFill>
              <a:round/>
            </a:ln>
            <a:effectLst/>
          </c:spPr>
          <c:marker>
            <c:symbol val="circle"/>
            <c:size val="5"/>
            <c:spPr>
              <a:solidFill>
                <a:schemeClr val="accent1"/>
              </a:solidFill>
              <a:ln w="9525">
                <a:noFill/>
              </a:ln>
              <a:effectLst/>
            </c:spPr>
          </c:marker>
          <c:dLbls>
            <c:dLbl>
              <c:idx val="7"/>
              <c:layout>
                <c:manualLayout>
                  <c:x val="-1.8025409867244855E-2"/>
                  <c:y val="3.81010804235347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759-4EE8-8E66-6F19C19341D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Arkusz1!$C$6:$J$6</c:f>
              <c:numCache>
                <c:formatCode>General</c:formatCode>
                <c:ptCount val="8"/>
                <c:pt idx="0">
                  <c:v>2018</c:v>
                </c:pt>
                <c:pt idx="1">
                  <c:v>2019</c:v>
                </c:pt>
                <c:pt idx="2">
                  <c:v>2020</c:v>
                </c:pt>
                <c:pt idx="3">
                  <c:v>2021</c:v>
                </c:pt>
                <c:pt idx="4">
                  <c:v>2022</c:v>
                </c:pt>
                <c:pt idx="5">
                  <c:v>2023</c:v>
                </c:pt>
                <c:pt idx="6">
                  <c:v>2024</c:v>
                </c:pt>
                <c:pt idx="7">
                  <c:v>2025</c:v>
                </c:pt>
              </c:numCache>
            </c:numRef>
          </c:cat>
          <c:val>
            <c:numRef>
              <c:f>Arkusz1!$C$8:$J$8</c:f>
              <c:numCache>
                <c:formatCode>General</c:formatCode>
                <c:ptCount val="8"/>
                <c:pt idx="0">
                  <c:v>49</c:v>
                </c:pt>
                <c:pt idx="1">
                  <c:v>52</c:v>
                </c:pt>
                <c:pt idx="2">
                  <c:v>55</c:v>
                </c:pt>
                <c:pt idx="3">
                  <c:v>58</c:v>
                </c:pt>
                <c:pt idx="4">
                  <c:v>55</c:v>
                </c:pt>
                <c:pt idx="5">
                  <c:v>62</c:v>
                </c:pt>
                <c:pt idx="6">
                  <c:v>69</c:v>
                </c:pt>
                <c:pt idx="7">
                  <c:v>74</c:v>
                </c:pt>
              </c:numCache>
            </c:numRef>
          </c:val>
          <c:smooth val="0"/>
          <c:extLst>
            <c:ext xmlns:c16="http://schemas.microsoft.com/office/drawing/2014/chart" uri="{C3380CC4-5D6E-409C-BE32-E72D297353CC}">
              <c16:uniqueId val="{00000002-F759-4EE8-8E66-6F19C19341D5}"/>
            </c:ext>
          </c:extLst>
        </c:ser>
        <c:dLbls>
          <c:dLblPos val="t"/>
          <c:showLegendKey val="0"/>
          <c:showVal val="1"/>
          <c:showCatName val="0"/>
          <c:showSerName val="0"/>
          <c:showPercent val="0"/>
          <c:showBubbleSize val="0"/>
        </c:dLbls>
        <c:marker val="1"/>
        <c:smooth val="0"/>
        <c:axId val="707622384"/>
        <c:axId val="707624304"/>
      </c:lineChart>
      <c:catAx>
        <c:axId val="707622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7624304"/>
        <c:crosses val="autoZero"/>
        <c:auto val="1"/>
        <c:lblAlgn val="ctr"/>
        <c:lblOffset val="100"/>
        <c:noMultiLvlLbl val="0"/>
      </c:catAx>
      <c:valAx>
        <c:axId val="707624304"/>
        <c:scaling>
          <c:orientation val="minMax"/>
          <c:max val="80"/>
          <c:min val="4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7622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Zasady</a:t>
            </a:r>
            <a:r>
              <a:rPr lang="pl-PL" baseline="0"/>
              <a:t> interoperacyjności</a:t>
            </a:r>
            <a:endParaRPr lang="pl-PL"/>
          </a:p>
        </c:rich>
      </c:tx>
      <c:layout>
        <c:manualLayout>
          <c:xMode val="edge"/>
          <c:yMode val="edge"/>
          <c:x val="0.31031240886555844"/>
          <c:y val="1.254967580004183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radarChart>
        <c:radarStyle val="marker"/>
        <c:varyColors val="0"/>
        <c:ser>
          <c:idx val="0"/>
          <c:order val="0"/>
          <c:tx>
            <c:strRef>
              <c:f>Arkusz1!$B$1</c:f>
              <c:strCache>
                <c:ptCount val="1"/>
                <c:pt idx="0">
                  <c:v>Polska 2022</c:v>
                </c:pt>
              </c:strCache>
            </c:strRef>
          </c:tx>
          <c:spPr>
            <a:ln w="28575" cap="rnd">
              <a:solidFill>
                <a:schemeClr val="accent1">
                  <a:alpha val="98000"/>
                </a:schemeClr>
              </a:solidFill>
              <a:prstDash val="dash"/>
              <a:round/>
            </a:ln>
            <a:effectLst/>
          </c:spPr>
          <c:marker>
            <c:symbol val="none"/>
          </c:marker>
          <c:cat>
            <c:strRef>
              <c:f>Arkusz1!$A$2:$A$13</c:f>
              <c:strCache>
                <c:ptCount val="12"/>
                <c:pt idx="0">
                  <c:v>Zasada 1 - Pomocniczość i proporcjonalność</c:v>
                </c:pt>
                <c:pt idx="1">
                  <c:v>Zasada 2 - Otwartość</c:v>
                </c:pt>
                <c:pt idx="2">
                  <c:v>Zasada 3 - Przejrzystość</c:v>
                </c:pt>
                <c:pt idx="3">
                  <c:v>Zasada 4 - Możliwość ponownego wykorzystania</c:v>
                </c:pt>
                <c:pt idx="4">
                  <c:v>Zasada 5 - Nautralność technologiczna i możliwość przenoszenia danych</c:v>
                </c:pt>
                <c:pt idx="5">
                  <c:v>Zasada 6 - Zorientowanie na użytkownika</c:v>
                </c:pt>
                <c:pt idx="6">
                  <c:v>Zasada 7 - Włączenie i dostępność</c:v>
                </c:pt>
                <c:pt idx="7">
                  <c:v>Zasada 8 - Bezpieczeństwo i ochrona prywatności</c:v>
                </c:pt>
                <c:pt idx="8">
                  <c:v>Zasada 9 -Wielojęzyczność</c:v>
                </c:pt>
                <c:pt idx="9">
                  <c:v>Zasada 10 - Uproszczenia administracyjne</c:v>
                </c:pt>
                <c:pt idx="10">
                  <c:v>Zasada 11 - Ochrona informacji</c:v>
                </c:pt>
                <c:pt idx="11">
                  <c:v>Zasada 12 - Ocena skuteczności i wydajności</c:v>
                </c:pt>
              </c:strCache>
            </c:strRef>
          </c:cat>
          <c:val>
            <c:numRef>
              <c:f>Arkusz1!$B$2:$B$13</c:f>
              <c:numCache>
                <c:formatCode>General</c:formatCode>
                <c:ptCount val="12"/>
                <c:pt idx="0">
                  <c:v>4</c:v>
                </c:pt>
                <c:pt idx="1">
                  <c:v>4</c:v>
                </c:pt>
                <c:pt idx="2">
                  <c:v>3</c:v>
                </c:pt>
                <c:pt idx="3">
                  <c:v>4</c:v>
                </c:pt>
                <c:pt idx="4">
                  <c:v>4</c:v>
                </c:pt>
                <c:pt idx="5">
                  <c:v>4</c:v>
                </c:pt>
                <c:pt idx="6">
                  <c:v>3</c:v>
                </c:pt>
                <c:pt idx="7">
                  <c:v>4</c:v>
                </c:pt>
                <c:pt idx="8">
                  <c:v>3</c:v>
                </c:pt>
                <c:pt idx="9">
                  <c:v>3</c:v>
                </c:pt>
                <c:pt idx="10">
                  <c:v>4</c:v>
                </c:pt>
                <c:pt idx="11">
                  <c:v>3</c:v>
                </c:pt>
              </c:numCache>
            </c:numRef>
          </c:val>
          <c:extLst>
            <c:ext xmlns:c16="http://schemas.microsoft.com/office/drawing/2014/chart" uri="{C3380CC4-5D6E-409C-BE32-E72D297353CC}">
              <c16:uniqueId val="{00000000-E52D-49D6-BBD8-E1B0D3594D72}"/>
            </c:ext>
          </c:extLst>
        </c:ser>
        <c:ser>
          <c:idx val="1"/>
          <c:order val="1"/>
          <c:tx>
            <c:strRef>
              <c:f>Arkusz1!$C$1</c:f>
              <c:strCache>
                <c:ptCount val="1"/>
                <c:pt idx="0">
                  <c:v>Polska 2023</c:v>
                </c:pt>
              </c:strCache>
            </c:strRef>
          </c:tx>
          <c:spPr>
            <a:ln w="28575" cap="sq">
              <a:solidFill>
                <a:schemeClr val="accent1">
                  <a:alpha val="65000"/>
                </a:schemeClr>
              </a:solidFill>
              <a:round/>
              <a:tailEnd type="none"/>
            </a:ln>
            <a:effectLst/>
          </c:spPr>
          <c:marker>
            <c:symbol val="none"/>
          </c:marker>
          <c:cat>
            <c:strRef>
              <c:f>Arkusz1!$A$2:$A$13</c:f>
              <c:strCache>
                <c:ptCount val="12"/>
                <c:pt idx="0">
                  <c:v>Zasada 1 - Pomocniczość i proporcjonalność</c:v>
                </c:pt>
                <c:pt idx="1">
                  <c:v>Zasada 2 - Otwartość</c:v>
                </c:pt>
                <c:pt idx="2">
                  <c:v>Zasada 3 - Przejrzystość</c:v>
                </c:pt>
                <c:pt idx="3">
                  <c:v>Zasada 4 - Możliwość ponownego wykorzystania</c:v>
                </c:pt>
                <c:pt idx="4">
                  <c:v>Zasada 5 - Nautralność technologiczna i możliwość przenoszenia danych</c:v>
                </c:pt>
                <c:pt idx="5">
                  <c:v>Zasada 6 - Zorientowanie na użytkownika</c:v>
                </c:pt>
                <c:pt idx="6">
                  <c:v>Zasada 7 - Włączenie i dostępność</c:v>
                </c:pt>
                <c:pt idx="7">
                  <c:v>Zasada 8 - Bezpieczeństwo i ochrona prywatności</c:v>
                </c:pt>
                <c:pt idx="8">
                  <c:v>Zasada 9 -Wielojęzyczność</c:v>
                </c:pt>
                <c:pt idx="9">
                  <c:v>Zasada 10 - Uproszczenia administracyjne</c:v>
                </c:pt>
                <c:pt idx="10">
                  <c:v>Zasada 11 - Ochrona informacji</c:v>
                </c:pt>
                <c:pt idx="11">
                  <c:v>Zasada 12 - Ocena skuteczności i wydajności</c:v>
                </c:pt>
              </c:strCache>
            </c:strRef>
          </c:cat>
          <c:val>
            <c:numRef>
              <c:f>Arkusz1!$C$2:$C$13</c:f>
              <c:numCache>
                <c:formatCode>General</c:formatCode>
                <c:ptCount val="12"/>
                <c:pt idx="0">
                  <c:v>4</c:v>
                </c:pt>
                <c:pt idx="1">
                  <c:v>4</c:v>
                </c:pt>
                <c:pt idx="2">
                  <c:v>3</c:v>
                </c:pt>
                <c:pt idx="3">
                  <c:v>4</c:v>
                </c:pt>
                <c:pt idx="4">
                  <c:v>4</c:v>
                </c:pt>
                <c:pt idx="5">
                  <c:v>4</c:v>
                </c:pt>
                <c:pt idx="6">
                  <c:v>3</c:v>
                </c:pt>
                <c:pt idx="7">
                  <c:v>4</c:v>
                </c:pt>
                <c:pt idx="8">
                  <c:v>2</c:v>
                </c:pt>
                <c:pt idx="9">
                  <c:v>4</c:v>
                </c:pt>
                <c:pt idx="10">
                  <c:v>4</c:v>
                </c:pt>
                <c:pt idx="11">
                  <c:v>3</c:v>
                </c:pt>
              </c:numCache>
            </c:numRef>
          </c:val>
          <c:extLst>
            <c:ext xmlns:c16="http://schemas.microsoft.com/office/drawing/2014/chart" uri="{C3380CC4-5D6E-409C-BE32-E72D297353CC}">
              <c16:uniqueId val="{00000001-E52D-49D6-BBD8-E1B0D3594D72}"/>
            </c:ext>
          </c:extLst>
        </c:ser>
        <c:ser>
          <c:idx val="2"/>
          <c:order val="2"/>
          <c:tx>
            <c:strRef>
              <c:f>Arkusz1!$D$1</c:f>
              <c:strCache>
                <c:ptCount val="1"/>
                <c:pt idx="0">
                  <c:v>Średnia UE 2023</c:v>
                </c:pt>
              </c:strCache>
            </c:strRef>
          </c:tx>
          <c:spPr>
            <a:ln w="28575" cap="rnd">
              <a:solidFill>
                <a:schemeClr val="accent2">
                  <a:alpha val="0"/>
                </a:schemeClr>
              </a:solidFill>
              <a:round/>
            </a:ln>
            <a:effectLst/>
          </c:spPr>
          <c:marker>
            <c:symbol val="circle"/>
            <c:size val="9"/>
            <c:spPr>
              <a:solidFill>
                <a:schemeClr val="accent2"/>
              </a:solidFill>
              <a:ln w="9525">
                <a:noFill/>
              </a:ln>
              <a:effectLst/>
            </c:spPr>
          </c:marker>
          <c:cat>
            <c:strRef>
              <c:f>Arkusz1!$A$2:$A$13</c:f>
              <c:strCache>
                <c:ptCount val="12"/>
                <c:pt idx="0">
                  <c:v>Zasada 1 - Pomocniczość i proporcjonalność</c:v>
                </c:pt>
                <c:pt idx="1">
                  <c:v>Zasada 2 - Otwartość</c:v>
                </c:pt>
                <c:pt idx="2">
                  <c:v>Zasada 3 - Przejrzystość</c:v>
                </c:pt>
                <c:pt idx="3">
                  <c:v>Zasada 4 - Możliwość ponownego wykorzystania</c:v>
                </c:pt>
                <c:pt idx="4">
                  <c:v>Zasada 5 - Nautralność technologiczna i możliwość przenoszenia danych</c:v>
                </c:pt>
                <c:pt idx="5">
                  <c:v>Zasada 6 - Zorientowanie na użytkownika</c:v>
                </c:pt>
                <c:pt idx="6">
                  <c:v>Zasada 7 - Włączenie i dostępność</c:v>
                </c:pt>
                <c:pt idx="7">
                  <c:v>Zasada 8 - Bezpieczeństwo i ochrona prywatności</c:v>
                </c:pt>
                <c:pt idx="8">
                  <c:v>Zasada 9 -Wielojęzyczność</c:v>
                </c:pt>
                <c:pt idx="9">
                  <c:v>Zasada 10 - Uproszczenia administracyjne</c:v>
                </c:pt>
                <c:pt idx="10">
                  <c:v>Zasada 11 - Ochrona informacji</c:v>
                </c:pt>
                <c:pt idx="11">
                  <c:v>Zasada 12 - Ocena skuteczności i wydajności</c:v>
                </c:pt>
              </c:strCache>
            </c:strRef>
          </c:cat>
          <c:val>
            <c:numRef>
              <c:f>Arkusz1!$D$2:$D$13</c:f>
              <c:numCache>
                <c:formatCode>General</c:formatCode>
                <c:ptCount val="12"/>
                <c:pt idx="0">
                  <c:v>3.4</c:v>
                </c:pt>
                <c:pt idx="1">
                  <c:v>4</c:v>
                </c:pt>
                <c:pt idx="2">
                  <c:v>3.8</c:v>
                </c:pt>
                <c:pt idx="3">
                  <c:v>4</c:v>
                </c:pt>
                <c:pt idx="4">
                  <c:v>4</c:v>
                </c:pt>
                <c:pt idx="5">
                  <c:v>4</c:v>
                </c:pt>
                <c:pt idx="6">
                  <c:v>3</c:v>
                </c:pt>
                <c:pt idx="7">
                  <c:v>4</c:v>
                </c:pt>
                <c:pt idx="8">
                  <c:v>3.2</c:v>
                </c:pt>
                <c:pt idx="9">
                  <c:v>4</c:v>
                </c:pt>
                <c:pt idx="10">
                  <c:v>4</c:v>
                </c:pt>
                <c:pt idx="11">
                  <c:v>3.5</c:v>
                </c:pt>
              </c:numCache>
            </c:numRef>
          </c:val>
          <c:extLst>
            <c:ext xmlns:c16="http://schemas.microsoft.com/office/drawing/2014/chart" uri="{C3380CC4-5D6E-409C-BE32-E72D297353CC}">
              <c16:uniqueId val="{00000002-E52D-49D6-BBD8-E1B0D3594D72}"/>
            </c:ext>
          </c:extLst>
        </c:ser>
        <c:dLbls>
          <c:showLegendKey val="0"/>
          <c:showVal val="0"/>
          <c:showCatName val="0"/>
          <c:showSerName val="0"/>
          <c:showPercent val="0"/>
          <c:showBubbleSize val="0"/>
        </c:dLbls>
        <c:axId val="580703167"/>
        <c:axId val="424235631"/>
      </c:radarChart>
      <c:catAx>
        <c:axId val="5807031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24235631"/>
        <c:crosses val="autoZero"/>
        <c:auto val="1"/>
        <c:lblAlgn val="ctr"/>
        <c:lblOffset val="100"/>
        <c:noMultiLvlLbl val="0"/>
      </c:catAx>
      <c:valAx>
        <c:axId val="42423563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5807031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Interoperacyjność</a:t>
            </a:r>
            <a:r>
              <a:rPr lang="pl-PL" baseline="0"/>
              <a:t> transgraniczna</a:t>
            </a:r>
            <a:endParaRPr lang="pl-P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radarChart>
        <c:radarStyle val="marker"/>
        <c:varyColors val="0"/>
        <c:ser>
          <c:idx val="0"/>
          <c:order val="0"/>
          <c:tx>
            <c:strRef>
              <c:f>Arkusz1!$B$1</c:f>
              <c:strCache>
                <c:ptCount val="1"/>
                <c:pt idx="0">
                  <c:v>Polska 2022</c:v>
                </c:pt>
              </c:strCache>
            </c:strRef>
          </c:tx>
          <c:spPr>
            <a:ln w="28575" cap="rnd">
              <a:solidFill>
                <a:schemeClr val="accent1"/>
              </a:solidFill>
              <a:prstDash val="sysDash"/>
              <a:round/>
            </a:ln>
            <a:effectLst/>
          </c:spPr>
          <c:marker>
            <c:symbol val="none"/>
          </c:marker>
          <c:cat>
            <c:strRef>
              <c:f>Arkusz1!$A$2:$A$20</c:f>
              <c:strCache>
                <c:ptCount val="19"/>
                <c:pt idx="0">
                  <c:v>Zasada 2 - Otwartość</c:v>
                </c:pt>
                <c:pt idx="1">
                  <c:v>Zasada 4 - Możliwość ponownego wykorzystania</c:v>
                </c:pt>
                <c:pt idx="2">
                  <c:v>Zasada 5 - Neutralność technologiczna i możliwość przenoszenia danych</c:v>
                </c:pt>
                <c:pt idx="3">
                  <c:v>Zasada 6 - Zorientowanie na użytkownika</c:v>
                </c:pt>
                <c:pt idx="4">
                  <c:v>Zasada 7 - Włączenie i dostępność</c:v>
                </c:pt>
                <c:pt idx="5">
                  <c:v>Zasada 8 - Bezpieczeństwo i ochrona prywatności</c:v>
                </c:pt>
                <c:pt idx="6">
                  <c:v>Zasada 9 - Wielojęzyczność</c:v>
                </c:pt>
                <c:pt idx="7">
                  <c:v>Zasada 10 - Uproszczenia administracyjne</c:v>
                </c:pt>
                <c:pt idx="8">
                  <c:v>Zasada 11 - Ochrona informacji</c:v>
                </c:pt>
                <c:pt idx="9">
                  <c:v>Zarządzanie interoperacyjnością</c:v>
                </c:pt>
                <c:pt idx="10">
                  <c:v>Zintegrowane zarządzanie usługami publicznymi</c:v>
                </c:pt>
                <c:pt idx="11">
                  <c:v>Interoperacyjność prawna</c:v>
                </c:pt>
                <c:pt idx="12">
                  <c:v>Interoperacyjność organizacyjna</c:v>
                </c:pt>
                <c:pt idx="13">
                  <c:v>Interoperacyjność semantyczna</c:v>
                </c:pt>
                <c:pt idx="14">
                  <c:v>Interoperacyjność techniczna</c:v>
                </c:pt>
                <c:pt idx="15">
                  <c:v>Wewnętrzne źródła informacji i usługi</c:v>
                </c:pt>
                <c:pt idx="16">
                  <c:v>Rejestry podstawowe</c:v>
                </c:pt>
                <c:pt idx="17">
                  <c:v>Otwarte dane</c:v>
                </c:pt>
                <c:pt idx="18">
                  <c:v>Bezpieczeństwo i ochrona prywatności</c:v>
                </c:pt>
              </c:strCache>
            </c:strRef>
          </c:cat>
          <c:val>
            <c:numRef>
              <c:f>Arkusz1!$B$2:$B$20</c:f>
              <c:numCache>
                <c:formatCode>General</c:formatCode>
                <c:ptCount val="19"/>
                <c:pt idx="0">
                  <c:v>0</c:v>
                </c:pt>
                <c:pt idx="1">
                  <c:v>0</c:v>
                </c:pt>
                <c:pt idx="2">
                  <c:v>4</c:v>
                </c:pt>
                <c:pt idx="3">
                  <c:v>0</c:v>
                </c:pt>
                <c:pt idx="4">
                  <c:v>3</c:v>
                </c:pt>
                <c:pt idx="5">
                  <c:v>4</c:v>
                </c:pt>
                <c:pt idx="6">
                  <c:v>3</c:v>
                </c:pt>
                <c:pt idx="7">
                  <c:v>2</c:v>
                </c:pt>
                <c:pt idx="8">
                  <c:v>4</c:v>
                </c:pt>
                <c:pt idx="9">
                  <c:v>0</c:v>
                </c:pt>
                <c:pt idx="10">
                  <c:v>0</c:v>
                </c:pt>
                <c:pt idx="11">
                  <c:v>4</c:v>
                </c:pt>
                <c:pt idx="12">
                  <c:v>0</c:v>
                </c:pt>
                <c:pt idx="13">
                  <c:v>0</c:v>
                </c:pt>
                <c:pt idx="14">
                  <c:v>4</c:v>
                </c:pt>
                <c:pt idx="15">
                  <c:v>1</c:v>
                </c:pt>
                <c:pt idx="16">
                  <c:v>3</c:v>
                </c:pt>
                <c:pt idx="17">
                  <c:v>4</c:v>
                </c:pt>
                <c:pt idx="18">
                  <c:v>4</c:v>
                </c:pt>
              </c:numCache>
            </c:numRef>
          </c:val>
          <c:extLst>
            <c:ext xmlns:c16="http://schemas.microsoft.com/office/drawing/2014/chart" uri="{C3380CC4-5D6E-409C-BE32-E72D297353CC}">
              <c16:uniqueId val="{00000000-09DE-4139-A440-68C36BF31F02}"/>
            </c:ext>
          </c:extLst>
        </c:ser>
        <c:ser>
          <c:idx val="1"/>
          <c:order val="1"/>
          <c:tx>
            <c:strRef>
              <c:f>Arkusz1!$C$1</c:f>
              <c:strCache>
                <c:ptCount val="1"/>
                <c:pt idx="0">
                  <c:v>Polska 2023</c:v>
                </c:pt>
              </c:strCache>
            </c:strRef>
          </c:tx>
          <c:spPr>
            <a:ln w="28575" cap="rnd">
              <a:solidFill>
                <a:schemeClr val="accent1">
                  <a:alpha val="57000"/>
                </a:schemeClr>
              </a:solidFill>
              <a:round/>
            </a:ln>
            <a:effectLst/>
          </c:spPr>
          <c:marker>
            <c:symbol val="none"/>
          </c:marker>
          <c:cat>
            <c:strRef>
              <c:f>Arkusz1!$A$2:$A$20</c:f>
              <c:strCache>
                <c:ptCount val="19"/>
                <c:pt idx="0">
                  <c:v>Zasada 2 - Otwartość</c:v>
                </c:pt>
                <c:pt idx="1">
                  <c:v>Zasada 4 - Możliwość ponownego wykorzystania</c:v>
                </c:pt>
                <c:pt idx="2">
                  <c:v>Zasada 5 - Neutralność technologiczna i możliwość przenoszenia danych</c:v>
                </c:pt>
                <c:pt idx="3">
                  <c:v>Zasada 6 - Zorientowanie na użytkownika</c:v>
                </c:pt>
                <c:pt idx="4">
                  <c:v>Zasada 7 - Włączenie i dostępność</c:v>
                </c:pt>
                <c:pt idx="5">
                  <c:v>Zasada 8 - Bezpieczeństwo i ochrona prywatności</c:v>
                </c:pt>
                <c:pt idx="6">
                  <c:v>Zasada 9 - Wielojęzyczność</c:v>
                </c:pt>
                <c:pt idx="7">
                  <c:v>Zasada 10 - Uproszczenia administracyjne</c:v>
                </c:pt>
                <c:pt idx="8">
                  <c:v>Zasada 11 - Ochrona informacji</c:v>
                </c:pt>
                <c:pt idx="9">
                  <c:v>Zarządzanie interoperacyjnością</c:v>
                </c:pt>
                <c:pt idx="10">
                  <c:v>Zintegrowane zarządzanie usługami publicznymi</c:v>
                </c:pt>
                <c:pt idx="11">
                  <c:v>Interoperacyjność prawna</c:v>
                </c:pt>
                <c:pt idx="12">
                  <c:v>Interoperacyjność organizacyjna</c:v>
                </c:pt>
                <c:pt idx="13">
                  <c:v>Interoperacyjność semantyczna</c:v>
                </c:pt>
                <c:pt idx="14">
                  <c:v>Interoperacyjność techniczna</c:v>
                </c:pt>
                <c:pt idx="15">
                  <c:v>Wewnętrzne źródła informacji i usługi</c:v>
                </c:pt>
                <c:pt idx="16">
                  <c:v>Rejestry podstawowe</c:v>
                </c:pt>
                <c:pt idx="17">
                  <c:v>Otwarte dane</c:v>
                </c:pt>
                <c:pt idx="18">
                  <c:v>Bezpieczeństwo i ochrona prywatności</c:v>
                </c:pt>
              </c:strCache>
            </c:strRef>
          </c:cat>
          <c:val>
            <c:numRef>
              <c:f>Arkusz1!$C$2:$C$20</c:f>
              <c:numCache>
                <c:formatCode>General</c:formatCode>
                <c:ptCount val="19"/>
                <c:pt idx="0">
                  <c:v>4</c:v>
                </c:pt>
                <c:pt idx="1">
                  <c:v>3</c:v>
                </c:pt>
                <c:pt idx="2">
                  <c:v>4</c:v>
                </c:pt>
                <c:pt idx="3">
                  <c:v>4</c:v>
                </c:pt>
                <c:pt idx="4">
                  <c:v>3</c:v>
                </c:pt>
                <c:pt idx="5">
                  <c:v>4</c:v>
                </c:pt>
                <c:pt idx="6">
                  <c:v>2</c:v>
                </c:pt>
                <c:pt idx="7">
                  <c:v>2</c:v>
                </c:pt>
                <c:pt idx="8">
                  <c:v>4</c:v>
                </c:pt>
                <c:pt idx="9">
                  <c:v>2</c:v>
                </c:pt>
                <c:pt idx="10">
                  <c:v>1</c:v>
                </c:pt>
                <c:pt idx="11">
                  <c:v>4</c:v>
                </c:pt>
                <c:pt idx="12">
                  <c:v>4</c:v>
                </c:pt>
                <c:pt idx="13">
                  <c:v>1</c:v>
                </c:pt>
                <c:pt idx="14">
                  <c:v>4</c:v>
                </c:pt>
                <c:pt idx="15">
                  <c:v>4</c:v>
                </c:pt>
                <c:pt idx="16">
                  <c:v>3</c:v>
                </c:pt>
                <c:pt idx="17">
                  <c:v>4</c:v>
                </c:pt>
                <c:pt idx="18">
                  <c:v>4</c:v>
                </c:pt>
              </c:numCache>
            </c:numRef>
          </c:val>
          <c:extLst>
            <c:ext xmlns:c16="http://schemas.microsoft.com/office/drawing/2014/chart" uri="{C3380CC4-5D6E-409C-BE32-E72D297353CC}">
              <c16:uniqueId val="{00000001-09DE-4139-A440-68C36BF31F02}"/>
            </c:ext>
          </c:extLst>
        </c:ser>
        <c:ser>
          <c:idx val="2"/>
          <c:order val="2"/>
          <c:tx>
            <c:strRef>
              <c:f>Arkusz1!$D$1</c:f>
              <c:strCache>
                <c:ptCount val="1"/>
                <c:pt idx="0">
                  <c:v>Średnia UE 2023</c:v>
                </c:pt>
              </c:strCache>
            </c:strRef>
          </c:tx>
          <c:spPr>
            <a:ln w="28575" cap="rnd">
              <a:noFill/>
              <a:round/>
            </a:ln>
            <a:effectLst/>
          </c:spPr>
          <c:marker>
            <c:symbol val="circle"/>
            <c:size val="5"/>
            <c:spPr>
              <a:solidFill>
                <a:schemeClr val="accent2"/>
              </a:solidFill>
              <a:ln w="9525">
                <a:noFill/>
              </a:ln>
              <a:effectLst/>
            </c:spPr>
          </c:marker>
          <c:dPt>
            <c:idx val="0"/>
            <c:marker>
              <c:symbol val="circle"/>
              <c:size val="5"/>
              <c:spPr>
                <a:solidFill>
                  <a:schemeClr val="accent2"/>
                </a:solidFill>
                <a:ln w="9525">
                  <a:noFill/>
                </a:ln>
                <a:effectLst/>
              </c:spPr>
            </c:marker>
            <c:bubble3D val="0"/>
            <c:extLst>
              <c:ext xmlns:c16="http://schemas.microsoft.com/office/drawing/2014/chart" uri="{C3380CC4-5D6E-409C-BE32-E72D297353CC}">
                <c16:uniqueId val="{00000003-09DE-4139-A440-68C36BF31F02}"/>
              </c:ext>
            </c:extLst>
          </c:dPt>
          <c:cat>
            <c:strRef>
              <c:f>Arkusz1!$A$2:$A$20</c:f>
              <c:strCache>
                <c:ptCount val="19"/>
                <c:pt idx="0">
                  <c:v>Zasada 2 - Otwartość</c:v>
                </c:pt>
                <c:pt idx="1">
                  <c:v>Zasada 4 - Możliwość ponownego wykorzystania</c:v>
                </c:pt>
                <c:pt idx="2">
                  <c:v>Zasada 5 - Neutralność technologiczna i możliwość przenoszenia danych</c:v>
                </c:pt>
                <c:pt idx="3">
                  <c:v>Zasada 6 - Zorientowanie na użytkownika</c:v>
                </c:pt>
                <c:pt idx="4">
                  <c:v>Zasada 7 - Włączenie i dostępność</c:v>
                </c:pt>
                <c:pt idx="5">
                  <c:v>Zasada 8 - Bezpieczeństwo i ochrona prywatności</c:v>
                </c:pt>
                <c:pt idx="6">
                  <c:v>Zasada 9 - Wielojęzyczność</c:v>
                </c:pt>
                <c:pt idx="7">
                  <c:v>Zasada 10 - Uproszczenia administracyjne</c:v>
                </c:pt>
                <c:pt idx="8">
                  <c:v>Zasada 11 - Ochrona informacji</c:v>
                </c:pt>
                <c:pt idx="9">
                  <c:v>Zarządzanie interoperacyjnością</c:v>
                </c:pt>
                <c:pt idx="10">
                  <c:v>Zintegrowane zarządzanie usługami publicznymi</c:v>
                </c:pt>
                <c:pt idx="11">
                  <c:v>Interoperacyjność prawna</c:v>
                </c:pt>
                <c:pt idx="12">
                  <c:v>Interoperacyjność organizacyjna</c:v>
                </c:pt>
                <c:pt idx="13">
                  <c:v>Interoperacyjność semantyczna</c:v>
                </c:pt>
                <c:pt idx="14">
                  <c:v>Interoperacyjność techniczna</c:v>
                </c:pt>
                <c:pt idx="15">
                  <c:v>Wewnętrzne źródła informacji i usługi</c:v>
                </c:pt>
                <c:pt idx="16">
                  <c:v>Rejestry podstawowe</c:v>
                </c:pt>
                <c:pt idx="17">
                  <c:v>Otwarte dane</c:v>
                </c:pt>
                <c:pt idx="18">
                  <c:v>Bezpieczeństwo i ochrona prywatności</c:v>
                </c:pt>
              </c:strCache>
            </c:strRef>
          </c:cat>
          <c:val>
            <c:numRef>
              <c:f>Arkusz1!$D$2:$D$20</c:f>
              <c:numCache>
                <c:formatCode>General</c:formatCode>
                <c:ptCount val="19"/>
                <c:pt idx="0">
                  <c:v>4</c:v>
                </c:pt>
                <c:pt idx="1">
                  <c:v>4</c:v>
                </c:pt>
                <c:pt idx="2">
                  <c:v>4</c:v>
                </c:pt>
                <c:pt idx="3">
                  <c:v>4</c:v>
                </c:pt>
                <c:pt idx="4">
                  <c:v>3</c:v>
                </c:pt>
                <c:pt idx="5">
                  <c:v>4</c:v>
                </c:pt>
                <c:pt idx="6">
                  <c:v>3.4</c:v>
                </c:pt>
                <c:pt idx="7">
                  <c:v>3.2</c:v>
                </c:pt>
                <c:pt idx="8">
                  <c:v>4</c:v>
                </c:pt>
                <c:pt idx="9">
                  <c:v>3.7</c:v>
                </c:pt>
                <c:pt idx="10">
                  <c:v>3.5</c:v>
                </c:pt>
                <c:pt idx="11">
                  <c:v>3.8</c:v>
                </c:pt>
                <c:pt idx="12">
                  <c:v>4</c:v>
                </c:pt>
                <c:pt idx="13">
                  <c:v>3.8</c:v>
                </c:pt>
                <c:pt idx="14">
                  <c:v>3.8</c:v>
                </c:pt>
                <c:pt idx="15">
                  <c:v>3.5</c:v>
                </c:pt>
                <c:pt idx="16">
                  <c:v>3.3</c:v>
                </c:pt>
                <c:pt idx="17">
                  <c:v>4</c:v>
                </c:pt>
                <c:pt idx="18">
                  <c:v>3.5</c:v>
                </c:pt>
              </c:numCache>
            </c:numRef>
          </c:val>
          <c:extLst>
            <c:ext xmlns:c16="http://schemas.microsoft.com/office/drawing/2014/chart" uri="{C3380CC4-5D6E-409C-BE32-E72D297353CC}">
              <c16:uniqueId val="{00000002-09DE-4139-A440-68C36BF31F02}"/>
            </c:ext>
          </c:extLst>
        </c:ser>
        <c:dLbls>
          <c:showLegendKey val="0"/>
          <c:showVal val="0"/>
          <c:showCatName val="0"/>
          <c:showSerName val="0"/>
          <c:showPercent val="0"/>
          <c:showBubbleSize val="0"/>
        </c:dLbls>
        <c:axId val="475636815"/>
        <c:axId val="475641615"/>
      </c:radarChart>
      <c:catAx>
        <c:axId val="4756368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pl-PL"/>
          </a:p>
        </c:txPr>
        <c:crossAx val="475641615"/>
        <c:crosses val="autoZero"/>
        <c:auto val="1"/>
        <c:lblAlgn val="ctr"/>
        <c:lblOffset val="100"/>
        <c:noMultiLvlLbl val="0"/>
      </c:catAx>
      <c:valAx>
        <c:axId val="47564161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7563681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Poziom</a:t>
            </a:r>
            <a:r>
              <a:rPr lang="pl-PL" baseline="0"/>
              <a:t> realizacji obszarów polityki</a:t>
            </a:r>
            <a:endParaRPr lang="pl-PL"/>
          </a:p>
        </c:rich>
      </c:tx>
      <c:layout>
        <c:manualLayout>
          <c:xMode val="edge"/>
          <c:yMode val="edge"/>
          <c:x val="0.24492706645056725"/>
          <c:y val="3.135888501742160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radarChart>
        <c:radarStyle val="marker"/>
        <c:varyColors val="0"/>
        <c:ser>
          <c:idx val="0"/>
          <c:order val="0"/>
          <c:tx>
            <c:strRef>
              <c:f>Arkusz1!$B$1</c:f>
              <c:strCache>
                <c:ptCount val="1"/>
                <c:pt idx="0">
                  <c:v>Polska 2022</c:v>
                </c:pt>
              </c:strCache>
            </c:strRef>
          </c:tx>
          <c:spPr>
            <a:ln w="28575" cap="rnd">
              <a:solidFill>
                <a:schemeClr val="accent1"/>
              </a:solidFill>
              <a:prstDash val="sysDash"/>
              <a:round/>
            </a:ln>
            <a:effectLst/>
          </c:spPr>
          <c:marker>
            <c:symbol val="none"/>
          </c:marker>
          <c:cat>
            <c:strRef>
              <c:f>Arkusz1!$A$2:$A$8</c:f>
              <c:strCache>
                <c:ptCount val="7"/>
                <c:pt idx="0">
                  <c:v>Obszar polityki 1 - Ważność i poszanowanie praw podstawowych oraz wartości demokratycznych</c:v>
                </c:pt>
                <c:pt idx="1">
                  <c:v>Obszar polityki 2 - Rola partycypacji społecznej i integracji cyfrowej w kształtowaniu cyfrowego świata</c:v>
                </c:pt>
                <c:pt idx="2">
                  <c:v>Obszar polityki 3 - Kompetencje i umiejętności cyfrowe</c:v>
                </c:pt>
                <c:pt idx="3">
                  <c:v>Obszar polityki 4 - Zaufanie i bezpieczeństwo w interakcjach z administracją cyfrową</c:v>
                </c:pt>
                <c:pt idx="4">
                  <c:v>Obszar polityki 5 - Cyfrowa suwerenność i interoperacyjność</c:v>
                </c:pt>
                <c:pt idx="5">
                  <c:v>Obszar polityki 6 - Systemy zorientowane na człowieka i innowacyjne technologie w sektorze publicznym</c:v>
                </c:pt>
                <c:pt idx="6">
                  <c:v>Obszar polityki 7 - Kształtowanie odpornego i zrównoważonego społeczeństwa cyfrowego
</c:v>
                </c:pt>
              </c:strCache>
            </c:strRef>
          </c:cat>
          <c:val>
            <c:numRef>
              <c:f>Arkusz1!$B$2:$B$8</c:f>
              <c:numCache>
                <c:formatCode>0%</c:formatCode>
                <c:ptCount val="7"/>
                <c:pt idx="0">
                  <c:v>0.8</c:v>
                </c:pt>
                <c:pt idx="1">
                  <c:v>0.71</c:v>
                </c:pt>
                <c:pt idx="2">
                  <c:v>0.74</c:v>
                </c:pt>
                <c:pt idx="3">
                  <c:v>0.96</c:v>
                </c:pt>
                <c:pt idx="4">
                  <c:v>0.81</c:v>
                </c:pt>
                <c:pt idx="5">
                  <c:v>0.86</c:v>
                </c:pt>
                <c:pt idx="6">
                  <c:v>0.83</c:v>
                </c:pt>
              </c:numCache>
            </c:numRef>
          </c:val>
          <c:extLst>
            <c:ext xmlns:c16="http://schemas.microsoft.com/office/drawing/2014/chart" uri="{C3380CC4-5D6E-409C-BE32-E72D297353CC}">
              <c16:uniqueId val="{00000000-FFC6-4212-A625-DF73799D08E3}"/>
            </c:ext>
          </c:extLst>
        </c:ser>
        <c:ser>
          <c:idx val="1"/>
          <c:order val="1"/>
          <c:tx>
            <c:strRef>
              <c:f>Arkusz1!$C$1</c:f>
              <c:strCache>
                <c:ptCount val="1"/>
                <c:pt idx="0">
                  <c:v>Polska 2023</c:v>
                </c:pt>
              </c:strCache>
            </c:strRef>
          </c:tx>
          <c:spPr>
            <a:ln w="28575" cap="rnd">
              <a:solidFill>
                <a:schemeClr val="accent1">
                  <a:alpha val="57000"/>
                </a:schemeClr>
              </a:solidFill>
              <a:round/>
            </a:ln>
            <a:effectLst/>
          </c:spPr>
          <c:marker>
            <c:symbol val="none"/>
          </c:marker>
          <c:dLbls>
            <c:dLbl>
              <c:idx val="0"/>
              <c:layout>
                <c:manualLayout>
                  <c:x val="4.6296296296296294E-2"/>
                  <c:y val="3.9682539682539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FC6-4212-A625-DF73799D08E3}"/>
                </c:ext>
              </c:extLst>
            </c:dLbl>
            <c:dLbl>
              <c:idx val="2"/>
              <c:layout>
                <c:manualLayout>
                  <c:x val="2.3148148148148147E-2"/>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FC6-4212-A625-DF73799D08E3}"/>
                </c:ext>
              </c:extLst>
            </c:dLbl>
            <c:dLbl>
              <c:idx val="3"/>
              <c:layout>
                <c:manualLayout>
                  <c:x val="-2.3148148148148147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FC6-4212-A625-DF73799D08E3}"/>
                </c:ext>
              </c:extLst>
            </c:dLbl>
            <c:dLbl>
              <c:idx val="4"/>
              <c:layout>
                <c:manualLayout>
                  <c:x val="-3.7037037037037035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FC6-4212-A625-DF73799D08E3}"/>
                </c:ext>
              </c:extLst>
            </c:dLbl>
            <c:dLbl>
              <c:idx val="5"/>
              <c:layout>
                <c:manualLayout>
                  <c:x val="1.6203703703703703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FC6-4212-A625-DF73799D08E3}"/>
                </c:ext>
              </c:extLst>
            </c:dLbl>
            <c:dLbl>
              <c:idx val="6"/>
              <c:layout>
                <c:manualLayout>
                  <c:x val="2.546296296296292E-2"/>
                  <c:y val="-1.58730158730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FC6-4212-A625-DF73799D08E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Arkusz1!$A$2:$A$8</c:f>
              <c:strCache>
                <c:ptCount val="7"/>
                <c:pt idx="0">
                  <c:v>Obszar polityki 1 - Ważność i poszanowanie praw podstawowych oraz wartości demokratycznych</c:v>
                </c:pt>
                <c:pt idx="1">
                  <c:v>Obszar polityki 2 - Rola partycypacji społecznej i integracji cyfrowej w kształtowaniu cyfrowego świata</c:v>
                </c:pt>
                <c:pt idx="2">
                  <c:v>Obszar polityki 3 - Kompetencje i umiejętności cyfrowe</c:v>
                </c:pt>
                <c:pt idx="3">
                  <c:v>Obszar polityki 4 - Zaufanie i bezpieczeństwo w interakcjach z administracją cyfrową</c:v>
                </c:pt>
                <c:pt idx="4">
                  <c:v>Obszar polityki 5 - Cyfrowa suwerenność i interoperacyjność</c:v>
                </c:pt>
                <c:pt idx="5">
                  <c:v>Obszar polityki 6 - Systemy zorientowane na człowieka i innowacyjne technologie w sektorze publicznym</c:v>
                </c:pt>
                <c:pt idx="6">
                  <c:v>Obszar polityki 7 - Kształtowanie odpornego i zrównoważonego społeczeństwa cyfrowego
</c:v>
                </c:pt>
              </c:strCache>
            </c:strRef>
          </c:cat>
          <c:val>
            <c:numRef>
              <c:f>Arkusz1!$C$2:$C$8</c:f>
              <c:numCache>
                <c:formatCode>0%</c:formatCode>
                <c:ptCount val="7"/>
                <c:pt idx="0">
                  <c:v>0.89</c:v>
                </c:pt>
                <c:pt idx="1">
                  <c:v>0.69</c:v>
                </c:pt>
                <c:pt idx="2">
                  <c:v>0.75</c:v>
                </c:pt>
                <c:pt idx="3">
                  <c:v>1</c:v>
                </c:pt>
                <c:pt idx="4">
                  <c:v>0.81</c:v>
                </c:pt>
                <c:pt idx="5">
                  <c:v>0.86</c:v>
                </c:pt>
                <c:pt idx="6">
                  <c:v>0.83</c:v>
                </c:pt>
              </c:numCache>
            </c:numRef>
          </c:val>
          <c:extLst>
            <c:ext xmlns:c16="http://schemas.microsoft.com/office/drawing/2014/chart" uri="{C3380CC4-5D6E-409C-BE32-E72D297353CC}">
              <c16:uniqueId val="{00000007-FFC6-4212-A625-DF73799D08E3}"/>
            </c:ext>
          </c:extLst>
        </c:ser>
        <c:ser>
          <c:idx val="2"/>
          <c:order val="2"/>
          <c:tx>
            <c:strRef>
              <c:f>Arkusz1!$D$1</c:f>
              <c:strCache>
                <c:ptCount val="1"/>
                <c:pt idx="0">
                  <c:v>Średnia UE 2023</c:v>
                </c:pt>
              </c:strCache>
            </c:strRef>
          </c:tx>
          <c:spPr>
            <a:ln w="28575" cap="rnd">
              <a:solidFill>
                <a:schemeClr val="accent2">
                  <a:alpha val="76000"/>
                </a:schemeClr>
              </a:solidFill>
              <a:round/>
            </a:ln>
            <a:effectLst/>
          </c:spPr>
          <c:marker>
            <c:symbol val="none"/>
          </c:marker>
          <c:cat>
            <c:strRef>
              <c:f>Arkusz1!$A$2:$A$8</c:f>
              <c:strCache>
                <c:ptCount val="7"/>
                <c:pt idx="0">
                  <c:v>Obszar polityki 1 - Ważność i poszanowanie praw podstawowych oraz wartości demokratycznych</c:v>
                </c:pt>
                <c:pt idx="1">
                  <c:v>Obszar polityki 2 - Rola partycypacji społecznej i integracji cyfrowej w kształtowaniu cyfrowego świata</c:v>
                </c:pt>
                <c:pt idx="2">
                  <c:v>Obszar polityki 3 - Kompetencje i umiejętności cyfrowe</c:v>
                </c:pt>
                <c:pt idx="3">
                  <c:v>Obszar polityki 4 - Zaufanie i bezpieczeństwo w interakcjach z administracją cyfrową</c:v>
                </c:pt>
                <c:pt idx="4">
                  <c:v>Obszar polityki 5 - Cyfrowa suwerenność i interoperacyjność</c:v>
                </c:pt>
                <c:pt idx="5">
                  <c:v>Obszar polityki 6 - Systemy zorientowane na człowieka i innowacyjne technologie w sektorze publicznym</c:v>
                </c:pt>
                <c:pt idx="6">
                  <c:v>Obszar polityki 7 - Kształtowanie odpornego i zrównoważonego społeczeństwa cyfrowego
</c:v>
                </c:pt>
              </c:strCache>
            </c:strRef>
          </c:cat>
          <c:val>
            <c:numRef>
              <c:f>Arkusz1!$D$2:$D$8</c:f>
              <c:numCache>
                <c:formatCode>0%</c:formatCode>
                <c:ptCount val="7"/>
                <c:pt idx="0">
                  <c:v>0.82</c:v>
                </c:pt>
                <c:pt idx="1">
                  <c:v>0.64</c:v>
                </c:pt>
                <c:pt idx="2">
                  <c:v>0.81</c:v>
                </c:pt>
                <c:pt idx="3">
                  <c:v>0.9</c:v>
                </c:pt>
                <c:pt idx="4">
                  <c:v>0.85</c:v>
                </c:pt>
                <c:pt idx="5">
                  <c:v>0.73</c:v>
                </c:pt>
                <c:pt idx="6">
                  <c:v>0.74</c:v>
                </c:pt>
              </c:numCache>
            </c:numRef>
          </c:val>
          <c:extLst>
            <c:ext xmlns:c16="http://schemas.microsoft.com/office/drawing/2014/chart" uri="{C3380CC4-5D6E-409C-BE32-E72D297353CC}">
              <c16:uniqueId val="{00000008-FFC6-4212-A625-DF73799D08E3}"/>
            </c:ext>
          </c:extLst>
        </c:ser>
        <c:dLbls>
          <c:showLegendKey val="0"/>
          <c:showVal val="0"/>
          <c:showCatName val="0"/>
          <c:showSerName val="0"/>
          <c:showPercent val="0"/>
          <c:showBubbleSize val="0"/>
        </c:dLbls>
        <c:axId val="775064495"/>
        <c:axId val="775065455"/>
      </c:radarChart>
      <c:catAx>
        <c:axId val="7750644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75065455"/>
        <c:crosses val="autoZero"/>
        <c:auto val="1"/>
        <c:lblAlgn val="ctr"/>
        <c:lblOffset val="100"/>
        <c:noMultiLvlLbl val="0"/>
      </c:catAx>
      <c:valAx>
        <c:axId val="775065455"/>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7750644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Jak dobrze Twoim zdaniem UE chroni Twoje prawa w środowisku cyfrowym?</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manualLayout>
          <c:layoutTarget val="inner"/>
          <c:xMode val="edge"/>
          <c:yMode val="edge"/>
          <c:x val="8.4480756782305225E-2"/>
          <c:y val="0.21268067064945076"/>
          <c:w val="0.87155456155192434"/>
          <c:h val="0.61390099893323702"/>
        </c:manualLayout>
      </c:layout>
      <c:barChart>
        <c:barDir val="bar"/>
        <c:grouping val="percentStacked"/>
        <c:varyColors val="0"/>
        <c:ser>
          <c:idx val="0"/>
          <c:order val="0"/>
          <c:tx>
            <c:strRef>
              <c:f>Arkusz1!$B$1</c:f>
              <c:strCache>
                <c:ptCount val="1"/>
                <c:pt idx="0">
                  <c:v>Ogółem "Dobrze"</c:v>
                </c:pt>
              </c:strCache>
            </c:strRef>
          </c:tx>
          <c:spPr>
            <a:solidFill>
              <a:schemeClr val="accent1">
                <a:lumMod val="75000"/>
                <a:alpha val="75000"/>
              </a:schemeClr>
            </a:solidFill>
            <a:ln cmpd="dbl">
              <a:solidFill>
                <a:schemeClr val="accent1">
                  <a:alpha val="40000"/>
                </a:schemeClr>
              </a:solidFill>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extLst>
                <c:ext xmlns:c16="http://schemas.microsoft.com/office/drawing/2014/chart" uri="{C3380CC4-5D6E-409C-BE32-E72D297353CC}">
                  <c16:uniqueId val="{00000000-DA54-4109-83AD-89C010DE5B9B}"/>
                </c:ext>
              </c:extLst>
            </c:dLbl>
            <c:dLbl>
              <c:idx val="1"/>
              <c:layout>
                <c:manualLayout>
                  <c:x val="0"/>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A54-4109-83AD-89C010DE5B9B}"/>
                </c:ext>
              </c:extLst>
            </c:dLbl>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UE27</c:v>
                </c:pt>
                <c:pt idx="1">
                  <c:v>Polska</c:v>
                </c:pt>
              </c:strCache>
            </c:strRef>
          </c:cat>
          <c:val>
            <c:numRef>
              <c:f>Arkusz1!$B$2:$B$3</c:f>
              <c:numCache>
                <c:formatCode>0%</c:formatCode>
                <c:ptCount val="2"/>
                <c:pt idx="0">
                  <c:v>0.44</c:v>
                </c:pt>
                <c:pt idx="1">
                  <c:v>0.56999999999999995</c:v>
                </c:pt>
              </c:numCache>
            </c:numRef>
          </c:val>
          <c:extLst>
            <c:ext xmlns:c16="http://schemas.microsoft.com/office/drawing/2014/chart" uri="{C3380CC4-5D6E-409C-BE32-E72D297353CC}">
              <c16:uniqueId val="{00000002-DA54-4109-83AD-89C010DE5B9B}"/>
            </c:ext>
          </c:extLst>
        </c:ser>
        <c:ser>
          <c:idx val="1"/>
          <c:order val="1"/>
          <c:tx>
            <c:strRef>
              <c:f>Arkusz1!$C$1</c:f>
              <c:strCache>
                <c:ptCount val="1"/>
                <c:pt idx="0">
                  <c:v>Ogółem "Niedobrze"</c:v>
                </c:pt>
              </c:strCache>
            </c:strRef>
          </c:tx>
          <c:spPr>
            <a:solidFill>
              <a:schemeClr val="accent2">
                <a:lumMod val="60000"/>
                <a:lumOff val="40000"/>
                <a:alpha val="68000"/>
              </a:schemeClr>
            </a:solidFill>
            <a:ln>
              <a:solidFill>
                <a:schemeClr val="accent1">
                  <a:alpha val="26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UE27</c:v>
                </c:pt>
                <c:pt idx="1">
                  <c:v>Polska</c:v>
                </c:pt>
              </c:strCache>
            </c:strRef>
          </c:cat>
          <c:val>
            <c:numRef>
              <c:f>Arkusz1!$C$2:$C$3</c:f>
              <c:numCache>
                <c:formatCode>0%</c:formatCode>
                <c:ptCount val="2"/>
                <c:pt idx="0">
                  <c:v>0.41</c:v>
                </c:pt>
                <c:pt idx="1">
                  <c:v>0.28999999999999998</c:v>
                </c:pt>
              </c:numCache>
            </c:numRef>
          </c:val>
          <c:extLst>
            <c:ext xmlns:c16="http://schemas.microsoft.com/office/drawing/2014/chart" uri="{C3380CC4-5D6E-409C-BE32-E72D297353CC}">
              <c16:uniqueId val="{00000003-DA54-4109-83AD-89C010DE5B9B}"/>
            </c:ext>
          </c:extLst>
        </c:ser>
        <c:ser>
          <c:idx val="2"/>
          <c:order val="2"/>
          <c:tx>
            <c:strRef>
              <c:f>Arkusz1!$D$1</c:f>
              <c:strCache>
                <c:ptCount val="1"/>
                <c:pt idx="0">
                  <c:v>Nie korzystam z internetu</c:v>
                </c:pt>
              </c:strCache>
            </c:strRef>
          </c:tx>
          <c:spPr>
            <a:solidFill>
              <a:schemeClr val="bg2">
                <a:lumMod val="75000"/>
                <a:alpha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UE27</c:v>
                </c:pt>
                <c:pt idx="1">
                  <c:v>Polska</c:v>
                </c:pt>
              </c:strCache>
            </c:strRef>
          </c:cat>
          <c:val>
            <c:numRef>
              <c:f>Arkusz1!$D$2:$D$3</c:f>
              <c:numCache>
                <c:formatCode>0%</c:formatCode>
                <c:ptCount val="2"/>
                <c:pt idx="0">
                  <c:v>0.03</c:v>
                </c:pt>
                <c:pt idx="1">
                  <c:v>0.03</c:v>
                </c:pt>
              </c:numCache>
            </c:numRef>
          </c:val>
          <c:extLst>
            <c:ext xmlns:c16="http://schemas.microsoft.com/office/drawing/2014/chart" uri="{C3380CC4-5D6E-409C-BE32-E72D297353CC}">
              <c16:uniqueId val="{00000004-DA54-4109-83AD-89C010DE5B9B}"/>
            </c:ext>
          </c:extLst>
        </c:ser>
        <c:ser>
          <c:idx val="3"/>
          <c:order val="3"/>
          <c:tx>
            <c:strRef>
              <c:f>Arkusz1!$E$1</c:f>
              <c:strCache>
                <c:ptCount val="1"/>
                <c:pt idx="0">
                  <c:v>Nie wiem</c:v>
                </c:pt>
              </c:strCache>
            </c:strRef>
          </c:tx>
          <c:spPr>
            <a:solidFill>
              <a:schemeClr val="accent4">
                <a:lumMod val="20000"/>
                <a:lumOff val="80000"/>
                <a:alpha val="74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UE27</c:v>
                </c:pt>
                <c:pt idx="1">
                  <c:v>Polska</c:v>
                </c:pt>
              </c:strCache>
            </c:strRef>
          </c:cat>
          <c:val>
            <c:numRef>
              <c:f>Arkusz1!$E$2:$E$3</c:f>
              <c:numCache>
                <c:formatCode>0%</c:formatCode>
                <c:ptCount val="2"/>
                <c:pt idx="0">
                  <c:v>0.12</c:v>
                </c:pt>
                <c:pt idx="1">
                  <c:v>0.11</c:v>
                </c:pt>
              </c:numCache>
            </c:numRef>
          </c:val>
          <c:extLst>
            <c:ext xmlns:c16="http://schemas.microsoft.com/office/drawing/2014/chart" uri="{C3380CC4-5D6E-409C-BE32-E72D297353CC}">
              <c16:uniqueId val="{00000005-DA54-4109-83AD-89C010DE5B9B}"/>
            </c:ext>
          </c:extLst>
        </c:ser>
        <c:dLbls>
          <c:showLegendKey val="0"/>
          <c:showVal val="0"/>
          <c:showCatName val="0"/>
          <c:showSerName val="0"/>
          <c:showPercent val="0"/>
          <c:showBubbleSize val="0"/>
        </c:dLbls>
        <c:gapWidth val="150"/>
        <c:overlap val="100"/>
        <c:axId val="1513144975"/>
        <c:axId val="1513145455"/>
      </c:barChart>
      <c:catAx>
        <c:axId val="151314497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13145455"/>
        <c:crosses val="autoZero"/>
        <c:auto val="1"/>
        <c:lblAlgn val="ctr"/>
        <c:lblOffset val="100"/>
        <c:noMultiLvlLbl val="0"/>
      </c:catAx>
      <c:valAx>
        <c:axId val="1513145455"/>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1314497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Procentowy udział sektora ICT w wartości dodanej brutto w wybranych państwach UE (2022)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barChart>
        <c:barDir val="col"/>
        <c:grouping val="clustered"/>
        <c:varyColors val="0"/>
        <c:ser>
          <c:idx val="0"/>
          <c:order val="0"/>
          <c:spPr>
            <a:solidFill>
              <a:schemeClr val="tx2">
                <a:lumMod val="25000"/>
                <a:lumOff val="75000"/>
              </a:schemeClr>
            </a:solidFill>
            <a:ln>
              <a:noFill/>
            </a:ln>
            <a:effectLst/>
          </c:spPr>
          <c:invertIfNegative val="0"/>
          <c:dPt>
            <c:idx val="2"/>
            <c:invertIfNegative val="0"/>
            <c:bubble3D val="0"/>
            <c:spPr>
              <a:solidFill>
                <a:schemeClr val="accent1"/>
              </a:solidFill>
              <a:ln>
                <a:noFill/>
              </a:ln>
              <a:effectLst/>
            </c:spPr>
            <c:extLst>
              <c:ext xmlns:c16="http://schemas.microsoft.com/office/drawing/2014/chart" uri="{C3380CC4-5D6E-409C-BE32-E72D297353CC}">
                <c16:uniqueId val="{00000001-B973-4E6D-B066-C53C70F39D28}"/>
              </c:ext>
            </c:extLst>
          </c:dPt>
          <c:dPt>
            <c:idx val="8"/>
            <c:invertIfNegative val="0"/>
            <c:bubble3D val="0"/>
            <c:spPr>
              <a:solidFill>
                <a:schemeClr val="accent2"/>
              </a:solidFill>
              <a:ln>
                <a:noFill/>
              </a:ln>
              <a:effectLst/>
            </c:spPr>
            <c:extLst>
              <c:ext xmlns:c16="http://schemas.microsoft.com/office/drawing/2014/chart" uri="{C3380CC4-5D6E-409C-BE32-E72D297353CC}">
                <c16:uniqueId val="{00000003-B973-4E6D-B066-C53C70F39D2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Arkusz1!$C$29:$Q$29</c:f>
              <c:strCache>
                <c:ptCount val="15"/>
                <c:pt idx="0">
                  <c:v>Grecja</c:v>
                </c:pt>
                <c:pt idx="1">
                  <c:v>Włochy</c:v>
                </c:pt>
                <c:pt idx="2">
                  <c:v>Polska</c:v>
                </c:pt>
                <c:pt idx="3">
                  <c:v>Belgia</c:v>
                </c:pt>
                <c:pt idx="4">
                  <c:v>Francja</c:v>
                </c:pt>
                <c:pt idx="5">
                  <c:v>Słowacja</c:v>
                </c:pt>
                <c:pt idx="6">
                  <c:v>Niemcy</c:v>
                </c:pt>
                <c:pt idx="7">
                  <c:v>Czechy</c:v>
                </c:pt>
                <c:pt idx="8">
                  <c:v>Średnia UE</c:v>
                </c:pt>
                <c:pt idx="9">
                  <c:v>Węgry</c:v>
                </c:pt>
                <c:pt idx="10">
                  <c:v>Estonia</c:v>
                </c:pt>
                <c:pt idx="11">
                  <c:v>Szwecja</c:v>
                </c:pt>
                <c:pt idx="12">
                  <c:v>Bułgaria</c:v>
                </c:pt>
                <c:pt idx="13">
                  <c:v>Malta</c:v>
                </c:pt>
                <c:pt idx="14">
                  <c:v>Irlandia</c:v>
                </c:pt>
              </c:strCache>
            </c:strRef>
          </c:cat>
          <c:val>
            <c:numRef>
              <c:f>Arkusz1!$C$30:$Q$30</c:f>
              <c:numCache>
                <c:formatCode>0.0</c:formatCode>
                <c:ptCount val="15"/>
                <c:pt idx="0">
                  <c:v>3.04</c:v>
                </c:pt>
                <c:pt idx="1">
                  <c:v>3.21</c:v>
                </c:pt>
                <c:pt idx="2">
                  <c:v>4.03</c:v>
                </c:pt>
                <c:pt idx="3">
                  <c:v>4.08</c:v>
                </c:pt>
                <c:pt idx="4">
                  <c:v>4.3600000000000003</c:v>
                </c:pt>
                <c:pt idx="5">
                  <c:v>4.47</c:v>
                </c:pt>
                <c:pt idx="6">
                  <c:v>4.7699999999999996</c:v>
                </c:pt>
                <c:pt idx="7">
                  <c:v>4.93</c:v>
                </c:pt>
                <c:pt idx="8">
                  <c:v>5.46</c:v>
                </c:pt>
                <c:pt idx="9">
                  <c:v>5.48</c:v>
                </c:pt>
                <c:pt idx="10">
                  <c:v>5.97</c:v>
                </c:pt>
                <c:pt idx="11">
                  <c:v>6.24</c:v>
                </c:pt>
                <c:pt idx="12">
                  <c:v>7.42</c:v>
                </c:pt>
                <c:pt idx="13">
                  <c:v>10.14</c:v>
                </c:pt>
                <c:pt idx="14">
                  <c:v>34.78</c:v>
                </c:pt>
              </c:numCache>
            </c:numRef>
          </c:val>
          <c:extLst>
            <c:ext xmlns:c16="http://schemas.microsoft.com/office/drawing/2014/chart" uri="{C3380CC4-5D6E-409C-BE32-E72D297353CC}">
              <c16:uniqueId val="{00000004-B973-4E6D-B066-C53C70F39D28}"/>
            </c:ext>
          </c:extLst>
        </c:ser>
        <c:dLbls>
          <c:dLblPos val="outEnd"/>
          <c:showLegendKey val="0"/>
          <c:showVal val="1"/>
          <c:showCatName val="0"/>
          <c:showSerName val="0"/>
          <c:showPercent val="0"/>
          <c:showBubbleSize val="0"/>
        </c:dLbls>
        <c:gapWidth val="219"/>
        <c:overlap val="-27"/>
        <c:axId val="1958296528"/>
        <c:axId val="1958294128"/>
      </c:barChart>
      <c:catAx>
        <c:axId val="1958296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958294128"/>
        <c:crosses val="autoZero"/>
        <c:auto val="1"/>
        <c:lblAlgn val="ctr"/>
        <c:lblOffset val="100"/>
        <c:noMultiLvlLbl val="0"/>
      </c:catAx>
      <c:valAx>
        <c:axId val="1958294128"/>
        <c:scaling>
          <c:orientation val="minMax"/>
        </c:scaling>
        <c:delete val="1"/>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crossAx val="1958296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56933-9FD4-4190-B8B6-7C822C3CF0C3}">
  <ds:schemaRefs>
    <ds:schemaRef ds:uri="http://schemas.openxmlformats.org/officeDocument/2006/bibliography"/>
  </ds:schemaRefs>
</ds:datastoreItem>
</file>

<file path=docMetadata/LabelInfo.xml><?xml version="1.0" encoding="utf-8"?>
<clbl:labelList xmlns:clbl="http://schemas.microsoft.com/office/2020/mipLabelMetadata">
  <clbl:label id="{6b5e84bc-ccb4-4457-85a0-05c2a812f6c1}" enabled="0" method="" siteId="{6b5e84bc-ccb4-4457-85a0-05c2a812f6c1}" removed="1"/>
</clbl:labelList>
</file>

<file path=docProps/app.xml><?xml version="1.0" encoding="utf-8"?>
<Properties xmlns="http://schemas.openxmlformats.org/officeDocument/2006/extended-properties" xmlns:vt="http://schemas.openxmlformats.org/officeDocument/2006/docPropsVTypes">
  <Template>Normal</Template>
  <TotalTime>0</TotalTime>
  <Pages>218</Pages>
  <Words>54777</Words>
  <Characters>328665</Characters>
  <Application>Microsoft Office Word</Application>
  <DocSecurity>0</DocSecurity>
  <Lines>2738</Lines>
  <Paragraphs>765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382677</CharactersWithSpaces>
  <SharedDoc>false</SharedDoc>
  <HLinks>
    <vt:vector size="366" baseType="variant">
      <vt:variant>
        <vt:i4>6422585</vt:i4>
      </vt:variant>
      <vt:variant>
        <vt:i4>243</vt:i4>
      </vt:variant>
      <vt:variant>
        <vt:i4>0</vt:i4>
      </vt:variant>
      <vt:variant>
        <vt:i4>5</vt:i4>
      </vt:variant>
      <vt:variant>
        <vt:lpwstr>https://lifeproetv.eu/pl/strona-glowna/</vt:lpwstr>
      </vt:variant>
      <vt:variant>
        <vt:lpwstr/>
      </vt:variant>
      <vt:variant>
        <vt:i4>5505105</vt:i4>
      </vt:variant>
      <vt:variant>
        <vt:i4>240</vt:i4>
      </vt:variant>
      <vt:variant>
        <vt:i4>0</vt:i4>
      </vt:variant>
      <vt:variant>
        <vt:i4>5</vt:i4>
      </vt:variant>
      <vt:variant>
        <vt:lpwstr>http://www.kompetencjecyfrowe.gov.pl/</vt:lpwstr>
      </vt:variant>
      <vt:variant>
        <vt:lpwstr/>
      </vt:variant>
      <vt:variant>
        <vt:i4>1245242</vt:i4>
      </vt:variant>
      <vt:variant>
        <vt:i4>212</vt:i4>
      </vt:variant>
      <vt:variant>
        <vt:i4>0</vt:i4>
      </vt:variant>
      <vt:variant>
        <vt:i4>5</vt:i4>
      </vt:variant>
      <vt:variant>
        <vt:lpwstr/>
      </vt:variant>
      <vt:variant>
        <vt:lpwstr>_Toc203134817</vt:lpwstr>
      </vt:variant>
      <vt:variant>
        <vt:i4>1245242</vt:i4>
      </vt:variant>
      <vt:variant>
        <vt:i4>206</vt:i4>
      </vt:variant>
      <vt:variant>
        <vt:i4>0</vt:i4>
      </vt:variant>
      <vt:variant>
        <vt:i4>5</vt:i4>
      </vt:variant>
      <vt:variant>
        <vt:lpwstr/>
      </vt:variant>
      <vt:variant>
        <vt:lpwstr>_Toc203134816</vt:lpwstr>
      </vt:variant>
      <vt:variant>
        <vt:i4>1245242</vt:i4>
      </vt:variant>
      <vt:variant>
        <vt:i4>200</vt:i4>
      </vt:variant>
      <vt:variant>
        <vt:i4>0</vt:i4>
      </vt:variant>
      <vt:variant>
        <vt:i4>5</vt:i4>
      </vt:variant>
      <vt:variant>
        <vt:lpwstr/>
      </vt:variant>
      <vt:variant>
        <vt:lpwstr>_Toc203134815</vt:lpwstr>
      </vt:variant>
      <vt:variant>
        <vt:i4>1245242</vt:i4>
      </vt:variant>
      <vt:variant>
        <vt:i4>194</vt:i4>
      </vt:variant>
      <vt:variant>
        <vt:i4>0</vt:i4>
      </vt:variant>
      <vt:variant>
        <vt:i4>5</vt:i4>
      </vt:variant>
      <vt:variant>
        <vt:lpwstr/>
      </vt:variant>
      <vt:variant>
        <vt:lpwstr>_Toc203134814</vt:lpwstr>
      </vt:variant>
      <vt:variant>
        <vt:i4>1245242</vt:i4>
      </vt:variant>
      <vt:variant>
        <vt:i4>188</vt:i4>
      </vt:variant>
      <vt:variant>
        <vt:i4>0</vt:i4>
      </vt:variant>
      <vt:variant>
        <vt:i4>5</vt:i4>
      </vt:variant>
      <vt:variant>
        <vt:lpwstr/>
      </vt:variant>
      <vt:variant>
        <vt:lpwstr>_Toc203134813</vt:lpwstr>
      </vt:variant>
      <vt:variant>
        <vt:i4>1245242</vt:i4>
      </vt:variant>
      <vt:variant>
        <vt:i4>182</vt:i4>
      </vt:variant>
      <vt:variant>
        <vt:i4>0</vt:i4>
      </vt:variant>
      <vt:variant>
        <vt:i4>5</vt:i4>
      </vt:variant>
      <vt:variant>
        <vt:lpwstr/>
      </vt:variant>
      <vt:variant>
        <vt:lpwstr>_Toc203134812</vt:lpwstr>
      </vt:variant>
      <vt:variant>
        <vt:i4>1245242</vt:i4>
      </vt:variant>
      <vt:variant>
        <vt:i4>176</vt:i4>
      </vt:variant>
      <vt:variant>
        <vt:i4>0</vt:i4>
      </vt:variant>
      <vt:variant>
        <vt:i4>5</vt:i4>
      </vt:variant>
      <vt:variant>
        <vt:lpwstr/>
      </vt:variant>
      <vt:variant>
        <vt:lpwstr>_Toc203134811</vt:lpwstr>
      </vt:variant>
      <vt:variant>
        <vt:i4>1245242</vt:i4>
      </vt:variant>
      <vt:variant>
        <vt:i4>170</vt:i4>
      </vt:variant>
      <vt:variant>
        <vt:i4>0</vt:i4>
      </vt:variant>
      <vt:variant>
        <vt:i4>5</vt:i4>
      </vt:variant>
      <vt:variant>
        <vt:lpwstr/>
      </vt:variant>
      <vt:variant>
        <vt:lpwstr>_Toc203134810</vt:lpwstr>
      </vt:variant>
      <vt:variant>
        <vt:i4>1179706</vt:i4>
      </vt:variant>
      <vt:variant>
        <vt:i4>164</vt:i4>
      </vt:variant>
      <vt:variant>
        <vt:i4>0</vt:i4>
      </vt:variant>
      <vt:variant>
        <vt:i4>5</vt:i4>
      </vt:variant>
      <vt:variant>
        <vt:lpwstr/>
      </vt:variant>
      <vt:variant>
        <vt:lpwstr>_Toc203134809</vt:lpwstr>
      </vt:variant>
      <vt:variant>
        <vt:i4>1179706</vt:i4>
      </vt:variant>
      <vt:variant>
        <vt:i4>158</vt:i4>
      </vt:variant>
      <vt:variant>
        <vt:i4>0</vt:i4>
      </vt:variant>
      <vt:variant>
        <vt:i4>5</vt:i4>
      </vt:variant>
      <vt:variant>
        <vt:lpwstr/>
      </vt:variant>
      <vt:variant>
        <vt:lpwstr>_Toc203134808</vt:lpwstr>
      </vt:variant>
      <vt:variant>
        <vt:i4>1179706</vt:i4>
      </vt:variant>
      <vt:variant>
        <vt:i4>152</vt:i4>
      </vt:variant>
      <vt:variant>
        <vt:i4>0</vt:i4>
      </vt:variant>
      <vt:variant>
        <vt:i4>5</vt:i4>
      </vt:variant>
      <vt:variant>
        <vt:lpwstr/>
      </vt:variant>
      <vt:variant>
        <vt:lpwstr>_Toc203134807</vt:lpwstr>
      </vt:variant>
      <vt:variant>
        <vt:i4>1179706</vt:i4>
      </vt:variant>
      <vt:variant>
        <vt:i4>146</vt:i4>
      </vt:variant>
      <vt:variant>
        <vt:i4>0</vt:i4>
      </vt:variant>
      <vt:variant>
        <vt:i4>5</vt:i4>
      </vt:variant>
      <vt:variant>
        <vt:lpwstr/>
      </vt:variant>
      <vt:variant>
        <vt:lpwstr>_Toc203134806</vt:lpwstr>
      </vt:variant>
      <vt:variant>
        <vt:i4>1179706</vt:i4>
      </vt:variant>
      <vt:variant>
        <vt:i4>140</vt:i4>
      </vt:variant>
      <vt:variant>
        <vt:i4>0</vt:i4>
      </vt:variant>
      <vt:variant>
        <vt:i4>5</vt:i4>
      </vt:variant>
      <vt:variant>
        <vt:lpwstr/>
      </vt:variant>
      <vt:variant>
        <vt:lpwstr>_Toc203134805</vt:lpwstr>
      </vt:variant>
      <vt:variant>
        <vt:i4>1179706</vt:i4>
      </vt:variant>
      <vt:variant>
        <vt:i4>134</vt:i4>
      </vt:variant>
      <vt:variant>
        <vt:i4>0</vt:i4>
      </vt:variant>
      <vt:variant>
        <vt:i4>5</vt:i4>
      </vt:variant>
      <vt:variant>
        <vt:lpwstr/>
      </vt:variant>
      <vt:variant>
        <vt:lpwstr>_Toc203134804</vt:lpwstr>
      </vt:variant>
      <vt:variant>
        <vt:i4>1179706</vt:i4>
      </vt:variant>
      <vt:variant>
        <vt:i4>128</vt:i4>
      </vt:variant>
      <vt:variant>
        <vt:i4>0</vt:i4>
      </vt:variant>
      <vt:variant>
        <vt:i4>5</vt:i4>
      </vt:variant>
      <vt:variant>
        <vt:lpwstr/>
      </vt:variant>
      <vt:variant>
        <vt:lpwstr>_Toc203134803</vt:lpwstr>
      </vt:variant>
      <vt:variant>
        <vt:i4>1179706</vt:i4>
      </vt:variant>
      <vt:variant>
        <vt:i4>122</vt:i4>
      </vt:variant>
      <vt:variant>
        <vt:i4>0</vt:i4>
      </vt:variant>
      <vt:variant>
        <vt:i4>5</vt:i4>
      </vt:variant>
      <vt:variant>
        <vt:lpwstr/>
      </vt:variant>
      <vt:variant>
        <vt:lpwstr>_Toc203134802</vt:lpwstr>
      </vt:variant>
      <vt:variant>
        <vt:i4>1179706</vt:i4>
      </vt:variant>
      <vt:variant>
        <vt:i4>116</vt:i4>
      </vt:variant>
      <vt:variant>
        <vt:i4>0</vt:i4>
      </vt:variant>
      <vt:variant>
        <vt:i4>5</vt:i4>
      </vt:variant>
      <vt:variant>
        <vt:lpwstr/>
      </vt:variant>
      <vt:variant>
        <vt:lpwstr>_Toc203134801</vt:lpwstr>
      </vt:variant>
      <vt:variant>
        <vt:i4>1179706</vt:i4>
      </vt:variant>
      <vt:variant>
        <vt:i4>110</vt:i4>
      </vt:variant>
      <vt:variant>
        <vt:i4>0</vt:i4>
      </vt:variant>
      <vt:variant>
        <vt:i4>5</vt:i4>
      </vt:variant>
      <vt:variant>
        <vt:lpwstr/>
      </vt:variant>
      <vt:variant>
        <vt:lpwstr>_Toc203134800</vt:lpwstr>
      </vt:variant>
      <vt:variant>
        <vt:i4>1769525</vt:i4>
      </vt:variant>
      <vt:variant>
        <vt:i4>104</vt:i4>
      </vt:variant>
      <vt:variant>
        <vt:i4>0</vt:i4>
      </vt:variant>
      <vt:variant>
        <vt:i4>5</vt:i4>
      </vt:variant>
      <vt:variant>
        <vt:lpwstr/>
      </vt:variant>
      <vt:variant>
        <vt:lpwstr>_Toc203134799</vt:lpwstr>
      </vt:variant>
      <vt:variant>
        <vt:i4>1769525</vt:i4>
      </vt:variant>
      <vt:variant>
        <vt:i4>98</vt:i4>
      </vt:variant>
      <vt:variant>
        <vt:i4>0</vt:i4>
      </vt:variant>
      <vt:variant>
        <vt:i4>5</vt:i4>
      </vt:variant>
      <vt:variant>
        <vt:lpwstr/>
      </vt:variant>
      <vt:variant>
        <vt:lpwstr>_Toc203134798</vt:lpwstr>
      </vt:variant>
      <vt:variant>
        <vt:i4>1769525</vt:i4>
      </vt:variant>
      <vt:variant>
        <vt:i4>92</vt:i4>
      </vt:variant>
      <vt:variant>
        <vt:i4>0</vt:i4>
      </vt:variant>
      <vt:variant>
        <vt:i4>5</vt:i4>
      </vt:variant>
      <vt:variant>
        <vt:lpwstr/>
      </vt:variant>
      <vt:variant>
        <vt:lpwstr>_Toc203134797</vt:lpwstr>
      </vt:variant>
      <vt:variant>
        <vt:i4>1769525</vt:i4>
      </vt:variant>
      <vt:variant>
        <vt:i4>86</vt:i4>
      </vt:variant>
      <vt:variant>
        <vt:i4>0</vt:i4>
      </vt:variant>
      <vt:variant>
        <vt:i4>5</vt:i4>
      </vt:variant>
      <vt:variant>
        <vt:lpwstr/>
      </vt:variant>
      <vt:variant>
        <vt:lpwstr>_Toc203134796</vt:lpwstr>
      </vt:variant>
      <vt:variant>
        <vt:i4>1769525</vt:i4>
      </vt:variant>
      <vt:variant>
        <vt:i4>80</vt:i4>
      </vt:variant>
      <vt:variant>
        <vt:i4>0</vt:i4>
      </vt:variant>
      <vt:variant>
        <vt:i4>5</vt:i4>
      </vt:variant>
      <vt:variant>
        <vt:lpwstr/>
      </vt:variant>
      <vt:variant>
        <vt:lpwstr>_Toc203134795</vt:lpwstr>
      </vt:variant>
      <vt:variant>
        <vt:i4>1769525</vt:i4>
      </vt:variant>
      <vt:variant>
        <vt:i4>74</vt:i4>
      </vt:variant>
      <vt:variant>
        <vt:i4>0</vt:i4>
      </vt:variant>
      <vt:variant>
        <vt:i4>5</vt:i4>
      </vt:variant>
      <vt:variant>
        <vt:lpwstr/>
      </vt:variant>
      <vt:variant>
        <vt:lpwstr>_Toc203134794</vt:lpwstr>
      </vt:variant>
      <vt:variant>
        <vt:i4>1769525</vt:i4>
      </vt:variant>
      <vt:variant>
        <vt:i4>68</vt:i4>
      </vt:variant>
      <vt:variant>
        <vt:i4>0</vt:i4>
      </vt:variant>
      <vt:variant>
        <vt:i4>5</vt:i4>
      </vt:variant>
      <vt:variant>
        <vt:lpwstr/>
      </vt:variant>
      <vt:variant>
        <vt:lpwstr>_Toc203134793</vt:lpwstr>
      </vt:variant>
      <vt:variant>
        <vt:i4>1769525</vt:i4>
      </vt:variant>
      <vt:variant>
        <vt:i4>62</vt:i4>
      </vt:variant>
      <vt:variant>
        <vt:i4>0</vt:i4>
      </vt:variant>
      <vt:variant>
        <vt:i4>5</vt:i4>
      </vt:variant>
      <vt:variant>
        <vt:lpwstr/>
      </vt:variant>
      <vt:variant>
        <vt:lpwstr>_Toc203134792</vt:lpwstr>
      </vt:variant>
      <vt:variant>
        <vt:i4>1769525</vt:i4>
      </vt:variant>
      <vt:variant>
        <vt:i4>56</vt:i4>
      </vt:variant>
      <vt:variant>
        <vt:i4>0</vt:i4>
      </vt:variant>
      <vt:variant>
        <vt:i4>5</vt:i4>
      </vt:variant>
      <vt:variant>
        <vt:lpwstr/>
      </vt:variant>
      <vt:variant>
        <vt:lpwstr>_Toc203134791</vt:lpwstr>
      </vt:variant>
      <vt:variant>
        <vt:i4>1769525</vt:i4>
      </vt:variant>
      <vt:variant>
        <vt:i4>50</vt:i4>
      </vt:variant>
      <vt:variant>
        <vt:i4>0</vt:i4>
      </vt:variant>
      <vt:variant>
        <vt:i4>5</vt:i4>
      </vt:variant>
      <vt:variant>
        <vt:lpwstr/>
      </vt:variant>
      <vt:variant>
        <vt:lpwstr>_Toc203134790</vt:lpwstr>
      </vt:variant>
      <vt:variant>
        <vt:i4>1703989</vt:i4>
      </vt:variant>
      <vt:variant>
        <vt:i4>44</vt:i4>
      </vt:variant>
      <vt:variant>
        <vt:i4>0</vt:i4>
      </vt:variant>
      <vt:variant>
        <vt:i4>5</vt:i4>
      </vt:variant>
      <vt:variant>
        <vt:lpwstr/>
      </vt:variant>
      <vt:variant>
        <vt:lpwstr>_Toc203134789</vt:lpwstr>
      </vt:variant>
      <vt:variant>
        <vt:i4>1703989</vt:i4>
      </vt:variant>
      <vt:variant>
        <vt:i4>38</vt:i4>
      </vt:variant>
      <vt:variant>
        <vt:i4>0</vt:i4>
      </vt:variant>
      <vt:variant>
        <vt:i4>5</vt:i4>
      </vt:variant>
      <vt:variant>
        <vt:lpwstr/>
      </vt:variant>
      <vt:variant>
        <vt:lpwstr>_Toc203134788</vt:lpwstr>
      </vt:variant>
      <vt:variant>
        <vt:i4>1703989</vt:i4>
      </vt:variant>
      <vt:variant>
        <vt:i4>32</vt:i4>
      </vt:variant>
      <vt:variant>
        <vt:i4>0</vt:i4>
      </vt:variant>
      <vt:variant>
        <vt:i4>5</vt:i4>
      </vt:variant>
      <vt:variant>
        <vt:lpwstr/>
      </vt:variant>
      <vt:variant>
        <vt:lpwstr>_Toc203134787</vt:lpwstr>
      </vt:variant>
      <vt:variant>
        <vt:i4>1703989</vt:i4>
      </vt:variant>
      <vt:variant>
        <vt:i4>26</vt:i4>
      </vt:variant>
      <vt:variant>
        <vt:i4>0</vt:i4>
      </vt:variant>
      <vt:variant>
        <vt:i4>5</vt:i4>
      </vt:variant>
      <vt:variant>
        <vt:lpwstr/>
      </vt:variant>
      <vt:variant>
        <vt:lpwstr>_Toc203134786</vt:lpwstr>
      </vt:variant>
      <vt:variant>
        <vt:i4>1703989</vt:i4>
      </vt:variant>
      <vt:variant>
        <vt:i4>20</vt:i4>
      </vt:variant>
      <vt:variant>
        <vt:i4>0</vt:i4>
      </vt:variant>
      <vt:variant>
        <vt:i4>5</vt:i4>
      </vt:variant>
      <vt:variant>
        <vt:lpwstr/>
      </vt:variant>
      <vt:variant>
        <vt:lpwstr>_Toc203134785</vt:lpwstr>
      </vt:variant>
      <vt:variant>
        <vt:i4>1703989</vt:i4>
      </vt:variant>
      <vt:variant>
        <vt:i4>14</vt:i4>
      </vt:variant>
      <vt:variant>
        <vt:i4>0</vt:i4>
      </vt:variant>
      <vt:variant>
        <vt:i4>5</vt:i4>
      </vt:variant>
      <vt:variant>
        <vt:lpwstr/>
      </vt:variant>
      <vt:variant>
        <vt:lpwstr>_Toc203134784</vt:lpwstr>
      </vt:variant>
      <vt:variant>
        <vt:i4>1703989</vt:i4>
      </vt:variant>
      <vt:variant>
        <vt:i4>8</vt:i4>
      </vt:variant>
      <vt:variant>
        <vt:i4>0</vt:i4>
      </vt:variant>
      <vt:variant>
        <vt:i4>5</vt:i4>
      </vt:variant>
      <vt:variant>
        <vt:lpwstr/>
      </vt:variant>
      <vt:variant>
        <vt:lpwstr>_Toc203134783</vt:lpwstr>
      </vt:variant>
      <vt:variant>
        <vt:i4>1703989</vt:i4>
      </vt:variant>
      <vt:variant>
        <vt:i4>2</vt:i4>
      </vt:variant>
      <vt:variant>
        <vt:i4>0</vt:i4>
      </vt:variant>
      <vt:variant>
        <vt:i4>5</vt:i4>
      </vt:variant>
      <vt:variant>
        <vt:lpwstr/>
      </vt:variant>
      <vt:variant>
        <vt:lpwstr>_Toc203134782</vt:lpwstr>
      </vt:variant>
      <vt:variant>
        <vt:i4>3473521</vt:i4>
      </vt:variant>
      <vt:variant>
        <vt:i4>72</vt:i4>
      </vt:variant>
      <vt:variant>
        <vt:i4>0</vt:i4>
      </vt:variant>
      <vt:variant>
        <vt:i4>5</vt:i4>
      </vt:variant>
      <vt:variant>
        <vt:lpwstr>https://www.digcomp.pl/download/raport-eccc-digcomp-pl/?wpdmdl=396&amp;masterkey=56f68effb867e</vt:lpwstr>
      </vt:variant>
      <vt:variant>
        <vt:lpwstr/>
      </vt:variant>
      <vt:variant>
        <vt:i4>1310775</vt:i4>
      </vt:variant>
      <vt:variant>
        <vt:i4>69</vt:i4>
      </vt:variant>
      <vt:variant>
        <vt:i4>0</vt:i4>
      </vt:variant>
      <vt:variant>
        <vt:i4>5</vt:i4>
      </vt:variant>
      <vt:variant>
        <vt:lpwstr>https://agriculture.ec.europa.eu/common-agricultural-policy/cap-overview/main-initiatives-strategic-dialogue-future-eu-agriculture_en</vt:lpwstr>
      </vt:variant>
      <vt:variant>
        <vt:lpwstr>strategic-dialogue-report</vt:lpwstr>
      </vt:variant>
      <vt:variant>
        <vt:i4>327688</vt:i4>
      </vt:variant>
      <vt:variant>
        <vt:i4>66</vt:i4>
      </vt:variant>
      <vt:variant>
        <vt:i4>0</vt:i4>
      </vt:variant>
      <vt:variant>
        <vt:i4>5</vt:i4>
      </vt:variant>
      <vt:variant>
        <vt:lpwstr>https://www.gov.pl/web/rolnictwo/polski-handel-zagranicznyartykulami-rolno-spozywczymi-2024-r</vt:lpwstr>
      </vt:variant>
      <vt:variant>
        <vt:lpwstr/>
      </vt:variant>
      <vt:variant>
        <vt:i4>327688</vt:i4>
      </vt:variant>
      <vt:variant>
        <vt:i4>63</vt:i4>
      </vt:variant>
      <vt:variant>
        <vt:i4>0</vt:i4>
      </vt:variant>
      <vt:variant>
        <vt:i4>5</vt:i4>
      </vt:variant>
      <vt:variant>
        <vt:lpwstr>https://www.gov.pl/web/rolnictwo/polski-handel-zagranicznyartykulami-rolno-spozywczymi-2024-r</vt:lpwstr>
      </vt:variant>
      <vt:variant>
        <vt:lpwstr/>
      </vt:variant>
      <vt:variant>
        <vt:i4>7602295</vt:i4>
      </vt:variant>
      <vt:variant>
        <vt:i4>60</vt:i4>
      </vt:variant>
      <vt:variant>
        <vt:i4>0</vt:i4>
      </vt:variant>
      <vt:variant>
        <vt:i4>5</vt:i4>
      </vt:variant>
      <vt:variant>
        <vt:lpwstr>https://rynekpracy.org/statystyki/pracujacy-w-rolnictwie-przemysle-i-uslugach/</vt:lpwstr>
      </vt:variant>
      <vt:variant>
        <vt:lpwstr/>
      </vt:variant>
      <vt:variant>
        <vt:i4>196678</vt:i4>
      </vt:variant>
      <vt:variant>
        <vt:i4>57</vt:i4>
      </vt:variant>
      <vt:variant>
        <vt:i4>0</vt:i4>
      </vt:variant>
      <vt:variant>
        <vt:i4>5</vt:i4>
      </vt:variant>
      <vt:variant>
        <vt:lpwstr>https://www.investeurope.eu/media/7424/atomico-state-of-european-tech-report-2023.pdf</vt:lpwstr>
      </vt:variant>
      <vt:variant>
        <vt:lpwstr/>
      </vt:variant>
      <vt:variant>
        <vt:i4>3997730</vt:i4>
      </vt:variant>
      <vt:variant>
        <vt:i4>54</vt:i4>
      </vt:variant>
      <vt:variant>
        <vt:i4>0</vt:i4>
      </vt:variant>
      <vt:variant>
        <vt:i4>5</vt:i4>
      </vt:variant>
      <vt:variant>
        <vt:lpwstr>https://pfrventures.pl/</vt:lpwstr>
      </vt:variant>
      <vt:variant>
        <vt:lpwstr/>
      </vt:variant>
      <vt:variant>
        <vt:i4>196678</vt:i4>
      </vt:variant>
      <vt:variant>
        <vt:i4>51</vt:i4>
      </vt:variant>
      <vt:variant>
        <vt:i4>0</vt:i4>
      </vt:variant>
      <vt:variant>
        <vt:i4>5</vt:i4>
      </vt:variant>
      <vt:variant>
        <vt:lpwstr>https://www.investeurope.eu/media/7424/atomico-state-of-european-tech-report-2023.pdf</vt:lpwstr>
      </vt:variant>
      <vt:variant>
        <vt:lpwstr/>
      </vt:variant>
      <vt:variant>
        <vt:i4>3014779</vt:i4>
      </vt:variant>
      <vt:variant>
        <vt:i4>48</vt:i4>
      </vt:variant>
      <vt:variant>
        <vt:i4>0</vt:i4>
      </vt:variant>
      <vt:variant>
        <vt:i4>5</vt:i4>
      </vt:variant>
      <vt:variant>
        <vt:lpwstr>https://www.europarl.europa.eu/RegData/etudes/ATAG/2024/760392/EPRS_ATA(2024)760392_EN.pdf</vt:lpwstr>
      </vt:variant>
      <vt:variant>
        <vt:lpwstr/>
      </vt:variant>
      <vt:variant>
        <vt:i4>3604585</vt:i4>
      </vt:variant>
      <vt:variant>
        <vt:i4>45</vt:i4>
      </vt:variant>
      <vt:variant>
        <vt:i4>0</vt:i4>
      </vt:variant>
      <vt:variant>
        <vt:i4>5</vt:i4>
      </vt:variant>
      <vt:variant>
        <vt:lpwstr>https://www.goldmansachs.com/insights/articles/ai-investment-forecast-to-approach-200-billion-globally-by-2025.html</vt:lpwstr>
      </vt:variant>
      <vt:variant>
        <vt:lpwstr/>
      </vt:variant>
      <vt:variant>
        <vt:i4>196681</vt:i4>
      </vt:variant>
      <vt:variant>
        <vt:i4>42</vt:i4>
      </vt:variant>
      <vt:variant>
        <vt:i4>0</vt:i4>
      </vt:variant>
      <vt:variant>
        <vt:i4>5</vt:i4>
      </vt:variant>
      <vt:variant>
        <vt:lpwstr>https://aiindex.stanford.edu/report/</vt:lpwstr>
      </vt:variant>
      <vt:variant>
        <vt:lpwstr/>
      </vt:variant>
      <vt:variant>
        <vt:i4>7143476</vt:i4>
      </vt:variant>
      <vt:variant>
        <vt:i4>39</vt:i4>
      </vt:variant>
      <vt:variant>
        <vt:i4>0</vt:i4>
      </vt:variant>
      <vt:variant>
        <vt:i4>5</vt:i4>
      </vt:variant>
      <vt:variant>
        <vt:lpwstr>https://pie.net.pl/wp-content/uploads/2022/11/PIE_Raport_Ilu-specjalistow-IT-brakuje-w-Polsce.pdf</vt:lpwstr>
      </vt:variant>
      <vt:variant>
        <vt:lpwstr/>
      </vt:variant>
      <vt:variant>
        <vt:i4>4063341</vt:i4>
      </vt:variant>
      <vt:variant>
        <vt:i4>36</vt:i4>
      </vt:variant>
      <vt:variant>
        <vt:i4>0</vt:i4>
      </vt:variant>
      <vt:variant>
        <vt:i4>5</vt:i4>
      </vt:variant>
      <vt:variant>
        <vt:lpwstr>https://www.zycieuczelni.p.lodz.pl/luka-pokoleniowa-problem-dla-uczelni-i-biznesu/</vt:lpwstr>
      </vt:variant>
      <vt:variant>
        <vt:lpwstr/>
      </vt:variant>
      <vt:variant>
        <vt:i4>5898335</vt:i4>
      </vt:variant>
      <vt:variant>
        <vt:i4>33</vt:i4>
      </vt:variant>
      <vt:variant>
        <vt:i4>0</vt:i4>
      </vt:variant>
      <vt:variant>
        <vt:i4>5</vt:i4>
      </vt:variant>
      <vt:variant>
        <vt:lpwstr>https://ela.nauka.gov.pl/</vt:lpwstr>
      </vt:variant>
      <vt:variant>
        <vt:lpwstr/>
      </vt:variant>
      <vt:variant>
        <vt:i4>3538989</vt:i4>
      </vt:variant>
      <vt:variant>
        <vt:i4>27</vt:i4>
      </vt:variant>
      <vt:variant>
        <vt:i4>0</vt:i4>
      </vt:variant>
      <vt:variant>
        <vt:i4>5</vt:i4>
      </vt:variant>
      <vt:variant>
        <vt:lpwstr>https://en.parp.gov.pl/storage/publications/pdf/The_Game_Industry_Poland_2023_12_07.pdf4</vt:lpwstr>
      </vt:variant>
      <vt:variant>
        <vt:lpwstr/>
      </vt:variant>
      <vt:variant>
        <vt:i4>917526</vt:i4>
      </vt:variant>
      <vt:variant>
        <vt:i4>24</vt:i4>
      </vt:variant>
      <vt:variant>
        <vt:i4>0</vt:i4>
      </vt:variant>
      <vt:variant>
        <vt:i4>5</vt:i4>
      </vt:variant>
      <vt:variant>
        <vt:lpwstr>https://digital-strategy.ec.europa.eu/en/library/impact-assessment-review-directive-200398ec-reuse-public-sector-information</vt:lpwstr>
      </vt:variant>
      <vt:variant>
        <vt:lpwstr/>
      </vt:variant>
      <vt:variant>
        <vt:i4>6357044</vt:i4>
      </vt:variant>
      <vt:variant>
        <vt:i4>21</vt:i4>
      </vt:variant>
      <vt:variant>
        <vt:i4>0</vt:i4>
      </vt:variant>
      <vt:variant>
        <vt:i4>5</vt:i4>
      </vt:variant>
      <vt:variant>
        <vt:lpwstr>https://data.europa.eu/en/publications/open-data-maturity/2023</vt:lpwstr>
      </vt:variant>
      <vt:variant>
        <vt:lpwstr/>
      </vt:variant>
      <vt:variant>
        <vt:i4>6684691</vt:i4>
      </vt:variant>
      <vt:variant>
        <vt:i4>18</vt:i4>
      </vt:variant>
      <vt:variant>
        <vt:i4>0</vt:i4>
      </vt:variant>
      <vt:variant>
        <vt:i4>5</vt:i4>
      </vt:variant>
      <vt:variant>
        <vt:lpwstr>https://ec.europa.eu/eurostat/databrowser/view/educ_uoe_grad02__custom_12849024/default/table?lang=en</vt:lpwstr>
      </vt:variant>
      <vt:variant>
        <vt:lpwstr/>
      </vt:variant>
      <vt:variant>
        <vt:i4>6357028</vt:i4>
      </vt:variant>
      <vt:variant>
        <vt:i4>12</vt:i4>
      </vt:variant>
      <vt:variant>
        <vt:i4>0</vt:i4>
      </vt:variant>
      <vt:variant>
        <vt:i4>5</vt:i4>
      </vt:variant>
      <vt:variant>
        <vt:lpwstr>https://stat.gov.pl/obszary-tematyczne/nauka-i-technika-spoleczenstwo-informacyjne/spoleczenstwo-informacyjne/wykorzystanie-technologii-informacyjno-komunikacyjnych-w-przedsiebiorstwach-i-gospodarstwach-domowych-w-2025-r-,3,25.html</vt:lpwstr>
      </vt:variant>
      <vt:variant>
        <vt:lpwstr/>
      </vt:variant>
      <vt:variant>
        <vt:i4>8126573</vt:i4>
      </vt:variant>
      <vt:variant>
        <vt:i4>9</vt:i4>
      </vt:variant>
      <vt:variant>
        <vt:i4>0</vt:i4>
      </vt:variant>
      <vt:variant>
        <vt:i4>5</vt:i4>
      </vt:variant>
      <vt:variant>
        <vt:lpwstr>https://ec.europa.eu/eurostat/statistics-explained/index.php?title=R%26D_expenditure</vt:lpwstr>
      </vt:variant>
      <vt:variant>
        <vt:lpwstr>R.26D_expenditure_by_source_of_funds</vt:lpwstr>
      </vt:variant>
      <vt:variant>
        <vt:i4>3866656</vt:i4>
      </vt:variant>
      <vt:variant>
        <vt:i4>6</vt:i4>
      </vt:variant>
      <vt:variant>
        <vt:i4>0</vt:i4>
      </vt:variant>
      <vt:variant>
        <vt:i4>5</vt:i4>
      </vt:variant>
      <vt:variant>
        <vt:lpwstr>https://ec.europa.eu/eurostat/databrowser/view/isoc_eb_p3d/default/table?lang=en</vt:lpwstr>
      </vt:variant>
      <vt:variant>
        <vt:lpwstr/>
      </vt:variant>
      <vt:variant>
        <vt:i4>7995513</vt:i4>
      </vt:variant>
      <vt:variant>
        <vt:i4>3</vt:i4>
      </vt:variant>
      <vt:variant>
        <vt:i4>0</vt:i4>
      </vt:variant>
      <vt:variant>
        <vt:i4>5</vt:i4>
      </vt:variant>
      <vt:variant>
        <vt:lpwstr>https://commission.europa.eu/topics/eu-competitiveness/draghi-report_en</vt:lpwstr>
      </vt:variant>
      <vt:variant>
        <vt:lpwstr>paragraph_47059</vt:lpwstr>
      </vt:variant>
      <vt:variant>
        <vt:i4>2621560</vt:i4>
      </vt:variant>
      <vt:variant>
        <vt:i4>0</vt:i4>
      </vt:variant>
      <vt:variant>
        <vt:i4>0</vt:i4>
      </vt:variant>
      <vt:variant>
        <vt:i4>5</vt:i4>
      </vt:variant>
      <vt:variant>
        <vt:lpwstr>https://sip.legalis.pl/document-view.seam?documentId=mfrxilrtg4zdaobwg42dk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2026-02-17T09:39:00Z</dcterms:created>
  <dcterms:modified xsi:type="dcterms:W3CDTF">2026-02-17T11:54:00Z</dcterms:modified>
</cp:coreProperties>
</file>